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A25" w:rsidRDefault="002C3A25" w:rsidP="002C3A25">
      <w:pPr>
        <w:rPr>
          <w:b/>
          <w:sz w:val="28"/>
        </w:rPr>
      </w:pPr>
      <w:r>
        <w:rPr>
          <w:noProof/>
        </w:rPr>
        <w:drawing>
          <wp:anchor distT="0" distB="0" distL="114300" distR="114300" simplePos="0" relativeHeight="251659264" behindDoc="0" locked="0" layoutInCell="1" allowOverlap="1" wp14:anchorId="3FD25161" wp14:editId="0288CB10">
            <wp:simplePos x="0" y="0"/>
            <wp:positionH relativeFrom="margin">
              <wp:posOffset>-194945</wp:posOffset>
            </wp:positionH>
            <wp:positionV relativeFrom="margin">
              <wp:posOffset>-527685</wp:posOffset>
            </wp:positionV>
            <wp:extent cx="1890395" cy="447040"/>
            <wp:effectExtent l="0" t="0" r="0" b="0"/>
            <wp:wrapSquare wrapText="bothSides"/>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90395" cy="447040"/>
                    </a:xfrm>
                    <a:prstGeom prst="rect">
                      <a:avLst/>
                    </a:prstGeom>
                    <a:noFill/>
                  </pic:spPr>
                </pic:pic>
              </a:graphicData>
            </a:graphic>
          </wp:anchor>
        </w:drawing>
      </w:r>
    </w:p>
    <w:p w:rsidR="002C3A25" w:rsidRDefault="002C3A25" w:rsidP="002C3A25">
      <w:pPr>
        <w:spacing w:after="240"/>
        <w:rPr>
          <w:b/>
          <w:sz w:val="28"/>
        </w:rPr>
      </w:pPr>
    </w:p>
    <w:p w:rsidR="002C3A25" w:rsidRDefault="002C3A25" w:rsidP="002C3A25">
      <w:pPr>
        <w:spacing w:after="240"/>
        <w:rPr>
          <w:b/>
          <w:sz w:val="28"/>
        </w:rPr>
      </w:pPr>
    </w:p>
    <w:p w:rsidR="002C3A25" w:rsidRDefault="002C3A25" w:rsidP="002C3A25">
      <w:pPr>
        <w:spacing w:after="240"/>
        <w:rPr>
          <w:b/>
          <w:sz w:val="28"/>
        </w:rPr>
      </w:pPr>
    </w:p>
    <w:p w:rsidR="002C3A25" w:rsidRDefault="002C3A25" w:rsidP="002C3A25">
      <w:pPr>
        <w:spacing w:after="240"/>
        <w:rPr>
          <w:b/>
          <w:sz w:val="28"/>
        </w:rPr>
      </w:pPr>
    </w:p>
    <w:p w:rsidR="002C3A25" w:rsidRDefault="002C3A25" w:rsidP="002C3A25">
      <w:pPr>
        <w:spacing w:after="240"/>
        <w:rPr>
          <w:b/>
          <w:sz w:val="28"/>
        </w:rPr>
      </w:pPr>
    </w:p>
    <w:p w:rsidR="002C3A25" w:rsidRDefault="002C3A25" w:rsidP="002C3A25">
      <w:pPr>
        <w:spacing w:after="240"/>
        <w:rPr>
          <w:b/>
          <w:sz w:val="28"/>
        </w:rPr>
      </w:pPr>
    </w:p>
    <w:p w:rsidR="002C3A25" w:rsidRDefault="002C3A25" w:rsidP="002C3A25">
      <w:pPr>
        <w:spacing w:after="240"/>
        <w:rPr>
          <w:b/>
          <w:sz w:val="28"/>
        </w:rPr>
      </w:pPr>
    </w:p>
    <w:p w:rsidR="002C3A25" w:rsidRDefault="002C3A25" w:rsidP="002C3A25">
      <w:pPr>
        <w:spacing w:after="240"/>
        <w:rPr>
          <w:b/>
          <w:sz w:val="28"/>
        </w:rPr>
      </w:pPr>
    </w:p>
    <w:p w:rsidR="005D1A0B" w:rsidRPr="00C0774F" w:rsidRDefault="005D1A0B" w:rsidP="005D1A0B">
      <w:pPr>
        <w:jc w:val="center"/>
        <w:rPr>
          <w:sz w:val="32"/>
          <w:szCs w:val="32"/>
        </w:rPr>
      </w:pPr>
      <w:r w:rsidRPr="00C0774F">
        <w:rPr>
          <w:color w:val="000000"/>
          <w:sz w:val="32"/>
          <w:szCs w:val="32"/>
        </w:rPr>
        <w:t>Žádost o akreditaci</w:t>
      </w:r>
    </w:p>
    <w:p w:rsidR="005D1A0B" w:rsidRPr="00C0774F" w:rsidRDefault="005D1A0B" w:rsidP="005D1A0B">
      <w:pPr>
        <w:jc w:val="center"/>
        <w:rPr>
          <w:sz w:val="32"/>
          <w:szCs w:val="32"/>
        </w:rPr>
      </w:pPr>
    </w:p>
    <w:p w:rsidR="005D1A0B" w:rsidRPr="00C0774F" w:rsidRDefault="005D1A0B" w:rsidP="005D1A0B">
      <w:pPr>
        <w:spacing w:line="360" w:lineRule="auto"/>
        <w:jc w:val="center"/>
        <w:rPr>
          <w:sz w:val="32"/>
          <w:szCs w:val="32"/>
        </w:rPr>
      </w:pPr>
      <w:r>
        <w:rPr>
          <w:sz w:val="32"/>
          <w:szCs w:val="32"/>
        </w:rPr>
        <w:t>magisterského</w:t>
      </w:r>
      <w:r w:rsidRPr="00C0774F">
        <w:rPr>
          <w:sz w:val="32"/>
          <w:szCs w:val="32"/>
        </w:rPr>
        <w:t xml:space="preserve"> studijního programu</w:t>
      </w:r>
    </w:p>
    <w:p w:rsidR="005D1A0B" w:rsidRPr="00C0774F" w:rsidRDefault="005D1A0B" w:rsidP="005D1A0B">
      <w:pPr>
        <w:spacing w:line="360" w:lineRule="auto"/>
        <w:jc w:val="center"/>
        <w:rPr>
          <w:sz w:val="32"/>
          <w:szCs w:val="32"/>
        </w:rPr>
      </w:pPr>
    </w:p>
    <w:p w:rsidR="005D1A0B" w:rsidRPr="00C0774F" w:rsidRDefault="005D1A0B" w:rsidP="005D1A0B">
      <w:pPr>
        <w:spacing w:line="360" w:lineRule="auto"/>
        <w:jc w:val="center"/>
        <w:rPr>
          <w:b/>
          <w:sz w:val="32"/>
          <w:szCs w:val="32"/>
        </w:rPr>
      </w:pPr>
      <w:r w:rsidRPr="00C0774F">
        <w:rPr>
          <w:b/>
          <w:sz w:val="32"/>
          <w:szCs w:val="32"/>
        </w:rPr>
        <w:t>SOCIÁLNÍ PEDAGOGIKA</w:t>
      </w:r>
    </w:p>
    <w:p w:rsidR="005D1A0B" w:rsidRPr="00C0774F" w:rsidRDefault="005D1A0B" w:rsidP="005D1A0B">
      <w:pPr>
        <w:spacing w:line="360" w:lineRule="auto"/>
        <w:jc w:val="center"/>
        <w:rPr>
          <w:sz w:val="32"/>
          <w:szCs w:val="32"/>
        </w:rPr>
      </w:pPr>
    </w:p>
    <w:p w:rsidR="005D1A0B" w:rsidRPr="00C0774F" w:rsidRDefault="005D1A0B" w:rsidP="005D1A0B">
      <w:pPr>
        <w:jc w:val="center"/>
        <w:rPr>
          <w:sz w:val="32"/>
          <w:szCs w:val="32"/>
        </w:rPr>
      </w:pPr>
      <w:r>
        <w:rPr>
          <w:sz w:val="32"/>
          <w:szCs w:val="32"/>
        </w:rPr>
        <w:t>kombinovaná</w:t>
      </w:r>
      <w:r w:rsidRPr="00C0774F">
        <w:rPr>
          <w:sz w:val="32"/>
          <w:szCs w:val="32"/>
        </w:rPr>
        <w:t xml:space="preserve"> forma studia</w:t>
      </w:r>
    </w:p>
    <w:p w:rsidR="005D1A0B" w:rsidRPr="00C0774F" w:rsidRDefault="005D1A0B" w:rsidP="005D1A0B">
      <w:pPr>
        <w:spacing w:after="240"/>
        <w:rPr>
          <w:b/>
          <w:sz w:val="28"/>
        </w:rPr>
      </w:pPr>
    </w:p>
    <w:p w:rsidR="005D1A0B" w:rsidRPr="00C0774F" w:rsidRDefault="005D1A0B" w:rsidP="005D1A0B">
      <w:pPr>
        <w:spacing w:after="240"/>
        <w:rPr>
          <w:b/>
          <w:sz w:val="28"/>
        </w:rPr>
      </w:pPr>
    </w:p>
    <w:p w:rsidR="005D1A0B" w:rsidRPr="00C0774F" w:rsidRDefault="005D1A0B" w:rsidP="005D1A0B">
      <w:pPr>
        <w:spacing w:after="240"/>
        <w:rPr>
          <w:b/>
          <w:sz w:val="28"/>
        </w:rPr>
      </w:pPr>
    </w:p>
    <w:p w:rsidR="005D1A0B" w:rsidRPr="00C0774F" w:rsidRDefault="005D1A0B" w:rsidP="005D1A0B">
      <w:pPr>
        <w:spacing w:after="240"/>
        <w:rPr>
          <w:b/>
          <w:sz w:val="28"/>
        </w:rPr>
      </w:pPr>
    </w:p>
    <w:p w:rsidR="005D1A0B" w:rsidRPr="00C0774F" w:rsidRDefault="005D1A0B" w:rsidP="005D1A0B">
      <w:pPr>
        <w:spacing w:after="240"/>
        <w:rPr>
          <w:b/>
          <w:sz w:val="28"/>
        </w:rPr>
      </w:pPr>
    </w:p>
    <w:p w:rsidR="005D1A0B" w:rsidRPr="00C0774F" w:rsidRDefault="005D1A0B" w:rsidP="005D1A0B">
      <w:pPr>
        <w:spacing w:after="240"/>
        <w:rPr>
          <w:b/>
          <w:sz w:val="28"/>
        </w:rPr>
      </w:pPr>
    </w:p>
    <w:p w:rsidR="005D1A0B" w:rsidRPr="00C0774F" w:rsidRDefault="005D1A0B" w:rsidP="005D1A0B">
      <w:pPr>
        <w:spacing w:after="240"/>
        <w:rPr>
          <w:b/>
          <w:sz w:val="28"/>
        </w:rPr>
      </w:pPr>
    </w:p>
    <w:p w:rsidR="005D1A0B" w:rsidRPr="00C0774F" w:rsidRDefault="005D1A0B" w:rsidP="005D1A0B">
      <w:pPr>
        <w:spacing w:after="240"/>
        <w:rPr>
          <w:b/>
          <w:sz w:val="28"/>
        </w:rPr>
      </w:pPr>
    </w:p>
    <w:p w:rsidR="005D1A0B" w:rsidRPr="00C0774F" w:rsidRDefault="005D1A0B" w:rsidP="005D1A0B">
      <w:pPr>
        <w:jc w:val="center"/>
        <w:rPr>
          <w:sz w:val="32"/>
          <w:szCs w:val="32"/>
        </w:rPr>
      </w:pPr>
    </w:p>
    <w:p w:rsidR="005D1A0B" w:rsidRPr="00C0774F" w:rsidRDefault="005D1A0B" w:rsidP="005D1A0B">
      <w:pPr>
        <w:spacing w:after="240"/>
        <w:jc w:val="center"/>
        <w:rPr>
          <w:b/>
          <w:sz w:val="28"/>
        </w:rPr>
      </w:pPr>
      <w:r w:rsidRPr="00C0774F">
        <w:rPr>
          <w:sz w:val="32"/>
          <w:szCs w:val="32"/>
        </w:rPr>
        <w:t>Zlín 2018</w:t>
      </w:r>
    </w:p>
    <w:p w:rsidR="002C3A25" w:rsidRDefault="002C3A25" w:rsidP="002C3A25">
      <w:pPr>
        <w:spacing w:after="240"/>
        <w:rPr>
          <w:b/>
          <w:sz w:val="28"/>
        </w:rPr>
      </w:pPr>
    </w:p>
    <w:p w:rsidR="002C3A25" w:rsidRDefault="002C3A25" w:rsidP="002C3A25">
      <w:pPr>
        <w:spacing w:after="240"/>
        <w:rPr>
          <w:b/>
          <w:sz w:val="28"/>
        </w:rPr>
      </w:pPr>
    </w:p>
    <w:p w:rsidR="002C3A25" w:rsidRDefault="002C3A25" w:rsidP="002C3A25">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lastRenderedPageBreak/>
        <w:t xml:space="preserve">A-I – </w:t>
      </w:r>
      <w:r>
        <w:rPr>
          <w:b/>
          <w:sz w:val="26"/>
          <w:szCs w:val="26"/>
        </w:rPr>
        <w:t>Základní informace o žádosti o akreditaci</w:t>
      </w:r>
    </w:p>
    <w:p w:rsidR="002C3A25" w:rsidRDefault="002C3A25" w:rsidP="002C3A25">
      <w:pPr>
        <w:spacing w:after="240"/>
        <w:rPr>
          <w:b/>
          <w:sz w:val="28"/>
        </w:rPr>
      </w:pPr>
    </w:p>
    <w:p w:rsidR="002C3A25" w:rsidRPr="00301088" w:rsidRDefault="002C3A25" w:rsidP="002C3A25">
      <w:pPr>
        <w:spacing w:after="240"/>
        <w:rPr>
          <w:sz w:val="28"/>
        </w:rPr>
      </w:pPr>
      <w:r>
        <w:rPr>
          <w:b/>
          <w:sz w:val="28"/>
        </w:rPr>
        <w:t xml:space="preserve">Název vysoké školy: </w:t>
      </w:r>
      <w:r w:rsidRPr="00301088">
        <w:rPr>
          <w:sz w:val="28"/>
        </w:rPr>
        <w:t>Univerzita Tomáše Bati ve Zlíně</w:t>
      </w:r>
    </w:p>
    <w:p w:rsidR="002C3A25" w:rsidRDefault="002C3A25" w:rsidP="002C3A25">
      <w:pPr>
        <w:spacing w:after="240"/>
        <w:ind w:left="3686" w:hanging="3686"/>
        <w:rPr>
          <w:b/>
          <w:sz w:val="28"/>
        </w:rPr>
      </w:pPr>
    </w:p>
    <w:p w:rsidR="002C3A25" w:rsidRPr="00301088" w:rsidRDefault="002C3A25" w:rsidP="002C3A25">
      <w:pPr>
        <w:spacing w:after="240"/>
        <w:rPr>
          <w:sz w:val="28"/>
        </w:rPr>
      </w:pPr>
      <w:r>
        <w:rPr>
          <w:b/>
          <w:sz w:val="28"/>
        </w:rPr>
        <w:t>Název součásti vysoké školy:</w:t>
      </w:r>
      <w:r>
        <w:rPr>
          <w:b/>
          <w:sz w:val="28"/>
        </w:rPr>
        <w:tab/>
      </w:r>
      <w:r w:rsidRPr="00301088">
        <w:rPr>
          <w:sz w:val="28"/>
        </w:rPr>
        <w:t>Fakulta humanitních studií</w:t>
      </w:r>
    </w:p>
    <w:p w:rsidR="002C3A25" w:rsidRDefault="002C3A25" w:rsidP="002C3A25">
      <w:pPr>
        <w:spacing w:after="240"/>
        <w:ind w:left="3544" w:hanging="3544"/>
        <w:rPr>
          <w:b/>
          <w:sz w:val="28"/>
        </w:rPr>
      </w:pPr>
    </w:p>
    <w:p w:rsidR="002C3A25" w:rsidRDefault="002C3A25" w:rsidP="002C3A25">
      <w:pPr>
        <w:spacing w:after="240"/>
        <w:rPr>
          <w:b/>
          <w:sz w:val="28"/>
        </w:rPr>
      </w:pPr>
      <w:r>
        <w:rPr>
          <w:b/>
          <w:sz w:val="28"/>
        </w:rPr>
        <w:t>Název spolupracující instituce:</w:t>
      </w:r>
    </w:p>
    <w:p w:rsidR="002C3A25" w:rsidRDefault="002C3A25" w:rsidP="002C3A25">
      <w:pPr>
        <w:spacing w:after="240"/>
        <w:rPr>
          <w:b/>
          <w:sz w:val="28"/>
        </w:rPr>
      </w:pPr>
    </w:p>
    <w:p w:rsidR="002C3A25" w:rsidRDefault="002C3A25" w:rsidP="002C3A25">
      <w:pPr>
        <w:spacing w:after="240"/>
        <w:rPr>
          <w:b/>
          <w:sz w:val="28"/>
        </w:rPr>
      </w:pPr>
      <w:r>
        <w:rPr>
          <w:b/>
          <w:sz w:val="28"/>
        </w:rPr>
        <w:t>Název studijního programu:</w:t>
      </w:r>
      <w:r>
        <w:rPr>
          <w:b/>
          <w:sz w:val="28"/>
        </w:rPr>
        <w:tab/>
      </w:r>
      <w:r>
        <w:rPr>
          <w:sz w:val="28"/>
        </w:rPr>
        <w:t>Andragogika</w:t>
      </w:r>
    </w:p>
    <w:p w:rsidR="002C3A25" w:rsidRDefault="002C3A25" w:rsidP="002C3A25">
      <w:pPr>
        <w:spacing w:after="240"/>
        <w:rPr>
          <w:b/>
          <w:sz w:val="28"/>
        </w:rPr>
      </w:pPr>
    </w:p>
    <w:p w:rsidR="002C3A25" w:rsidRDefault="002C3A25" w:rsidP="002C3A25">
      <w:pPr>
        <w:spacing w:after="240"/>
        <w:ind w:left="3544" w:hanging="3544"/>
        <w:rPr>
          <w:sz w:val="28"/>
        </w:rPr>
      </w:pPr>
      <w:r>
        <w:rPr>
          <w:b/>
          <w:sz w:val="28"/>
        </w:rPr>
        <w:t>Typ žádosti o akreditaci:</w:t>
      </w:r>
      <w:r>
        <w:rPr>
          <w:sz w:val="28"/>
        </w:rPr>
        <w:t xml:space="preserve"> </w:t>
      </w:r>
      <w:r w:rsidRPr="00301088">
        <w:rPr>
          <w:sz w:val="28"/>
        </w:rPr>
        <w:t>udělení akreditace</w:t>
      </w:r>
    </w:p>
    <w:p w:rsidR="002C3A25" w:rsidRDefault="002C3A25" w:rsidP="002C3A25">
      <w:pPr>
        <w:spacing w:after="240"/>
        <w:rPr>
          <w:b/>
          <w:sz w:val="28"/>
        </w:rPr>
      </w:pPr>
    </w:p>
    <w:p w:rsidR="002C3A25" w:rsidRDefault="002C3A25" w:rsidP="005D1A0B">
      <w:pPr>
        <w:rPr>
          <w:sz w:val="28"/>
        </w:rPr>
      </w:pPr>
      <w:r>
        <w:rPr>
          <w:b/>
          <w:sz w:val="28"/>
        </w:rPr>
        <w:t xml:space="preserve">Schvalující orgán: </w:t>
      </w:r>
      <w:r w:rsidR="005D1A0B" w:rsidRPr="00FE1E58">
        <w:rPr>
          <w:sz w:val="28"/>
        </w:rPr>
        <w:t>Vědecká rad</w:t>
      </w:r>
      <w:r w:rsidR="005D1A0B">
        <w:rPr>
          <w:sz w:val="28"/>
        </w:rPr>
        <w:t xml:space="preserve">a FHS UTB, </w:t>
      </w:r>
      <w:r w:rsidR="005D1A0B" w:rsidRPr="00FE1E58">
        <w:rPr>
          <w:sz w:val="28"/>
        </w:rPr>
        <w:t>Rada pro vnitřní hodnocení UTB</w:t>
      </w:r>
    </w:p>
    <w:p w:rsidR="005D1A0B" w:rsidRDefault="005D1A0B" w:rsidP="00D10D02">
      <w:pPr>
        <w:rPr>
          <w:sz w:val="28"/>
        </w:rPr>
      </w:pPr>
    </w:p>
    <w:p w:rsidR="005D1A0B" w:rsidRDefault="002C3A25" w:rsidP="005D1A0B">
      <w:pPr>
        <w:rPr>
          <w:sz w:val="28"/>
        </w:rPr>
      </w:pPr>
      <w:r>
        <w:rPr>
          <w:b/>
          <w:sz w:val="28"/>
        </w:rPr>
        <w:t>Datum schválení žádosti:</w:t>
      </w:r>
      <w:r w:rsidR="0099355C">
        <w:rPr>
          <w:b/>
          <w:sz w:val="28"/>
        </w:rPr>
        <w:t xml:space="preserve"> </w:t>
      </w:r>
      <w:r w:rsidR="005D1A0B" w:rsidRPr="00FE1E58">
        <w:rPr>
          <w:sz w:val="28"/>
        </w:rPr>
        <w:t>S</w:t>
      </w:r>
      <w:r w:rsidR="005D1A0B">
        <w:rPr>
          <w:sz w:val="28"/>
        </w:rPr>
        <w:t>chváleno Vědeckou radu FHS UTB 3</w:t>
      </w:r>
      <w:r w:rsidR="005D1A0B" w:rsidRPr="00FE1E58">
        <w:rPr>
          <w:sz w:val="28"/>
        </w:rPr>
        <w:t>. 1. 2018</w:t>
      </w:r>
      <w:r w:rsidR="005D1A0B">
        <w:rPr>
          <w:sz w:val="28"/>
        </w:rPr>
        <w:t xml:space="preserve">, </w:t>
      </w:r>
    </w:p>
    <w:p w:rsidR="005D1A0B" w:rsidRPr="00FE1E58" w:rsidRDefault="005D1A0B" w:rsidP="005D1A0B">
      <w:pPr>
        <w:ind w:left="3119"/>
        <w:rPr>
          <w:b/>
          <w:sz w:val="28"/>
        </w:rPr>
      </w:pPr>
      <w:r>
        <w:rPr>
          <w:sz w:val="28"/>
        </w:rPr>
        <w:t>Radou pro Vnitřní hodnocení UTB</w:t>
      </w:r>
    </w:p>
    <w:p w:rsidR="000A105C" w:rsidRDefault="000A105C" w:rsidP="002C3A25">
      <w:pPr>
        <w:spacing w:after="240"/>
        <w:rPr>
          <w:sz w:val="28"/>
        </w:rPr>
      </w:pPr>
    </w:p>
    <w:p w:rsidR="002C3A25" w:rsidRDefault="002C3A25" w:rsidP="000A105C">
      <w:pPr>
        <w:rPr>
          <w:sz w:val="28"/>
        </w:rPr>
      </w:pPr>
      <w:r>
        <w:rPr>
          <w:b/>
          <w:sz w:val="28"/>
        </w:rPr>
        <w:t>Odkaz n</w:t>
      </w:r>
      <w:r w:rsidR="005D1A0B">
        <w:rPr>
          <w:b/>
          <w:sz w:val="28"/>
        </w:rPr>
        <w:t>a elektronickou podobu žádosti:</w:t>
      </w:r>
    </w:p>
    <w:p w:rsidR="005D1A0B" w:rsidRDefault="005D1A0B" w:rsidP="005D1A0B">
      <w:pPr>
        <w:rPr>
          <w:sz w:val="28"/>
          <w:szCs w:val="28"/>
        </w:rPr>
      </w:pPr>
      <w:hyperlink r:id="rId9" w:history="1">
        <w:r w:rsidRPr="00C0774F">
          <w:rPr>
            <w:color w:val="0000FF"/>
            <w:sz w:val="28"/>
            <w:szCs w:val="28"/>
            <w:u w:val="single"/>
          </w:rPr>
          <w:t>https://fhs.utb.cz/wp-login.php</w:t>
        </w:r>
      </w:hyperlink>
      <w:r w:rsidRPr="00C0774F">
        <w:rPr>
          <w:sz w:val="28"/>
          <w:szCs w:val="28"/>
        </w:rPr>
        <w:t xml:space="preserve">       </w:t>
      </w:r>
    </w:p>
    <w:p w:rsidR="005D1A0B" w:rsidRPr="00C0774F" w:rsidRDefault="005D1A0B" w:rsidP="005D1A0B">
      <w:pPr>
        <w:rPr>
          <w:sz w:val="28"/>
          <w:szCs w:val="28"/>
        </w:rPr>
      </w:pPr>
      <w:r w:rsidRPr="00C0774F">
        <w:rPr>
          <w:sz w:val="28"/>
          <w:szCs w:val="28"/>
        </w:rPr>
        <w:t>jméno a heslo k přístupu na www: fhs-akreditace, FHS_akreditace/123</w:t>
      </w:r>
    </w:p>
    <w:p w:rsidR="005D1A0B" w:rsidRPr="00C0774F" w:rsidRDefault="005D1A0B" w:rsidP="005D1A0B">
      <w:pPr>
        <w:rPr>
          <w:sz w:val="28"/>
        </w:rPr>
      </w:pPr>
      <w:r w:rsidRPr="00C0774F">
        <w:rPr>
          <w:sz w:val="28"/>
          <w:szCs w:val="28"/>
        </w:rPr>
        <w:t xml:space="preserve">Poté vložit odkaz: </w:t>
      </w:r>
      <w:hyperlink r:id="rId10" w:history="1">
        <w:r w:rsidRPr="00C0774F">
          <w:rPr>
            <w:color w:val="0000FF"/>
            <w:sz w:val="28"/>
            <w:szCs w:val="28"/>
            <w:u w:val="single"/>
          </w:rPr>
          <w:t>https://fhs.utb.cz/o-fakulte/uredni-deska/akreditace/</w:t>
        </w:r>
      </w:hyperlink>
    </w:p>
    <w:p w:rsidR="002C3A25" w:rsidRDefault="002C3A25" w:rsidP="002C3A25">
      <w:pPr>
        <w:spacing w:after="240"/>
        <w:rPr>
          <w:b/>
          <w:sz w:val="28"/>
        </w:rPr>
      </w:pPr>
    </w:p>
    <w:p w:rsidR="002C3A25" w:rsidRDefault="002C3A25" w:rsidP="002C3A25">
      <w:pPr>
        <w:spacing w:after="240"/>
        <w:rPr>
          <w:b/>
          <w:sz w:val="28"/>
        </w:rPr>
      </w:pPr>
      <w:r>
        <w:rPr>
          <w:b/>
          <w:sz w:val="28"/>
        </w:rPr>
        <w:t xml:space="preserve">Odkazy na relevantní vnitřní předpisy: </w:t>
      </w:r>
    </w:p>
    <w:p w:rsidR="005D1A0B" w:rsidRPr="00C0774F" w:rsidRDefault="005D1A0B" w:rsidP="005D1A0B">
      <w:pPr>
        <w:spacing w:after="240"/>
        <w:rPr>
          <w:sz w:val="28"/>
          <w:szCs w:val="28"/>
        </w:rPr>
      </w:pPr>
      <w:r w:rsidRPr="00C0774F">
        <w:rPr>
          <w:sz w:val="28"/>
          <w:szCs w:val="28"/>
        </w:rPr>
        <w:t xml:space="preserve">Vnitřní předpisy UTB: </w:t>
      </w:r>
      <w:hyperlink r:id="rId11" w:history="1">
        <w:r w:rsidRPr="00C0774F">
          <w:rPr>
            <w:color w:val="0000FF"/>
            <w:sz w:val="28"/>
            <w:szCs w:val="28"/>
            <w:u w:val="single"/>
          </w:rPr>
          <w:t>https://www.utb.cz/univerzita/uredni-deska/vnitrni-normy-a-predpisy/vnitrni-predpisy/</w:t>
        </w:r>
      </w:hyperlink>
    </w:p>
    <w:p w:rsidR="005D1A0B" w:rsidRPr="00C0774F" w:rsidRDefault="005D1A0B" w:rsidP="005D1A0B">
      <w:pPr>
        <w:spacing w:after="240"/>
        <w:rPr>
          <w:sz w:val="28"/>
          <w:szCs w:val="28"/>
        </w:rPr>
      </w:pPr>
      <w:r w:rsidRPr="00C0774F">
        <w:rPr>
          <w:sz w:val="28"/>
          <w:szCs w:val="28"/>
        </w:rPr>
        <w:t xml:space="preserve">Vnitřní předpisy FHS UTB: </w:t>
      </w:r>
      <w:hyperlink r:id="rId12" w:history="1">
        <w:r w:rsidRPr="00C0774F">
          <w:rPr>
            <w:color w:val="0000FF"/>
            <w:sz w:val="28"/>
            <w:szCs w:val="28"/>
            <w:u w:val="single"/>
          </w:rPr>
          <w:t>https://fhs.utb.cz/o-fakulte/uredni-deska/vnitrni-normy-a-predpisy/vnitrni-predpisy-utb-a-fhs/</w:t>
        </w:r>
      </w:hyperlink>
    </w:p>
    <w:p w:rsidR="00F13847" w:rsidRDefault="00F13847" w:rsidP="002C3A25">
      <w:pPr>
        <w:spacing w:after="240"/>
        <w:rPr>
          <w:b/>
          <w:sz w:val="28"/>
        </w:rPr>
      </w:pPr>
    </w:p>
    <w:p w:rsidR="0099355C" w:rsidRDefault="002C3A25" w:rsidP="002C3A25">
      <w:pPr>
        <w:spacing w:after="240"/>
        <w:rPr>
          <w:sz w:val="28"/>
        </w:rPr>
      </w:pPr>
      <w:r>
        <w:rPr>
          <w:b/>
          <w:sz w:val="28"/>
        </w:rPr>
        <w:t xml:space="preserve">ISCED F: </w:t>
      </w:r>
      <w:r w:rsidR="00F13847" w:rsidRPr="008610E3">
        <w:rPr>
          <w:sz w:val="28"/>
        </w:rPr>
        <w:t>0188 Interdisciplinární programy a kvalifikace zahrnující vzdělávání a výchovu</w:t>
      </w:r>
    </w:p>
    <w:p w:rsidR="00D10D02" w:rsidRDefault="00D10D02" w:rsidP="002C3A25">
      <w:pPr>
        <w:spacing w:after="240"/>
        <w:rPr>
          <w:sz w:val="28"/>
        </w:rPr>
      </w:pPr>
    </w:p>
    <w:p w:rsidR="00D10D02" w:rsidRDefault="00D10D02" w:rsidP="002C3A25">
      <w:pPr>
        <w:spacing w:after="240"/>
        <w:rPr>
          <w:sz w:val="28"/>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F13847" w:rsidTr="00017D69">
        <w:tc>
          <w:tcPr>
            <w:tcW w:w="9285" w:type="dxa"/>
            <w:gridSpan w:val="4"/>
            <w:tcBorders>
              <w:bottom w:val="double" w:sz="4" w:space="0" w:color="auto"/>
            </w:tcBorders>
            <w:shd w:val="clear" w:color="auto" w:fill="BDD6EE"/>
          </w:tcPr>
          <w:p w:rsidR="00F13847" w:rsidRDefault="00F13847" w:rsidP="00017D69">
            <w:pPr>
              <w:jc w:val="both"/>
              <w:rPr>
                <w:b/>
                <w:sz w:val="28"/>
              </w:rPr>
            </w:pPr>
            <w:r>
              <w:rPr>
                <w:b/>
                <w:sz w:val="28"/>
              </w:rPr>
              <w:t xml:space="preserve">B-I – </w:t>
            </w:r>
            <w:r>
              <w:rPr>
                <w:b/>
                <w:sz w:val="26"/>
                <w:szCs w:val="26"/>
              </w:rPr>
              <w:t>Charakteristika studijního programu</w:t>
            </w:r>
          </w:p>
        </w:tc>
      </w:tr>
      <w:tr w:rsidR="00F13847" w:rsidTr="00017D69">
        <w:tc>
          <w:tcPr>
            <w:tcW w:w="3168" w:type="dxa"/>
            <w:tcBorders>
              <w:bottom w:val="single" w:sz="2" w:space="0" w:color="auto"/>
            </w:tcBorders>
            <w:shd w:val="clear" w:color="auto" w:fill="F7CAAC"/>
          </w:tcPr>
          <w:p w:rsidR="00F13847" w:rsidRDefault="00F13847" w:rsidP="00017D69">
            <w:pPr>
              <w:jc w:val="both"/>
              <w:rPr>
                <w:b/>
              </w:rPr>
            </w:pPr>
            <w:r>
              <w:rPr>
                <w:b/>
              </w:rPr>
              <w:t>Název studijního programu</w:t>
            </w:r>
          </w:p>
        </w:tc>
        <w:tc>
          <w:tcPr>
            <w:tcW w:w="6117" w:type="dxa"/>
            <w:gridSpan w:val="3"/>
            <w:tcBorders>
              <w:bottom w:val="single" w:sz="2" w:space="0" w:color="auto"/>
            </w:tcBorders>
          </w:tcPr>
          <w:p w:rsidR="00F13847" w:rsidRDefault="00F13847" w:rsidP="00017D69">
            <w:r>
              <w:t>Andragogika</w:t>
            </w:r>
          </w:p>
        </w:tc>
      </w:tr>
      <w:tr w:rsidR="00F13847" w:rsidTr="00017D69">
        <w:tc>
          <w:tcPr>
            <w:tcW w:w="3168" w:type="dxa"/>
            <w:tcBorders>
              <w:bottom w:val="single" w:sz="2" w:space="0" w:color="auto"/>
            </w:tcBorders>
            <w:shd w:val="clear" w:color="auto" w:fill="F7CAAC"/>
          </w:tcPr>
          <w:p w:rsidR="00F13847" w:rsidRDefault="00F13847" w:rsidP="00017D69">
            <w:pPr>
              <w:jc w:val="both"/>
              <w:rPr>
                <w:b/>
              </w:rPr>
            </w:pPr>
            <w:r>
              <w:rPr>
                <w:b/>
              </w:rPr>
              <w:t>Typ studijního programu</w:t>
            </w:r>
          </w:p>
        </w:tc>
        <w:tc>
          <w:tcPr>
            <w:tcW w:w="6117" w:type="dxa"/>
            <w:gridSpan w:val="3"/>
            <w:tcBorders>
              <w:bottom w:val="single" w:sz="2" w:space="0" w:color="auto"/>
            </w:tcBorders>
          </w:tcPr>
          <w:p w:rsidR="00F13847" w:rsidRDefault="00F13847" w:rsidP="00017D69">
            <w:r>
              <w:t>bakalářský</w:t>
            </w:r>
          </w:p>
        </w:tc>
      </w:tr>
      <w:tr w:rsidR="00F13847" w:rsidTr="00017D69">
        <w:tc>
          <w:tcPr>
            <w:tcW w:w="3168" w:type="dxa"/>
            <w:tcBorders>
              <w:bottom w:val="single" w:sz="2" w:space="0" w:color="auto"/>
            </w:tcBorders>
            <w:shd w:val="clear" w:color="auto" w:fill="F7CAAC"/>
          </w:tcPr>
          <w:p w:rsidR="00F13847" w:rsidRDefault="00F13847" w:rsidP="00017D69">
            <w:pPr>
              <w:jc w:val="both"/>
              <w:rPr>
                <w:b/>
              </w:rPr>
            </w:pPr>
            <w:r>
              <w:rPr>
                <w:b/>
              </w:rPr>
              <w:t>Profil studijního programu</w:t>
            </w:r>
          </w:p>
        </w:tc>
        <w:tc>
          <w:tcPr>
            <w:tcW w:w="6117" w:type="dxa"/>
            <w:gridSpan w:val="3"/>
            <w:tcBorders>
              <w:bottom w:val="single" w:sz="2" w:space="0" w:color="auto"/>
            </w:tcBorders>
          </w:tcPr>
          <w:p w:rsidR="00F13847" w:rsidRDefault="00F13847" w:rsidP="00017D69">
            <w:r>
              <w:t xml:space="preserve">akademicky zaměřený </w:t>
            </w:r>
          </w:p>
        </w:tc>
      </w:tr>
      <w:tr w:rsidR="00F13847" w:rsidTr="00017D69">
        <w:tc>
          <w:tcPr>
            <w:tcW w:w="3168" w:type="dxa"/>
            <w:tcBorders>
              <w:bottom w:val="single" w:sz="2" w:space="0" w:color="auto"/>
            </w:tcBorders>
            <w:shd w:val="clear" w:color="auto" w:fill="F7CAAC"/>
          </w:tcPr>
          <w:p w:rsidR="00F13847" w:rsidRDefault="00F13847" w:rsidP="00017D69">
            <w:pPr>
              <w:jc w:val="both"/>
              <w:rPr>
                <w:b/>
              </w:rPr>
            </w:pPr>
            <w:r>
              <w:rPr>
                <w:b/>
              </w:rPr>
              <w:t>Forma studia</w:t>
            </w:r>
          </w:p>
        </w:tc>
        <w:tc>
          <w:tcPr>
            <w:tcW w:w="6117" w:type="dxa"/>
            <w:gridSpan w:val="3"/>
            <w:tcBorders>
              <w:bottom w:val="single" w:sz="2" w:space="0" w:color="auto"/>
            </w:tcBorders>
          </w:tcPr>
          <w:p w:rsidR="00F13847" w:rsidRDefault="00F13847" w:rsidP="00017D69">
            <w:r>
              <w:t>kombinovaná</w:t>
            </w:r>
          </w:p>
        </w:tc>
      </w:tr>
      <w:tr w:rsidR="00F13847" w:rsidTr="00017D69">
        <w:tc>
          <w:tcPr>
            <w:tcW w:w="3168" w:type="dxa"/>
            <w:tcBorders>
              <w:bottom w:val="single" w:sz="2" w:space="0" w:color="auto"/>
            </w:tcBorders>
            <w:shd w:val="clear" w:color="auto" w:fill="F7CAAC"/>
          </w:tcPr>
          <w:p w:rsidR="00F13847" w:rsidRDefault="00F13847" w:rsidP="00017D69">
            <w:pPr>
              <w:jc w:val="both"/>
              <w:rPr>
                <w:b/>
              </w:rPr>
            </w:pPr>
            <w:r>
              <w:rPr>
                <w:b/>
              </w:rPr>
              <w:t>Standardní doba studia</w:t>
            </w:r>
          </w:p>
        </w:tc>
        <w:tc>
          <w:tcPr>
            <w:tcW w:w="6117" w:type="dxa"/>
            <w:gridSpan w:val="3"/>
            <w:tcBorders>
              <w:bottom w:val="single" w:sz="2" w:space="0" w:color="auto"/>
            </w:tcBorders>
          </w:tcPr>
          <w:p w:rsidR="00F13847" w:rsidRDefault="00F13847" w:rsidP="00017D69">
            <w:r>
              <w:t>3 roky</w:t>
            </w:r>
          </w:p>
        </w:tc>
      </w:tr>
      <w:tr w:rsidR="00F13847" w:rsidTr="00017D69">
        <w:tc>
          <w:tcPr>
            <w:tcW w:w="3168" w:type="dxa"/>
            <w:tcBorders>
              <w:bottom w:val="single" w:sz="2" w:space="0" w:color="auto"/>
            </w:tcBorders>
            <w:shd w:val="clear" w:color="auto" w:fill="F7CAAC"/>
          </w:tcPr>
          <w:p w:rsidR="00F13847" w:rsidRDefault="00F13847" w:rsidP="00017D69">
            <w:pPr>
              <w:jc w:val="both"/>
              <w:rPr>
                <w:b/>
              </w:rPr>
            </w:pPr>
            <w:r>
              <w:rPr>
                <w:b/>
              </w:rPr>
              <w:t>Jazyk studia</w:t>
            </w:r>
          </w:p>
        </w:tc>
        <w:tc>
          <w:tcPr>
            <w:tcW w:w="6117" w:type="dxa"/>
            <w:gridSpan w:val="3"/>
            <w:tcBorders>
              <w:bottom w:val="single" w:sz="2" w:space="0" w:color="auto"/>
            </w:tcBorders>
          </w:tcPr>
          <w:p w:rsidR="00F13847" w:rsidRDefault="00F13847" w:rsidP="00017D69">
            <w:r>
              <w:t>český</w:t>
            </w:r>
          </w:p>
        </w:tc>
      </w:tr>
      <w:tr w:rsidR="00F13847" w:rsidTr="00017D69">
        <w:tc>
          <w:tcPr>
            <w:tcW w:w="3168" w:type="dxa"/>
            <w:tcBorders>
              <w:bottom w:val="single" w:sz="2" w:space="0" w:color="auto"/>
            </w:tcBorders>
            <w:shd w:val="clear" w:color="auto" w:fill="F7CAAC"/>
          </w:tcPr>
          <w:p w:rsidR="00F13847" w:rsidRDefault="00F13847" w:rsidP="00017D69">
            <w:pPr>
              <w:jc w:val="both"/>
              <w:rPr>
                <w:b/>
              </w:rPr>
            </w:pPr>
            <w:r>
              <w:rPr>
                <w:b/>
              </w:rPr>
              <w:t>Udělovaný akademický titul</w:t>
            </w:r>
          </w:p>
        </w:tc>
        <w:tc>
          <w:tcPr>
            <w:tcW w:w="6117" w:type="dxa"/>
            <w:gridSpan w:val="3"/>
            <w:tcBorders>
              <w:bottom w:val="single" w:sz="2" w:space="0" w:color="auto"/>
            </w:tcBorders>
          </w:tcPr>
          <w:p w:rsidR="00F13847" w:rsidRDefault="00F13847" w:rsidP="00017D69">
            <w:r>
              <w:t>Bc.</w:t>
            </w:r>
          </w:p>
        </w:tc>
      </w:tr>
      <w:tr w:rsidR="00F13847" w:rsidTr="00017D69">
        <w:tc>
          <w:tcPr>
            <w:tcW w:w="3168" w:type="dxa"/>
            <w:tcBorders>
              <w:bottom w:val="single" w:sz="2" w:space="0" w:color="auto"/>
            </w:tcBorders>
            <w:shd w:val="clear" w:color="auto" w:fill="F7CAAC"/>
          </w:tcPr>
          <w:p w:rsidR="00F13847" w:rsidRDefault="00F13847" w:rsidP="00017D69">
            <w:pPr>
              <w:jc w:val="both"/>
              <w:rPr>
                <w:b/>
              </w:rPr>
            </w:pPr>
            <w:r>
              <w:rPr>
                <w:b/>
              </w:rPr>
              <w:t>Rigorózní řízení</w:t>
            </w:r>
          </w:p>
        </w:tc>
        <w:tc>
          <w:tcPr>
            <w:tcW w:w="1543" w:type="dxa"/>
            <w:tcBorders>
              <w:bottom w:val="single" w:sz="2" w:space="0" w:color="auto"/>
            </w:tcBorders>
          </w:tcPr>
          <w:p w:rsidR="00F13847" w:rsidRDefault="00F13847" w:rsidP="00017D69">
            <w:r>
              <w:t xml:space="preserve">ne </w:t>
            </w:r>
          </w:p>
        </w:tc>
        <w:tc>
          <w:tcPr>
            <w:tcW w:w="2835" w:type="dxa"/>
            <w:tcBorders>
              <w:bottom w:val="single" w:sz="2" w:space="0" w:color="auto"/>
            </w:tcBorders>
            <w:shd w:val="clear" w:color="auto" w:fill="F7CAAC"/>
          </w:tcPr>
          <w:p w:rsidR="00F13847" w:rsidRPr="005F401C" w:rsidRDefault="00F13847" w:rsidP="00017D69">
            <w:pPr>
              <w:rPr>
                <w:b/>
                <w:bCs/>
              </w:rPr>
            </w:pPr>
            <w:r w:rsidRPr="005F401C">
              <w:rPr>
                <w:b/>
                <w:bCs/>
              </w:rPr>
              <w:t>Udělovaný akademický titul</w:t>
            </w:r>
          </w:p>
        </w:tc>
        <w:tc>
          <w:tcPr>
            <w:tcW w:w="1739" w:type="dxa"/>
            <w:tcBorders>
              <w:bottom w:val="single" w:sz="2" w:space="0" w:color="auto"/>
            </w:tcBorders>
          </w:tcPr>
          <w:p w:rsidR="00F13847" w:rsidRDefault="00F13847" w:rsidP="00017D69"/>
        </w:tc>
      </w:tr>
      <w:tr w:rsidR="00F13847" w:rsidTr="00017D69">
        <w:tc>
          <w:tcPr>
            <w:tcW w:w="3168" w:type="dxa"/>
            <w:tcBorders>
              <w:bottom w:val="single" w:sz="2" w:space="0" w:color="auto"/>
            </w:tcBorders>
            <w:shd w:val="clear" w:color="auto" w:fill="F7CAAC"/>
          </w:tcPr>
          <w:p w:rsidR="00F13847" w:rsidRDefault="00F13847" w:rsidP="00017D69">
            <w:pPr>
              <w:jc w:val="both"/>
              <w:rPr>
                <w:b/>
              </w:rPr>
            </w:pPr>
            <w:r>
              <w:rPr>
                <w:b/>
              </w:rPr>
              <w:t>Garant studijního programu</w:t>
            </w:r>
          </w:p>
        </w:tc>
        <w:tc>
          <w:tcPr>
            <w:tcW w:w="6117" w:type="dxa"/>
            <w:gridSpan w:val="3"/>
            <w:tcBorders>
              <w:bottom w:val="single" w:sz="2" w:space="0" w:color="auto"/>
            </w:tcBorders>
          </w:tcPr>
          <w:p w:rsidR="00F13847" w:rsidRDefault="00F13847" w:rsidP="00017D69">
            <w:r>
              <w:t>Doc. PhDr. Mgr. Jaroslav Balvín, CSc.</w:t>
            </w:r>
          </w:p>
        </w:tc>
      </w:tr>
      <w:tr w:rsidR="00F13847" w:rsidTr="00017D69">
        <w:tc>
          <w:tcPr>
            <w:tcW w:w="3168" w:type="dxa"/>
            <w:tcBorders>
              <w:top w:val="single" w:sz="2" w:space="0" w:color="auto"/>
              <w:left w:val="single" w:sz="2" w:space="0" w:color="auto"/>
              <w:bottom w:val="single" w:sz="2" w:space="0" w:color="auto"/>
              <w:right w:val="single" w:sz="2" w:space="0" w:color="auto"/>
            </w:tcBorders>
            <w:shd w:val="clear" w:color="auto" w:fill="F7CAAC"/>
          </w:tcPr>
          <w:p w:rsidR="00F13847" w:rsidRDefault="00F13847" w:rsidP="00017D69">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F13847" w:rsidRDefault="00F13847" w:rsidP="00017D69">
            <w:r>
              <w:t>ne</w:t>
            </w:r>
          </w:p>
        </w:tc>
      </w:tr>
      <w:tr w:rsidR="00F13847" w:rsidTr="00017D69">
        <w:tc>
          <w:tcPr>
            <w:tcW w:w="3168" w:type="dxa"/>
            <w:tcBorders>
              <w:top w:val="single" w:sz="2" w:space="0" w:color="auto"/>
              <w:left w:val="single" w:sz="2" w:space="0" w:color="auto"/>
              <w:bottom w:val="single" w:sz="2" w:space="0" w:color="auto"/>
              <w:right w:val="single" w:sz="2" w:space="0" w:color="auto"/>
            </w:tcBorders>
            <w:shd w:val="clear" w:color="auto" w:fill="F7CAAC"/>
          </w:tcPr>
          <w:p w:rsidR="00F13847" w:rsidRDefault="00F13847" w:rsidP="00017D69">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F13847" w:rsidRDefault="00F13847" w:rsidP="00017D69">
            <w:r>
              <w:t>ne</w:t>
            </w:r>
          </w:p>
        </w:tc>
      </w:tr>
      <w:tr w:rsidR="00F13847" w:rsidTr="00017D69">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F13847" w:rsidRDefault="00F13847" w:rsidP="00017D69">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F13847" w:rsidRDefault="00F13847" w:rsidP="00017D69"/>
        </w:tc>
      </w:tr>
      <w:tr w:rsidR="00F13847" w:rsidTr="00017D69">
        <w:tc>
          <w:tcPr>
            <w:tcW w:w="9285" w:type="dxa"/>
            <w:gridSpan w:val="4"/>
            <w:tcBorders>
              <w:top w:val="single" w:sz="2" w:space="0" w:color="auto"/>
            </w:tcBorders>
            <w:shd w:val="clear" w:color="auto" w:fill="F7CAAC"/>
          </w:tcPr>
          <w:p w:rsidR="00F13847" w:rsidRDefault="00F13847" w:rsidP="00017D69">
            <w:pPr>
              <w:jc w:val="both"/>
            </w:pPr>
            <w:proofErr w:type="gramStart"/>
            <w:r>
              <w:rPr>
                <w:b/>
              </w:rPr>
              <w:t>Oblast(i) vzdělávání</w:t>
            </w:r>
            <w:proofErr w:type="gramEnd"/>
            <w:r>
              <w:rPr>
                <w:b/>
              </w:rPr>
              <w:t xml:space="preserve"> a u kombinovaného studijního programu podíl jednotlivých oblastí vzdělávání v %</w:t>
            </w:r>
          </w:p>
        </w:tc>
      </w:tr>
      <w:tr w:rsidR="00F13847" w:rsidTr="00017D69">
        <w:trPr>
          <w:trHeight w:val="316"/>
        </w:trPr>
        <w:tc>
          <w:tcPr>
            <w:tcW w:w="9285" w:type="dxa"/>
            <w:gridSpan w:val="4"/>
            <w:shd w:val="clear" w:color="auto" w:fill="FFFFFF"/>
          </w:tcPr>
          <w:p w:rsidR="00F13847" w:rsidRDefault="00F13847" w:rsidP="00017D69">
            <w:r>
              <w:t>Neučitelská pedagogika</w:t>
            </w:r>
          </w:p>
        </w:tc>
      </w:tr>
      <w:tr w:rsidR="00F13847" w:rsidTr="00017D69">
        <w:trPr>
          <w:trHeight w:val="70"/>
        </w:trPr>
        <w:tc>
          <w:tcPr>
            <w:tcW w:w="9285" w:type="dxa"/>
            <w:gridSpan w:val="4"/>
            <w:shd w:val="clear" w:color="auto" w:fill="F7CAAC"/>
          </w:tcPr>
          <w:p w:rsidR="00F13847" w:rsidRDefault="00F13847" w:rsidP="00017D69">
            <w:r>
              <w:rPr>
                <w:b/>
              </w:rPr>
              <w:t>Cíle studia ve studijním programu</w:t>
            </w:r>
          </w:p>
        </w:tc>
      </w:tr>
      <w:tr w:rsidR="00F13847" w:rsidTr="00017D69">
        <w:trPr>
          <w:trHeight w:val="2108"/>
        </w:trPr>
        <w:tc>
          <w:tcPr>
            <w:tcW w:w="9285" w:type="dxa"/>
            <w:gridSpan w:val="4"/>
            <w:shd w:val="clear" w:color="auto" w:fill="FFFFFF"/>
          </w:tcPr>
          <w:p w:rsidR="00F13847" w:rsidRDefault="00F13847" w:rsidP="00017D69">
            <w:pPr>
              <w:jc w:val="both"/>
            </w:pPr>
            <w:r>
              <w:t xml:space="preserve">Andragogika je na Fakultě humanitních studií Univerzity Tomáše Bati ve Zlíně jako studijní obor realizována </w:t>
            </w:r>
            <w:r>
              <w:br/>
              <w:t xml:space="preserve">od roku 2010. Studijní program je zaměřen na řízení lidských zdrojů v neziskové sféře, proto se studijní plán soustředí zejm. na oblast výchovy a vzdělávání dospělých v souvislosti s rozvojem lidského kapitálu v neziskovém sektoru. Cílem studia je vést studenty k pochopení aktuálních jevů a procesů týkajících se práce </w:t>
            </w:r>
            <w:r>
              <w:br/>
              <w:t xml:space="preserve">s lidskými zdroji v neziskové sféře, a to jak státní (státní správa, samospráva, rozpočtové a příspěvkové organizace), tak nestátní (oblast sociální, výchovná, vzdělávací, kulturní apod.). Studium je zaměřeno </w:t>
            </w:r>
            <w:r>
              <w:br/>
              <w:t xml:space="preserve">na teoretické i praktické problémy při orientaci člověka v procesech sociální změny, zejména na mobilizaci lidského kapitálu a jeho zdrojů. Důraz je kladen na rozvoj komunikačních dovedností a prezentačních dovedností studentů, schopnost práce v týmu a řešení problémových úkolů. Rozvoj studijního programu je v souladu </w:t>
            </w:r>
            <w:r>
              <w:br/>
              <w:t>s Dlouhodobým záměrem vzdělávací a vědecké, výzkumné, vývojové a inovační, umělecké a další tvůrčí činnosti Fakulty humanitních studií a Univerzity Tomáše Bati ve Zlíně na období 2016 – 2020.</w:t>
            </w:r>
          </w:p>
        </w:tc>
      </w:tr>
      <w:tr w:rsidR="00F13847" w:rsidTr="00017D69">
        <w:trPr>
          <w:trHeight w:val="187"/>
        </w:trPr>
        <w:tc>
          <w:tcPr>
            <w:tcW w:w="9285" w:type="dxa"/>
            <w:gridSpan w:val="4"/>
            <w:shd w:val="clear" w:color="auto" w:fill="F7CAAC"/>
          </w:tcPr>
          <w:p w:rsidR="00F13847" w:rsidRDefault="00F13847" w:rsidP="00017D69">
            <w:pPr>
              <w:jc w:val="both"/>
            </w:pPr>
            <w:r>
              <w:rPr>
                <w:b/>
              </w:rPr>
              <w:t>Profil absolventa studijního programu</w:t>
            </w:r>
          </w:p>
        </w:tc>
      </w:tr>
      <w:tr w:rsidR="00F13847" w:rsidTr="00017D69">
        <w:trPr>
          <w:trHeight w:val="1907"/>
        </w:trPr>
        <w:tc>
          <w:tcPr>
            <w:tcW w:w="9285" w:type="dxa"/>
            <w:gridSpan w:val="4"/>
            <w:shd w:val="clear" w:color="auto" w:fill="FFFFFF"/>
          </w:tcPr>
          <w:p w:rsidR="00F13847" w:rsidRDefault="00F13847" w:rsidP="00017D69">
            <w:pPr>
              <w:jc w:val="both"/>
            </w:pPr>
            <w:r>
              <w:t xml:space="preserve">Absolvent studijního programu Andragogika získává základní teoretické znalosti v oblastech andragogiky </w:t>
            </w:r>
            <w:r>
              <w:br/>
              <w:t xml:space="preserve">a andragogického myšlení (rozumí základním andragogickým teoriím, zná historii vzdělávání dospělých, zná principy a zásady didaktiky vzdělávání dospělých, plánuje a realizuje výchovně vzdělávací aktivity pro dospělé), fungování veřejného sektoru (orientuje se v legislativě a praktickém fungování státních, samosprávných </w:t>
            </w:r>
            <w:r>
              <w:br/>
              <w:t xml:space="preserve">a neziskových subjektů), psychologie (zná základní terminologii v psychologii, zná specifika psychického vývoje jednotlivých věkových kategorií, uvědomuje si vliv sociálního prostředí na psychiku člověka), sociologie (zná základní terminologii v sociologii, orientuje se v procesech fungování současné společnosti, rozumí sociálním jevům ovlivňující andragogickou práci v praxi) a managementu v neziskové sféře (zná základní manažerské postupy a procesy, rozumí zákonitostem řízení lidských zdrojů, využívá různé komunikační techniky při práci s klienty nebo zaměstnanci). </w:t>
            </w:r>
            <w:r w:rsidR="00244260">
              <w:t xml:space="preserve">Absolvent dokáže navrhovat, plánovat, realizovat a hodnotit vzdělávací programy pro dospělé v oblasti neziskového sektoru; volí vhodné komunikačí strategie se zaměstnanci s ohledem na zaměření dané orgaizace; umí navrhnout rozvoj organizace v oblasti řízení lidských zrojů; umí realizovat výzkum v andragogické oblasti; </w:t>
            </w:r>
            <w:r w:rsidR="00C25252">
              <w:t>své odborné znalosti a dovednosti dokáže využít</w:t>
            </w:r>
            <w:r w:rsidR="00244260">
              <w:t xml:space="preserve"> v jednom z cizích jazyků (anglickém, německém, ruském, francouzském).</w:t>
            </w:r>
            <w:r w:rsidR="004333BE">
              <w:t xml:space="preserve"> </w:t>
            </w:r>
            <w:r>
              <w:t xml:space="preserve">Absolvent je schopen pokračovat v samostatném rozvíjení odborných znalostí, schopností </w:t>
            </w:r>
            <w:r>
              <w:br/>
              <w:t xml:space="preserve">a dovedností. Dokáže efektivně využívat osobních a osobnostních zdrojů a účinně je také regenerovat. Je připraven pro kvalifikovaný výkon profesí v oblasti řízení, výchovy a vzdělávání zaměstnanců či klientů </w:t>
            </w:r>
            <w:r>
              <w:br/>
              <w:t>v různých neziskových organizacích. Ve státní správě se absolvent uplatňuje jako odborník na vzdělávání dospělých a řízení lidských zdrojů v neziskové sféře např. na ministerstvech, úřadech práce a dalších organizačních složkách státu. V samosprávě se absolvent uplatňuje na krajských a obecních úřadech. Absolvent se také uplatňuje v nestátních neziskových org</w:t>
            </w:r>
            <w:r w:rsidR="00485EEE">
              <w:t>anizacích zaměřených na vzdělává</w:t>
            </w:r>
            <w:r>
              <w:t>ní dospělých.</w:t>
            </w:r>
          </w:p>
        </w:tc>
      </w:tr>
      <w:tr w:rsidR="00F13847" w:rsidTr="00017D69">
        <w:trPr>
          <w:trHeight w:val="185"/>
        </w:trPr>
        <w:tc>
          <w:tcPr>
            <w:tcW w:w="9285" w:type="dxa"/>
            <w:gridSpan w:val="4"/>
            <w:shd w:val="clear" w:color="auto" w:fill="F7CAAC"/>
          </w:tcPr>
          <w:p w:rsidR="00F13847" w:rsidRPr="00ED322D" w:rsidRDefault="00F13847" w:rsidP="00017D69">
            <w:r w:rsidRPr="00ED322D">
              <w:rPr>
                <w:b/>
              </w:rPr>
              <w:t>Pravidla a podmínky pro tvorbu studijních plánů</w:t>
            </w:r>
          </w:p>
        </w:tc>
      </w:tr>
      <w:tr w:rsidR="00F13847" w:rsidTr="0054791B">
        <w:trPr>
          <w:trHeight w:val="410"/>
        </w:trPr>
        <w:tc>
          <w:tcPr>
            <w:tcW w:w="9285" w:type="dxa"/>
            <w:gridSpan w:val="4"/>
            <w:shd w:val="clear" w:color="auto" w:fill="FFFFFF"/>
          </w:tcPr>
          <w:p w:rsidR="00F13847" w:rsidRDefault="00F13847" w:rsidP="0054791B">
            <w:pPr>
              <w:jc w:val="both"/>
            </w:pPr>
            <w:r>
              <w:t xml:space="preserve">Využívá se kreditový systém ECTS. Vyučovací hodina trvá 50 minut. Studijní plán se skládá z povinných </w:t>
            </w:r>
            <w:r>
              <w:br/>
              <w:t xml:space="preserve">a povinně volitelných předmětů. Povinné předměty se dělí na základní teoretické předměty, předměty profilujícího základu a ostatní. Povinně volitelné předměty jsou předměty profilujícího základu. </w:t>
            </w:r>
            <w:r w:rsidRPr="005714EE">
              <w:t xml:space="preserve">Studenti si vybírají v každém semestru 2. ročníku vždy </w:t>
            </w:r>
            <w:r>
              <w:t>dva povinně volitelné předměty</w:t>
            </w:r>
            <w:r w:rsidRPr="005714EE">
              <w:t>.</w:t>
            </w:r>
            <w:r>
              <w:t xml:space="preserve"> </w:t>
            </w:r>
            <w:r w:rsidR="00632F1C">
              <w:t xml:space="preserve">Povinně volitelné předměty umožňují studentům vybrat si předměty ze tří oblastí: sociální (Současná česká společnost, Sociální služby), komunikační (Metodika supervizí, </w:t>
            </w:r>
            <w:r w:rsidR="00632F1C">
              <w:lastRenderedPageBreak/>
              <w:t xml:space="preserve">Poradenský vztah) a multikulturní (Multikulturní výchova, Multikulturní mediace). </w:t>
            </w:r>
            <w:r>
              <w:t>Součástí státní závěrečné zkoušky je obhajoba bakalářské práce a tři tematické okruhy: Obecná andragogika, Aplikovaná andragogika a Lidské zdroje v neziskové sféře.</w:t>
            </w:r>
          </w:p>
        </w:tc>
      </w:tr>
      <w:tr w:rsidR="00F13847" w:rsidTr="00017D69">
        <w:trPr>
          <w:trHeight w:val="258"/>
        </w:trPr>
        <w:tc>
          <w:tcPr>
            <w:tcW w:w="9285" w:type="dxa"/>
            <w:gridSpan w:val="4"/>
            <w:shd w:val="clear" w:color="auto" w:fill="F7CAAC"/>
          </w:tcPr>
          <w:p w:rsidR="00F13847" w:rsidRDefault="00F13847" w:rsidP="00017D69">
            <w:r>
              <w:rPr>
                <w:b/>
              </w:rPr>
              <w:lastRenderedPageBreak/>
              <w:t xml:space="preserve"> Podmínky k přijetí ke studiu</w:t>
            </w:r>
          </w:p>
        </w:tc>
      </w:tr>
      <w:tr w:rsidR="00F13847" w:rsidTr="00017D69">
        <w:trPr>
          <w:trHeight w:val="1327"/>
        </w:trPr>
        <w:tc>
          <w:tcPr>
            <w:tcW w:w="9285" w:type="dxa"/>
            <w:gridSpan w:val="4"/>
            <w:shd w:val="clear" w:color="auto" w:fill="FFFFFF"/>
          </w:tcPr>
          <w:p w:rsidR="00F13847" w:rsidRDefault="00F13847" w:rsidP="00017D69">
            <w:pPr>
              <w:jc w:val="both"/>
              <w:rPr>
                <w:b/>
              </w:rPr>
            </w:pPr>
            <w:r w:rsidRPr="00510BC6">
              <w:t>Podmínky pro přijetí jsou upraveny vnitřním normou fakulty.</w:t>
            </w:r>
            <w:r>
              <w:t xml:space="preserve"> </w:t>
            </w:r>
            <w:r w:rsidRPr="00D04B8F">
              <w:t xml:space="preserve">Ke studiu mohou být přijati pouze uchazeči </w:t>
            </w:r>
            <w:r>
              <w:br/>
            </w:r>
            <w:r w:rsidRPr="00D04B8F">
              <w:t xml:space="preserve">s úplným středoškolským vzděláním získaným do stanoveného termínu zápisu do studia. Další podmínkou </w:t>
            </w:r>
            <w:r>
              <w:br/>
            </w:r>
            <w:r w:rsidRPr="00D04B8F">
              <w:t>pro přijetí je úspěšné absolvování Národních srovnávacích zkoušek (</w:t>
            </w:r>
            <w:r>
              <w:t>NSZ</w:t>
            </w:r>
            <w:r w:rsidRPr="00D04B8F">
              <w:t>), jejichž účelem je ověřit předpoklady uchazeče o studium, zejména posoudit jeho znalosti a schopnosti ke studiu.</w:t>
            </w:r>
            <w:r>
              <w:t xml:space="preserve"> Uchazeč se může zúčastnit jednoho nebo několika termínů NSZ. Uchazeč se sám rozhodne, zda absolvuje pouze jeden termín, či zda NSZ absolvuje vícekrát. Fakulta pro přijímací řízení započítá nejlepší výsledek dosažený v NSZ </w:t>
            </w:r>
            <w:hyperlink r:id="rId13" w:history="1"/>
            <w:r>
              <w:t xml:space="preserve"> </w:t>
            </w:r>
            <w:r w:rsidRPr="004E1961">
              <w:t xml:space="preserve">pro všechny studijní obory, </w:t>
            </w:r>
            <w:r>
              <w:br/>
            </w:r>
            <w:r w:rsidRPr="004E1961">
              <w:t>do nichž se uchazeč hlásí. Nejlepší výsledek se každému</w:t>
            </w:r>
            <w:r>
              <w:t xml:space="preserve"> uchazeči automaticky zaznamená do databáze uchazečů. </w:t>
            </w:r>
            <w:r w:rsidRPr="00D04B8F">
              <w:t>Uchazeči o studium b</w:t>
            </w:r>
            <w:r>
              <w:t xml:space="preserve">udou seřazeni podle počtu bodů </w:t>
            </w:r>
            <w:r w:rsidRPr="00D04B8F">
              <w:t>a</w:t>
            </w:r>
            <w:r>
              <w:t xml:space="preserve"> v tomto pořadí budou přijímáni.</w:t>
            </w:r>
          </w:p>
        </w:tc>
      </w:tr>
      <w:tr w:rsidR="00F13847" w:rsidTr="00017D69">
        <w:trPr>
          <w:trHeight w:val="268"/>
        </w:trPr>
        <w:tc>
          <w:tcPr>
            <w:tcW w:w="9285" w:type="dxa"/>
            <w:gridSpan w:val="4"/>
            <w:shd w:val="clear" w:color="auto" w:fill="F7CAAC"/>
          </w:tcPr>
          <w:p w:rsidR="00F13847" w:rsidRDefault="00F13847" w:rsidP="00017D69">
            <w:pPr>
              <w:rPr>
                <w:b/>
              </w:rPr>
            </w:pPr>
            <w:r>
              <w:rPr>
                <w:b/>
              </w:rPr>
              <w:t>Návaznost na další typy studijních programů</w:t>
            </w:r>
          </w:p>
        </w:tc>
      </w:tr>
      <w:tr w:rsidR="00F13847" w:rsidTr="00017D69">
        <w:trPr>
          <w:trHeight w:val="458"/>
        </w:trPr>
        <w:tc>
          <w:tcPr>
            <w:tcW w:w="9285" w:type="dxa"/>
            <w:gridSpan w:val="4"/>
            <w:shd w:val="clear" w:color="auto" w:fill="FFFFFF"/>
          </w:tcPr>
          <w:p w:rsidR="00F13847" w:rsidRDefault="00F13847" w:rsidP="00017D69">
            <w:pPr>
              <w:jc w:val="both"/>
            </w:pPr>
            <w:r>
              <w:t>Na studijní program Andragogika v bakalářském stupni studia navazuje studijní program Sociální pedagogika v magisterském stupni studia.</w:t>
            </w:r>
          </w:p>
        </w:tc>
      </w:tr>
    </w:tbl>
    <w:p w:rsidR="00F13847" w:rsidRDefault="00F13847" w:rsidP="00F13847"/>
    <w:p w:rsidR="00F13847" w:rsidRDefault="00F13847" w:rsidP="00F13847">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4"/>
        <w:gridCol w:w="850"/>
        <w:gridCol w:w="993"/>
        <w:gridCol w:w="851"/>
        <w:gridCol w:w="2125"/>
        <w:gridCol w:w="993"/>
        <w:gridCol w:w="814"/>
      </w:tblGrid>
      <w:tr w:rsidR="00F13847" w:rsidTr="00017D69">
        <w:tc>
          <w:tcPr>
            <w:tcW w:w="9285" w:type="dxa"/>
            <w:gridSpan w:val="8"/>
            <w:tcBorders>
              <w:bottom w:val="double" w:sz="4" w:space="0" w:color="auto"/>
            </w:tcBorders>
            <w:shd w:val="clear" w:color="auto" w:fill="BDD6EE"/>
          </w:tcPr>
          <w:p w:rsidR="00F13847" w:rsidRDefault="00F13847" w:rsidP="00F13847">
            <w:pPr>
              <w:rPr>
                <w:b/>
                <w:sz w:val="28"/>
              </w:rPr>
            </w:pPr>
            <w:r>
              <w:rPr>
                <w:b/>
                <w:sz w:val="28"/>
              </w:rPr>
              <w:lastRenderedPageBreak/>
              <w:t>B-IIa – Studijní plány a návrh témat prací (bakalářské a magisterské studijní programy)</w:t>
            </w:r>
          </w:p>
        </w:tc>
      </w:tr>
      <w:tr w:rsidR="00F13847" w:rsidTr="00017D69">
        <w:tc>
          <w:tcPr>
            <w:tcW w:w="2659" w:type="dxa"/>
            <w:gridSpan w:val="2"/>
            <w:shd w:val="clear" w:color="auto" w:fill="F7CAAC"/>
          </w:tcPr>
          <w:p w:rsidR="00F13847" w:rsidRDefault="00F13847" w:rsidP="00017D69">
            <w:pPr>
              <w:rPr>
                <w:b/>
                <w:sz w:val="22"/>
              </w:rPr>
            </w:pPr>
            <w:r>
              <w:rPr>
                <w:b/>
                <w:sz w:val="22"/>
              </w:rPr>
              <w:t>Označení studijního plánu</w:t>
            </w:r>
          </w:p>
        </w:tc>
        <w:tc>
          <w:tcPr>
            <w:tcW w:w="6626" w:type="dxa"/>
            <w:gridSpan w:val="6"/>
          </w:tcPr>
          <w:p w:rsidR="00F13847" w:rsidRDefault="00F13847" w:rsidP="00017D69">
            <w:pPr>
              <w:jc w:val="center"/>
              <w:rPr>
                <w:b/>
                <w:sz w:val="22"/>
              </w:rPr>
            </w:pPr>
          </w:p>
        </w:tc>
      </w:tr>
      <w:tr w:rsidR="00F13847" w:rsidTr="00017D69">
        <w:tc>
          <w:tcPr>
            <w:tcW w:w="9285" w:type="dxa"/>
            <w:gridSpan w:val="8"/>
            <w:shd w:val="clear" w:color="auto" w:fill="F7CAAC"/>
          </w:tcPr>
          <w:p w:rsidR="00F13847" w:rsidRDefault="00F13847" w:rsidP="00017D69">
            <w:pPr>
              <w:jc w:val="center"/>
              <w:rPr>
                <w:b/>
                <w:sz w:val="22"/>
              </w:rPr>
            </w:pPr>
            <w:r>
              <w:rPr>
                <w:b/>
                <w:sz w:val="22"/>
              </w:rPr>
              <w:t>Povinné předměty</w:t>
            </w:r>
          </w:p>
        </w:tc>
      </w:tr>
      <w:tr w:rsidR="00F13847" w:rsidTr="00017D69">
        <w:tc>
          <w:tcPr>
            <w:tcW w:w="2375" w:type="dxa"/>
            <w:shd w:val="clear" w:color="auto" w:fill="F7CAAC"/>
          </w:tcPr>
          <w:p w:rsidR="00F13847" w:rsidRDefault="00F13847" w:rsidP="00017D69">
            <w:pPr>
              <w:jc w:val="both"/>
              <w:rPr>
                <w:b/>
              </w:rPr>
            </w:pPr>
            <w:r>
              <w:rPr>
                <w:b/>
                <w:sz w:val="22"/>
              </w:rPr>
              <w:t>Název předmětu</w:t>
            </w:r>
          </w:p>
        </w:tc>
        <w:tc>
          <w:tcPr>
            <w:tcW w:w="1134" w:type="dxa"/>
            <w:gridSpan w:val="2"/>
            <w:shd w:val="clear" w:color="auto" w:fill="F7CAAC"/>
          </w:tcPr>
          <w:p w:rsidR="00F13847" w:rsidRDefault="00F13847" w:rsidP="00017D69">
            <w:pPr>
              <w:jc w:val="both"/>
              <w:rPr>
                <w:b/>
              </w:rPr>
            </w:pPr>
            <w:r>
              <w:rPr>
                <w:b/>
                <w:sz w:val="22"/>
              </w:rPr>
              <w:t>rozsah*</w:t>
            </w:r>
          </w:p>
        </w:tc>
        <w:tc>
          <w:tcPr>
            <w:tcW w:w="993" w:type="dxa"/>
            <w:shd w:val="clear" w:color="auto" w:fill="F7CAAC"/>
          </w:tcPr>
          <w:p w:rsidR="00F13847" w:rsidRDefault="00F13847" w:rsidP="00017D69">
            <w:pPr>
              <w:jc w:val="both"/>
              <w:rPr>
                <w:b/>
                <w:sz w:val="22"/>
              </w:rPr>
            </w:pPr>
            <w:r>
              <w:rPr>
                <w:b/>
                <w:sz w:val="22"/>
              </w:rPr>
              <w:t>způsob  ověř.</w:t>
            </w:r>
          </w:p>
        </w:tc>
        <w:tc>
          <w:tcPr>
            <w:tcW w:w="851" w:type="dxa"/>
            <w:shd w:val="clear" w:color="auto" w:fill="F7CAAC"/>
          </w:tcPr>
          <w:p w:rsidR="00F13847" w:rsidRDefault="00F13847" w:rsidP="00017D69">
            <w:pPr>
              <w:jc w:val="both"/>
              <w:rPr>
                <w:b/>
                <w:sz w:val="22"/>
              </w:rPr>
            </w:pPr>
            <w:r>
              <w:rPr>
                <w:b/>
                <w:sz w:val="22"/>
              </w:rPr>
              <w:t xml:space="preserve"> počet kred.</w:t>
            </w:r>
          </w:p>
        </w:tc>
        <w:tc>
          <w:tcPr>
            <w:tcW w:w="2125" w:type="dxa"/>
            <w:shd w:val="clear" w:color="auto" w:fill="F7CAAC"/>
          </w:tcPr>
          <w:p w:rsidR="00F13847" w:rsidRDefault="00F13847" w:rsidP="00017D69">
            <w:pPr>
              <w:jc w:val="both"/>
              <w:rPr>
                <w:b/>
                <w:sz w:val="22"/>
              </w:rPr>
            </w:pPr>
            <w:r>
              <w:rPr>
                <w:b/>
                <w:sz w:val="22"/>
              </w:rPr>
              <w:t>vyučující</w:t>
            </w:r>
          </w:p>
        </w:tc>
        <w:tc>
          <w:tcPr>
            <w:tcW w:w="993" w:type="dxa"/>
            <w:shd w:val="clear" w:color="auto" w:fill="F7CAAC"/>
          </w:tcPr>
          <w:p w:rsidR="00F13847" w:rsidRDefault="00F13847" w:rsidP="00017D69">
            <w:pPr>
              <w:jc w:val="both"/>
              <w:rPr>
                <w:b/>
                <w:color w:val="FF0000"/>
                <w:sz w:val="22"/>
              </w:rPr>
            </w:pPr>
            <w:r>
              <w:rPr>
                <w:b/>
                <w:sz w:val="22"/>
              </w:rPr>
              <w:t>dop. roč./sem.</w:t>
            </w:r>
          </w:p>
        </w:tc>
        <w:tc>
          <w:tcPr>
            <w:tcW w:w="814" w:type="dxa"/>
            <w:shd w:val="clear" w:color="auto" w:fill="F7CAAC"/>
          </w:tcPr>
          <w:p w:rsidR="00F13847" w:rsidRDefault="00F13847" w:rsidP="00017D69">
            <w:pPr>
              <w:jc w:val="both"/>
              <w:rPr>
                <w:b/>
                <w:sz w:val="22"/>
              </w:rPr>
            </w:pPr>
            <w:r>
              <w:rPr>
                <w:b/>
                <w:sz w:val="22"/>
              </w:rPr>
              <w:t xml:space="preserve">profil. </w:t>
            </w:r>
            <w:proofErr w:type="gramStart"/>
            <w:r>
              <w:rPr>
                <w:b/>
                <w:sz w:val="22"/>
              </w:rPr>
              <w:t>základ</w:t>
            </w:r>
            <w:proofErr w:type="gramEnd"/>
          </w:p>
        </w:tc>
      </w:tr>
      <w:tr w:rsidR="00F13847" w:rsidTr="00017D69">
        <w:tc>
          <w:tcPr>
            <w:tcW w:w="2375" w:type="dxa"/>
          </w:tcPr>
          <w:p w:rsidR="00F13847" w:rsidRDefault="00F13847" w:rsidP="00017D69">
            <w:pPr>
              <w:jc w:val="both"/>
            </w:pPr>
            <w:r>
              <w:t>Základy andragogiky</w:t>
            </w:r>
          </w:p>
        </w:tc>
        <w:tc>
          <w:tcPr>
            <w:tcW w:w="1134" w:type="dxa"/>
            <w:gridSpan w:val="2"/>
          </w:tcPr>
          <w:p w:rsidR="00F13847" w:rsidRDefault="00F13847" w:rsidP="00017D69">
            <w:pPr>
              <w:jc w:val="both"/>
            </w:pPr>
            <w:r>
              <w:t>20p + 10</w:t>
            </w:r>
          </w:p>
        </w:tc>
        <w:tc>
          <w:tcPr>
            <w:tcW w:w="993" w:type="dxa"/>
          </w:tcPr>
          <w:p w:rsidR="00F13847" w:rsidRDefault="00F13847" w:rsidP="00017D69">
            <w:pPr>
              <w:jc w:val="both"/>
            </w:pPr>
            <w:r>
              <w:t>Zk</w:t>
            </w:r>
          </w:p>
        </w:tc>
        <w:tc>
          <w:tcPr>
            <w:tcW w:w="851" w:type="dxa"/>
          </w:tcPr>
          <w:p w:rsidR="00F13847" w:rsidRDefault="00F13847" w:rsidP="00017D69">
            <w:pPr>
              <w:jc w:val="both"/>
            </w:pPr>
            <w:r>
              <w:t>7</w:t>
            </w:r>
          </w:p>
        </w:tc>
        <w:tc>
          <w:tcPr>
            <w:tcW w:w="2125" w:type="dxa"/>
          </w:tcPr>
          <w:p w:rsidR="00F13847" w:rsidRDefault="00F13847" w:rsidP="00017D69">
            <w:r>
              <w:t>prof. PaedDr. Miroslav Krystoň, CSc.</w:t>
            </w:r>
          </w:p>
          <w:p w:rsidR="00F13847" w:rsidRPr="009B2A41" w:rsidRDefault="00F13847" w:rsidP="00017D69">
            <w:r w:rsidRPr="009B2A41">
              <w:rPr>
                <w:b/>
              </w:rPr>
              <w:t>(prof. PaedDr. Miroslav Krystoň, CSc.</w:t>
            </w:r>
            <w:r>
              <w:t>)</w:t>
            </w:r>
            <w:r w:rsidRPr="009B2A41">
              <w:rPr>
                <w:b/>
                <w:lang w:val="en-US"/>
              </w:rPr>
              <w:t>**</w:t>
            </w:r>
          </w:p>
        </w:tc>
        <w:tc>
          <w:tcPr>
            <w:tcW w:w="993" w:type="dxa"/>
          </w:tcPr>
          <w:p w:rsidR="00F13847" w:rsidRDefault="00F13847" w:rsidP="00017D69">
            <w:pPr>
              <w:jc w:val="both"/>
            </w:pPr>
            <w:proofErr w:type="gramStart"/>
            <w:r>
              <w:t>1./ZS</w:t>
            </w:r>
            <w:proofErr w:type="gramEnd"/>
          </w:p>
        </w:tc>
        <w:tc>
          <w:tcPr>
            <w:tcW w:w="814" w:type="dxa"/>
          </w:tcPr>
          <w:p w:rsidR="00F13847" w:rsidRDefault="00F13847" w:rsidP="00017D69">
            <w:pPr>
              <w:jc w:val="both"/>
            </w:pPr>
            <w:r>
              <w:t>ZT</w:t>
            </w:r>
          </w:p>
        </w:tc>
      </w:tr>
      <w:tr w:rsidR="00F13847" w:rsidTr="00017D69">
        <w:tc>
          <w:tcPr>
            <w:tcW w:w="2375" w:type="dxa"/>
          </w:tcPr>
          <w:p w:rsidR="00F13847" w:rsidRDefault="00F13847" w:rsidP="00017D69">
            <w:pPr>
              <w:jc w:val="both"/>
            </w:pPr>
            <w:r>
              <w:t>Základy sociální a kulturní antropologie</w:t>
            </w:r>
          </w:p>
        </w:tc>
        <w:tc>
          <w:tcPr>
            <w:tcW w:w="1134" w:type="dxa"/>
            <w:gridSpan w:val="2"/>
          </w:tcPr>
          <w:p w:rsidR="00F13847" w:rsidRDefault="00F13847" w:rsidP="00017D69">
            <w:pPr>
              <w:jc w:val="both"/>
            </w:pPr>
            <w:r>
              <w:t>15p + 5</w:t>
            </w:r>
          </w:p>
        </w:tc>
        <w:tc>
          <w:tcPr>
            <w:tcW w:w="993" w:type="dxa"/>
          </w:tcPr>
          <w:p w:rsidR="00F13847" w:rsidRDefault="00F13847" w:rsidP="00017D69">
            <w:pPr>
              <w:jc w:val="both"/>
            </w:pPr>
            <w:r>
              <w:t>Zk</w:t>
            </w:r>
          </w:p>
        </w:tc>
        <w:tc>
          <w:tcPr>
            <w:tcW w:w="851" w:type="dxa"/>
          </w:tcPr>
          <w:p w:rsidR="00F13847" w:rsidRDefault="00F13847" w:rsidP="00017D69">
            <w:pPr>
              <w:jc w:val="both"/>
            </w:pPr>
            <w:r>
              <w:t>5</w:t>
            </w:r>
          </w:p>
        </w:tc>
        <w:tc>
          <w:tcPr>
            <w:tcW w:w="2125" w:type="dxa"/>
          </w:tcPr>
          <w:p w:rsidR="00F13847" w:rsidRDefault="00F13847" w:rsidP="00017D69">
            <w:r>
              <w:t>PhDr. Helena Skarupská, Ph.D. (</w:t>
            </w:r>
            <w:r w:rsidRPr="009B2A41">
              <w:rPr>
                <w:b/>
              </w:rPr>
              <w:t>PhDr. Helena Skarupská, Ph.D.</w:t>
            </w:r>
            <w:r>
              <w:t>)</w:t>
            </w:r>
          </w:p>
        </w:tc>
        <w:tc>
          <w:tcPr>
            <w:tcW w:w="993" w:type="dxa"/>
          </w:tcPr>
          <w:p w:rsidR="00F13847" w:rsidRDefault="00F13847" w:rsidP="00017D69">
            <w:pPr>
              <w:jc w:val="both"/>
            </w:pPr>
            <w:proofErr w:type="gramStart"/>
            <w:r>
              <w:t>1./ZS</w:t>
            </w:r>
            <w:proofErr w:type="gramEnd"/>
          </w:p>
        </w:tc>
        <w:tc>
          <w:tcPr>
            <w:tcW w:w="814" w:type="dxa"/>
          </w:tcPr>
          <w:p w:rsidR="00F13847" w:rsidRDefault="00F13847" w:rsidP="00017D69">
            <w:pPr>
              <w:jc w:val="both"/>
            </w:pPr>
            <w:r>
              <w:t>PZ</w:t>
            </w:r>
          </w:p>
        </w:tc>
      </w:tr>
      <w:tr w:rsidR="00F13847" w:rsidTr="00017D69">
        <w:tc>
          <w:tcPr>
            <w:tcW w:w="2375" w:type="dxa"/>
          </w:tcPr>
          <w:p w:rsidR="00F13847" w:rsidRDefault="00F13847" w:rsidP="00017D69">
            <w:pPr>
              <w:jc w:val="both"/>
            </w:pPr>
            <w:r>
              <w:t>Základy práva</w:t>
            </w:r>
          </w:p>
        </w:tc>
        <w:tc>
          <w:tcPr>
            <w:tcW w:w="1134" w:type="dxa"/>
            <w:gridSpan w:val="2"/>
          </w:tcPr>
          <w:p w:rsidR="00F13847" w:rsidRDefault="00F13847" w:rsidP="00017D69">
            <w:pPr>
              <w:jc w:val="both"/>
            </w:pPr>
            <w:r>
              <w:t>10s + 5</w:t>
            </w:r>
          </w:p>
        </w:tc>
        <w:tc>
          <w:tcPr>
            <w:tcW w:w="993" w:type="dxa"/>
          </w:tcPr>
          <w:p w:rsidR="00F13847" w:rsidRDefault="00F13847" w:rsidP="00017D69">
            <w:pPr>
              <w:jc w:val="both"/>
            </w:pPr>
            <w:r>
              <w:t>Klz</w:t>
            </w:r>
          </w:p>
        </w:tc>
        <w:tc>
          <w:tcPr>
            <w:tcW w:w="851" w:type="dxa"/>
          </w:tcPr>
          <w:p w:rsidR="00F13847" w:rsidRDefault="00F13847" w:rsidP="00017D69">
            <w:pPr>
              <w:jc w:val="both"/>
            </w:pPr>
            <w:r>
              <w:t>4</w:t>
            </w:r>
          </w:p>
        </w:tc>
        <w:tc>
          <w:tcPr>
            <w:tcW w:w="2125" w:type="dxa"/>
          </w:tcPr>
          <w:p w:rsidR="00F13847" w:rsidRDefault="00F13847" w:rsidP="00017D69">
            <w:r>
              <w:t>JUDr. Libor Šnédar, Ph.D.</w:t>
            </w:r>
          </w:p>
        </w:tc>
        <w:tc>
          <w:tcPr>
            <w:tcW w:w="993" w:type="dxa"/>
          </w:tcPr>
          <w:p w:rsidR="00F13847" w:rsidRDefault="00F13847" w:rsidP="00017D69">
            <w:pPr>
              <w:jc w:val="both"/>
            </w:pPr>
            <w:proofErr w:type="gramStart"/>
            <w:r>
              <w:t>1./ZS</w:t>
            </w:r>
            <w:proofErr w:type="gramEnd"/>
          </w:p>
        </w:tc>
        <w:tc>
          <w:tcPr>
            <w:tcW w:w="814" w:type="dxa"/>
          </w:tcPr>
          <w:p w:rsidR="00F13847" w:rsidRDefault="00F13847" w:rsidP="00017D69">
            <w:pPr>
              <w:jc w:val="both"/>
            </w:pPr>
          </w:p>
        </w:tc>
      </w:tr>
      <w:tr w:rsidR="00F13847" w:rsidTr="00017D69">
        <w:tc>
          <w:tcPr>
            <w:tcW w:w="2375" w:type="dxa"/>
          </w:tcPr>
          <w:p w:rsidR="00F13847" w:rsidRDefault="00F13847" w:rsidP="00017D69">
            <w:pPr>
              <w:jc w:val="both"/>
            </w:pPr>
            <w:r>
              <w:t>Úvod do filozofie</w:t>
            </w:r>
          </w:p>
        </w:tc>
        <w:tc>
          <w:tcPr>
            <w:tcW w:w="1134" w:type="dxa"/>
            <w:gridSpan w:val="2"/>
          </w:tcPr>
          <w:p w:rsidR="00F13847" w:rsidRDefault="00F13847" w:rsidP="00017D69">
            <w:pPr>
              <w:jc w:val="both"/>
            </w:pPr>
            <w:r>
              <w:t>15p + 5</w:t>
            </w:r>
          </w:p>
        </w:tc>
        <w:tc>
          <w:tcPr>
            <w:tcW w:w="993" w:type="dxa"/>
          </w:tcPr>
          <w:p w:rsidR="00F13847" w:rsidRDefault="00F13847" w:rsidP="00017D69">
            <w:pPr>
              <w:jc w:val="both"/>
            </w:pPr>
            <w:r>
              <w:t>Zk</w:t>
            </w:r>
          </w:p>
        </w:tc>
        <w:tc>
          <w:tcPr>
            <w:tcW w:w="851" w:type="dxa"/>
          </w:tcPr>
          <w:p w:rsidR="00F13847" w:rsidRDefault="00F13847" w:rsidP="00017D69">
            <w:pPr>
              <w:jc w:val="both"/>
            </w:pPr>
            <w:r>
              <w:t>5</w:t>
            </w:r>
          </w:p>
        </w:tc>
        <w:tc>
          <w:tcPr>
            <w:tcW w:w="2125" w:type="dxa"/>
          </w:tcPr>
          <w:p w:rsidR="00F13847" w:rsidRDefault="00F13847" w:rsidP="00017D69">
            <w:r>
              <w:t>doc. PhDr. Mgr. Jaroslav Balvín, CSc. (</w:t>
            </w:r>
            <w:r w:rsidRPr="009B2A41">
              <w:rPr>
                <w:b/>
              </w:rPr>
              <w:t>doc. PhDr. Mgr. Jaroslav Balvín, CSc.</w:t>
            </w:r>
            <w:r>
              <w:t>)</w:t>
            </w:r>
          </w:p>
        </w:tc>
        <w:tc>
          <w:tcPr>
            <w:tcW w:w="993" w:type="dxa"/>
          </w:tcPr>
          <w:p w:rsidR="00F13847" w:rsidRDefault="00F13847" w:rsidP="00017D69">
            <w:pPr>
              <w:jc w:val="both"/>
            </w:pPr>
            <w:proofErr w:type="gramStart"/>
            <w:r>
              <w:t>1./ZS</w:t>
            </w:r>
            <w:proofErr w:type="gramEnd"/>
          </w:p>
        </w:tc>
        <w:tc>
          <w:tcPr>
            <w:tcW w:w="814" w:type="dxa"/>
          </w:tcPr>
          <w:p w:rsidR="00F13847" w:rsidRDefault="00F13847" w:rsidP="00017D69">
            <w:pPr>
              <w:jc w:val="both"/>
            </w:pPr>
            <w:r>
              <w:t>PZ</w:t>
            </w:r>
          </w:p>
        </w:tc>
      </w:tr>
      <w:tr w:rsidR="00F13847" w:rsidTr="00017D69">
        <w:tc>
          <w:tcPr>
            <w:tcW w:w="2375" w:type="dxa"/>
          </w:tcPr>
          <w:p w:rsidR="00F13847" w:rsidRDefault="00F13847" w:rsidP="00017D69">
            <w:pPr>
              <w:jc w:val="both"/>
            </w:pPr>
            <w:r>
              <w:t>Základy psychologie</w:t>
            </w:r>
          </w:p>
        </w:tc>
        <w:tc>
          <w:tcPr>
            <w:tcW w:w="1134" w:type="dxa"/>
            <w:gridSpan w:val="2"/>
          </w:tcPr>
          <w:p w:rsidR="00F13847" w:rsidRDefault="00F13847" w:rsidP="00017D69">
            <w:pPr>
              <w:jc w:val="both"/>
            </w:pPr>
            <w:r>
              <w:t>15p + 10</w:t>
            </w:r>
          </w:p>
        </w:tc>
        <w:tc>
          <w:tcPr>
            <w:tcW w:w="993" w:type="dxa"/>
          </w:tcPr>
          <w:p w:rsidR="00F13847" w:rsidRDefault="00F13847" w:rsidP="00017D69">
            <w:pPr>
              <w:jc w:val="both"/>
            </w:pPr>
            <w:r>
              <w:t>Zk</w:t>
            </w:r>
          </w:p>
        </w:tc>
        <w:tc>
          <w:tcPr>
            <w:tcW w:w="851" w:type="dxa"/>
          </w:tcPr>
          <w:p w:rsidR="00F13847" w:rsidRDefault="00F13847" w:rsidP="00017D69">
            <w:pPr>
              <w:jc w:val="both"/>
            </w:pPr>
            <w:r>
              <w:t>5</w:t>
            </w:r>
          </w:p>
        </w:tc>
        <w:tc>
          <w:tcPr>
            <w:tcW w:w="2125" w:type="dxa"/>
          </w:tcPr>
          <w:p w:rsidR="00F13847" w:rsidRDefault="00F13847" w:rsidP="007A7D23">
            <w:r>
              <w:t>P</w:t>
            </w:r>
            <w:r w:rsidR="007A7D23">
              <w:t>hDr. Hana Včelařová (přednášky 6</w:t>
            </w:r>
            <w:r>
              <w:t>0 %)</w:t>
            </w:r>
            <w:r w:rsidR="007A7D23">
              <w:t xml:space="preserve">; </w:t>
            </w:r>
            <w:r w:rsidR="007A7D23" w:rsidRPr="007A7D23">
              <w:t>(</w:t>
            </w:r>
            <w:r w:rsidR="007A7D23" w:rsidRPr="007A7D23">
              <w:rPr>
                <w:b/>
              </w:rPr>
              <w:t>PhDr. Soňa Lemrová, Ph.D.</w:t>
            </w:r>
            <w:r w:rsidR="007A7D23" w:rsidRPr="007A7D23">
              <w:t>)</w:t>
            </w:r>
            <w:r w:rsidR="007A7D23">
              <w:t xml:space="preserve"> (přednášky 40 %)</w:t>
            </w:r>
          </w:p>
        </w:tc>
        <w:tc>
          <w:tcPr>
            <w:tcW w:w="993" w:type="dxa"/>
          </w:tcPr>
          <w:p w:rsidR="00F13847" w:rsidRDefault="00F13847" w:rsidP="00017D69">
            <w:pPr>
              <w:jc w:val="both"/>
            </w:pPr>
            <w:proofErr w:type="gramStart"/>
            <w:r>
              <w:t>1./ZS</w:t>
            </w:r>
            <w:proofErr w:type="gramEnd"/>
          </w:p>
        </w:tc>
        <w:tc>
          <w:tcPr>
            <w:tcW w:w="814" w:type="dxa"/>
          </w:tcPr>
          <w:p w:rsidR="00F13847" w:rsidRDefault="00F13847" w:rsidP="00017D69">
            <w:pPr>
              <w:jc w:val="both"/>
            </w:pPr>
            <w:r>
              <w:t>ZT</w:t>
            </w:r>
          </w:p>
        </w:tc>
      </w:tr>
      <w:tr w:rsidR="00F13847" w:rsidTr="00017D69">
        <w:tc>
          <w:tcPr>
            <w:tcW w:w="2375" w:type="dxa"/>
          </w:tcPr>
          <w:p w:rsidR="00F13847" w:rsidRPr="00991BCA" w:rsidRDefault="00F13847" w:rsidP="00017D69">
            <w:r w:rsidRPr="00991BCA">
              <w:t>Základy podnikatelství</w:t>
            </w:r>
          </w:p>
        </w:tc>
        <w:tc>
          <w:tcPr>
            <w:tcW w:w="1134" w:type="dxa"/>
            <w:gridSpan w:val="2"/>
          </w:tcPr>
          <w:p w:rsidR="00F13847" w:rsidRPr="00991BCA" w:rsidRDefault="00F13847" w:rsidP="00017D69">
            <w:pPr>
              <w:jc w:val="both"/>
            </w:pPr>
            <w:r w:rsidRPr="00991BCA">
              <w:t>10p + 5</w:t>
            </w:r>
          </w:p>
        </w:tc>
        <w:tc>
          <w:tcPr>
            <w:tcW w:w="993" w:type="dxa"/>
          </w:tcPr>
          <w:p w:rsidR="00F13847" w:rsidRPr="00991BCA" w:rsidRDefault="00F13847" w:rsidP="00017D69">
            <w:pPr>
              <w:jc w:val="both"/>
            </w:pPr>
            <w:r w:rsidRPr="00991BCA">
              <w:t>Zk</w:t>
            </w:r>
          </w:p>
        </w:tc>
        <w:tc>
          <w:tcPr>
            <w:tcW w:w="851" w:type="dxa"/>
          </w:tcPr>
          <w:p w:rsidR="00F13847" w:rsidRPr="00991BCA" w:rsidRDefault="00F13847" w:rsidP="00017D69">
            <w:pPr>
              <w:jc w:val="both"/>
            </w:pPr>
            <w:r w:rsidRPr="00991BCA">
              <w:t>4</w:t>
            </w:r>
          </w:p>
        </w:tc>
        <w:tc>
          <w:tcPr>
            <w:tcW w:w="2125" w:type="dxa"/>
          </w:tcPr>
          <w:p w:rsidR="00F13847" w:rsidRPr="00991BCA" w:rsidRDefault="00F13847" w:rsidP="00017D69">
            <w:r w:rsidRPr="00991BCA">
              <w:t>Ing. Petr Novák, Ph.D.</w:t>
            </w:r>
          </w:p>
        </w:tc>
        <w:tc>
          <w:tcPr>
            <w:tcW w:w="993" w:type="dxa"/>
          </w:tcPr>
          <w:p w:rsidR="00F13847" w:rsidRPr="00991BCA" w:rsidRDefault="00F13847" w:rsidP="00017D69">
            <w:pPr>
              <w:jc w:val="both"/>
            </w:pPr>
            <w:proofErr w:type="gramStart"/>
            <w:r w:rsidRPr="00991BCA">
              <w:t>1./ZS</w:t>
            </w:r>
            <w:proofErr w:type="gramEnd"/>
          </w:p>
        </w:tc>
        <w:tc>
          <w:tcPr>
            <w:tcW w:w="814" w:type="dxa"/>
          </w:tcPr>
          <w:p w:rsidR="00F13847" w:rsidRPr="008C37C6" w:rsidRDefault="00F13847" w:rsidP="00017D69">
            <w:pPr>
              <w:jc w:val="both"/>
              <w:rPr>
                <w:highlight w:val="yellow"/>
              </w:rPr>
            </w:pPr>
          </w:p>
        </w:tc>
      </w:tr>
      <w:tr w:rsidR="00F13847" w:rsidTr="00017D69">
        <w:tc>
          <w:tcPr>
            <w:tcW w:w="2375" w:type="dxa"/>
          </w:tcPr>
          <w:p w:rsidR="00F13847" w:rsidRPr="00DD4E51" w:rsidRDefault="00F13847" w:rsidP="00017D69">
            <w:pPr>
              <w:jc w:val="both"/>
            </w:pPr>
            <w:r w:rsidRPr="00DD4E51">
              <w:t>Vývojová psychologie</w:t>
            </w:r>
          </w:p>
        </w:tc>
        <w:tc>
          <w:tcPr>
            <w:tcW w:w="1134" w:type="dxa"/>
            <w:gridSpan w:val="2"/>
          </w:tcPr>
          <w:p w:rsidR="00F13847" w:rsidRPr="00DD4E51" w:rsidRDefault="00F13847" w:rsidP="00017D69">
            <w:pPr>
              <w:jc w:val="both"/>
            </w:pPr>
            <w:r>
              <w:t>15s + 5</w:t>
            </w:r>
          </w:p>
        </w:tc>
        <w:tc>
          <w:tcPr>
            <w:tcW w:w="993" w:type="dxa"/>
          </w:tcPr>
          <w:p w:rsidR="00F13847" w:rsidRPr="00DD4E51" w:rsidRDefault="00F13847" w:rsidP="00017D69">
            <w:pPr>
              <w:jc w:val="both"/>
            </w:pPr>
            <w:r>
              <w:t>Klz</w:t>
            </w:r>
          </w:p>
        </w:tc>
        <w:tc>
          <w:tcPr>
            <w:tcW w:w="851" w:type="dxa"/>
          </w:tcPr>
          <w:p w:rsidR="00F13847" w:rsidRPr="00DD4E51" w:rsidRDefault="00F13847" w:rsidP="00017D69">
            <w:pPr>
              <w:jc w:val="both"/>
            </w:pPr>
            <w:r>
              <w:t>5</w:t>
            </w:r>
          </w:p>
        </w:tc>
        <w:tc>
          <w:tcPr>
            <w:tcW w:w="2125" w:type="dxa"/>
          </w:tcPr>
          <w:p w:rsidR="00F13847" w:rsidRPr="00DD4E51" w:rsidRDefault="00F13847" w:rsidP="007A7D23">
            <w:pPr>
              <w:jc w:val="both"/>
            </w:pPr>
            <w:r w:rsidRPr="00DD4E51">
              <w:t>PhDr. Hana Včelařová</w:t>
            </w:r>
            <w:r w:rsidR="007A7D23">
              <w:t xml:space="preserve"> </w:t>
            </w:r>
            <w:r w:rsidR="007A7D23" w:rsidRPr="007A7D23">
              <w:t>(</w:t>
            </w:r>
            <w:r w:rsidR="007A7D23" w:rsidRPr="007A7D23">
              <w:rPr>
                <w:b/>
              </w:rPr>
              <w:t>PhDr. Soňa Lemrová, Ph.D.</w:t>
            </w:r>
            <w:r w:rsidR="007A7D23" w:rsidRPr="007A7D23">
              <w:t>)</w:t>
            </w:r>
            <w:r w:rsidR="007A7D23">
              <w:t xml:space="preserve"> </w:t>
            </w:r>
          </w:p>
        </w:tc>
        <w:tc>
          <w:tcPr>
            <w:tcW w:w="993" w:type="dxa"/>
          </w:tcPr>
          <w:p w:rsidR="00F13847" w:rsidRPr="00DD4E51" w:rsidRDefault="00F13847" w:rsidP="00017D69">
            <w:pPr>
              <w:jc w:val="both"/>
            </w:pPr>
            <w:proofErr w:type="gramStart"/>
            <w:r w:rsidRPr="00DD4E51">
              <w:t>1./LS</w:t>
            </w:r>
            <w:proofErr w:type="gramEnd"/>
          </w:p>
        </w:tc>
        <w:tc>
          <w:tcPr>
            <w:tcW w:w="814" w:type="dxa"/>
          </w:tcPr>
          <w:p w:rsidR="00F13847" w:rsidRPr="00DD4E51" w:rsidRDefault="00F13847" w:rsidP="00017D69">
            <w:pPr>
              <w:jc w:val="both"/>
            </w:pPr>
            <w:r w:rsidRPr="00DD4E51">
              <w:t>PZ</w:t>
            </w:r>
          </w:p>
        </w:tc>
      </w:tr>
      <w:tr w:rsidR="00F13847" w:rsidTr="00017D69">
        <w:tc>
          <w:tcPr>
            <w:tcW w:w="2375" w:type="dxa"/>
          </w:tcPr>
          <w:p w:rsidR="00F13847" w:rsidRDefault="00F13847" w:rsidP="00017D69">
            <w:r>
              <w:t>Evaluační techniky</w:t>
            </w:r>
          </w:p>
        </w:tc>
        <w:tc>
          <w:tcPr>
            <w:tcW w:w="1134" w:type="dxa"/>
            <w:gridSpan w:val="2"/>
          </w:tcPr>
          <w:p w:rsidR="00F13847" w:rsidRDefault="00F13847" w:rsidP="00017D69">
            <w:pPr>
              <w:jc w:val="both"/>
            </w:pPr>
            <w:r>
              <w:t>10s + 5</w:t>
            </w:r>
          </w:p>
        </w:tc>
        <w:tc>
          <w:tcPr>
            <w:tcW w:w="993" w:type="dxa"/>
          </w:tcPr>
          <w:p w:rsidR="00F13847" w:rsidRDefault="00F13847" w:rsidP="00017D69">
            <w:pPr>
              <w:jc w:val="both"/>
            </w:pPr>
            <w:r>
              <w:t>Klz</w:t>
            </w:r>
          </w:p>
        </w:tc>
        <w:tc>
          <w:tcPr>
            <w:tcW w:w="851" w:type="dxa"/>
          </w:tcPr>
          <w:p w:rsidR="00F13847" w:rsidRDefault="00F13847" w:rsidP="00017D69">
            <w:pPr>
              <w:jc w:val="both"/>
            </w:pPr>
            <w:r>
              <w:t>4</w:t>
            </w:r>
          </w:p>
        </w:tc>
        <w:tc>
          <w:tcPr>
            <w:tcW w:w="2125" w:type="dxa"/>
          </w:tcPr>
          <w:p w:rsidR="00F13847" w:rsidRPr="001005CB" w:rsidRDefault="00F13847" w:rsidP="00017D69">
            <w:r>
              <w:t>PhDr. Zuzana Hrnčiříková, Ph.D. (</w:t>
            </w:r>
            <w:r w:rsidRPr="002832A2">
              <w:rPr>
                <w:b/>
              </w:rPr>
              <w:t>PhDr. Zuzana Hrnčiříková, Ph.D.</w:t>
            </w:r>
            <w:r>
              <w:t>)</w:t>
            </w:r>
          </w:p>
        </w:tc>
        <w:tc>
          <w:tcPr>
            <w:tcW w:w="993" w:type="dxa"/>
          </w:tcPr>
          <w:p w:rsidR="00F13847" w:rsidRDefault="00F13847" w:rsidP="00017D69">
            <w:pPr>
              <w:jc w:val="both"/>
            </w:pPr>
            <w:proofErr w:type="gramStart"/>
            <w:r>
              <w:t>1./LS</w:t>
            </w:r>
            <w:proofErr w:type="gramEnd"/>
          </w:p>
        </w:tc>
        <w:tc>
          <w:tcPr>
            <w:tcW w:w="814" w:type="dxa"/>
          </w:tcPr>
          <w:p w:rsidR="00F13847" w:rsidRDefault="00F13847" w:rsidP="00017D69">
            <w:pPr>
              <w:jc w:val="both"/>
            </w:pPr>
            <w:r>
              <w:t>PZ</w:t>
            </w:r>
          </w:p>
        </w:tc>
      </w:tr>
      <w:tr w:rsidR="00F13847" w:rsidTr="00017D69">
        <w:tc>
          <w:tcPr>
            <w:tcW w:w="2375" w:type="dxa"/>
          </w:tcPr>
          <w:p w:rsidR="00F13847" w:rsidRDefault="00F13847" w:rsidP="00017D69">
            <w:r>
              <w:t>Metodika tvorby odborných textů</w:t>
            </w:r>
          </w:p>
        </w:tc>
        <w:tc>
          <w:tcPr>
            <w:tcW w:w="1134" w:type="dxa"/>
            <w:gridSpan w:val="2"/>
          </w:tcPr>
          <w:p w:rsidR="00F13847" w:rsidRDefault="00F13847" w:rsidP="00017D69">
            <w:pPr>
              <w:jc w:val="both"/>
            </w:pPr>
            <w:r>
              <w:t>10s + 5</w:t>
            </w:r>
          </w:p>
        </w:tc>
        <w:tc>
          <w:tcPr>
            <w:tcW w:w="993" w:type="dxa"/>
          </w:tcPr>
          <w:p w:rsidR="00F13847" w:rsidRDefault="00F13847" w:rsidP="00017D69">
            <w:pPr>
              <w:jc w:val="both"/>
            </w:pPr>
            <w:r>
              <w:t>Klz</w:t>
            </w:r>
          </w:p>
        </w:tc>
        <w:tc>
          <w:tcPr>
            <w:tcW w:w="851" w:type="dxa"/>
          </w:tcPr>
          <w:p w:rsidR="00F13847" w:rsidRDefault="00F13847" w:rsidP="00017D69">
            <w:pPr>
              <w:jc w:val="both"/>
            </w:pPr>
            <w:r>
              <w:t>4</w:t>
            </w:r>
          </w:p>
        </w:tc>
        <w:tc>
          <w:tcPr>
            <w:tcW w:w="2125" w:type="dxa"/>
          </w:tcPr>
          <w:p w:rsidR="00F13847" w:rsidRPr="002832A2" w:rsidRDefault="00F13847" w:rsidP="00017D69">
            <w:r>
              <w:t>Mgr. Tomáš Karger, Ph.D. (</w:t>
            </w:r>
            <w:r>
              <w:rPr>
                <w:b/>
              </w:rPr>
              <w:t>Mgr. Tomáš Karger, Ph.D.</w:t>
            </w:r>
            <w:r>
              <w:t>)</w:t>
            </w:r>
          </w:p>
        </w:tc>
        <w:tc>
          <w:tcPr>
            <w:tcW w:w="993" w:type="dxa"/>
          </w:tcPr>
          <w:p w:rsidR="00F13847" w:rsidRDefault="00F13847" w:rsidP="00017D69">
            <w:pPr>
              <w:jc w:val="both"/>
            </w:pPr>
            <w:proofErr w:type="gramStart"/>
            <w:r>
              <w:t>1./LS</w:t>
            </w:r>
            <w:proofErr w:type="gramEnd"/>
          </w:p>
        </w:tc>
        <w:tc>
          <w:tcPr>
            <w:tcW w:w="814" w:type="dxa"/>
          </w:tcPr>
          <w:p w:rsidR="00F13847" w:rsidRDefault="00F13847" w:rsidP="00017D69">
            <w:pPr>
              <w:jc w:val="both"/>
            </w:pPr>
            <w:r>
              <w:t>PZ</w:t>
            </w:r>
          </w:p>
        </w:tc>
      </w:tr>
      <w:tr w:rsidR="00F13847" w:rsidTr="00017D69">
        <w:tc>
          <w:tcPr>
            <w:tcW w:w="2375" w:type="dxa"/>
          </w:tcPr>
          <w:p w:rsidR="00F13847" w:rsidRDefault="00F13847" w:rsidP="00017D69">
            <w:r>
              <w:t>Občanský sektor</w:t>
            </w:r>
          </w:p>
        </w:tc>
        <w:tc>
          <w:tcPr>
            <w:tcW w:w="1134" w:type="dxa"/>
            <w:gridSpan w:val="2"/>
          </w:tcPr>
          <w:p w:rsidR="00F13847" w:rsidRDefault="00F13847" w:rsidP="00017D69">
            <w:pPr>
              <w:jc w:val="both"/>
            </w:pPr>
            <w:r>
              <w:t>15p + 5</w:t>
            </w:r>
          </w:p>
        </w:tc>
        <w:tc>
          <w:tcPr>
            <w:tcW w:w="993" w:type="dxa"/>
          </w:tcPr>
          <w:p w:rsidR="00F13847" w:rsidRDefault="00F13847" w:rsidP="00017D69">
            <w:pPr>
              <w:jc w:val="both"/>
            </w:pPr>
            <w:r>
              <w:t>Zk</w:t>
            </w:r>
          </w:p>
        </w:tc>
        <w:tc>
          <w:tcPr>
            <w:tcW w:w="851" w:type="dxa"/>
          </w:tcPr>
          <w:p w:rsidR="00F13847" w:rsidRDefault="00F13847" w:rsidP="00017D69">
            <w:pPr>
              <w:jc w:val="both"/>
            </w:pPr>
            <w:r>
              <w:t>5</w:t>
            </w:r>
          </w:p>
        </w:tc>
        <w:tc>
          <w:tcPr>
            <w:tcW w:w="2125" w:type="dxa"/>
          </w:tcPr>
          <w:p w:rsidR="00F13847" w:rsidRPr="002832A2" w:rsidRDefault="00F13847" w:rsidP="00017D69">
            <w:r>
              <w:t>Mgr. Jan Kalenda, Ph.D. (</w:t>
            </w:r>
            <w:r>
              <w:rPr>
                <w:b/>
              </w:rPr>
              <w:t>Mgr. Jan Kalenda, Ph.D.</w:t>
            </w:r>
            <w:r>
              <w:t>)</w:t>
            </w:r>
          </w:p>
        </w:tc>
        <w:tc>
          <w:tcPr>
            <w:tcW w:w="993" w:type="dxa"/>
          </w:tcPr>
          <w:p w:rsidR="00F13847" w:rsidRDefault="00F13847" w:rsidP="00017D69">
            <w:pPr>
              <w:jc w:val="both"/>
            </w:pPr>
            <w:proofErr w:type="gramStart"/>
            <w:r>
              <w:t>1./LS</w:t>
            </w:r>
            <w:proofErr w:type="gramEnd"/>
          </w:p>
        </w:tc>
        <w:tc>
          <w:tcPr>
            <w:tcW w:w="814" w:type="dxa"/>
          </w:tcPr>
          <w:p w:rsidR="00F13847" w:rsidRDefault="00F13847" w:rsidP="00017D69">
            <w:pPr>
              <w:jc w:val="both"/>
            </w:pPr>
            <w:r>
              <w:t>PZ</w:t>
            </w:r>
          </w:p>
        </w:tc>
      </w:tr>
      <w:tr w:rsidR="00F13847" w:rsidTr="00017D69">
        <w:tc>
          <w:tcPr>
            <w:tcW w:w="2375" w:type="dxa"/>
          </w:tcPr>
          <w:p w:rsidR="00F13847" w:rsidRPr="00DD4E51" w:rsidRDefault="00F13847" w:rsidP="00017D69">
            <w:r>
              <w:t>Vývoj andragogického myšlení</w:t>
            </w:r>
          </w:p>
        </w:tc>
        <w:tc>
          <w:tcPr>
            <w:tcW w:w="1134" w:type="dxa"/>
            <w:gridSpan w:val="2"/>
          </w:tcPr>
          <w:p w:rsidR="00F13847" w:rsidRPr="00DD4E51" w:rsidRDefault="00F13847" w:rsidP="00017D69">
            <w:pPr>
              <w:jc w:val="both"/>
            </w:pPr>
            <w:r>
              <w:t>15p + 10</w:t>
            </w:r>
          </w:p>
        </w:tc>
        <w:tc>
          <w:tcPr>
            <w:tcW w:w="993" w:type="dxa"/>
          </w:tcPr>
          <w:p w:rsidR="00F13847" w:rsidRPr="00DD4E51" w:rsidRDefault="00F13847" w:rsidP="00017D69">
            <w:pPr>
              <w:jc w:val="both"/>
            </w:pPr>
            <w:r>
              <w:t>Zk</w:t>
            </w:r>
          </w:p>
        </w:tc>
        <w:tc>
          <w:tcPr>
            <w:tcW w:w="851" w:type="dxa"/>
          </w:tcPr>
          <w:p w:rsidR="00F13847" w:rsidRPr="00DD4E51" w:rsidRDefault="00F13847" w:rsidP="00017D69">
            <w:pPr>
              <w:jc w:val="both"/>
            </w:pPr>
            <w:r>
              <w:t>6</w:t>
            </w:r>
          </w:p>
        </w:tc>
        <w:tc>
          <w:tcPr>
            <w:tcW w:w="2125" w:type="dxa"/>
          </w:tcPr>
          <w:p w:rsidR="00F13847" w:rsidRDefault="00F13847" w:rsidP="00017D69">
            <w:r>
              <w:t>prof. PaedDr. Miroslav Krystoň, CSc.</w:t>
            </w:r>
          </w:p>
          <w:p w:rsidR="00F13847" w:rsidRPr="00DD4E51" w:rsidRDefault="00F13847" w:rsidP="00017D69">
            <w:r w:rsidRPr="009B2A41">
              <w:rPr>
                <w:b/>
              </w:rPr>
              <w:t>(prof. PaedDr. Miroslav Krystoň, CSc.</w:t>
            </w:r>
            <w:r>
              <w:t>)</w:t>
            </w:r>
          </w:p>
        </w:tc>
        <w:tc>
          <w:tcPr>
            <w:tcW w:w="993" w:type="dxa"/>
          </w:tcPr>
          <w:p w:rsidR="00F13847" w:rsidRPr="00DD4E51" w:rsidRDefault="00F13847" w:rsidP="00017D69">
            <w:pPr>
              <w:jc w:val="both"/>
            </w:pPr>
            <w:proofErr w:type="gramStart"/>
            <w:r w:rsidRPr="00DD4E51">
              <w:t>1./LS</w:t>
            </w:r>
            <w:proofErr w:type="gramEnd"/>
          </w:p>
        </w:tc>
        <w:tc>
          <w:tcPr>
            <w:tcW w:w="814" w:type="dxa"/>
          </w:tcPr>
          <w:p w:rsidR="00F13847" w:rsidRPr="00DD4E51" w:rsidRDefault="00F13847" w:rsidP="00017D69">
            <w:pPr>
              <w:jc w:val="both"/>
            </w:pPr>
            <w:r>
              <w:t>ZT</w:t>
            </w:r>
          </w:p>
        </w:tc>
      </w:tr>
      <w:tr w:rsidR="00F13847" w:rsidTr="00017D69">
        <w:tc>
          <w:tcPr>
            <w:tcW w:w="2375" w:type="dxa"/>
          </w:tcPr>
          <w:p w:rsidR="00F13847" w:rsidRDefault="00F13847" w:rsidP="00017D69">
            <w:pPr>
              <w:jc w:val="both"/>
            </w:pPr>
            <w:r>
              <w:t>Základy sociologie</w:t>
            </w:r>
          </w:p>
        </w:tc>
        <w:tc>
          <w:tcPr>
            <w:tcW w:w="1134" w:type="dxa"/>
            <w:gridSpan w:val="2"/>
          </w:tcPr>
          <w:p w:rsidR="00F13847" w:rsidRDefault="00F13847" w:rsidP="00017D69">
            <w:pPr>
              <w:jc w:val="both"/>
            </w:pPr>
            <w:r>
              <w:t>15p + 10</w:t>
            </w:r>
          </w:p>
        </w:tc>
        <w:tc>
          <w:tcPr>
            <w:tcW w:w="993" w:type="dxa"/>
          </w:tcPr>
          <w:p w:rsidR="00F13847" w:rsidRDefault="00F13847" w:rsidP="00017D69">
            <w:pPr>
              <w:jc w:val="both"/>
            </w:pPr>
            <w:r>
              <w:t>Zk</w:t>
            </w:r>
          </w:p>
        </w:tc>
        <w:tc>
          <w:tcPr>
            <w:tcW w:w="851" w:type="dxa"/>
          </w:tcPr>
          <w:p w:rsidR="00F13847" w:rsidRDefault="00F13847" w:rsidP="00017D69">
            <w:pPr>
              <w:jc w:val="both"/>
            </w:pPr>
            <w:r>
              <w:t>6</w:t>
            </w:r>
          </w:p>
        </w:tc>
        <w:tc>
          <w:tcPr>
            <w:tcW w:w="2125" w:type="dxa"/>
          </w:tcPr>
          <w:p w:rsidR="00F13847" w:rsidRPr="00DA2C50" w:rsidRDefault="00F13847" w:rsidP="00017D69">
            <w:r>
              <w:t>Mgr. Jan Kalenda, Ph.D. (</w:t>
            </w:r>
            <w:r>
              <w:rPr>
                <w:b/>
              </w:rPr>
              <w:t>Mgr. Jan Kalenda, Ph.D.</w:t>
            </w:r>
            <w:r>
              <w:t>)</w:t>
            </w:r>
          </w:p>
        </w:tc>
        <w:tc>
          <w:tcPr>
            <w:tcW w:w="993" w:type="dxa"/>
          </w:tcPr>
          <w:p w:rsidR="00F13847" w:rsidRDefault="00F13847" w:rsidP="00017D69">
            <w:pPr>
              <w:jc w:val="both"/>
            </w:pPr>
            <w:proofErr w:type="gramStart"/>
            <w:r>
              <w:t>1./LS</w:t>
            </w:r>
            <w:proofErr w:type="gramEnd"/>
          </w:p>
        </w:tc>
        <w:tc>
          <w:tcPr>
            <w:tcW w:w="814" w:type="dxa"/>
          </w:tcPr>
          <w:p w:rsidR="00F13847" w:rsidRDefault="00F13847" w:rsidP="00017D69">
            <w:pPr>
              <w:jc w:val="both"/>
            </w:pPr>
            <w:r>
              <w:t>ZT</w:t>
            </w:r>
          </w:p>
        </w:tc>
      </w:tr>
      <w:tr w:rsidR="00F13847" w:rsidTr="00017D69">
        <w:tc>
          <w:tcPr>
            <w:tcW w:w="2375" w:type="dxa"/>
          </w:tcPr>
          <w:p w:rsidR="00F13847" w:rsidRPr="004E7D36" w:rsidRDefault="00F13847" w:rsidP="00017D69">
            <w:pPr>
              <w:jc w:val="both"/>
            </w:pPr>
            <w:r>
              <w:t>Cizí jazyk 1</w:t>
            </w:r>
            <w:r w:rsidR="00FA3CC4">
              <w:t xml:space="preserve"> ***</w:t>
            </w:r>
          </w:p>
        </w:tc>
        <w:tc>
          <w:tcPr>
            <w:tcW w:w="1134" w:type="dxa"/>
            <w:gridSpan w:val="2"/>
          </w:tcPr>
          <w:p w:rsidR="00F13847" w:rsidRPr="004E7D36" w:rsidRDefault="00F13847" w:rsidP="00017D69">
            <w:pPr>
              <w:jc w:val="both"/>
            </w:pPr>
            <w:r>
              <w:t>30s + 0</w:t>
            </w:r>
          </w:p>
        </w:tc>
        <w:tc>
          <w:tcPr>
            <w:tcW w:w="993" w:type="dxa"/>
          </w:tcPr>
          <w:p w:rsidR="00F13847" w:rsidRPr="004E7D36" w:rsidRDefault="00F13847" w:rsidP="00017D69">
            <w:pPr>
              <w:jc w:val="both"/>
            </w:pPr>
            <w:r>
              <w:t>Klz</w:t>
            </w:r>
          </w:p>
        </w:tc>
        <w:tc>
          <w:tcPr>
            <w:tcW w:w="851" w:type="dxa"/>
          </w:tcPr>
          <w:p w:rsidR="00F13847" w:rsidRPr="004E7D36" w:rsidRDefault="00F13847" w:rsidP="00017D69">
            <w:pPr>
              <w:jc w:val="both"/>
            </w:pPr>
            <w:r>
              <w:t>3</w:t>
            </w:r>
          </w:p>
        </w:tc>
        <w:tc>
          <w:tcPr>
            <w:tcW w:w="2125" w:type="dxa"/>
          </w:tcPr>
          <w:p w:rsidR="00F13847" w:rsidRPr="004E7D36" w:rsidRDefault="00F13847" w:rsidP="00017D69">
            <w:r>
              <w:t>Mgr. et Mgr. Kristýna Kozubíková</w:t>
            </w:r>
            <w:r w:rsidR="00227C5F">
              <w:t>; Mgr. Věra Kozáková, Ph.D.; Mgr. Oxana Cagašová; Mgr. Magda zálešáková</w:t>
            </w:r>
          </w:p>
        </w:tc>
        <w:tc>
          <w:tcPr>
            <w:tcW w:w="993" w:type="dxa"/>
          </w:tcPr>
          <w:p w:rsidR="00F13847" w:rsidRPr="004E7D36" w:rsidRDefault="00F13847" w:rsidP="00017D69">
            <w:pPr>
              <w:jc w:val="both"/>
            </w:pPr>
            <w:proofErr w:type="gramStart"/>
            <w:r w:rsidRPr="004E7D36">
              <w:t>2./ZS</w:t>
            </w:r>
            <w:proofErr w:type="gramEnd"/>
          </w:p>
        </w:tc>
        <w:tc>
          <w:tcPr>
            <w:tcW w:w="814" w:type="dxa"/>
          </w:tcPr>
          <w:p w:rsidR="00F13847" w:rsidRPr="004E7D36" w:rsidRDefault="00F13847" w:rsidP="00017D69">
            <w:pPr>
              <w:jc w:val="both"/>
            </w:pPr>
          </w:p>
        </w:tc>
      </w:tr>
      <w:tr w:rsidR="00F13847" w:rsidTr="00017D69">
        <w:tc>
          <w:tcPr>
            <w:tcW w:w="2375" w:type="dxa"/>
          </w:tcPr>
          <w:p w:rsidR="00F13847" w:rsidRDefault="00F13847" w:rsidP="00017D69">
            <w:pPr>
              <w:jc w:val="both"/>
            </w:pPr>
            <w:r>
              <w:t>Informační technologie</w:t>
            </w:r>
          </w:p>
        </w:tc>
        <w:tc>
          <w:tcPr>
            <w:tcW w:w="1134" w:type="dxa"/>
            <w:gridSpan w:val="2"/>
          </w:tcPr>
          <w:p w:rsidR="00F13847" w:rsidRDefault="00F13847" w:rsidP="00017D69">
            <w:pPr>
              <w:jc w:val="both"/>
            </w:pPr>
            <w:r>
              <w:t>10s + 10</w:t>
            </w:r>
          </w:p>
        </w:tc>
        <w:tc>
          <w:tcPr>
            <w:tcW w:w="993" w:type="dxa"/>
          </w:tcPr>
          <w:p w:rsidR="00F13847" w:rsidRDefault="00F13847" w:rsidP="00017D69">
            <w:pPr>
              <w:jc w:val="both"/>
            </w:pPr>
            <w:r>
              <w:t>Zp</w:t>
            </w:r>
          </w:p>
        </w:tc>
        <w:tc>
          <w:tcPr>
            <w:tcW w:w="851" w:type="dxa"/>
          </w:tcPr>
          <w:p w:rsidR="00F13847" w:rsidRDefault="00F13847" w:rsidP="00017D69">
            <w:pPr>
              <w:jc w:val="both"/>
            </w:pPr>
            <w:r>
              <w:t>4</w:t>
            </w:r>
          </w:p>
        </w:tc>
        <w:tc>
          <w:tcPr>
            <w:tcW w:w="2125" w:type="dxa"/>
          </w:tcPr>
          <w:p w:rsidR="00F13847" w:rsidRDefault="00F13847" w:rsidP="00017D69">
            <w:r>
              <w:t>Ing. Jan Kolek</w:t>
            </w:r>
          </w:p>
        </w:tc>
        <w:tc>
          <w:tcPr>
            <w:tcW w:w="993" w:type="dxa"/>
          </w:tcPr>
          <w:p w:rsidR="00F13847" w:rsidRPr="004E7D36" w:rsidRDefault="00F13847" w:rsidP="00017D69">
            <w:pPr>
              <w:jc w:val="both"/>
            </w:pPr>
            <w:proofErr w:type="gramStart"/>
            <w:r>
              <w:t>2./ZS</w:t>
            </w:r>
            <w:proofErr w:type="gramEnd"/>
          </w:p>
        </w:tc>
        <w:tc>
          <w:tcPr>
            <w:tcW w:w="814" w:type="dxa"/>
          </w:tcPr>
          <w:p w:rsidR="00F13847" w:rsidRPr="004E7D36" w:rsidRDefault="00F13847" w:rsidP="00017D69">
            <w:pPr>
              <w:jc w:val="both"/>
            </w:pPr>
          </w:p>
        </w:tc>
      </w:tr>
      <w:tr w:rsidR="00F13847" w:rsidTr="00017D69">
        <w:tc>
          <w:tcPr>
            <w:tcW w:w="2375" w:type="dxa"/>
          </w:tcPr>
          <w:p w:rsidR="00F13847" w:rsidRDefault="00F13847" w:rsidP="00017D69">
            <w:pPr>
              <w:jc w:val="both"/>
            </w:pPr>
            <w:r>
              <w:t>Základy managementu</w:t>
            </w:r>
          </w:p>
        </w:tc>
        <w:tc>
          <w:tcPr>
            <w:tcW w:w="1134" w:type="dxa"/>
            <w:gridSpan w:val="2"/>
          </w:tcPr>
          <w:p w:rsidR="00F13847" w:rsidRDefault="00F13847" w:rsidP="00017D69">
            <w:pPr>
              <w:jc w:val="both"/>
            </w:pPr>
            <w:r>
              <w:t>15p + 5</w:t>
            </w:r>
          </w:p>
        </w:tc>
        <w:tc>
          <w:tcPr>
            <w:tcW w:w="993" w:type="dxa"/>
          </w:tcPr>
          <w:p w:rsidR="00F13847" w:rsidRDefault="00F13847" w:rsidP="00017D69">
            <w:pPr>
              <w:jc w:val="both"/>
            </w:pPr>
            <w:r>
              <w:t>Zk</w:t>
            </w:r>
          </w:p>
        </w:tc>
        <w:tc>
          <w:tcPr>
            <w:tcW w:w="851" w:type="dxa"/>
          </w:tcPr>
          <w:p w:rsidR="00F13847" w:rsidRDefault="00F13847" w:rsidP="00017D69">
            <w:pPr>
              <w:jc w:val="both"/>
            </w:pPr>
            <w:r>
              <w:t>5</w:t>
            </w:r>
          </w:p>
        </w:tc>
        <w:tc>
          <w:tcPr>
            <w:tcW w:w="2125" w:type="dxa"/>
          </w:tcPr>
          <w:p w:rsidR="00F13847" w:rsidRPr="00674C00" w:rsidRDefault="00F13847" w:rsidP="00017D69">
            <w:r>
              <w:t>doc. Ing. Josef Kubík, CSc. (</w:t>
            </w:r>
            <w:r w:rsidRPr="00195C68">
              <w:rPr>
                <w:b/>
              </w:rPr>
              <w:t>doc. Ing. Josef Kubík, CSc.</w:t>
            </w:r>
            <w:r>
              <w:t>)</w:t>
            </w:r>
          </w:p>
        </w:tc>
        <w:tc>
          <w:tcPr>
            <w:tcW w:w="993" w:type="dxa"/>
          </w:tcPr>
          <w:p w:rsidR="00F13847" w:rsidRDefault="00F13847" w:rsidP="00017D69">
            <w:pPr>
              <w:jc w:val="both"/>
            </w:pPr>
            <w:proofErr w:type="gramStart"/>
            <w:r>
              <w:t>2./ZS</w:t>
            </w:r>
            <w:proofErr w:type="gramEnd"/>
          </w:p>
        </w:tc>
        <w:tc>
          <w:tcPr>
            <w:tcW w:w="814" w:type="dxa"/>
          </w:tcPr>
          <w:p w:rsidR="00F13847" w:rsidRDefault="00F13847" w:rsidP="00017D69">
            <w:pPr>
              <w:jc w:val="both"/>
            </w:pPr>
            <w:r>
              <w:t>PZ</w:t>
            </w:r>
          </w:p>
        </w:tc>
      </w:tr>
      <w:tr w:rsidR="00F13847" w:rsidTr="00017D69">
        <w:tc>
          <w:tcPr>
            <w:tcW w:w="2375" w:type="dxa"/>
          </w:tcPr>
          <w:p w:rsidR="00F13847" w:rsidRDefault="00F13847" w:rsidP="00017D69">
            <w:pPr>
              <w:jc w:val="both"/>
            </w:pPr>
            <w:r>
              <w:t>Veřejná správa</w:t>
            </w:r>
          </w:p>
        </w:tc>
        <w:tc>
          <w:tcPr>
            <w:tcW w:w="1134" w:type="dxa"/>
            <w:gridSpan w:val="2"/>
          </w:tcPr>
          <w:p w:rsidR="00F13847" w:rsidRDefault="00F13847" w:rsidP="00017D69">
            <w:pPr>
              <w:jc w:val="both"/>
            </w:pPr>
            <w:r>
              <w:t>10s + 5</w:t>
            </w:r>
          </w:p>
        </w:tc>
        <w:tc>
          <w:tcPr>
            <w:tcW w:w="993" w:type="dxa"/>
          </w:tcPr>
          <w:p w:rsidR="00F13847" w:rsidRDefault="00F13847" w:rsidP="00017D69">
            <w:pPr>
              <w:jc w:val="both"/>
            </w:pPr>
            <w:r>
              <w:t>Klz</w:t>
            </w:r>
          </w:p>
        </w:tc>
        <w:tc>
          <w:tcPr>
            <w:tcW w:w="851" w:type="dxa"/>
          </w:tcPr>
          <w:p w:rsidR="00F13847" w:rsidRDefault="00F13847" w:rsidP="00017D69">
            <w:pPr>
              <w:jc w:val="both"/>
            </w:pPr>
            <w:r>
              <w:t>4</w:t>
            </w:r>
          </w:p>
        </w:tc>
        <w:tc>
          <w:tcPr>
            <w:tcW w:w="2125" w:type="dxa"/>
          </w:tcPr>
          <w:p w:rsidR="00F13847" w:rsidRDefault="00F13847" w:rsidP="00017D69">
            <w:r>
              <w:t>Ing. Jiří Macháček</w:t>
            </w:r>
          </w:p>
        </w:tc>
        <w:tc>
          <w:tcPr>
            <w:tcW w:w="993" w:type="dxa"/>
          </w:tcPr>
          <w:p w:rsidR="00F13847" w:rsidRDefault="00F13847" w:rsidP="00017D69">
            <w:pPr>
              <w:jc w:val="both"/>
            </w:pPr>
            <w:proofErr w:type="gramStart"/>
            <w:r>
              <w:t>2./ZS</w:t>
            </w:r>
            <w:proofErr w:type="gramEnd"/>
          </w:p>
        </w:tc>
        <w:tc>
          <w:tcPr>
            <w:tcW w:w="814" w:type="dxa"/>
          </w:tcPr>
          <w:p w:rsidR="00F13847" w:rsidRDefault="00F13847" w:rsidP="00017D69">
            <w:pPr>
              <w:jc w:val="both"/>
            </w:pPr>
          </w:p>
        </w:tc>
      </w:tr>
      <w:tr w:rsidR="00F13847" w:rsidTr="00017D69">
        <w:tc>
          <w:tcPr>
            <w:tcW w:w="2375" w:type="dxa"/>
          </w:tcPr>
          <w:p w:rsidR="00F13847" w:rsidRDefault="00F13847" w:rsidP="00017D69">
            <w:r>
              <w:t>Sociální andragogika</w:t>
            </w:r>
          </w:p>
        </w:tc>
        <w:tc>
          <w:tcPr>
            <w:tcW w:w="1134" w:type="dxa"/>
            <w:gridSpan w:val="2"/>
          </w:tcPr>
          <w:p w:rsidR="00F13847" w:rsidRDefault="00F13847" w:rsidP="00017D69">
            <w:pPr>
              <w:jc w:val="both"/>
            </w:pPr>
            <w:r>
              <w:t>15p + 5</w:t>
            </w:r>
          </w:p>
        </w:tc>
        <w:tc>
          <w:tcPr>
            <w:tcW w:w="993" w:type="dxa"/>
          </w:tcPr>
          <w:p w:rsidR="00F13847" w:rsidRDefault="00F13847" w:rsidP="00017D69">
            <w:pPr>
              <w:jc w:val="both"/>
            </w:pPr>
            <w:r>
              <w:t>Zk</w:t>
            </w:r>
          </w:p>
        </w:tc>
        <w:tc>
          <w:tcPr>
            <w:tcW w:w="851" w:type="dxa"/>
          </w:tcPr>
          <w:p w:rsidR="00F13847" w:rsidRDefault="00F13847" w:rsidP="00017D69">
            <w:pPr>
              <w:jc w:val="both"/>
            </w:pPr>
            <w:r>
              <w:t>6</w:t>
            </w:r>
          </w:p>
        </w:tc>
        <w:tc>
          <w:tcPr>
            <w:tcW w:w="2125" w:type="dxa"/>
          </w:tcPr>
          <w:p w:rsidR="00F13847" w:rsidRPr="00FB2A01" w:rsidRDefault="00F13847" w:rsidP="00017D69">
            <w:r>
              <w:t xml:space="preserve">doc. PhDr. Mgr. Jaroslav Balvín, CSc. </w:t>
            </w:r>
            <w:r>
              <w:lastRenderedPageBreak/>
              <w:t>(</w:t>
            </w:r>
            <w:r w:rsidRPr="009B2A41">
              <w:rPr>
                <w:b/>
              </w:rPr>
              <w:t>doc. PhDr. Mgr. Jaroslav Balvín, CSc.</w:t>
            </w:r>
            <w:r>
              <w:t>)</w:t>
            </w:r>
          </w:p>
        </w:tc>
        <w:tc>
          <w:tcPr>
            <w:tcW w:w="993" w:type="dxa"/>
          </w:tcPr>
          <w:p w:rsidR="00F13847" w:rsidRDefault="00F13847" w:rsidP="00017D69">
            <w:proofErr w:type="gramStart"/>
            <w:r w:rsidRPr="005A546C">
              <w:lastRenderedPageBreak/>
              <w:t>2./ZS</w:t>
            </w:r>
            <w:proofErr w:type="gramEnd"/>
          </w:p>
        </w:tc>
        <w:tc>
          <w:tcPr>
            <w:tcW w:w="814" w:type="dxa"/>
          </w:tcPr>
          <w:p w:rsidR="00F13847" w:rsidRDefault="00F13847" w:rsidP="00017D69">
            <w:pPr>
              <w:jc w:val="both"/>
            </w:pPr>
            <w:r>
              <w:t>ZT</w:t>
            </w:r>
          </w:p>
        </w:tc>
      </w:tr>
      <w:tr w:rsidR="00F13847" w:rsidTr="00017D69">
        <w:tc>
          <w:tcPr>
            <w:tcW w:w="2375" w:type="dxa"/>
          </w:tcPr>
          <w:p w:rsidR="00F13847" w:rsidRPr="004E7D36" w:rsidRDefault="00F13847" w:rsidP="00017D69">
            <w:pPr>
              <w:jc w:val="both"/>
            </w:pPr>
            <w:r>
              <w:lastRenderedPageBreak/>
              <w:t>Cizí jazyk 2</w:t>
            </w:r>
          </w:p>
        </w:tc>
        <w:tc>
          <w:tcPr>
            <w:tcW w:w="1134" w:type="dxa"/>
            <w:gridSpan w:val="2"/>
          </w:tcPr>
          <w:p w:rsidR="00F13847" w:rsidRPr="004E7D36" w:rsidRDefault="00F13847" w:rsidP="00017D69">
            <w:pPr>
              <w:jc w:val="both"/>
            </w:pPr>
            <w:r>
              <w:t>30s + 0</w:t>
            </w:r>
          </w:p>
        </w:tc>
        <w:tc>
          <w:tcPr>
            <w:tcW w:w="993" w:type="dxa"/>
          </w:tcPr>
          <w:p w:rsidR="00F13847" w:rsidRPr="004E7D36" w:rsidRDefault="00F13847" w:rsidP="00017D69">
            <w:pPr>
              <w:jc w:val="both"/>
            </w:pPr>
            <w:r>
              <w:t>Zk</w:t>
            </w:r>
          </w:p>
        </w:tc>
        <w:tc>
          <w:tcPr>
            <w:tcW w:w="851" w:type="dxa"/>
          </w:tcPr>
          <w:p w:rsidR="00F13847" w:rsidRPr="004E7D36" w:rsidRDefault="00F13847" w:rsidP="00017D69">
            <w:pPr>
              <w:jc w:val="both"/>
            </w:pPr>
            <w:r>
              <w:t>5</w:t>
            </w:r>
          </w:p>
        </w:tc>
        <w:tc>
          <w:tcPr>
            <w:tcW w:w="2125" w:type="dxa"/>
          </w:tcPr>
          <w:p w:rsidR="00F13847" w:rsidRPr="004E7D36" w:rsidRDefault="00227C5F" w:rsidP="00E674DE">
            <w:r>
              <w:t xml:space="preserve">Mgr. et Mgr. Kristýna Kozubíková; Mgr. Věra Kozáková, Ph.D.; Mgr. Oxana Cagašová; Mgr. Magda </w:t>
            </w:r>
            <w:r w:rsidR="00E674DE">
              <w:t>Z</w:t>
            </w:r>
            <w:r>
              <w:t>álešáková</w:t>
            </w:r>
          </w:p>
        </w:tc>
        <w:tc>
          <w:tcPr>
            <w:tcW w:w="993" w:type="dxa"/>
          </w:tcPr>
          <w:p w:rsidR="00F13847" w:rsidRPr="004E7D36" w:rsidRDefault="00F13847" w:rsidP="00017D69">
            <w:pPr>
              <w:jc w:val="both"/>
            </w:pPr>
            <w:proofErr w:type="gramStart"/>
            <w:r>
              <w:t>2./L</w:t>
            </w:r>
            <w:r w:rsidRPr="004E7D36">
              <w:t>S</w:t>
            </w:r>
            <w:proofErr w:type="gramEnd"/>
          </w:p>
        </w:tc>
        <w:tc>
          <w:tcPr>
            <w:tcW w:w="814" w:type="dxa"/>
          </w:tcPr>
          <w:p w:rsidR="00F13847" w:rsidRDefault="00F13847" w:rsidP="00017D69">
            <w:pPr>
              <w:jc w:val="both"/>
            </w:pPr>
          </w:p>
        </w:tc>
      </w:tr>
      <w:tr w:rsidR="00F13847" w:rsidTr="00017D69">
        <w:tc>
          <w:tcPr>
            <w:tcW w:w="2375" w:type="dxa"/>
          </w:tcPr>
          <w:p w:rsidR="00F13847" w:rsidRDefault="00F13847" w:rsidP="00017D69">
            <w:r>
              <w:t>Androdidaktika</w:t>
            </w:r>
          </w:p>
        </w:tc>
        <w:tc>
          <w:tcPr>
            <w:tcW w:w="1134" w:type="dxa"/>
            <w:gridSpan w:val="2"/>
          </w:tcPr>
          <w:p w:rsidR="00F13847" w:rsidRDefault="00F13847" w:rsidP="00017D69">
            <w:pPr>
              <w:jc w:val="both"/>
            </w:pPr>
            <w:r>
              <w:t>15p + 10</w:t>
            </w:r>
          </w:p>
        </w:tc>
        <w:tc>
          <w:tcPr>
            <w:tcW w:w="993" w:type="dxa"/>
          </w:tcPr>
          <w:p w:rsidR="00F13847" w:rsidRDefault="00F13847" w:rsidP="00017D69">
            <w:pPr>
              <w:jc w:val="both"/>
            </w:pPr>
            <w:r>
              <w:t>Zk</w:t>
            </w:r>
          </w:p>
        </w:tc>
        <w:tc>
          <w:tcPr>
            <w:tcW w:w="851" w:type="dxa"/>
          </w:tcPr>
          <w:p w:rsidR="00F13847" w:rsidRDefault="00F13847" w:rsidP="00017D69">
            <w:pPr>
              <w:jc w:val="both"/>
            </w:pPr>
            <w:r>
              <w:t>6</w:t>
            </w:r>
          </w:p>
        </w:tc>
        <w:tc>
          <w:tcPr>
            <w:tcW w:w="2125" w:type="dxa"/>
          </w:tcPr>
          <w:p w:rsidR="00F13847" w:rsidRDefault="00F13847" w:rsidP="00017D69">
            <w:r>
              <w:t>PhDr. Zuzana Hrnčiříková, Ph.D. (</w:t>
            </w:r>
            <w:r w:rsidRPr="009B2A41">
              <w:rPr>
                <w:b/>
              </w:rPr>
              <w:t>prof. PaedDr. Miroslav Krystoň, CSc.</w:t>
            </w:r>
            <w:r>
              <w:t>)</w:t>
            </w:r>
          </w:p>
        </w:tc>
        <w:tc>
          <w:tcPr>
            <w:tcW w:w="993" w:type="dxa"/>
          </w:tcPr>
          <w:p w:rsidR="00F13847" w:rsidRDefault="00F13847" w:rsidP="00017D69">
            <w:proofErr w:type="gramStart"/>
            <w:r>
              <w:t>2./L</w:t>
            </w:r>
            <w:r w:rsidRPr="005A546C">
              <w:t>S</w:t>
            </w:r>
            <w:proofErr w:type="gramEnd"/>
          </w:p>
        </w:tc>
        <w:tc>
          <w:tcPr>
            <w:tcW w:w="814" w:type="dxa"/>
          </w:tcPr>
          <w:p w:rsidR="00F13847" w:rsidRDefault="00F13847" w:rsidP="00017D69">
            <w:pPr>
              <w:jc w:val="both"/>
            </w:pPr>
            <w:r>
              <w:t>PZ</w:t>
            </w:r>
          </w:p>
        </w:tc>
      </w:tr>
      <w:tr w:rsidR="00F13847" w:rsidTr="00017D69">
        <w:tc>
          <w:tcPr>
            <w:tcW w:w="2375" w:type="dxa"/>
          </w:tcPr>
          <w:p w:rsidR="00F13847" w:rsidRDefault="00F13847" w:rsidP="00017D69">
            <w:r>
              <w:t>Metodologie společenských věd</w:t>
            </w:r>
          </w:p>
        </w:tc>
        <w:tc>
          <w:tcPr>
            <w:tcW w:w="1134" w:type="dxa"/>
            <w:gridSpan w:val="2"/>
          </w:tcPr>
          <w:p w:rsidR="00F13847" w:rsidRDefault="00F13847" w:rsidP="00017D69">
            <w:pPr>
              <w:jc w:val="both"/>
            </w:pPr>
            <w:r>
              <w:t>15p + 10</w:t>
            </w:r>
          </w:p>
        </w:tc>
        <w:tc>
          <w:tcPr>
            <w:tcW w:w="993" w:type="dxa"/>
          </w:tcPr>
          <w:p w:rsidR="00F13847" w:rsidRDefault="00F13847" w:rsidP="00017D69">
            <w:pPr>
              <w:jc w:val="both"/>
            </w:pPr>
            <w:r>
              <w:t>Zk</w:t>
            </w:r>
          </w:p>
        </w:tc>
        <w:tc>
          <w:tcPr>
            <w:tcW w:w="851" w:type="dxa"/>
          </w:tcPr>
          <w:p w:rsidR="00F13847" w:rsidRDefault="00F13847" w:rsidP="00017D69">
            <w:pPr>
              <w:jc w:val="both"/>
            </w:pPr>
            <w:r>
              <w:t>6</w:t>
            </w:r>
          </w:p>
        </w:tc>
        <w:tc>
          <w:tcPr>
            <w:tcW w:w="2125" w:type="dxa"/>
          </w:tcPr>
          <w:p w:rsidR="00F13847" w:rsidRPr="0041072A" w:rsidRDefault="00F13847" w:rsidP="00017D69">
            <w:r>
              <w:t>Mgr. Karla Hrbáčková, Ph.D. (</w:t>
            </w:r>
            <w:r>
              <w:rPr>
                <w:b/>
              </w:rPr>
              <w:t>Mgr. Karla Hrbáčková, Ph.D.</w:t>
            </w:r>
            <w:r>
              <w:t>)</w:t>
            </w:r>
          </w:p>
        </w:tc>
        <w:tc>
          <w:tcPr>
            <w:tcW w:w="993" w:type="dxa"/>
          </w:tcPr>
          <w:p w:rsidR="00F13847" w:rsidRDefault="00F13847" w:rsidP="00017D69">
            <w:proofErr w:type="gramStart"/>
            <w:r>
              <w:t>2./L</w:t>
            </w:r>
            <w:r w:rsidRPr="005A546C">
              <w:t>S</w:t>
            </w:r>
            <w:proofErr w:type="gramEnd"/>
          </w:p>
        </w:tc>
        <w:tc>
          <w:tcPr>
            <w:tcW w:w="814" w:type="dxa"/>
          </w:tcPr>
          <w:p w:rsidR="00F13847" w:rsidRDefault="00F13847" w:rsidP="00017D69">
            <w:pPr>
              <w:jc w:val="both"/>
            </w:pPr>
            <w:r>
              <w:t>PZ</w:t>
            </w:r>
          </w:p>
        </w:tc>
      </w:tr>
      <w:tr w:rsidR="00F13847" w:rsidTr="00017D69">
        <w:tc>
          <w:tcPr>
            <w:tcW w:w="2375" w:type="dxa"/>
          </w:tcPr>
          <w:p w:rsidR="00F13847" w:rsidRPr="004E7D36" w:rsidRDefault="00F13847" w:rsidP="00017D69">
            <w:pPr>
              <w:jc w:val="both"/>
            </w:pPr>
            <w:r>
              <w:t>Neziskové organizace</w:t>
            </w:r>
          </w:p>
        </w:tc>
        <w:tc>
          <w:tcPr>
            <w:tcW w:w="1134" w:type="dxa"/>
            <w:gridSpan w:val="2"/>
          </w:tcPr>
          <w:p w:rsidR="00F13847" w:rsidRPr="004E7D36" w:rsidRDefault="00F13847" w:rsidP="00017D69">
            <w:pPr>
              <w:jc w:val="both"/>
            </w:pPr>
            <w:r>
              <w:t>10s + 10</w:t>
            </w:r>
          </w:p>
        </w:tc>
        <w:tc>
          <w:tcPr>
            <w:tcW w:w="993" w:type="dxa"/>
          </w:tcPr>
          <w:p w:rsidR="00F13847" w:rsidRPr="004E7D36" w:rsidRDefault="00F13847" w:rsidP="00017D69">
            <w:pPr>
              <w:jc w:val="both"/>
            </w:pPr>
            <w:r>
              <w:t>Klz</w:t>
            </w:r>
          </w:p>
        </w:tc>
        <w:tc>
          <w:tcPr>
            <w:tcW w:w="851" w:type="dxa"/>
          </w:tcPr>
          <w:p w:rsidR="00F13847" w:rsidRPr="004E7D36" w:rsidRDefault="00F13847" w:rsidP="00017D69">
            <w:pPr>
              <w:jc w:val="both"/>
            </w:pPr>
            <w:r>
              <w:t>5</w:t>
            </w:r>
          </w:p>
        </w:tc>
        <w:tc>
          <w:tcPr>
            <w:tcW w:w="2125" w:type="dxa"/>
          </w:tcPr>
          <w:p w:rsidR="00F13847" w:rsidRPr="00984CB4" w:rsidRDefault="00F13847" w:rsidP="00017D69">
            <w:pPr>
              <w:rPr>
                <w:b/>
              </w:rPr>
            </w:pPr>
            <w:r>
              <w:t>Mgr. Jana Krausová, Ph.D. (</w:t>
            </w:r>
            <w:r>
              <w:rPr>
                <w:b/>
              </w:rPr>
              <w:t>Mgr. Jana Krausová, Ph.D.)</w:t>
            </w:r>
          </w:p>
        </w:tc>
        <w:tc>
          <w:tcPr>
            <w:tcW w:w="993" w:type="dxa"/>
          </w:tcPr>
          <w:p w:rsidR="00F13847" w:rsidRPr="004E7D36" w:rsidRDefault="00F13847" w:rsidP="00017D69">
            <w:pPr>
              <w:jc w:val="both"/>
            </w:pPr>
            <w:proofErr w:type="gramStart"/>
            <w:r w:rsidRPr="005A546C">
              <w:t>2./</w:t>
            </w:r>
            <w:r>
              <w:t>L</w:t>
            </w:r>
            <w:r w:rsidRPr="005A546C">
              <w:t>S</w:t>
            </w:r>
            <w:proofErr w:type="gramEnd"/>
          </w:p>
        </w:tc>
        <w:tc>
          <w:tcPr>
            <w:tcW w:w="814" w:type="dxa"/>
          </w:tcPr>
          <w:p w:rsidR="00F13847" w:rsidRPr="004E7D36" w:rsidRDefault="00F13847" w:rsidP="00017D69">
            <w:pPr>
              <w:jc w:val="both"/>
            </w:pPr>
            <w:r>
              <w:t>PZ</w:t>
            </w:r>
          </w:p>
        </w:tc>
      </w:tr>
      <w:tr w:rsidR="00F13847" w:rsidTr="00017D69">
        <w:tc>
          <w:tcPr>
            <w:tcW w:w="2375" w:type="dxa"/>
          </w:tcPr>
          <w:p w:rsidR="00F13847" w:rsidRPr="004E7D36" w:rsidRDefault="00F13847" w:rsidP="00017D69">
            <w:pPr>
              <w:jc w:val="both"/>
            </w:pPr>
            <w:r>
              <w:t>Cizí jazyk 3</w:t>
            </w:r>
          </w:p>
        </w:tc>
        <w:tc>
          <w:tcPr>
            <w:tcW w:w="1134" w:type="dxa"/>
            <w:gridSpan w:val="2"/>
          </w:tcPr>
          <w:p w:rsidR="00F13847" w:rsidRPr="004E7D36" w:rsidRDefault="00F13847" w:rsidP="00017D69">
            <w:pPr>
              <w:jc w:val="both"/>
            </w:pPr>
            <w:r>
              <w:t>30s + 0</w:t>
            </w:r>
          </w:p>
        </w:tc>
        <w:tc>
          <w:tcPr>
            <w:tcW w:w="993" w:type="dxa"/>
          </w:tcPr>
          <w:p w:rsidR="00F13847" w:rsidRPr="004E7D36" w:rsidRDefault="00F13847" w:rsidP="00017D69">
            <w:pPr>
              <w:jc w:val="both"/>
            </w:pPr>
            <w:r>
              <w:t>Zk</w:t>
            </w:r>
          </w:p>
        </w:tc>
        <w:tc>
          <w:tcPr>
            <w:tcW w:w="851" w:type="dxa"/>
          </w:tcPr>
          <w:p w:rsidR="00F13847" w:rsidRPr="004E7D36" w:rsidRDefault="00F13847" w:rsidP="00017D69">
            <w:pPr>
              <w:jc w:val="both"/>
            </w:pPr>
            <w:r>
              <w:t>5</w:t>
            </w:r>
          </w:p>
        </w:tc>
        <w:tc>
          <w:tcPr>
            <w:tcW w:w="2125" w:type="dxa"/>
          </w:tcPr>
          <w:p w:rsidR="00F13847" w:rsidRPr="004E7D36" w:rsidRDefault="00227C5F" w:rsidP="00017D69">
            <w:r>
              <w:t>Mgr. et Mgr. Kristýna Kozubíková; Mgr. Věra Kozáková, Ph.D.; M</w:t>
            </w:r>
            <w:r w:rsidR="00E674DE">
              <w:t>gr. Oxana Cagašová; Mgr. Magda Z</w:t>
            </w:r>
            <w:r>
              <w:t>álešáková</w:t>
            </w:r>
          </w:p>
        </w:tc>
        <w:tc>
          <w:tcPr>
            <w:tcW w:w="993" w:type="dxa"/>
          </w:tcPr>
          <w:p w:rsidR="00F13847" w:rsidRPr="004E7D36" w:rsidRDefault="00F13847" w:rsidP="00017D69">
            <w:pPr>
              <w:jc w:val="both"/>
            </w:pPr>
            <w:proofErr w:type="gramStart"/>
            <w:r>
              <w:t>3</w:t>
            </w:r>
            <w:r w:rsidRPr="004E7D36">
              <w:t>./ZS</w:t>
            </w:r>
            <w:proofErr w:type="gramEnd"/>
          </w:p>
        </w:tc>
        <w:tc>
          <w:tcPr>
            <w:tcW w:w="814" w:type="dxa"/>
          </w:tcPr>
          <w:p w:rsidR="00F13847" w:rsidRDefault="00F13847" w:rsidP="00017D69">
            <w:pPr>
              <w:jc w:val="both"/>
            </w:pPr>
          </w:p>
        </w:tc>
      </w:tr>
      <w:tr w:rsidR="00F13847" w:rsidTr="00017D69">
        <w:tc>
          <w:tcPr>
            <w:tcW w:w="2375" w:type="dxa"/>
          </w:tcPr>
          <w:p w:rsidR="00F13847" w:rsidRDefault="00F13847" w:rsidP="00017D69">
            <w:r>
              <w:t>Manažerské</w:t>
            </w:r>
            <w:r w:rsidR="00E674DE">
              <w:t xml:space="preserve"> dovednosti </w:t>
            </w:r>
            <w:r w:rsidR="00E674DE">
              <w:br/>
              <w:t>a</w:t>
            </w:r>
            <w:r>
              <w:t xml:space="preserve"> techniky ve vzdělávání</w:t>
            </w:r>
          </w:p>
        </w:tc>
        <w:tc>
          <w:tcPr>
            <w:tcW w:w="1134" w:type="dxa"/>
            <w:gridSpan w:val="2"/>
          </w:tcPr>
          <w:p w:rsidR="00F13847" w:rsidRDefault="00F13847" w:rsidP="00017D69">
            <w:pPr>
              <w:jc w:val="both"/>
            </w:pPr>
            <w:r>
              <w:t>10s + 5</w:t>
            </w:r>
          </w:p>
        </w:tc>
        <w:tc>
          <w:tcPr>
            <w:tcW w:w="993" w:type="dxa"/>
          </w:tcPr>
          <w:p w:rsidR="00F13847" w:rsidRDefault="00F13847" w:rsidP="00017D69">
            <w:pPr>
              <w:jc w:val="both"/>
            </w:pPr>
            <w:r>
              <w:t>Klz</w:t>
            </w:r>
          </w:p>
        </w:tc>
        <w:tc>
          <w:tcPr>
            <w:tcW w:w="851" w:type="dxa"/>
          </w:tcPr>
          <w:p w:rsidR="00F13847" w:rsidRDefault="00F13847" w:rsidP="00017D69">
            <w:pPr>
              <w:jc w:val="both"/>
            </w:pPr>
            <w:r>
              <w:t>4</w:t>
            </w:r>
          </w:p>
        </w:tc>
        <w:tc>
          <w:tcPr>
            <w:tcW w:w="2125" w:type="dxa"/>
          </w:tcPr>
          <w:p w:rsidR="00F13847" w:rsidRPr="00FB2A01" w:rsidRDefault="00F13847" w:rsidP="00017D69">
            <w:r>
              <w:t>Ing. Jana Matošková, Ph.D.</w:t>
            </w:r>
            <w:r w:rsidR="00665FA4">
              <w:t xml:space="preserve"> (semináře 60%)</w:t>
            </w:r>
            <w:r w:rsidR="00E674DE">
              <w:t>; Ing. Petra Benyahya, Ph.D.</w:t>
            </w:r>
            <w:r w:rsidR="00665FA4">
              <w:t xml:space="preserve"> (semináře 40%)</w:t>
            </w:r>
          </w:p>
        </w:tc>
        <w:tc>
          <w:tcPr>
            <w:tcW w:w="993" w:type="dxa"/>
          </w:tcPr>
          <w:p w:rsidR="00F13847" w:rsidRDefault="00F13847" w:rsidP="00017D69">
            <w:proofErr w:type="gramStart"/>
            <w:r w:rsidRPr="00F379B7">
              <w:t>3./ZS</w:t>
            </w:r>
            <w:proofErr w:type="gramEnd"/>
          </w:p>
        </w:tc>
        <w:tc>
          <w:tcPr>
            <w:tcW w:w="814" w:type="dxa"/>
          </w:tcPr>
          <w:p w:rsidR="00F13847" w:rsidRDefault="00F13847" w:rsidP="00017D69">
            <w:pPr>
              <w:jc w:val="both"/>
            </w:pPr>
          </w:p>
        </w:tc>
      </w:tr>
      <w:tr w:rsidR="00F13847" w:rsidTr="00017D69">
        <w:tc>
          <w:tcPr>
            <w:tcW w:w="2375" w:type="dxa"/>
          </w:tcPr>
          <w:p w:rsidR="00F13847" w:rsidRDefault="00F13847" w:rsidP="00017D69">
            <w:r>
              <w:t>Seminář bakalářských prací 1</w:t>
            </w:r>
          </w:p>
        </w:tc>
        <w:tc>
          <w:tcPr>
            <w:tcW w:w="1134" w:type="dxa"/>
            <w:gridSpan w:val="2"/>
          </w:tcPr>
          <w:p w:rsidR="00F13847" w:rsidRDefault="00F13847" w:rsidP="00017D69">
            <w:pPr>
              <w:jc w:val="both"/>
            </w:pPr>
            <w:r>
              <w:t>10s + 2</w:t>
            </w:r>
          </w:p>
        </w:tc>
        <w:tc>
          <w:tcPr>
            <w:tcW w:w="993" w:type="dxa"/>
          </w:tcPr>
          <w:p w:rsidR="00F13847" w:rsidRDefault="00F13847" w:rsidP="00017D69">
            <w:pPr>
              <w:jc w:val="both"/>
            </w:pPr>
            <w:r>
              <w:t>Zp</w:t>
            </w:r>
          </w:p>
        </w:tc>
        <w:tc>
          <w:tcPr>
            <w:tcW w:w="851" w:type="dxa"/>
          </w:tcPr>
          <w:p w:rsidR="00F13847" w:rsidRDefault="00F13847" w:rsidP="00017D69">
            <w:pPr>
              <w:jc w:val="both"/>
            </w:pPr>
            <w:r>
              <w:t>4</w:t>
            </w:r>
          </w:p>
        </w:tc>
        <w:tc>
          <w:tcPr>
            <w:tcW w:w="2125" w:type="dxa"/>
          </w:tcPr>
          <w:p w:rsidR="00F13847" w:rsidRDefault="00F13847" w:rsidP="00017D69">
            <w:r>
              <w:t>Mgr. Jana Martincová</w:t>
            </w:r>
          </w:p>
        </w:tc>
        <w:tc>
          <w:tcPr>
            <w:tcW w:w="993" w:type="dxa"/>
          </w:tcPr>
          <w:p w:rsidR="00F13847" w:rsidRDefault="00F13847" w:rsidP="00017D69">
            <w:pPr>
              <w:jc w:val="both"/>
            </w:pPr>
            <w:proofErr w:type="gramStart"/>
            <w:r>
              <w:t>3</w:t>
            </w:r>
            <w:r w:rsidRPr="005A546C">
              <w:t>./</w:t>
            </w:r>
            <w:r>
              <w:t>Z</w:t>
            </w:r>
            <w:r w:rsidRPr="005A546C">
              <w:t>S</w:t>
            </w:r>
            <w:proofErr w:type="gramEnd"/>
          </w:p>
        </w:tc>
        <w:tc>
          <w:tcPr>
            <w:tcW w:w="814" w:type="dxa"/>
          </w:tcPr>
          <w:p w:rsidR="00F13847" w:rsidRDefault="00F13847" w:rsidP="00017D69">
            <w:pPr>
              <w:jc w:val="both"/>
            </w:pPr>
          </w:p>
        </w:tc>
      </w:tr>
      <w:tr w:rsidR="00F13847" w:rsidTr="00017D69">
        <w:tc>
          <w:tcPr>
            <w:tcW w:w="2375" w:type="dxa"/>
          </w:tcPr>
          <w:p w:rsidR="00F13847" w:rsidRDefault="00F13847" w:rsidP="00017D69">
            <w:r>
              <w:t>Gerontagogika</w:t>
            </w:r>
          </w:p>
        </w:tc>
        <w:tc>
          <w:tcPr>
            <w:tcW w:w="1134" w:type="dxa"/>
            <w:gridSpan w:val="2"/>
          </w:tcPr>
          <w:p w:rsidR="00F13847" w:rsidRDefault="00F13847" w:rsidP="00017D69">
            <w:pPr>
              <w:jc w:val="both"/>
            </w:pPr>
            <w:r>
              <w:t>10s + 5</w:t>
            </w:r>
          </w:p>
        </w:tc>
        <w:tc>
          <w:tcPr>
            <w:tcW w:w="993" w:type="dxa"/>
          </w:tcPr>
          <w:p w:rsidR="00F13847" w:rsidRDefault="00F13847" w:rsidP="00017D69">
            <w:pPr>
              <w:jc w:val="both"/>
            </w:pPr>
            <w:r>
              <w:t>Klz</w:t>
            </w:r>
          </w:p>
        </w:tc>
        <w:tc>
          <w:tcPr>
            <w:tcW w:w="851" w:type="dxa"/>
          </w:tcPr>
          <w:p w:rsidR="00F13847" w:rsidRDefault="00F13847" w:rsidP="00017D69">
            <w:pPr>
              <w:jc w:val="both"/>
            </w:pPr>
            <w:r>
              <w:t>4</w:t>
            </w:r>
          </w:p>
        </w:tc>
        <w:tc>
          <w:tcPr>
            <w:tcW w:w="2125" w:type="dxa"/>
          </w:tcPr>
          <w:p w:rsidR="00F13847" w:rsidRPr="00984CB4" w:rsidRDefault="00F13847" w:rsidP="00017D69">
            <w:pPr>
              <w:rPr>
                <w:b/>
              </w:rPr>
            </w:pPr>
            <w:r>
              <w:t>PhDr. Zuzana Hrnčiříková, Ph.D. (</w:t>
            </w:r>
            <w:r>
              <w:rPr>
                <w:b/>
              </w:rPr>
              <w:t>PhDr. Zuzana Hrnčiříková, Ph.D)</w:t>
            </w:r>
          </w:p>
        </w:tc>
        <w:tc>
          <w:tcPr>
            <w:tcW w:w="993" w:type="dxa"/>
          </w:tcPr>
          <w:p w:rsidR="00F13847" w:rsidRDefault="00F13847" w:rsidP="00017D69">
            <w:proofErr w:type="gramStart"/>
            <w:r w:rsidRPr="00F379B7">
              <w:t>3./ZS</w:t>
            </w:r>
            <w:proofErr w:type="gramEnd"/>
          </w:p>
        </w:tc>
        <w:tc>
          <w:tcPr>
            <w:tcW w:w="814" w:type="dxa"/>
          </w:tcPr>
          <w:p w:rsidR="00F13847" w:rsidRDefault="00F13847" w:rsidP="00017D69">
            <w:pPr>
              <w:jc w:val="both"/>
            </w:pPr>
            <w:r>
              <w:t>PZ</w:t>
            </w:r>
          </w:p>
        </w:tc>
      </w:tr>
      <w:tr w:rsidR="00F13847" w:rsidTr="00017D69">
        <w:tc>
          <w:tcPr>
            <w:tcW w:w="2375" w:type="dxa"/>
          </w:tcPr>
          <w:p w:rsidR="00F13847" w:rsidRPr="004E7D36" w:rsidRDefault="00F13847" w:rsidP="00017D69">
            <w:pPr>
              <w:jc w:val="both"/>
            </w:pPr>
            <w:r>
              <w:t>Lektorské dovednosti</w:t>
            </w:r>
          </w:p>
        </w:tc>
        <w:tc>
          <w:tcPr>
            <w:tcW w:w="1134" w:type="dxa"/>
            <w:gridSpan w:val="2"/>
          </w:tcPr>
          <w:p w:rsidR="00F13847" w:rsidRPr="004E7D36" w:rsidRDefault="00F13847" w:rsidP="00017D69">
            <w:pPr>
              <w:jc w:val="both"/>
            </w:pPr>
            <w:r>
              <w:t>10s +5</w:t>
            </w:r>
          </w:p>
        </w:tc>
        <w:tc>
          <w:tcPr>
            <w:tcW w:w="993" w:type="dxa"/>
          </w:tcPr>
          <w:p w:rsidR="00F13847" w:rsidRPr="004E7D36" w:rsidRDefault="00F13847" w:rsidP="00017D69">
            <w:pPr>
              <w:jc w:val="both"/>
            </w:pPr>
            <w:r>
              <w:t>Klz</w:t>
            </w:r>
          </w:p>
        </w:tc>
        <w:tc>
          <w:tcPr>
            <w:tcW w:w="851" w:type="dxa"/>
          </w:tcPr>
          <w:p w:rsidR="00F13847" w:rsidRPr="004E7D36" w:rsidRDefault="00F13847" w:rsidP="00017D69">
            <w:pPr>
              <w:jc w:val="both"/>
            </w:pPr>
            <w:r>
              <w:t>4</w:t>
            </w:r>
          </w:p>
        </w:tc>
        <w:tc>
          <w:tcPr>
            <w:tcW w:w="2125" w:type="dxa"/>
          </w:tcPr>
          <w:p w:rsidR="00F13847" w:rsidRPr="004E7D36" w:rsidRDefault="00F13847" w:rsidP="00017D69">
            <w:r>
              <w:t>Mgr. Jana Martincová</w:t>
            </w:r>
          </w:p>
        </w:tc>
        <w:tc>
          <w:tcPr>
            <w:tcW w:w="993" w:type="dxa"/>
          </w:tcPr>
          <w:p w:rsidR="00F13847" w:rsidRPr="004E7D36" w:rsidRDefault="00F13847" w:rsidP="00017D69">
            <w:pPr>
              <w:jc w:val="both"/>
            </w:pPr>
            <w:proofErr w:type="gramStart"/>
            <w:r>
              <w:t>3./ZS</w:t>
            </w:r>
            <w:proofErr w:type="gramEnd"/>
          </w:p>
        </w:tc>
        <w:tc>
          <w:tcPr>
            <w:tcW w:w="814" w:type="dxa"/>
          </w:tcPr>
          <w:p w:rsidR="00F13847" w:rsidRPr="004E7D36" w:rsidRDefault="00F13847" w:rsidP="00017D69">
            <w:pPr>
              <w:jc w:val="both"/>
            </w:pPr>
          </w:p>
        </w:tc>
      </w:tr>
      <w:tr w:rsidR="00F13847" w:rsidTr="00017D69">
        <w:tc>
          <w:tcPr>
            <w:tcW w:w="2375" w:type="dxa"/>
          </w:tcPr>
          <w:p w:rsidR="00F13847" w:rsidRDefault="00F13847" w:rsidP="00017D69">
            <w:r>
              <w:t>Řízení lidských zdrojů</w:t>
            </w:r>
          </w:p>
        </w:tc>
        <w:tc>
          <w:tcPr>
            <w:tcW w:w="1134" w:type="dxa"/>
            <w:gridSpan w:val="2"/>
          </w:tcPr>
          <w:p w:rsidR="00F13847" w:rsidRDefault="00F13847" w:rsidP="00017D69">
            <w:pPr>
              <w:jc w:val="both"/>
            </w:pPr>
            <w:r>
              <w:t>15p + 5</w:t>
            </w:r>
          </w:p>
        </w:tc>
        <w:tc>
          <w:tcPr>
            <w:tcW w:w="993" w:type="dxa"/>
          </w:tcPr>
          <w:p w:rsidR="00F13847" w:rsidRDefault="00F13847" w:rsidP="00017D69">
            <w:pPr>
              <w:jc w:val="both"/>
            </w:pPr>
            <w:r>
              <w:t>Zk</w:t>
            </w:r>
          </w:p>
        </w:tc>
        <w:tc>
          <w:tcPr>
            <w:tcW w:w="851" w:type="dxa"/>
          </w:tcPr>
          <w:p w:rsidR="00F13847" w:rsidRDefault="00F13847" w:rsidP="00017D69">
            <w:pPr>
              <w:jc w:val="both"/>
            </w:pPr>
            <w:r>
              <w:t>5</w:t>
            </w:r>
          </w:p>
        </w:tc>
        <w:tc>
          <w:tcPr>
            <w:tcW w:w="2125" w:type="dxa"/>
          </w:tcPr>
          <w:p w:rsidR="00F13847" w:rsidRDefault="00F13847" w:rsidP="00017D69">
            <w:r>
              <w:t>Ing. Jana Matošková, Ph.D. (</w:t>
            </w:r>
            <w:r w:rsidRPr="006F7C62">
              <w:rPr>
                <w:b/>
              </w:rPr>
              <w:t>Ing. Jana Matošková, Ph.D.)</w:t>
            </w:r>
          </w:p>
        </w:tc>
        <w:tc>
          <w:tcPr>
            <w:tcW w:w="993" w:type="dxa"/>
          </w:tcPr>
          <w:p w:rsidR="00F13847" w:rsidRDefault="00F13847" w:rsidP="00017D69">
            <w:pPr>
              <w:jc w:val="both"/>
            </w:pPr>
            <w:proofErr w:type="gramStart"/>
            <w:r>
              <w:t>3./ZS</w:t>
            </w:r>
            <w:proofErr w:type="gramEnd"/>
          </w:p>
        </w:tc>
        <w:tc>
          <w:tcPr>
            <w:tcW w:w="814" w:type="dxa"/>
          </w:tcPr>
          <w:p w:rsidR="00F13847" w:rsidRDefault="000D2DBB" w:rsidP="00017D69">
            <w:pPr>
              <w:jc w:val="both"/>
            </w:pPr>
            <w:r>
              <w:t>ZT</w:t>
            </w:r>
          </w:p>
        </w:tc>
      </w:tr>
      <w:tr w:rsidR="00F13847" w:rsidTr="00017D69">
        <w:tc>
          <w:tcPr>
            <w:tcW w:w="2375" w:type="dxa"/>
          </w:tcPr>
          <w:p w:rsidR="00F13847" w:rsidRDefault="00F13847" w:rsidP="00017D69">
            <w:r>
              <w:t>Fundraisingové techniky a postupy</w:t>
            </w:r>
          </w:p>
        </w:tc>
        <w:tc>
          <w:tcPr>
            <w:tcW w:w="1134" w:type="dxa"/>
            <w:gridSpan w:val="2"/>
          </w:tcPr>
          <w:p w:rsidR="00F13847" w:rsidRDefault="00F13847" w:rsidP="00017D69">
            <w:pPr>
              <w:jc w:val="both"/>
            </w:pPr>
            <w:r>
              <w:t>10s + 5</w:t>
            </w:r>
          </w:p>
        </w:tc>
        <w:tc>
          <w:tcPr>
            <w:tcW w:w="993" w:type="dxa"/>
          </w:tcPr>
          <w:p w:rsidR="00F13847" w:rsidRDefault="00F13847" w:rsidP="00017D69">
            <w:pPr>
              <w:jc w:val="both"/>
            </w:pPr>
            <w:r>
              <w:t>Klz</w:t>
            </w:r>
          </w:p>
        </w:tc>
        <w:tc>
          <w:tcPr>
            <w:tcW w:w="851" w:type="dxa"/>
          </w:tcPr>
          <w:p w:rsidR="00F13847" w:rsidRDefault="00F13847" w:rsidP="00017D69">
            <w:pPr>
              <w:jc w:val="both"/>
            </w:pPr>
            <w:r>
              <w:t>4</w:t>
            </w:r>
          </w:p>
        </w:tc>
        <w:tc>
          <w:tcPr>
            <w:tcW w:w="2125" w:type="dxa"/>
          </w:tcPr>
          <w:p w:rsidR="00F13847" w:rsidRPr="00DC305A" w:rsidRDefault="00F13847" w:rsidP="00017D69">
            <w:r>
              <w:t>Mgr. Jana Krausová, Ph.D</w:t>
            </w:r>
          </w:p>
        </w:tc>
        <w:tc>
          <w:tcPr>
            <w:tcW w:w="993" w:type="dxa"/>
          </w:tcPr>
          <w:p w:rsidR="00F13847" w:rsidRDefault="00F13847" w:rsidP="00017D69">
            <w:proofErr w:type="gramStart"/>
            <w:r>
              <w:t>3./ZS</w:t>
            </w:r>
            <w:proofErr w:type="gramEnd"/>
          </w:p>
        </w:tc>
        <w:tc>
          <w:tcPr>
            <w:tcW w:w="814" w:type="dxa"/>
          </w:tcPr>
          <w:p w:rsidR="00F13847" w:rsidRDefault="00F13847" w:rsidP="00017D69">
            <w:pPr>
              <w:jc w:val="both"/>
            </w:pPr>
          </w:p>
        </w:tc>
      </w:tr>
      <w:tr w:rsidR="00F13847" w:rsidTr="00017D69">
        <w:tc>
          <w:tcPr>
            <w:tcW w:w="2375" w:type="dxa"/>
          </w:tcPr>
          <w:p w:rsidR="00F13847" w:rsidRDefault="00F13847" w:rsidP="00017D69">
            <w:r>
              <w:t>Odborná praxe</w:t>
            </w:r>
          </w:p>
        </w:tc>
        <w:tc>
          <w:tcPr>
            <w:tcW w:w="1134" w:type="dxa"/>
            <w:gridSpan w:val="2"/>
          </w:tcPr>
          <w:p w:rsidR="00F13847" w:rsidRDefault="00F13847" w:rsidP="00017D69">
            <w:pPr>
              <w:jc w:val="both"/>
            </w:pPr>
            <w:r>
              <w:t>60 hodin</w:t>
            </w:r>
          </w:p>
        </w:tc>
        <w:tc>
          <w:tcPr>
            <w:tcW w:w="993" w:type="dxa"/>
          </w:tcPr>
          <w:p w:rsidR="00F13847" w:rsidRDefault="00F13847" w:rsidP="00017D69">
            <w:pPr>
              <w:jc w:val="both"/>
            </w:pPr>
            <w:r>
              <w:t>Zp</w:t>
            </w:r>
          </w:p>
        </w:tc>
        <w:tc>
          <w:tcPr>
            <w:tcW w:w="851" w:type="dxa"/>
          </w:tcPr>
          <w:p w:rsidR="00F13847" w:rsidRDefault="00F13847" w:rsidP="00017D69">
            <w:pPr>
              <w:jc w:val="both"/>
            </w:pPr>
            <w:r>
              <w:t>8</w:t>
            </w:r>
          </w:p>
        </w:tc>
        <w:tc>
          <w:tcPr>
            <w:tcW w:w="2125" w:type="dxa"/>
          </w:tcPr>
          <w:p w:rsidR="00F13847" w:rsidRDefault="00016CBE" w:rsidP="00017D69">
            <w:r>
              <w:t xml:space="preserve">Mgr. Jana Martincová </w:t>
            </w:r>
            <w:r w:rsidR="00F13847">
              <w:t>(</w:t>
            </w:r>
            <w:r w:rsidR="00F13847" w:rsidRPr="006F7C62">
              <w:rPr>
                <w:b/>
              </w:rPr>
              <w:t>PhDr. Zuzana Hrnčiříková, Ph.D.)</w:t>
            </w:r>
          </w:p>
        </w:tc>
        <w:tc>
          <w:tcPr>
            <w:tcW w:w="993" w:type="dxa"/>
          </w:tcPr>
          <w:p w:rsidR="00F13847" w:rsidRDefault="00F13847" w:rsidP="00017D69">
            <w:proofErr w:type="gramStart"/>
            <w:r>
              <w:t>3./LS</w:t>
            </w:r>
            <w:proofErr w:type="gramEnd"/>
          </w:p>
        </w:tc>
        <w:tc>
          <w:tcPr>
            <w:tcW w:w="814" w:type="dxa"/>
          </w:tcPr>
          <w:p w:rsidR="00F13847" w:rsidRDefault="00F13847" w:rsidP="00017D69">
            <w:pPr>
              <w:jc w:val="both"/>
            </w:pPr>
            <w:r>
              <w:t>PZ</w:t>
            </w:r>
          </w:p>
        </w:tc>
      </w:tr>
      <w:tr w:rsidR="00F13847" w:rsidTr="00017D69">
        <w:tc>
          <w:tcPr>
            <w:tcW w:w="2375" w:type="dxa"/>
          </w:tcPr>
          <w:p w:rsidR="00F13847" w:rsidRDefault="00F13847" w:rsidP="00017D69">
            <w:r>
              <w:t>Tvorba vzdělávacího programu</w:t>
            </w:r>
          </w:p>
        </w:tc>
        <w:tc>
          <w:tcPr>
            <w:tcW w:w="1134" w:type="dxa"/>
            <w:gridSpan w:val="2"/>
          </w:tcPr>
          <w:p w:rsidR="00F13847" w:rsidRDefault="00F13847" w:rsidP="00017D69">
            <w:pPr>
              <w:jc w:val="both"/>
            </w:pPr>
            <w:r>
              <w:t>10s + 10</w:t>
            </w:r>
          </w:p>
        </w:tc>
        <w:tc>
          <w:tcPr>
            <w:tcW w:w="993" w:type="dxa"/>
          </w:tcPr>
          <w:p w:rsidR="00F13847" w:rsidRDefault="00F13847" w:rsidP="00017D69">
            <w:pPr>
              <w:jc w:val="both"/>
            </w:pPr>
            <w:r>
              <w:t>Klz</w:t>
            </w:r>
          </w:p>
        </w:tc>
        <w:tc>
          <w:tcPr>
            <w:tcW w:w="851" w:type="dxa"/>
          </w:tcPr>
          <w:p w:rsidR="00F13847" w:rsidRDefault="00F13847" w:rsidP="00017D69">
            <w:pPr>
              <w:jc w:val="both"/>
            </w:pPr>
            <w:r>
              <w:t>6</w:t>
            </w:r>
          </w:p>
        </w:tc>
        <w:tc>
          <w:tcPr>
            <w:tcW w:w="2125" w:type="dxa"/>
          </w:tcPr>
          <w:p w:rsidR="00F13847" w:rsidRPr="00DC305A" w:rsidRDefault="00F13847" w:rsidP="00017D69">
            <w:r>
              <w:t>PhDr. Zuzana Hrnčiříková, Ph.D.</w:t>
            </w:r>
          </w:p>
        </w:tc>
        <w:tc>
          <w:tcPr>
            <w:tcW w:w="993" w:type="dxa"/>
          </w:tcPr>
          <w:p w:rsidR="00F13847" w:rsidRDefault="00F13847" w:rsidP="00017D69">
            <w:pPr>
              <w:jc w:val="both"/>
            </w:pPr>
            <w:proofErr w:type="gramStart"/>
            <w:r>
              <w:t>3./LS</w:t>
            </w:r>
            <w:proofErr w:type="gramEnd"/>
          </w:p>
        </w:tc>
        <w:tc>
          <w:tcPr>
            <w:tcW w:w="814" w:type="dxa"/>
          </w:tcPr>
          <w:p w:rsidR="00F13847" w:rsidRDefault="00F13847" w:rsidP="00017D69">
            <w:pPr>
              <w:jc w:val="both"/>
            </w:pPr>
          </w:p>
        </w:tc>
      </w:tr>
      <w:tr w:rsidR="00F13847" w:rsidTr="00017D69">
        <w:tc>
          <w:tcPr>
            <w:tcW w:w="2375" w:type="dxa"/>
          </w:tcPr>
          <w:p w:rsidR="00F13847" w:rsidRPr="0038553C" w:rsidRDefault="00F13847" w:rsidP="00017D69">
            <w:r w:rsidRPr="0038553C">
              <w:t>Seminář bakalářských prací 2</w:t>
            </w:r>
          </w:p>
        </w:tc>
        <w:tc>
          <w:tcPr>
            <w:tcW w:w="1134" w:type="dxa"/>
            <w:gridSpan w:val="2"/>
          </w:tcPr>
          <w:p w:rsidR="00F13847" w:rsidRPr="0038553C" w:rsidRDefault="00F13847" w:rsidP="00017D69">
            <w:pPr>
              <w:jc w:val="both"/>
            </w:pPr>
            <w:r>
              <w:t>30</w:t>
            </w:r>
            <w:r w:rsidRPr="00136F11">
              <w:t xml:space="preserve"> hodin</w:t>
            </w:r>
          </w:p>
        </w:tc>
        <w:tc>
          <w:tcPr>
            <w:tcW w:w="993" w:type="dxa"/>
          </w:tcPr>
          <w:p w:rsidR="00F13847" w:rsidRPr="0038553C" w:rsidRDefault="00F13847" w:rsidP="00017D69">
            <w:pPr>
              <w:jc w:val="both"/>
            </w:pPr>
            <w:r w:rsidRPr="0038553C">
              <w:t>Zp</w:t>
            </w:r>
          </w:p>
        </w:tc>
        <w:tc>
          <w:tcPr>
            <w:tcW w:w="851" w:type="dxa"/>
          </w:tcPr>
          <w:p w:rsidR="00F13847" w:rsidRPr="0038553C" w:rsidRDefault="00F13847" w:rsidP="00017D69">
            <w:pPr>
              <w:jc w:val="both"/>
            </w:pPr>
            <w:r>
              <w:t>16</w:t>
            </w:r>
          </w:p>
        </w:tc>
        <w:tc>
          <w:tcPr>
            <w:tcW w:w="2125" w:type="dxa"/>
          </w:tcPr>
          <w:p w:rsidR="00F13847" w:rsidRPr="0038553C" w:rsidRDefault="00F13847" w:rsidP="00017D69">
            <w:r w:rsidRPr="0038553C">
              <w:t>vedoucí bc. práce</w:t>
            </w:r>
          </w:p>
        </w:tc>
        <w:tc>
          <w:tcPr>
            <w:tcW w:w="993" w:type="dxa"/>
          </w:tcPr>
          <w:p w:rsidR="00F13847" w:rsidRPr="0038553C" w:rsidRDefault="00F13847" w:rsidP="00017D69">
            <w:pPr>
              <w:jc w:val="both"/>
            </w:pPr>
            <w:proofErr w:type="gramStart"/>
            <w:r w:rsidRPr="0038553C">
              <w:t>3./LS</w:t>
            </w:r>
            <w:proofErr w:type="gramEnd"/>
          </w:p>
        </w:tc>
        <w:tc>
          <w:tcPr>
            <w:tcW w:w="814" w:type="dxa"/>
          </w:tcPr>
          <w:p w:rsidR="00F13847" w:rsidRDefault="00F13847" w:rsidP="00017D69">
            <w:pPr>
              <w:jc w:val="both"/>
            </w:pPr>
          </w:p>
        </w:tc>
      </w:tr>
      <w:tr w:rsidR="00F13847" w:rsidTr="00017D69">
        <w:tc>
          <w:tcPr>
            <w:tcW w:w="9285" w:type="dxa"/>
            <w:gridSpan w:val="8"/>
            <w:shd w:val="clear" w:color="auto" w:fill="F7CAAC"/>
          </w:tcPr>
          <w:p w:rsidR="00F13847" w:rsidRDefault="00F13847" w:rsidP="00017D69">
            <w:pPr>
              <w:jc w:val="center"/>
              <w:rPr>
                <w:b/>
                <w:sz w:val="22"/>
              </w:rPr>
            </w:pPr>
            <w:r>
              <w:rPr>
                <w:b/>
                <w:sz w:val="22"/>
              </w:rPr>
              <w:t>Povinně volitelné předměty</w:t>
            </w:r>
          </w:p>
        </w:tc>
      </w:tr>
      <w:tr w:rsidR="00F13847" w:rsidTr="00017D69">
        <w:tc>
          <w:tcPr>
            <w:tcW w:w="2375" w:type="dxa"/>
          </w:tcPr>
          <w:p w:rsidR="00F13847" w:rsidRDefault="00F13847" w:rsidP="00017D69">
            <w:pPr>
              <w:jc w:val="both"/>
            </w:pPr>
            <w:r>
              <w:t>Současná česká společnost</w:t>
            </w:r>
          </w:p>
        </w:tc>
        <w:tc>
          <w:tcPr>
            <w:tcW w:w="1134" w:type="dxa"/>
            <w:gridSpan w:val="2"/>
          </w:tcPr>
          <w:p w:rsidR="00F13847" w:rsidRDefault="00F13847" w:rsidP="00017D69">
            <w:pPr>
              <w:jc w:val="both"/>
            </w:pPr>
            <w:r>
              <w:t>10s + 5</w:t>
            </w:r>
          </w:p>
        </w:tc>
        <w:tc>
          <w:tcPr>
            <w:tcW w:w="993" w:type="dxa"/>
          </w:tcPr>
          <w:p w:rsidR="00F13847" w:rsidRDefault="00F13847" w:rsidP="00017D69">
            <w:pPr>
              <w:jc w:val="both"/>
            </w:pPr>
            <w:r>
              <w:t>Klz</w:t>
            </w:r>
          </w:p>
        </w:tc>
        <w:tc>
          <w:tcPr>
            <w:tcW w:w="851" w:type="dxa"/>
          </w:tcPr>
          <w:p w:rsidR="00F13847" w:rsidRDefault="00F13847" w:rsidP="00017D69">
            <w:pPr>
              <w:jc w:val="both"/>
            </w:pPr>
            <w:r>
              <w:t>4</w:t>
            </w:r>
          </w:p>
        </w:tc>
        <w:tc>
          <w:tcPr>
            <w:tcW w:w="2125" w:type="dxa"/>
          </w:tcPr>
          <w:p w:rsidR="00F13847" w:rsidRPr="00674C00" w:rsidRDefault="00F13847" w:rsidP="00017D69">
            <w:r>
              <w:t>Mgr. Jan Kalenda, Ph.D. (</w:t>
            </w:r>
            <w:r w:rsidRPr="00283728">
              <w:rPr>
                <w:b/>
              </w:rPr>
              <w:t>Mgr. Jan Kalenda, Ph.D.)</w:t>
            </w:r>
          </w:p>
        </w:tc>
        <w:tc>
          <w:tcPr>
            <w:tcW w:w="993" w:type="dxa"/>
          </w:tcPr>
          <w:p w:rsidR="00F13847" w:rsidRDefault="00F13847" w:rsidP="00017D69">
            <w:pPr>
              <w:jc w:val="both"/>
            </w:pPr>
            <w:proofErr w:type="gramStart"/>
            <w:r>
              <w:t>2./ZS</w:t>
            </w:r>
            <w:proofErr w:type="gramEnd"/>
          </w:p>
        </w:tc>
        <w:tc>
          <w:tcPr>
            <w:tcW w:w="814" w:type="dxa"/>
          </w:tcPr>
          <w:p w:rsidR="00F13847" w:rsidRDefault="00F13847" w:rsidP="00017D69">
            <w:pPr>
              <w:jc w:val="both"/>
            </w:pPr>
            <w:r>
              <w:t>PZ</w:t>
            </w:r>
          </w:p>
        </w:tc>
      </w:tr>
      <w:tr w:rsidR="00F13847" w:rsidTr="00017D69">
        <w:tc>
          <w:tcPr>
            <w:tcW w:w="2375" w:type="dxa"/>
          </w:tcPr>
          <w:p w:rsidR="00F13847" w:rsidRDefault="00F13847" w:rsidP="00017D69">
            <w:pPr>
              <w:jc w:val="both"/>
            </w:pPr>
            <w:r>
              <w:t>Multikulturní výchova</w:t>
            </w:r>
          </w:p>
        </w:tc>
        <w:tc>
          <w:tcPr>
            <w:tcW w:w="1134" w:type="dxa"/>
            <w:gridSpan w:val="2"/>
          </w:tcPr>
          <w:p w:rsidR="00F13847" w:rsidRDefault="00F13847" w:rsidP="00017D69">
            <w:r w:rsidRPr="00732007">
              <w:t>10s + 5</w:t>
            </w:r>
          </w:p>
        </w:tc>
        <w:tc>
          <w:tcPr>
            <w:tcW w:w="993" w:type="dxa"/>
          </w:tcPr>
          <w:p w:rsidR="00F13847" w:rsidRDefault="00F13847" w:rsidP="00017D69">
            <w:r w:rsidRPr="00490D82">
              <w:t>Klz</w:t>
            </w:r>
          </w:p>
        </w:tc>
        <w:tc>
          <w:tcPr>
            <w:tcW w:w="851" w:type="dxa"/>
          </w:tcPr>
          <w:p w:rsidR="00F13847" w:rsidRDefault="00F13847" w:rsidP="00017D69">
            <w:r w:rsidRPr="00DC5C41">
              <w:t>4</w:t>
            </w:r>
          </w:p>
        </w:tc>
        <w:tc>
          <w:tcPr>
            <w:tcW w:w="2125" w:type="dxa"/>
          </w:tcPr>
          <w:p w:rsidR="00F13847" w:rsidRPr="00283728" w:rsidRDefault="00F13847" w:rsidP="00017D69">
            <w:pPr>
              <w:rPr>
                <w:sz w:val="22"/>
              </w:rPr>
            </w:pPr>
            <w:r>
              <w:t xml:space="preserve">Mgr. Jakub Hladík, Ph.D. </w:t>
            </w:r>
            <w:r>
              <w:rPr>
                <w:sz w:val="22"/>
              </w:rPr>
              <w:t>(</w:t>
            </w:r>
            <w:r w:rsidRPr="00283728">
              <w:rPr>
                <w:b/>
              </w:rPr>
              <w:t>Mgr. Jakub Hladík, Ph.D.)</w:t>
            </w:r>
          </w:p>
        </w:tc>
        <w:tc>
          <w:tcPr>
            <w:tcW w:w="993" w:type="dxa"/>
          </w:tcPr>
          <w:p w:rsidR="00F13847" w:rsidRDefault="00F13847" w:rsidP="00017D69">
            <w:pPr>
              <w:jc w:val="both"/>
            </w:pPr>
            <w:proofErr w:type="gramStart"/>
            <w:r>
              <w:t>2./ZS</w:t>
            </w:r>
            <w:proofErr w:type="gramEnd"/>
          </w:p>
        </w:tc>
        <w:tc>
          <w:tcPr>
            <w:tcW w:w="814" w:type="dxa"/>
          </w:tcPr>
          <w:p w:rsidR="00F13847" w:rsidRDefault="00F13847" w:rsidP="00017D69">
            <w:r w:rsidRPr="00844C39">
              <w:t>PZ</w:t>
            </w:r>
          </w:p>
        </w:tc>
      </w:tr>
      <w:tr w:rsidR="007515CD" w:rsidTr="00017D69">
        <w:tc>
          <w:tcPr>
            <w:tcW w:w="2375" w:type="dxa"/>
          </w:tcPr>
          <w:p w:rsidR="007515CD" w:rsidRDefault="007515CD" w:rsidP="000F0E2A">
            <w:r>
              <w:t>Poradenský vztah</w:t>
            </w:r>
          </w:p>
        </w:tc>
        <w:tc>
          <w:tcPr>
            <w:tcW w:w="1134" w:type="dxa"/>
            <w:gridSpan w:val="2"/>
          </w:tcPr>
          <w:p w:rsidR="007515CD" w:rsidRDefault="007515CD" w:rsidP="000F0E2A">
            <w:r w:rsidRPr="00732007">
              <w:t>10s + 5</w:t>
            </w:r>
          </w:p>
        </w:tc>
        <w:tc>
          <w:tcPr>
            <w:tcW w:w="993" w:type="dxa"/>
          </w:tcPr>
          <w:p w:rsidR="007515CD" w:rsidRDefault="007515CD" w:rsidP="000F0E2A">
            <w:r w:rsidRPr="00490D82">
              <w:t>Klz</w:t>
            </w:r>
          </w:p>
        </w:tc>
        <w:tc>
          <w:tcPr>
            <w:tcW w:w="851" w:type="dxa"/>
          </w:tcPr>
          <w:p w:rsidR="007515CD" w:rsidRDefault="007515CD" w:rsidP="000F0E2A">
            <w:r w:rsidRPr="00DC5C41">
              <w:t>4</w:t>
            </w:r>
          </w:p>
        </w:tc>
        <w:tc>
          <w:tcPr>
            <w:tcW w:w="2125" w:type="dxa"/>
          </w:tcPr>
          <w:p w:rsidR="007515CD" w:rsidRDefault="007515CD" w:rsidP="000F0E2A">
            <w:r>
              <w:t>PhDr. Zuzana Hrnčiříková, Ph.D.</w:t>
            </w:r>
          </w:p>
          <w:p w:rsidR="007515CD" w:rsidRDefault="007515CD" w:rsidP="000F0E2A">
            <w:r>
              <w:t>(</w:t>
            </w:r>
            <w:r w:rsidRPr="00674C00">
              <w:rPr>
                <w:b/>
              </w:rPr>
              <w:t>PhDr. Zuzana Hrnčiříková, Ph.D.</w:t>
            </w:r>
            <w:r>
              <w:t>)</w:t>
            </w:r>
          </w:p>
        </w:tc>
        <w:tc>
          <w:tcPr>
            <w:tcW w:w="993" w:type="dxa"/>
          </w:tcPr>
          <w:p w:rsidR="007515CD" w:rsidRDefault="007515CD" w:rsidP="000F0E2A">
            <w:pPr>
              <w:jc w:val="both"/>
            </w:pPr>
            <w:proofErr w:type="gramStart"/>
            <w:r>
              <w:t>2./ZS</w:t>
            </w:r>
            <w:proofErr w:type="gramEnd"/>
          </w:p>
        </w:tc>
        <w:tc>
          <w:tcPr>
            <w:tcW w:w="814" w:type="dxa"/>
          </w:tcPr>
          <w:p w:rsidR="007515CD" w:rsidRDefault="007515CD" w:rsidP="000F0E2A">
            <w:r w:rsidRPr="00844C39">
              <w:t>PZ</w:t>
            </w:r>
          </w:p>
        </w:tc>
      </w:tr>
      <w:tr w:rsidR="007515CD" w:rsidTr="00017D69">
        <w:tc>
          <w:tcPr>
            <w:tcW w:w="2375" w:type="dxa"/>
          </w:tcPr>
          <w:p w:rsidR="007515CD" w:rsidRDefault="007515CD" w:rsidP="00017D69">
            <w:r>
              <w:t>Metodika supervizí</w:t>
            </w:r>
          </w:p>
        </w:tc>
        <w:tc>
          <w:tcPr>
            <w:tcW w:w="1134" w:type="dxa"/>
            <w:gridSpan w:val="2"/>
          </w:tcPr>
          <w:p w:rsidR="007515CD" w:rsidRDefault="007515CD" w:rsidP="00017D69">
            <w:r w:rsidRPr="00732007">
              <w:t>10s + 5</w:t>
            </w:r>
          </w:p>
        </w:tc>
        <w:tc>
          <w:tcPr>
            <w:tcW w:w="993" w:type="dxa"/>
          </w:tcPr>
          <w:p w:rsidR="007515CD" w:rsidRDefault="007515CD" w:rsidP="00017D69">
            <w:r w:rsidRPr="00490D82">
              <w:t>Klz</w:t>
            </w:r>
          </w:p>
        </w:tc>
        <w:tc>
          <w:tcPr>
            <w:tcW w:w="851" w:type="dxa"/>
          </w:tcPr>
          <w:p w:rsidR="007515CD" w:rsidRDefault="007515CD" w:rsidP="00017D69">
            <w:r w:rsidRPr="00DC5C41">
              <w:t>4</w:t>
            </w:r>
          </w:p>
        </w:tc>
        <w:tc>
          <w:tcPr>
            <w:tcW w:w="2125" w:type="dxa"/>
          </w:tcPr>
          <w:p w:rsidR="007515CD" w:rsidRPr="00283728" w:rsidRDefault="007515CD" w:rsidP="00017D69">
            <w:pPr>
              <w:rPr>
                <w:sz w:val="22"/>
              </w:rPr>
            </w:pPr>
            <w:r>
              <w:t>doc. PhDr. Lenka Haburajová Ilavská, Ph.D. (</w:t>
            </w:r>
            <w:r w:rsidRPr="00283728">
              <w:rPr>
                <w:b/>
              </w:rPr>
              <w:t>doc. PhDr. Lenka Haburajová Ilavská, Ph.D.</w:t>
            </w:r>
            <w:r>
              <w:t>)</w:t>
            </w:r>
          </w:p>
        </w:tc>
        <w:tc>
          <w:tcPr>
            <w:tcW w:w="993" w:type="dxa"/>
          </w:tcPr>
          <w:p w:rsidR="007515CD" w:rsidRDefault="007515CD" w:rsidP="00017D69">
            <w:pPr>
              <w:jc w:val="both"/>
            </w:pPr>
            <w:proofErr w:type="gramStart"/>
            <w:r>
              <w:t>2./LS</w:t>
            </w:r>
            <w:proofErr w:type="gramEnd"/>
          </w:p>
        </w:tc>
        <w:tc>
          <w:tcPr>
            <w:tcW w:w="814" w:type="dxa"/>
          </w:tcPr>
          <w:p w:rsidR="007515CD" w:rsidRDefault="007515CD" w:rsidP="00017D69">
            <w:r w:rsidRPr="00844C39">
              <w:t>PZ</w:t>
            </w:r>
          </w:p>
        </w:tc>
      </w:tr>
      <w:tr w:rsidR="007515CD" w:rsidTr="00017D69">
        <w:tc>
          <w:tcPr>
            <w:tcW w:w="2375" w:type="dxa"/>
          </w:tcPr>
          <w:p w:rsidR="007515CD" w:rsidRDefault="007515CD" w:rsidP="00017D69">
            <w:r>
              <w:lastRenderedPageBreak/>
              <w:t>Multikulturní mediace</w:t>
            </w:r>
          </w:p>
        </w:tc>
        <w:tc>
          <w:tcPr>
            <w:tcW w:w="1134" w:type="dxa"/>
            <w:gridSpan w:val="2"/>
          </w:tcPr>
          <w:p w:rsidR="007515CD" w:rsidRDefault="007515CD" w:rsidP="00017D69">
            <w:r w:rsidRPr="00732007">
              <w:t>10s + 5</w:t>
            </w:r>
          </w:p>
        </w:tc>
        <w:tc>
          <w:tcPr>
            <w:tcW w:w="993" w:type="dxa"/>
          </w:tcPr>
          <w:p w:rsidR="007515CD" w:rsidRDefault="007515CD" w:rsidP="00017D69">
            <w:r w:rsidRPr="00490D82">
              <w:t>Klz</w:t>
            </w:r>
          </w:p>
        </w:tc>
        <w:tc>
          <w:tcPr>
            <w:tcW w:w="851" w:type="dxa"/>
          </w:tcPr>
          <w:p w:rsidR="007515CD" w:rsidRDefault="007515CD" w:rsidP="00017D69">
            <w:r w:rsidRPr="00DC5C41">
              <w:t>4</w:t>
            </w:r>
          </w:p>
        </w:tc>
        <w:tc>
          <w:tcPr>
            <w:tcW w:w="2125" w:type="dxa"/>
          </w:tcPr>
          <w:p w:rsidR="007515CD" w:rsidRDefault="007515CD" w:rsidP="00017D69">
            <w:r>
              <w:t>Mgr. Michaela Lukešová (</w:t>
            </w:r>
            <w:r w:rsidRPr="005B7840">
              <w:rPr>
                <w:b/>
              </w:rPr>
              <w:t>Mgr. Jakub Hladík, Ph.D.</w:t>
            </w:r>
            <w:r w:rsidRPr="000D2DBB">
              <w:t>)</w:t>
            </w:r>
          </w:p>
        </w:tc>
        <w:tc>
          <w:tcPr>
            <w:tcW w:w="993" w:type="dxa"/>
          </w:tcPr>
          <w:p w:rsidR="007515CD" w:rsidRDefault="007515CD" w:rsidP="00017D69">
            <w:pPr>
              <w:jc w:val="both"/>
            </w:pPr>
            <w:proofErr w:type="gramStart"/>
            <w:r>
              <w:t>2./LS</w:t>
            </w:r>
            <w:proofErr w:type="gramEnd"/>
          </w:p>
        </w:tc>
        <w:tc>
          <w:tcPr>
            <w:tcW w:w="814" w:type="dxa"/>
          </w:tcPr>
          <w:p w:rsidR="007515CD" w:rsidRDefault="007515CD" w:rsidP="00017D69">
            <w:r w:rsidRPr="00844C39">
              <w:t>PZ</w:t>
            </w:r>
          </w:p>
        </w:tc>
      </w:tr>
      <w:tr w:rsidR="007515CD" w:rsidTr="00017D69">
        <w:tc>
          <w:tcPr>
            <w:tcW w:w="2375" w:type="dxa"/>
          </w:tcPr>
          <w:p w:rsidR="007515CD" w:rsidRDefault="007515CD" w:rsidP="000F0E2A">
            <w:r>
              <w:t>Sociální služby</w:t>
            </w:r>
          </w:p>
        </w:tc>
        <w:tc>
          <w:tcPr>
            <w:tcW w:w="1134" w:type="dxa"/>
            <w:gridSpan w:val="2"/>
          </w:tcPr>
          <w:p w:rsidR="007515CD" w:rsidRDefault="007515CD" w:rsidP="000F0E2A">
            <w:r w:rsidRPr="00732007">
              <w:t>10s + 5</w:t>
            </w:r>
          </w:p>
        </w:tc>
        <w:tc>
          <w:tcPr>
            <w:tcW w:w="993" w:type="dxa"/>
          </w:tcPr>
          <w:p w:rsidR="007515CD" w:rsidRDefault="007515CD" w:rsidP="000F0E2A">
            <w:r w:rsidRPr="00490D82">
              <w:t>Klz</w:t>
            </w:r>
          </w:p>
        </w:tc>
        <w:tc>
          <w:tcPr>
            <w:tcW w:w="851" w:type="dxa"/>
          </w:tcPr>
          <w:p w:rsidR="007515CD" w:rsidRDefault="007515CD" w:rsidP="000F0E2A">
            <w:r w:rsidRPr="00DC5C41">
              <w:t>4</w:t>
            </w:r>
          </w:p>
        </w:tc>
        <w:tc>
          <w:tcPr>
            <w:tcW w:w="2125" w:type="dxa"/>
          </w:tcPr>
          <w:p w:rsidR="007515CD" w:rsidRPr="00283728" w:rsidRDefault="007515CD" w:rsidP="000F0E2A">
            <w:r>
              <w:t>Mgr. Anna Petr Šafránková, Ph.D. (</w:t>
            </w:r>
            <w:r w:rsidRPr="00283728">
              <w:rPr>
                <w:b/>
              </w:rPr>
              <w:t>Mgr. Anna Petr Šafránková, Ph.D.</w:t>
            </w:r>
            <w:r>
              <w:t>)</w:t>
            </w:r>
          </w:p>
        </w:tc>
        <w:tc>
          <w:tcPr>
            <w:tcW w:w="993" w:type="dxa"/>
          </w:tcPr>
          <w:p w:rsidR="007515CD" w:rsidRDefault="007515CD" w:rsidP="000F0E2A">
            <w:pPr>
              <w:jc w:val="both"/>
            </w:pPr>
            <w:proofErr w:type="gramStart"/>
            <w:r>
              <w:t>2./LS</w:t>
            </w:r>
            <w:proofErr w:type="gramEnd"/>
          </w:p>
        </w:tc>
        <w:tc>
          <w:tcPr>
            <w:tcW w:w="814" w:type="dxa"/>
          </w:tcPr>
          <w:p w:rsidR="007515CD" w:rsidRDefault="007515CD" w:rsidP="000F0E2A">
            <w:r w:rsidRPr="00844C39">
              <w:t>PZ</w:t>
            </w:r>
          </w:p>
        </w:tc>
      </w:tr>
      <w:tr w:rsidR="007515CD" w:rsidTr="007A5641">
        <w:trPr>
          <w:trHeight w:val="498"/>
        </w:trPr>
        <w:tc>
          <w:tcPr>
            <w:tcW w:w="9285" w:type="dxa"/>
            <w:gridSpan w:val="8"/>
          </w:tcPr>
          <w:p w:rsidR="007515CD" w:rsidRDefault="007515CD" w:rsidP="00017D69">
            <w:pPr>
              <w:jc w:val="both"/>
              <w:rPr>
                <w:b/>
              </w:rPr>
            </w:pPr>
            <w:r>
              <w:rPr>
                <w:b/>
              </w:rPr>
              <w:t>Podmínka pro splnění této skupiny předmětů:</w:t>
            </w:r>
          </w:p>
          <w:p w:rsidR="007515CD" w:rsidRPr="005714EE" w:rsidRDefault="007515CD" w:rsidP="007A5641">
            <w:pPr>
              <w:jc w:val="both"/>
            </w:pPr>
            <w:r w:rsidRPr="005714EE">
              <w:t xml:space="preserve">Studenti si vybírají v každém semestru 2. ročníku vždy </w:t>
            </w:r>
            <w:r>
              <w:t>dva povinně volitelné předměty</w:t>
            </w:r>
            <w:r w:rsidRPr="005714EE">
              <w:t>.</w:t>
            </w:r>
            <w:r>
              <w:t xml:space="preserve"> Povinně volitelné předměty umožňují studentům vybrat si předměty ze tří oblastí: sociální (Současná česká společnost, Sociální služby), komunikační (Metodika supervizí, Poradenský vztah) a multikulturní (Multikulturní výchova, Multikulturní mediace). </w:t>
            </w:r>
          </w:p>
        </w:tc>
      </w:tr>
      <w:tr w:rsidR="007515CD" w:rsidTr="00017D69">
        <w:tc>
          <w:tcPr>
            <w:tcW w:w="3509" w:type="dxa"/>
            <w:gridSpan w:val="3"/>
            <w:shd w:val="clear" w:color="auto" w:fill="F7CAAC"/>
          </w:tcPr>
          <w:p w:rsidR="007515CD" w:rsidRDefault="007515CD" w:rsidP="00017D69">
            <w:pPr>
              <w:jc w:val="both"/>
              <w:rPr>
                <w:b/>
              </w:rPr>
            </w:pPr>
            <w:r>
              <w:rPr>
                <w:b/>
              </w:rPr>
              <w:t xml:space="preserve"> Součásti SZZ a jejich obsah</w:t>
            </w:r>
          </w:p>
        </w:tc>
        <w:tc>
          <w:tcPr>
            <w:tcW w:w="5776" w:type="dxa"/>
            <w:gridSpan w:val="5"/>
            <w:tcBorders>
              <w:bottom w:val="nil"/>
            </w:tcBorders>
          </w:tcPr>
          <w:p w:rsidR="007515CD" w:rsidRDefault="007515CD" w:rsidP="00017D69">
            <w:pPr>
              <w:jc w:val="both"/>
            </w:pPr>
          </w:p>
        </w:tc>
      </w:tr>
      <w:tr w:rsidR="007515CD" w:rsidTr="00017D69">
        <w:trPr>
          <w:trHeight w:val="1048"/>
        </w:trPr>
        <w:tc>
          <w:tcPr>
            <w:tcW w:w="9285" w:type="dxa"/>
            <w:gridSpan w:val="8"/>
            <w:tcBorders>
              <w:top w:val="nil"/>
            </w:tcBorders>
          </w:tcPr>
          <w:p w:rsidR="007515CD" w:rsidRPr="0048354A" w:rsidRDefault="007515CD" w:rsidP="00017D69">
            <w:pPr>
              <w:jc w:val="both"/>
            </w:pPr>
            <w:r w:rsidRPr="0048354A">
              <w:t>1. Obhajoba bakalářské práce</w:t>
            </w:r>
          </w:p>
          <w:p w:rsidR="007515CD" w:rsidRPr="0048354A" w:rsidRDefault="007515CD" w:rsidP="00017D69">
            <w:pPr>
              <w:jc w:val="both"/>
            </w:pPr>
            <w:r w:rsidRPr="0048354A">
              <w:t>2. Obecná andragogika</w:t>
            </w:r>
            <w:r w:rsidR="00D10D02" w:rsidRPr="0048354A">
              <w:t xml:space="preserve"> (součástí tohoto okruhu jsou zejm. tyto studijní předměty: </w:t>
            </w:r>
            <w:r w:rsidR="00CB7622" w:rsidRPr="0048354A">
              <w:t>Základy andragogiky, Vývoj andragogického myšlení, Sociální andragogika, Gerontagogika, Metodologie společenských věd, Androdidaktika, Úvod do filozofie)</w:t>
            </w:r>
          </w:p>
          <w:p w:rsidR="005D0286" w:rsidRPr="0048354A" w:rsidRDefault="005D0286" w:rsidP="0048354A">
            <w:pPr>
              <w:pStyle w:val="Odstavecseseznamem"/>
              <w:numPr>
                <w:ilvl w:val="0"/>
                <w:numId w:val="20"/>
              </w:numPr>
              <w:jc w:val="both"/>
              <w:rPr>
                <w:sz w:val="20"/>
                <w:szCs w:val="20"/>
              </w:rPr>
            </w:pPr>
            <w:r w:rsidRPr="0048354A">
              <w:rPr>
                <w:sz w:val="20"/>
                <w:szCs w:val="20"/>
              </w:rPr>
              <w:t>Andragogika a její postavení v systému věd. Charakter andragogické vědy a její specifika.</w:t>
            </w:r>
          </w:p>
          <w:p w:rsidR="005D0286" w:rsidRPr="0048354A" w:rsidRDefault="005D0286" w:rsidP="0048354A">
            <w:pPr>
              <w:pStyle w:val="Odstavecseseznamem"/>
              <w:numPr>
                <w:ilvl w:val="0"/>
                <w:numId w:val="20"/>
              </w:numPr>
              <w:jc w:val="both"/>
              <w:rPr>
                <w:sz w:val="20"/>
                <w:szCs w:val="20"/>
              </w:rPr>
            </w:pPr>
            <w:r w:rsidRPr="0048354A">
              <w:rPr>
                <w:sz w:val="20"/>
                <w:szCs w:val="20"/>
              </w:rPr>
              <w:t>Dějiny andragogického myšlení. Historické a teoretické zdroje andragogiky. Idea celoživotního vzdělávání v díle J. A. Komenského. Vývoj českého vzdělávaní dospělých. Vzdělávání dospělých v evropské dimenzi.</w:t>
            </w:r>
          </w:p>
          <w:p w:rsidR="005D0286" w:rsidRPr="0048354A" w:rsidRDefault="005D0286" w:rsidP="0048354A">
            <w:pPr>
              <w:pStyle w:val="Odstavecseseznamem"/>
              <w:numPr>
                <w:ilvl w:val="0"/>
                <w:numId w:val="20"/>
              </w:numPr>
              <w:jc w:val="both"/>
              <w:rPr>
                <w:sz w:val="20"/>
                <w:szCs w:val="20"/>
              </w:rPr>
            </w:pPr>
            <w:r w:rsidRPr="0048354A">
              <w:rPr>
                <w:sz w:val="20"/>
                <w:szCs w:val="20"/>
              </w:rPr>
              <w:t xml:space="preserve">Vědy o výchově, andragogika jako věda o výchově a jako integrální praxeologická věda. </w:t>
            </w:r>
          </w:p>
          <w:p w:rsidR="005D0286" w:rsidRPr="0048354A" w:rsidRDefault="005D0286" w:rsidP="0048354A">
            <w:pPr>
              <w:pStyle w:val="Odstavecseseznamem"/>
              <w:numPr>
                <w:ilvl w:val="0"/>
                <w:numId w:val="20"/>
              </w:numPr>
              <w:jc w:val="both"/>
              <w:rPr>
                <w:sz w:val="20"/>
                <w:szCs w:val="20"/>
              </w:rPr>
            </w:pPr>
            <w:r w:rsidRPr="0048354A">
              <w:rPr>
                <w:sz w:val="20"/>
                <w:szCs w:val="20"/>
              </w:rPr>
              <w:t>Pojem výchovy, psychické dispozice, konceptualizace pojmu výchova. Diferenciace výchovných jevů, rozdílnost aktérů, rozdílnost cílů.</w:t>
            </w:r>
          </w:p>
          <w:p w:rsidR="005D0286" w:rsidRPr="0048354A" w:rsidRDefault="005D0286" w:rsidP="0048354A">
            <w:pPr>
              <w:pStyle w:val="Odstavecseseznamem"/>
              <w:numPr>
                <w:ilvl w:val="0"/>
                <w:numId w:val="20"/>
              </w:numPr>
              <w:jc w:val="both"/>
              <w:rPr>
                <w:sz w:val="20"/>
                <w:szCs w:val="20"/>
              </w:rPr>
            </w:pPr>
            <w:r w:rsidRPr="0048354A">
              <w:rPr>
                <w:sz w:val="20"/>
                <w:szCs w:val="20"/>
              </w:rPr>
              <w:t xml:space="preserve">Pedagogika a andragogika. Pedagogické zdroje a pedagogická východiska andragogiky. Identita pedagogického vědění, identita andragogického vědění. Andragogika jako umění a jako věda. </w:t>
            </w:r>
          </w:p>
          <w:p w:rsidR="005D0286" w:rsidRPr="0048354A" w:rsidRDefault="005D0286" w:rsidP="0048354A">
            <w:pPr>
              <w:pStyle w:val="Odstavecseseznamem"/>
              <w:numPr>
                <w:ilvl w:val="0"/>
                <w:numId w:val="20"/>
              </w:numPr>
              <w:jc w:val="both"/>
              <w:rPr>
                <w:sz w:val="20"/>
                <w:szCs w:val="20"/>
              </w:rPr>
            </w:pPr>
            <w:r w:rsidRPr="0048354A">
              <w:rPr>
                <w:sz w:val="20"/>
                <w:szCs w:val="20"/>
              </w:rPr>
              <w:t>Integrující funkce andragogiky ve vědách o člověku. Aplikované andragogické disciplíny – profesní, sociální a kulturní andragogika.</w:t>
            </w:r>
          </w:p>
          <w:p w:rsidR="005D0286" w:rsidRPr="0048354A" w:rsidRDefault="005D0286" w:rsidP="0048354A">
            <w:pPr>
              <w:pStyle w:val="Odstavecseseznamem"/>
              <w:numPr>
                <w:ilvl w:val="0"/>
                <w:numId w:val="20"/>
              </w:numPr>
              <w:jc w:val="both"/>
              <w:rPr>
                <w:sz w:val="20"/>
                <w:szCs w:val="20"/>
              </w:rPr>
            </w:pPr>
            <w:r w:rsidRPr="0048354A">
              <w:rPr>
                <w:sz w:val="20"/>
                <w:szCs w:val="20"/>
              </w:rPr>
              <w:t xml:space="preserve">Andragogika jako aplikovaná věda o člověku a pro člověka. Obecné vymezení interdisciplinarity, multidisciplinarity a transdisciplinarity v humanitních vědách. </w:t>
            </w:r>
          </w:p>
          <w:p w:rsidR="005D0286" w:rsidRPr="0048354A" w:rsidRDefault="005D0286" w:rsidP="0048354A">
            <w:pPr>
              <w:pStyle w:val="Odstavecseseznamem"/>
              <w:numPr>
                <w:ilvl w:val="0"/>
                <w:numId w:val="20"/>
              </w:numPr>
              <w:jc w:val="both"/>
              <w:rPr>
                <w:sz w:val="20"/>
                <w:szCs w:val="20"/>
              </w:rPr>
            </w:pPr>
            <w:r w:rsidRPr="0048354A">
              <w:rPr>
                <w:sz w:val="20"/>
                <w:szCs w:val="20"/>
              </w:rPr>
              <w:t xml:space="preserve">Společnost znalostí, postindustriální společnost, globální společnost jako prostředí andragogické intervence. </w:t>
            </w:r>
          </w:p>
          <w:p w:rsidR="005D0286" w:rsidRPr="0048354A" w:rsidRDefault="005D0286" w:rsidP="0048354A">
            <w:pPr>
              <w:pStyle w:val="Odstavecseseznamem"/>
              <w:numPr>
                <w:ilvl w:val="0"/>
                <w:numId w:val="20"/>
              </w:numPr>
              <w:jc w:val="both"/>
              <w:rPr>
                <w:sz w:val="20"/>
                <w:szCs w:val="20"/>
              </w:rPr>
            </w:pPr>
            <w:r w:rsidRPr="0048354A">
              <w:rPr>
                <w:sz w:val="20"/>
                <w:szCs w:val="20"/>
              </w:rPr>
              <w:t>Andragogické kompetence. Přístupy ke kompetencím a kompetenční modely.</w:t>
            </w:r>
          </w:p>
          <w:p w:rsidR="005D0286" w:rsidRPr="0048354A" w:rsidRDefault="005D0286" w:rsidP="0048354A">
            <w:pPr>
              <w:pStyle w:val="Odstavecseseznamem"/>
              <w:numPr>
                <w:ilvl w:val="0"/>
                <w:numId w:val="20"/>
              </w:numPr>
              <w:jc w:val="both"/>
              <w:rPr>
                <w:sz w:val="20"/>
                <w:szCs w:val="20"/>
              </w:rPr>
            </w:pPr>
            <w:r w:rsidRPr="0048354A">
              <w:rPr>
                <w:sz w:val="20"/>
                <w:szCs w:val="20"/>
              </w:rPr>
              <w:t xml:space="preserve">Identifikace prostředí mobilizace lidských zdrojů. Identifikace vzdělávacích potřeb. </w:t>
            </w:r>
          </w:p>
          <w:p w:rsidR="005D0286" w:rsidRPr="0048354A" w:rsidRDefault="005D0286" w:rsidP="0048354A">
            <w:pPr>
              <w:pStyle w:val="Odstavecseseznamem"/>
              <w:numPr>
                <w:ilvl w:val="0"/>
                <w:numId w:val="20"/>
              </w:numPr>
              <w:jc w:val="both"/>
              <w:rPr>
                <w:sz w:val="20"/>
                <w:szCs w:val="20"/>
              </w:rPr>
            </w:pPr>
            <w:r w:rsidRPr="0048354A">
              <w:rPr>
                <w:sz w:val="20"/>
                <w:szCs w:val="20"/>
              </w:rPr>
              <w:t>Androdidaktika a kurikulum ve vzdělávání dospělých.</w:t>
            </w:r>
          </w:p>
          <w:p w:rsidR="005D0286" w:rsidRPr="0048354A" w:rsidRDefault="005D0286" w:rsidP="0048354A">
            <w:pPr>
              <w:pStyle w:val="Odstavecseseznamem"/>
              <w:numPr>
                <w:ilvl w:val="0"/>
                <w:numId w:val="20"/>
              </w:numPr>
              <w:jc w:val="both"/>
              <w:rPr>
                <w:sz w:val="20"/>
                <w:szCs w:val="20"/>
              </w:rPr>
            </w:pPr>
            <w:r w:rsidRPr="0048354A">
              <w:rPr>
                <w:sz w:val="20"/>
                <w:szCs w:val="20"/>
              </w:rPr>
              <w:t>Cíle ve vzdělávání dospělých a tvorba obsahu vzdělávání.</w:t>
            </w:r>
          </w:p>
          <w:p w:rsidR="005D0286" w:rsidRPr="0048354A" w:rsidRDefault="005D0286" w:rsidP="0048354A">
            <w:pPr>
              <w:pStyle w:val="Odstavecseseznamem"/>
              <w:numPr>
                <w:ilvl w:val="0"/>
                <w:numId w:val="20"/>
              </w:numPr>
              <w:jc w:val="both"/>
              <w:rPr>
                <w:sz w:val="20"/>
                <w:szCs w:val="20"/>
              </w:rPr>
            </w:pPr>
            <w:r w:rsidRPr="0048354A">
              <w:rPr>
                <w:sz w:val="20"/>
                <w:szCs w:val="20"/>
              </w:rPr>
              <w:t>Metody a formy vzdělávání dospělých.</w:t>
            </w:r>
          </w:p>
          <w:p w:rsidR="005D0286" w:rsidRPr="0048354A" w:rsidRDefault="005D0286" w:rsidP="0048354A">
            <w:pPr>
              <w:pStyle w:val="Odstavecseseznamem"/>
              <w:numPr>
                <w:ilvl w:val="0"/>
                <w:numId w:val="20"/>
              </w:numPr>
              <w:jc w:val="both"/>
              <w:rPr>
                <w:sz w:val="20"/>
                <w:szCs w:val="20"/>
              </w:rPr>
            </w:pPr>
            <w:r w:rsidRPr="0048354A">
              <w:rPr>
                <w:sz w:val="20"/>
                <w:szCs w:val="20"/>
              </w:rPr>
              <w:t>Institucionalizace vzdělávání dospělých.</w:t>
            </w:r>
          </w:p>
          <w:p w:rsidR="005D0286" w:rsidRPr="0048354A" w:rsidRDefault="005D0286" w:rsidP="0048354A">
            <w:pPr>
              <w:pStyle w:val="Odstavecseseznamem"/>
              <w:numPr>
                <w:ilvl w:val="0"/>
                <w:numId w:val="20"/>
              </w:numPr>
              <w:jc w:val="both"/>
              <w:rPr>
                <w:sz w:val="20"/>
                <w:szCs w:val="20"/>
              </w:rPr>
            </w:pPr>
            <w:r w:rsidRPr="0048354A">
              <w:rPr>
                <w:sz w:val="20"/>
                <w:szCs w:val="20"/>
              </w:rPr>
              <w:t>Vzdělávání dospělých a práce. Organizační chování. Vývoj názorů na organizaci. Současný pohled na hodnotu práce.</w:t>
            </w:r>
          </w:p>
          <w:p w:rsidR="005D0286" w:rsidRPr="0048354A" w:rsidRDefault="005D0286" w:rsidP="0048354A">
            <w:pPr>
              <w:pStyle w:val="Odstavecseseznamem"/>
              <w:numPr>
                <w:ilvl w:val="0"/>
                <w:numId w:val="20"/>
              </w:numPr>
              <w:jc w:val="both"/>
              <w:rPr>
                <w:sz w:val="20"/>
                <w:szCs w:val="20"/>
              </w:rPr>
            </w:pPr>
            <w:r w:rsidRPr="0048354A">
              <w:rPr>
                <w:sz w:val="20"/>
                <w:szCs w:val="20"/>
              </w:rPr>
              <w:t>Celoživotní učení. Společenské a hospodářské vlivy ve vzdělávání – sociální revoluce, nezaměstnanost, rekvalifikace, adaptace.</w:t>
            </w:r>
          </w:p>
          <w:p w:rsidR="005D0286" w:rsidRPr="0048354A" w:rsidRDefault="005D0286" w:rsidP="0048354A">
            <w:pPr>
              <w:pStyle w:val="Odstavecseseznamem"/>
              <w:numPr>
                <w:ilvl w:val="0"/>
                <w:numId w:val="20"/>
              </w:numPr>
              <w:jc w:val="both"/>
              <w:rPr>
                <w:sz w:val="20"/>
                <w:szCs w:val="20"/>
              </w:rPr>
            </w:pPr>
            <w:r w:rsidRPr="0048354A">
              <w:rPr>
                <w:sz w:val="20"/>
                <w:szCs w:val="20"/>
              </w:rPr>
              <w:t xml:space="preserve">Identifikace vzdělávacích potřeb. Analýza vzdělávacích potřeb. Cíle vzdělávacích projektů. Vzdělávací potřeby. Odhad potřeb. </w:t>
            </w:r>
          </w:p>
          <w:p w:rsidR="005D0286" w:rsidRPr="0048354A" w:rsidRDefault="005D0286" w:rsidP="0048354A">
            <w:pPr>
              <w:pStyle w:val="Odstavecseseznamem"/>
              <w:numPr>
                <w:ilvl w:val="0"/>
                <w:numId w:val="20"/>
              </w:numPr>
              <w:jc w:val="both"/>
              <w:rPr>
                <w:sz w:val="20"/>
                <w:szCs w:val="20"/>
              </w:rPr>
            </w:pPr>
            <w:r w:rsidRPr="0048354A">
              <w:rPr>
                <w:sz w:val="20"/>
                <w:szCs w:val="20"/>
              </w:rPr>
              <w:t>Projektování v andragogice. Evaluace vzdělávání. Projektování vzdělávací akce.    Analýza vzdělávacích potřeb. Hodnocení a jeho proces.</w:t>
            </w:r>
          </w:p>
          <w:p w:rsidR="005D0286" w:rsidRPr="0048354A" w:rsidRDefault="005D0286" w:rsidP="0048354A">
            <w:pPr>
              <w:pStyle w:val="Odstavecseseznamem"/>
              <w:numPr>
                <w:ilvl w:val="0"/>
                <w:numId w:val="20"/>
              </w:numPr>
              <w:jc w:val="both"/>
              <w:rPr>
                <w:sz w:val="20"/>
                <w:szCs w:val="20"/>
              </w:rPr>
            </w:pPr>
            <w:r w:rsidRPr="0048354A">
              <w:rPr>
                <w:sz w:val="20"/>
                <w:szCs w:val="20"/>
              </w:rPr>
              <w:t>Prostředí firemního vzdělávání. Obecné a úkolové prostředí firemního vzdělávání. Strategický přístup k firemnímu vzdělávání. Řízení podle kompetencí. Kompetenční modely.</w:t>
            </w:r>
          </w:p>
          <w:p w:rsidR="005D0286" w:rsidRPr="0048354A" w:rsidRDefault="005D0286" w:rsidP="0048354A">
            <w:pPr>
              <w:pStyle w:val="Odstavecseseznamem"/>
              <w:numPr>
                <w:ilvl w:val="0"/>
                <w:numId w:val="20"/>
              </w:numPr>
              <w:jc w:val="both"/>
              <w:rPr>
                <w:sz w:val="20"/>
                <w:szCs w:val="20"/>
              </w:rPr>
            </w:pPr>
            <w:r w:rsidRPr="0048354A">
              <w:rPr>
                <w:sz w:val="20"/>
                <w:szCs w:val="20"/>
              </w:rPr>
              <w:t>Kvalita vzdělávání dospělých – akreditace, certifikace. Vzdělavatelé dospělých a jejich kompetence. Dokumenty ve vzdělávání dospělých.</w:t>
            </w:r>
          </w:p>
          <w:p w:rsidR="007515CD" w:rsidRDefault="007515CD" w:rsidP="00017D69">
            <w:pPr>
              <w:jc w:val="both"/>
            </w:pPr>
            <w:r w:rsidRPr="0048354A">
              <w:t>3. Aplikovaná andragogika</w:t>
            </w:r>
            <w:r w:rsidR="00CB7622" w:rsidRPr="0048354A">
              <w:t xml:space="preserve"> (součástí tohoto okruhu jsou zejm. tyto studijní předměty: Evaluační techniky, Multikulturní výchova, Sociální služby, Multikulturní mediace, Poradenský vztah, Metodika supervizí, Tvorba vzdělávacího programu)</w:t>
            </w:r>
          </w:p>
          <w:p w:rsidR="0048354A" w:rsidRPr="0048354A" w:rsidRDefault="0048354A" w:rsidP="0048354A">
            <w:pPr>
              <w:pStyle w:val="TimesNewRoman"/>
              <w:numPr>
                <w:ilvl w:val="0"/>
                <w:numId w:val="23"/>
              </w:numPr>
              <w:spacing w:after="0"/>
              <w:ind w:left="714" w:hanging="357"/>
              <w:jc w:val="both"/>
              <w:rPr>
                <w:sz w:val="20"/>
                <w:szCs w:val="20"/>
              </w:rPr>
            </w:pPr>
            <w:r w:rsidRPr="0048354A">
              <w:rPr>
                <w:sz w:val="20"/>
                <w:szCs w:val="20"/>
              </w:rPr>
              <w:t>Andragogika jako aplikovaná věda o člověku a pro člověka. Aktuální otázky aplikace a implikace andragogiky v teorii i praxi. Profese andragoga.</w:t>
            </w:r>
          </w:p>
          <w:p w:rsidR="0048354A" w:rsidRPr="0048354A" w:rsidRDefault="0048354A" w:rsidP="0048354A">
            <w:pPr>
              <w:pStyle w:val="TimesNewRoman"/>
              <w:numPr>
                <w:ilvl w:val="0"/>
                <w:numId w:val="23"/>
              </w:numPr>
              <w:spacing w:after="0"/>
              <w:ind w:left="714" w:hanging="357"/>
              <w:jc w:val="both"/>
              <w:rPr>
                <w:sz w:val="20"/>
                <w:szCs w:val="20"/>
              </w:rPr>
            </w:pPr>
            <w:r w:rsidRPr="0048354A">
              <w:rPr>
                <w:sz w:val="20"/>
                <w:szCs w:val="20"/>
              </w:rPr>
              <w:t>Kvantitativní přístup ve výzkumu andragogických jevů. Metody (dotazník, škálování, experiment), analýza a interpretace dat. Kvalitativní přístup ve výzkumu andragogických jevů. Metody (rozhovor, pozorování, analýza dokumentů), analýza kvalitativních dat, interpretace.</w:t>
            </w:r>
          </w:p>
          <w:p w:rsidR="0048354A" w:rsidRPr="0048354A" w:rsidRDefault="0048354A" w:rsidP="0048354A">
            <w:pPr>
              <w:pStyle w:val="TimesNewRoman"/>
              <w:numPr>
                <w:ilvl w:val="0"/>
                <w:numId w:val="23"/>
              </w:numPr>
              <w:spacing w:after="0"/>
              <w:ind w:left="714" w:hanging="357"/>
              <w:jc w:val="both"/>
              <w:rPr>
                <w:sz w:val="20"/>
                <w:szCs w:val="20"/>
              </w:rPr>
            </w:pPr>
            <w:r w:rsidRPr="0048354A">
              <w:rPr>
                <w:sz w:val="20"/>
                <w:szCs w:val="20"/>
              </w:rPr>
              <w:t>Multikulturní aspekty v andragogice. Interkulturní komunikace. Řízení lidských zdrojů v multikulturním prostředí.</w:t>
            </w:r>
          </w:p>
          <w:p w:rsidR="0048354A" w:rsidRPr="0048354A" w:rsidRDefault="0048354A" w:rsidP="0048354A">
            <w:pPr>
              <w:pStyle w:val="TimesNewRoman"/>
              <w:numPr>
                <w:ilvl w:val="0"/>
                <w:numId w:val="23"/>
              </w:numPr>
              <w:spacing w:after="0"/>
              <w:ind w:left="714" w:hanging="357"/>
              <w:jc w:val="both"/>
              <w:rPr>
                <w:sz w:val="20"/>
                <w:szCs w:val="20"/>
              </w:rPr>
            </w:pPr>
            <w:r w:rsidRPr="0048354A">
              <w:rPr>
                <w:sz w:val="20"/>
                <w:szCs w:val="20"/>
              </w:rPr>
              <w:t>Speciálně vzdělávací potřeby dospělých. Speciálně pedagogická diagnostika v péči o dospělé.</w:t>
            </w:r>
          </w:p>
          <w:p w:rsidR="0048354A" w:rsidRPr="0048354A" w:rsidRDefault="0048354A" w:rsidP="0048354A">
            <w:pPr>
              <w:pStyle w:val="Odstavecseseznamem"/>
              <w:numPr>
                <w:ilvl w:val="0"/>
                <w:numId w:val="23"/>
              </w:numPr>
              <w:ind w:left="714" w:hanging="357"/>
              <w:jc w:val="both"/>
              <w:rPr>
                <w:sz w:val="20"/>
              </w:rPr>
            </w:pPr>
            <w:r w:rsidRPr="0048354A">
              <w:rPr>
                <w:sz w:val="20"/>
              </w:rPr>
              <w:lastRenderedPageBreak/>
              <w:t>Poradenství. Vymezení oboru, dějiny. Poradenství v systému humanitních věd. Mezioborové vazby. Typy poradenství. Pojetí a metody poradenské práce s dospělými.   Poradenský systém v ČR. Vznik a jeho vývoj. Současné pojetí poradenského systému na úrovni školského a sociálního sektoru.</w:t>
            </w:r>
          </w:p>
          <w:p w:rsidR="0048354A" w:rsidRPr="0048354A" w:rsidRDefault="0048354A" w:rsidP="0048354A">
            <w:pPr>
              <w:pStyle w:val="Odstavecseseznamem"/>
              <w:numPr>
                <w:ilvl w:val="0"/>
                <w:numId w:val="23"/>
              </w:numPr>
              <w:ind w:left="714" w:hanging="357"/>
              <w:jc w:val="both"/>
              <w:rPr>
                <w:sz w:val="20"/>
              </w:rPr>
            </w:pPr>
            <w:r w:rsidRPr="0048354A">
              <w:rPr>
                <w:sz w:val="20"/>
              </w:rPr>
              <w:t xml:space="preserve">Poradenství jako komunikační proces. Andragogická komunikace. Vnitřní a vnější podmínky poradenské komunikace. Typy komunikace (nonverbální a verbální komunikace). Komunikační dovednosti v poradenském procesu (rozhovor, jeho druhy, typy otázek, slyšení, naslouchání). </w:t>
            </w:r>
          </w:p>
          <w:p w:rsidR="0048354A" w:rsidRPr="0048354A" w:rsidRDefault="0048354A" w:rsidP="0048354A">
            <w:pPr>
              <w:pStyle w:val="Odstavecseseznamem"/>
              <w:numPr>
                <w:ilvl w:val="0"/>
                <w:numId w:val="23"/>
              </w:numPr>
              <w:ind w:left="714" w:hanging="357"/>
              <w:jc w:val="both"/>
              <w:rPr>
                <w:sz w:val="20"/>
              </w:rPr>
            </w:pPr>
            <w:r w:rsidRPr="0048354A">
              <w:rPr>
                <w:sz w:val="20"/>
              </w:rPr>
              <w:t>Gerontagogika. Didaktické aspekty vzdělávání seniorů. Typy programů a možnosti vzdělávání seniorů. Výchova ke stáří a ve stáří v kontextu celoživotního učení a vzdělávání.</w:t>
            </w:r>
          </w:p>
          <w:p w:rsidR="0048354A" w:rsidRPr="0048354A" w:rsidRDefault="0048354A" w:rsidP="0048354A">
            <w:pPr>
              <w:pStyle w:val="TimesNewRoman"/>
              <w:numPr>
                <w:ilvl w:val="0"/>
                <w:numId w:val="23"/>
              </w:numPr>
              <w:spacing w:after="0"/>
              <w:ind w:left="714" w:hanging="357"/>
              <w:jc w:val="both"/>
              <w:rPr>
                <w:sz w:val="20"/>
                <w:szCs w:val="20"/>
              </w:rPr>
            </w:pPr>
            <w:r w:rsidRPr="0048354A">
              <w:rPr>
                <w:sz w:val="20"/>
                <w:szCs w:val="20"/>
              </w:rPr>
              <w:t>Supervize v andragogice. Vymezení hranic mezi poradenstvím, supervizí a terapií – komparace cílů a metod. Supervize versus intervize. Přístupy v supervizi. Supervizní modely.</w:t>
            </w:r>
          </w:p>
          <w:p w:rsidR="0048354A" w:rsidRPr="0048354A" w:rsidRDefault="0048354A" w:rsidP="0048354A">
            <w:pPr>
              <w:pStyle w:val="TimesNewRoman"/>
              <w:numPr>
                <w:ilvl w:val="0"/>
                <w:numId w:val="23"/>
              </w:numPr>
              <w:spacing w:after="0"/>
              <w:ind w:left="714" w:hanging="357"/>
              <w:jc w:val="both"/>
              <w:rPr>
                <w:sz w:val="20"/>
                <w:szCs w:val="20"/>
              </w:rPr>
            </w:pPr>
            <w:r w:rsidRPr="0048354A">
              <w:rPr>
                <w:sz w:val="20"/>
                <w:szCs w:val="20"/>
              </w:rPr>
              <w:t>Sociální andragogika. Sociální dimenze edukace dospělého jedince. Socializace, resocializace jedince. Individuální, skupinová práce a práce na úrovni komunity. Preventivní charakter sociální andragogiky.</w:t>
            </w:r>
          </w:p>
          <w:p w:rsidR="0048354A" w:rsidRPr="0048354A" w:rsidRDefault="0048354A" w:rsidP="0048354A">
            <w:pPr>
              <w:pStyle w:val="TimesNewRoman"/>
              <w:numPr>
                <w:ilvl w:val="0"/>
                <w:numId w:val="23"/>
              </w:numPr>
              <w:spacing w:after="0"/>
              <w:ind w:left="714" w:hanging="357"/>
              <w:jc w:val="both"/>
              <w:rPr>
                <w:sz w:val="20"/>
                <w:szCs w:val="20"/>
              </w:rPr>
            </w:pPr>
            <w:r w:rsidRPr="0048354A">
              <w:rPr>
                <w:sz w:val="20"/>
                <w:szCs w:val="20"/>
              </w:rPr>
              <w:t xml:space="preserve">Dynamika lidského sociálního chování. Vymezení pojmu, poruchy. Motivace jako intrapsychický základ dynamiky sociálního chování. Motivy, potřeby a jejich hierarchizace (Maslow), emoce. </w:t>
            </w:r>
          </w:p>
          <w:p w:rsidR="0048354A" w:rsidRPr="0048354A" w:rsidRDefault="0048354A" w:rsidP="0048354A">
            <w:pPr>
              <w:pStyle w:val="TimesNewRoman"/>
              <w:numPr>
                <w:ilvl w:val="0"/>
                <w:numId w:val="23"/>
              </w:numPr>
              <w:spacing w:after="0"/>
              <w:ind w:left="714" w:hanging="357"/>
              <w:jc w:val="both"/>
              <w:rPr>
                <w:sz w:val="20"/>
                <w:szCs w:val="20"/>
              </w:rPr>
            </w:pPr>
            <w:r w:rsidRPr="0048354A">
              <w:rPr>
                <w:sz w:val="20"/>
                <w:szCs w:val="20"/>
              </w:rPr>
              <w:t>Osobnost z hlediska sociální psychologie. Proces socializace a regulace lidského chování. Vymezení pojmů, činitelé socializace, regulace lidského chování, podmínky a formy socializace, zákony sociálního učení.</w:t>
            </w:r>
          </w:p>
          <w:p w:rsidR="0048354A" w:rsidRPr="0048354A" w:rsidRDefault="0048354A" w:rsidP="0048354A">
            <w:pPr>
              <w:pStyle w:val="TimesNewRoman"/>
              <w:numPr>
                <w:ilvl w:val="0"/>
                <w:numId w:val="23"/>
              </w:numPr>
              <w:spacing w:after="0"/>
              <w:ind w:left="714" w:hanging="357"/>
              <w:jc w:val="both"/>
              <w:rPr>
                <w:sz w:val="20"/>
                <w:szCs w:val="20"/>
              </w:rPr>
            </w:pPr>
            <w:r w:rsidRPr="0048354A">
              <w:rPr>
                <w:sz w:val="20"/>
                <w:szCs w:val="20"/>
              </w:rPr>
              <w:t>Sociální percepce. Sociální a interpersonální percepce. Hodnocení při interpersonální percepci. Výběrovost řazení vnímaných podnětů při sociální percepci. Teorie sociální percepce; interpersonální perceptivní styly. Přitažlivost, náklonnost, přátelství, láska. Interpersonální vliv.</w:t>
            </w:r>
          </w:p>
          <w:p w:rsidR="0048354A" w:rsidRPr="0048354A" w:rsidRDefault="0048354A" w:rsidP="0048354A">
            <w:pPr>
              <w:pStyle w:val="TimesNewRoman"/>
              <w:numPr>
                <w:ilvl w:val="0"/>
                <w:numId w:val="23"/>
              </w:numPr>
              <w:spacing w:after="0"/>
              <w:ind w:left="714" w:hanging="357"/>
              <w:jc w:val="both"/>
              <w:rPr>
                <w:sz w:val="20"/>
                <w:szCs w:val="20"/>
              </w:rPr>
            </w:pPr>
            <w:r w:rsidRPr="0048354A">
              <w:rPr>
                <w:sz w:val="20"/>
                <w:szCs w:val="20"/>
              </w:rPr>
              <w:t>Sociální normy. Prosociální a antisociální chování. Altruismus, etika, hodnoty.</w:t>
            </w:r>
          </w:p>
          <w:p w:rsidR="0048354A" w:rsidRPr="0048354A" w:rsidRDefault="0048354A" w:rsidP="0048354A">
            <w:pPr>
              <w:pStyle w:val="TimesNewRoman"/>
              <w:numPr>
                <w:ilvl w:val="0"/>
                <w:numId w:val="23"/>
              </w:numPr>
              <w:spacing w:after="0"/>
              <w:ind w:left="714" w:hanging="357"/>
              <w:jc w:val="both"/>
              <w:rPr>
                <w:sz w:val="20"/>
                <w:szCs w:val="20"/>
              </w:rPr>
            </w:pPr>
            <w:r w:rsidRPr="0048354A">
              <w:rPr>
                <w:sz w:val="20"/>
                <w:szCs w:val="20"/>
              </w:rPr>
              <w:t>Systém vztahů k vlastnímu „já“, utváření vztahu k sobě, sebepercepce, sebehodnocení, sebepojetí, sebeprezentace. Vývoj identity.</w:t>
            </w:r>
          </w:p>
          <w:p w:rsidR="0048354A" w:rsidRPr="0048354A" w:rsidRDefault="0048354A" w:rsidP="0048354A">
            <w:pPr>
              <w:pStyle w:val="Odstavecseseznamem"/>
              <w:numPr>
                <w:ilvl w:val="0"/>
                <w:numId w:val="23"/>
              </w:numPr>
              <w:ind w:left="714" w:hanging="357"/>
              <w:jc w:val="both"/>
              <w:rPr>
                <w:sz w:val="20"/>
              </w:rPr>
            </w:pPr>
            <w:r w:rsidRPr="0048354A">
              <w:rPr>
                <w:bCs/>
                <w:sz w:val="20"/>
              </w:rPr>
              <w:t xml:space="preserve">Kvalita života v současném pojetí. Životní spokojenost. Well-being. Determinanty kvality života. Metody zjišťování kvality života. </w:t>
            </w:r>
          </w:p>
          <w:p w:rsidR="0048354A" w:rsidRPr="0048354A" w:rsidRDefault="0048354A" w:rsidP="0048354A">
            <w:pPr>
              <w:pStyle w:val="Odstavecseseznamem"/>
              <w:numPr>
                <w:ilvl w:val="0"/>
                <w:numId w:val="23"/>
              </w:numPr>
              <w:spacing w:line="276" w:lineRule="auto"/>
              <w:ind w:left="714" w:hanging="357"/>
              <w:jc w:val="both"/>
              <w:rPr>
                <w:sz w:val="20"/>
              </w:rPr>
            </w:pPr>
            <w:r w:rsidRPr="0048354A">
              <w:rPr>
                <w:sz w:val="20"/>
              </w:rPr>
              <w:t xml:space="preserve">Psychologie řízení (řízení rozvoje, styly personálního řízení, vzdělávání pracovníků; pracovní kariéra). Pracovní skupina a pracovní tým. </w:t>
            </w:r>
          </w:p>
          <w:p w:rsidR="0048354A" w:rsidRPr="0048354A" w:rsidRDefault="0048354A" w:rsidP="0048354A">
            <w:pPr>
              <w:pStyle w:val="Odstavecseseznamem"/>
              <w:numPr>
                <w:ilvl w:val="0"/>
                <w:numId w:val="23"/>
              </w:numPr>
              <w:ind w:left="714" w:hanging="357"/>
              <w:jc w:val="both"/>
              <w:rPr>
                <w:sz w:val="20"/>
              </w:rPr>
            </w:pPr>
            <w:r w:rsidRPr="0048354A">
              <w:rPr>
                <w:sz w:val="20"/>
              </w:rPr>
              <w:t>Psychologie organizace (vnitřní prostředí a kultura organizace, organizační klima). Psychologické aspekty pracovního vztahu. Jedinec v organizaci. Time management.</w:t>
            </w:r>
          </w:p>
          <w:p w:rsidR="0048354A" w:rsidRPr="0048354A" w:rsidRDefault="0048354A" w:rsidP="0048354A">
            <w:pPr>
              <w:pStyle w:val="TimesNewRoman"/>
              <w:numPr>
                <w:ilvl w:val="0"/>
                <w:numId w:val="23"/>
              </w:numPr>
              <w:spacing w:after="0"/>
              <w:ind w:left="714" w:hanging="357"/>
              <w:jc w:val="both"/>
              <w:rPr>
                <w:sz w:val="20"/>
                <w:szCs w:val="20"/>
              </w:rPr>
            </w:pPr>
            <w:r w:rsidRPr="0048354A">
              <w:rPr>
                <w:sz w:val="20"/>
                <w:szCs w:val="20"/>
              </w:rPr>
              <w:t xml:space="preserve">Sociální komunikace, pojetí komunikace v sociální psychologii. Struktura a dynamika komunikace. Druhy komunikace, komunikační obsahy, asertivita, média a masová komunikace. </w:t>
            </w:r>
          </w:p>
          <w:p w:rsidR="0048354A" w:rsidRPr="0048354A" w:rsidRDefault="0048354A" w:rsidP="0048354A">
            <w:pPr>
              <w:pStyle w:val="TimesNewRoman"/>
              <w:numPr>
                <w:ilvl w:val="0"/>
                <w:numId w:val="23"/>
              </w:numPr>
              <w:spacing w:after="0"/>
              <w:ind w:left="714" w:hanging="357"/>
              <w:jc w:val="both"/>
              <w:rPr>
                <w:sz w:val="20"/>
                <w:szCs w:val="20"/>
              </w:rPr>
            </w:pPr>
            <w:r w:rsidRPr="0048354A">
              <w:rPr>
                <w:sz w:val="20"/>
                <w:szCs w:val="20"/>
              </w:rPr>
              <w:t xml:space="preserve">Psychopatologie. Poruchy pozornosti, aktivity a chování. Disharmonický vývoj osobnosti. </w:t>
            </w:r>
          </w:p>
          <w:p w:rsidR="0048354A" w:rsidRPr="0048354A" w:rsidRDefault="0048354A" w:rsidP="0048354A">
            <w:pPr>
              <w:pStyle w:val="TimesNewRoman"/>
              <w:numPr>
                <w:ilvl w:val="0"/>
                <w:numId w:val="23"/>
              </w:numPr>
              <w:spacing w:after="0"/>
              <w:ind w:left="714" w:hanging="357"/>
              <w:jc w:val="both"/>
              <w:rPr>
                <w:sz w:val="20"/>
                <w:szCs w:val="20"/>
              </w:rPr>
            </w:pPr>
            <w:r w:rsidRPr="0048354A">
              <w:rPr>
                <w:sz w:val="20"/>
                <w:szCs w:val="20"/>
              </w:rPr>
              <w:t>Náročné životní situace, možnosti jejich řešení. Vymezení pojmů stres, frustrace, deprivace, konflikt, trauma, krize. Obranné mechanismy. Vzájemné prolínání a odlišnosti pojmů frustrační tolerance, resilience, hardiness, salutogeneze.</w:t>
            </w:r>
          </w:p>
          <w:p w:rsidR="007515CD" w:rsidRDefault="007515CD" w:rsidP="00017D69">
            <w:pPr>
              <w:jc w:val="both"/>
            </w:pPr>
            <w:r w:rsidRPr="0048354A">
              <w:t>4. Lidské zdroje v neziskové sféře</w:t>
            </w:r>
            <w:r w:rsidR="00CB7622" w:rsidRPr="0048354A">
              <w:t xml:space="preserve"> (součástí tohoto okruhu jsou zejm. tyto studijní předměty: Řízení lidských zdrojů, Manažerské techniky ve vzdělávání, Základy managementu, Neziskové organizace, Občanský sektor, Veřejná správa, Fundraisingové techniky a postupy)</w:t>
            </w:r>
          </w:p>
          <w:p w:rsidR="0048354A" w:rsidRPr="0048354A" w:rsidRDefault="0048354A" w:rsidP="0048354A">
            <w:pPr>
              <w:pStyle w:val="Odstavecseseznamem"/>
              <w:numPr>
                <w:ilvl w:val="0"/>
                <w:numId w:val="25"/>
              </w:numPr>
              <w:tabs>
                <w:tab w:val="left" w:pos="720"/>
              </w:tabs>
              <w:ind w:left="714" w:hanging="357"/>
              <w:jc w:val="both"/>
              <w:rPr>
                <w:iCs/>
                <w:sz w:val="20"/>
              </w:rPr>
            </w:pPr>
            <w:r w:rsidRPr="0048354A">
              <w:rPr>
                <w:iCs/>
                <w:sz w:val="20"/>
              </w:rPr>
              <w:t xml:space="preserve">Úloha neziskových organizací v národním hospodářství a v občanské společnosti (pojetí občanské společnosti, poslání a činnost podniků a organizací). Opodstatněnost existence vládních a veřejnoprávních neziskových organizací. </w:t>
            </w:r>
          </w:p>
          <w:p w:rsidR="0048354A" w:rsidRPr="0048354A" w:rsidRDefault="0048354A" w:rsidP="0048354A">
            <w:pPr>
              <w:pStyle w:val="Odstavecseseznamem"/>
              <w:numPr>
                <w:ilvl w:val="0"/>
                <w:numId w:val="25"/>
              </w:numPr>
              <w:tabs>
                <w:tab w:val="left" w:pos="720"/>
              </w:tabs>
              <w:ind w:left="714" w:hanging="357"/>
              <w:jc w:val="both"/>
              <w:rPr>
                <w:iCs/>
                <w:sz w:val="20"/>
              </w:rPr>
            </w:pPr>
            <w:r w:rsidRPr="0048354A">
              <w:rPr>
                <w:iCs/>
                <w:sz w:val="20"/>
              </w:rPr>
              <w:t>Základy teorie neziskových organizací. Zásady fungování NO (společenská spotřeba, veřejná spotřeba, vlastnictví, problematika charakteru statků). Typologie neziskových organizací v ČR.</w:t>
            </w:r>
          </w:p>
          <w:p w:rsidR="0048354A" w:rsidRPr="0048354A" w:rsidRDefault="0048354A" w:rsidP="0048354A">
            <w:pPr>
              <w:pStyle w:val="Odstavecseseznamem"/>
              <w:numPr>
                <w:ilvl w:val="0"/>
                <w:numId w:val="25"/>
              </w:numPr>
              <w:tabs>
                <w:tab w:val="left" w:pos="720"/>
              </w:tabs>
              <w:ind w:left="714" w:hanging="357"/>
              <w:jc w:val="both"/>
              <w:rPr>
                <w:iCs/>
                <w:sz w:val="20"/>
              </w:rPr>
            </w:pPr>
            <w:r w:rsidRPr="0048354A">
              <w:rPr>
                <w:iCs/>
                <w:sz w:val="20"/>
              </w:rPr>
              <w:t xml:space="preserve">Nevládní neziskové organizace (základní členění, občanská sdružení, OPS, nadace, politické strany </w:t>
            </w:r>
            <w:r>
              <w:rPr>
                <w:iCs/>
                <w:sz w:val="20"/>
              </w:rPr>
              <w:br/>
            </w:r>
            <w:r w:rsidRPr="0048354A">
              <w:rPr>
                <w:iCs/>
                <w:sz w:val="20"/>
              </w:rPr>
              <w:t>a církve, nevládní neziskový sektor v zahraničí). Základní zákony o neziskových organizacích (přehled legislativy).</w:t>
            </w:r>
          </w:p>
          <w:p w:rsidR="0048354A" w:rsidRPr="0048354A" w:rsidRDefault="0048354A" w:rsidP="0048354A">
            <w:pPr>
              <w:pStyle w:val="Odstavecseseznamem"/>
              <w:numPr>
                <w:ilvl w:val="0"/>
                <w:numId w:val="25"/>
              </w:numPr>
              <w:tabs>
                <w:tab w:val="left" w:pos="720"/>
              </w:tabs>
              <w:ind w:left="714" w:hanging="357"/>
              <w:jc w:val="both"/>
              <w:rPr>
                <w:iCs/>
                <w:sz w:val="20"/>
              </w:rPr>
            </w:pPr>
            <w:r w:rsidRPr="0048354A">
              <w:rPr>
                <w:iCs/>
                <w:sz w:val="20"/>
              </w:rPr>
              <w:t xml:space="preserve">Veřejnoprávní neziskové organizace (organizační složky, příspěvkové organizace, obce, kraje). </w:t>
            </w:r>
          </w:p>
          <w:p w:rsidR="0048354A" w:rsidRPr="0048354A" w:rsidRDefault="0048354A" w:rsidP="0048354A">
            <w:pPr>
              <w:pStyle w:val="Odstavecseseznamem"/>
              <w:numPr>
                <w:ilvl w:val="0"/>
                <w:numId w:val="25"/>
              </w:numPr>
              <w:tabs>
                <w:tab w:val="left" w:pos="720"/>
              </w:tabs>
              <w:ind w:left="714" w:hanging="357"/>
              <w:jc w:val="both"/>
              <w:rPr>
                <w:iCs/>
                <w:sz w:val="20"/>
              </w:rPr>
            </w:pPr>
            <w:r w:rsidRPr="0048354A">
              <w:rPr>
                <w:iCs/>
                <w:sz w:val="20"/>
              </w:rPr>
              <w:t xml:space="preserve">Řízení jako ekonomický nástroj v NO (plánování, SWOT analýza, ovlivňování okolí, principy a zásady, poslání, měření výkonnosti). </w:t>
            </w:r>
          </w:p>
          <w:p w:rsidR="0048354A" w:rsidRPr="0048354A" w:rsidRDefault="0048354A" w:rsidP="0048354A">
            <w:pPr>
              <w:pStyle w:val="Odstavecseseznamem"/>
              <w:numPr>
                <w:ilvl w:val="0"/>
                <w:numId w:val="25"/>
              </w:numPr>
              <w:tabs>
                <w:tab w:val="left" w:pos="720"/>
              </w:tabs>
              <w:ind w:left="714" w:hanging="357"/>
              <w:jc w:val="both"/>
              <w:rPr>
                <w:iCs/>
                <w:sz w:val="20"/>
              </w:rPr>
            </w:pPr>
            <w:r w:rsidRPr="0048354A">
              <w:rPr>
                <w:iCs/>
                <w:sz w:val="20"/>
              </w:rPr>
              <w:t>Uplatnění fundraisingu v NO (zdroje financování, způsoby fundraisingu, filozofie fundraisingu). Finance v NO (účetnictví, kalkulace, ceny, výkony, daně). Finanční analýza (rozhodovací ukazatele finanční analýzy).</w:t>
            </w:r>
          </w:p>
          <w:p w:rsidR="0048354A" w:rsidRPr="0048354A" w:rsidRDefault="0048354A" w:rsidP="0048354A">
            <w:pPr>
              <w:pStyle w:val="Odstavecseseznamem"/>
              <w:numPr>
                <w:ilvl w:val="0"/>
                <w:numId w:val="25"/>
              </w:numPr>
              <w:tabs>
                <w:tab w:val="left" w:pos="720"/>
              </w:tabs>
              <w:ind w:left="714" w:hanging="357"/>
              <w:jc w:val="both"/>
              <w:rPr>
                <w:iCs/>
                <w:sz w:val="20"/>
              </w:rPr>
            </w:pPr>
            <w:r w:rsidRPr="0048354A">
              <w:rPr>
                <w:iCs/>
                <w:sz w:val="20"/>
              </w:rPr>
              <w:t xml:space="preserve">Management v NO (pojetí komunikace, komunikační techniky, vztah komunikace a motivace, specifika personálního řízení, personální činnosti, hmotná zainteresovanost, odměňování). </w:t>
            </w:r>
          </w:p>
          <w:p w:rsidR="0048354A" w:rsidRPr="0048354A" w:rsidRDefault="0048354A" w:rsidP="0048354A">
            <w:pPr>
              <w:pStyle w:val="Odstavecseseznamem"/>
              <w:numPr>
                <w:ilvl w:val="0"/>
                <w:numId w:val="25"/>
              </w:numPr>
              <w:tabs>
                <w:tab w:val="left" w:pos="720"/>
              </w:tabs>
              <w:ind w:left="714" w:hanging="357"/>
              <w:jc w:val="both"/>
              <w:rPr>
                <w:sz w:val="20"/>
              </w:rPr>
            </w:pPr>
            <w:r w:rsidRPr="0048354A">
              <w:rPr>
                <w:iCs/>
                <w:sz w:val="20"/>
              </w:rPr>
              <w:t>Z</w:t>
            </w:r>
            <w:r w:rsidRPr="0048354A">
              <w:rPr>
                <w:sz w:val="20"/>
              </w:rPr>
              <w:t>ákladní pojmy, funkce a členění managementu. Definice managementu a obsahový význam pojmu management. Funkce managementu – plánování, rozhodování, organizování, komunikování, motivování, kontrola, vedení lidí.</w:t>
            </w:r>
          </w:p>
          <w:p w:rsidR="0048354A" w:rsidRPr="0048354A" w:rsidRDefault="0048354A" w:rsidP="0048354A">
            <w:pPr>
              <w:pStyle w:val="Odstavecseseznamem"/>
              <w:numPr>
                <w:ilvl w:val="0"/>
                <w:numId w:val="25"/>
              </w:numPr>
              <w:tabs>
                <w:tab w:val="left" w:pos="720"/>
              </w:tabs>
              <w:ind w:left="714" w:hanging="357"/>
              <w:jc w:val="both"/>
              <w:rPr>
                <w:sz w:val="20"/>
              </w:rPr>
            </w:pPr>
            <w:r w:rsidRPr="0048354A">
              <w:rPr>
                <w:sz w:val="20"/>
              </w:rPr>
              <w:t>Charakteristika manažera, jeho činnosti, role a odpovědnosti. Vlastnosti manažera – vrozené a získané. Hierarchie řídících struktur. Manažerská odpovědnost (vůči vlastníkům, zaměstnancům, státu, společnosti, sobě). Manažerské role – interpersonální, informační, rozhodovací. Typy manažerů v průběhu vývoje firmy.</w:t>
            </w:r>
          </w:p>
          <w:p w:rsidR="0048354A" w:rsidRPr="0048354A" w:rsidRDefault="0048354A" w:rsidP="0048354A">
            <w:pPr>
              <w:pStyle w:val="Odstavecseseznamem"/>
              <w:numPr>
                <w:ilvl w:val="0"/>
                <w:numId w:val="25"/>
              </w:numPr>
              <w:tabs>
                <w:tab w:val="left" w:pos="720"/>
              </w:tabs>
              <w:ind w:left="714" w:hanging="357"/>
              <w:jc w:val="both"/>
              <w:rPr>
                <w:sz w:val="20"/>
              </w:rPr>
            </w:pPr>
            <w:r w:rsidRPr="0048354A">
              <w:rPr>
                <w:sz w:val="20"/>
              </w:rPr>
              <w:lastRenderedPageBreak/>
              <w:t>Moderní směry managementu. Procesní přístupy – důraz na klasifikaci manažerských funkcí a jejich spojení v integrovaný celek.</w:t>
            </w:r>
          </w:p>
          <w:p w:rsidR="0048354A" w:rsidRPr="0048354A" w:rsidRDefault="0048354A" w:rsidP="0048354A">
            <w:pPr>
              <w:pStyle w:val="Odstavecseseznamem"/>
              <w:numPr>
                <w:ilvl w:val="0"/>
                <w:numId w:val="25"/>
              </w:numPr>
              <w:tabs>
                <w:tab w:val="left" w:pos="720"/>
              </w:tabs>
              <w:ind w:left="714" w:hanging="357"/>
              <w:jc w:val="both"/>
              <w:rPr>
                <w:sz w:val="20"/>
              </w:rPr>
            </w:pPr>
            <w:r w:rsidRPr="0048354A">
              <w:rPr>
                <w:sz w:val="20"/>
              </w:rPr>
              <w:t>Současný management v neziskové sféře. Organizační prostředí současnosti. Hledání dokonalosti Peterse a Watermana. Dokonalost ve využívání lidí (Leadership – Kanterová – Benchmarking – učit se od nejlepších - Outsourcing, metoda PPP, Balanced Scorecard).</w:t>
            </w:r>
          </w:p>
          <w:p w:rsidR="0048354A" w:rsidRPr="0048354A" w:rsidRDefault="0048354A" w:rsidP="0048354A">
            <w:pPr>
              <w:pStyle w:val="Odstavecseseznamem"/>
              <w:numPr>
                <w:ilvl w:val="0"/>
                <w:numId w:val="25"/>
              </w:numPr>
              <w:tabs>
                <w:tab w:val="left" w:pos="720"/>
              </w:tabs>
              <w:ind w:left="714" w:hanging="357"/>
              <w:jc w:val="both"/>
              <w:rPr>
                <w:sz w:val="20"/>
              </w:rPr>
            </w:pPr>
            <w:r w:rsidRPr="0048354A">
              <w:rPr>
                <w:sz w:val="20"/>
              </w:rPr>
              <w:t xml:space="preserve">Proces plánování. Členění plánů podle jejich charakteru – časové, věcné. Plánovací proces, tvorba cílů </w:t>
            </w:r>
            <w:r>
              <w:rPr>
                <w:sz w:val="20"/>
              </w:rPr>
              <w:br/>
            </w:r>
            <w:r w:rsidRPr="0048354A">
              <w:rPr>
                <w:sz w:val="20"/>
              </w:rPr>
              <w:t>a jejich charakteristika. Podnikatelský záměr, jeho vztah k plánování.</w:t>
            </w:r>
          </w:p>
          <w:p w:rsidR="0048354A" w:rsidRPr="0048354A" w:rsidRDefault="0048354A" w:rsidP="0048354A">
            <w:pPr>
              <w:pStyle w:val="Odstavecseseznamem"/>
              <w:numPr>
                <w:ilvl w:val="0"/>
                <w:numId w:val="25"/>
              </w:numPr>
              <w:tabs>
                <w:tab w:val="left" w:pos="720"/>
              </w:tabs>
              <w:ind w:left="714" w:hanging="357"/>
              <w:jc w:val="both"/>
              <w:rPr>
                <w:sz w:val="20"/>
              </w:rPr>
            </w:pPr>
            <w:r w:rsidRPr="0048354A">
              <w:rPr>
                <w:sz w:val="20"/>
              </w:rPr>
              <w:t>Rozhodování a rozhodovací metody. Definování procesu rozhodování.  Potřebné podklady pro Součásti rozhodovacího procesu, typy rozhodování.  Formulace rozhodnutí a charakter rozhodnutí – příkaz (zákaz), doporučení, návod, pomocné metody při rozhodování.</w:t>
            </w:r>
          </w:p>
          <w:p w:rsidR="0048354A" w:rsidRPr="0048354A" w:rsidRDefault="0048354A" w:rsidP="0048354A">
            <w:pPr>
              <w:pStyle w:val="Odstavecseseznamem"/>
              <w:numPr>
                <w:ilvl w:val="0"/>
                <w:numId w:val="25"/>
              </w:numPr>
              <w:tabs>
                <w:tab w:val="left" w:pos="720"/>
              </w:tabs>
              <w:ind w:left="714" w:hanging="357"/>
              <w:jc w:val="both"/>
              <w:rPr>
                <w:sz w:val="20"/>
              </w:rPr>
            </w:pPr>
            <w:r w:rsidRPr="0048354A">
              <w:rPr>
                <w:sz w:val="20"/>
              </w:rPr>
              <w:t>Proces organizování. Definice organizování, organizace a její základní charakteristiky. Základní typy organizačních struktur – liniová, funkcionální, funkcionálně-štábní, maticová. Organizační architektura.</w:t>
            </w:r>
          </w:p>
          <w:p w:rsidR="0048354A" w:rsidRPr="0048354A" w:rsidRDefault="0048354A" w:rsidP="0048354A">
            <w:pPr>
              <w:pStyle w:val="Odstavecseseznamem"/>
              <w:numPr>
                <w:ilvl w:val="0"/>
                <w:numId w:val="25"/>
              </w:numPr>
              <w:tabs>
                <w:tab w:val="left" w:pos="720"/>
              </w:tabs>
              <w:ind w:left="714" w:hanging="357"/>
              <w:jc w:val="both"/>
              <w:rPr>
                <w:sz w:val="20"/>
              </w:rPr>
            </w:pPr>
            <w:r w:rsidRPr="0048354A">
              <w:rPr>
                <w:sz w:val="20"/>
              </w:rPr>
              <w:t>Personální management a vedení lidí. Definice personální práce. Personální činnosti. Legislativa zaměstnávání pracovníků. Kariéra.</w:t>
            </w:r>
          </w:p>
          <w:p w:rsidR="0048354A" w:rsidRPr="0048354A" w:rsidRDefault="0048354A" w:rsidP="0048354A">
            <w:pPr>
              <w:pStyle w:val="Odstavecseseznamem"/>
              <w:numPr>
                <w:ilvl w:val="0"/>
                <w:numId w:val="25"/>
              </w:numPr>
              <w:tabs>
                <w:tab w:val="left" w:pos="720"/>
              </w:tabs>
              <w:ind w:left="714" w:hanging="357"/>
              <w:jc w:val="both"/>
              <w:rPr>
                <w:sz w:val="20"/>
              </w:rPr>
            </w:pPr>
            <w:r w:rsidRPr="0048354A">
              <w:rPr>
                <w:sz w:val="20"/>
              </w:rPr>
              <w:t>Motivace a stimulace. Motivace – definování pojmu, zdroje motivace.  Motivační teorie. Motivační profil člověka. Definice stimulace, prostředky stimulace – hmotné a nehmotné prostředky. Výkon a spokojenost pracovníka, pracovní výkon, motivace k řídící činnosti.</w:t>
            </w:r>
          </w:p>
          <w:p w:rsidR="0048354A" w:rsidRPr="0048354A" w:rsidRDefault="0048354A" w:rsidP="0048354A">
            <w:pPr>
              <w:pStyle w:val="Odstavecseseznamem"/>
              <w:numPr>
                <w:ilvl w:val="0"/>
                <w:numId w:val="25"/>
              </w:numPr>
              <w:tabs>
                <w:tab w:val="left" w:pos="720"/>
              </w:tabs>
              <w:ind w:left="714" w:hanging="357"/>
              <w:jc w:val="both"/>
              <w:rPr>
                <w:sz w:val="20"/>
              </w:rPr>
            </w:pPr>
            <w:r w:rsidRPr="0048354A">
              <w:rPr>
                <w:sz w:val="20"/>
              </w:rPr>
              <w:t>Specifika manažerské funkce (Fayol, Appleby, Drucker, Koontz a Weihrich, Miner) a klasifikace teorií řízení (teorie rysů, skupin, syntézy, situační teorie; transformační a transakční teorie).</w:t>
            </w:r>
          </w:p>
          <w:p w:rsidR="0048354A" w:rsidRPr="0048354A" w:rsidRDefault="0048354A" w:rsidP="0048354A">
            <w:pPr>
              <w:pStyle w:val="Odstavecseseznamem"/>
              <w:numPr>
                <w:ilvl w:val="0"/>
                <w:numId w:val="25"/>
              </w:numPr>
              <w:tabs>
                <w:tab w:val="left" w:pos="720"/>
              </w:tabs>
              <w:ind w:left="714" w:hanging="357"/>
              <w:jc w:val="both"/>
              <w:rPr>
                <w:sz w:val="20"/>
              </w:rPr>
            </w:pPr>
            <w:r w:rsidRPr="0048354A">
              <w:rPr>
                <w:sz w:val="20"/>
              </w:rPr>
              <w:t xml:space="preserve">Proces kontroly. Definice kontrolního procesu, její funkce, fáze a členění. Druhy </w:t>
            </w:r>
            <w:r w:rsidRPr="0048354A">
              <w:rPr>
                <w:sz w:val="20"/>
              </w:rPr>
              <w:br/>
              <w:t>a formy kontrolního procesu. Přístupy k stanovení standardů. Vývojové tendence kontroly. Přenášení pracovních povinností – systém delegování pravomoci a odpovědnosti. Definování controllingu a jeho zásady.</w:t>
            </w:r>
          </w:p>
          <w:p w:rsidR="0048354A" w:rsidRPr="0048354A" w:rsidRDefault="0048354A" w:rsidP="0048354A">
            <w:pPr>
              <w:pStyle w:val="Odstavecseseznamem"/>
              <w:numPr>
                <w:ilvl w:val="0"/>
                <w:numId w:val="25"/>
              </w:numPr>
              <w:tabs>
                <w:tab w:val="left" w:pos="720"/>
              </w:tabs>
              <w:ind w:left="714" w:hanging="357"/>
              <w:jc w:val="both"/>
              <w:rPr>
                <w:sz w:val="20"/>
              </w:rPr>
            </w:pPr>
            <w:r w:rsidRPr="0048354A">
              <w:rPr>
                <w:sz w:val="20"/>
              </w:rPr>
              <w:t>Strategický management - podstata a funkce. Poslání organizace. Cíle organizace. Zájmové skupiny. Analýza vnějšího a vnitřního prostředí. Volba strategií a jejich implementace strategií.</w:t>
            </w:r>
          </w:p>
          <w:p w:rsidR="0048354A" w:rsidRPr="0048354A" w:rsidRDefault="0048354A" w:rsidP="0048354A">
            <w:pPr>
              <w:pStyle w:val="Odstavecseseznamem"/>
              <w:numPr>
                <w:ilvl w:val="0"/>
                <w:numId w:val="25"/>
              </w:numPr>
              <w:tabs>
                <w:tab w:val="left" w:pos="720"/>
              </w:tabs>
              <w:ind w:left="714" w:hanging="357"/>
              <w:jc w:val="both"/>
              <w:rPr>
                <w:sz w:val="20"/>
              </w:rPr>
            </w:pPr>
            <w:r w:rsidRPr="0048354A">
              <w:rPr>
                <w:sz w:val="20"/>
              </w:rPr>
              <w:t>Základy etiky a organizační kultury. Etika, morálka. Organizační etika jako aplikovaná etika. Etický kodex firmy – význam, obsah. Definice kultury organizace, její význam. Prvky a projevy organizační kultury. Změny organizační kultury a její dopady.</w:t>
            </w:r>
          </w:p>
        </w:tc>
      </w:tr>
      <w:tr w:rsidR="007515CD" w:rsidTr="00017D69">
        <w:tc>
          <w:tcPr>
            <w:tcW w:w="3509" w:type="dxa"/>
            <w:gridSpan w:val="3"/>
            <w:shd w:val="clear" w:color="auto" w:fill="F7CAAC"/>
          </w:tcPr>
          <w:p w:rsidR="007515CD" w:rsidRDefault="007515CD" w:rsidP="00017D69">
            <w:pPr>
              <w:jc w:val="both"/>
              <w:rPr>
                <w:b/>
              </w:rPr>
            </w:pPr>
            <w:r>
              <w:rPr>
                <w:b/>
              </w:rPr>
              <w:lastRenderedPageBreak/>
              <w:t>Další studijní povinnosti</w:t>
            </w:r>
          </w:p>
        </w:tc>
        <w:tc>
          <w:tcPr>
            <w:tcW w:w="5776" w:type="dxa"/>
            <w:gridSpan w:val="5"/>
            <w:tcBorders>
              <w:bottom w:val="nil"/>
            </w:tcBorders>
          </w:tcPr>
          <w:p w:rsidR="007515CD" w:rsidRDefault="007515CD" w:rsidP="00017D69">
            <w:pPr>
              <w:jc w:val="both"/>
            </w:pPr>
          </w:p>
        </w:tc>
      </w:tr>
      <w:tr w:rsidR="007515CD" w:rsidTr="00017D69">
        <w:trPr>
          <w:trHeight w:val="1164"/>
        </w:trPr>
        <w:tc>
          <w:tcPr>
            <w:tcW w:w="9285" w:type="dxa"/>
            <w:gridSpan w:val="8"/>
            <w:tcBorders>
              <w:top w:val="nil"/>
            </w:tcBorders>
          </w:tcPr>
          <w:p w:rsidR="007515CD" w:rsidRDefault="007515CD" w:rsidP="00017D69">
            <w:pPr>
              <w:jc w:val="both"/>
            </w:pPr>
            <w:r>
              <w:t xml:space="preserve">Studenti jsou povinni absolvovat odbornou praxi v rozsahu 60 hodin. Studenti si volí organizaci či instituci pro výkon praxe sami podle svého zaměření nebo plánovaného tématu bakalářské práce. Studenti si místo pro výkon praxe vybírají ze seznamu pracovišť, se kterými má fakulta uzavřenou smlouvu. Student může vykonat praxi </w:t>
            </w:r>
            <w:r>
              <w:br/>
              <w:t>také v organizaci, se kterou nemá fakulta uzavřenou smlouvu, pokud tato organizace smlouvu nevyžaduje. Student je povinen vést záznamy o vykonané praxi v Deníku praxe, jehož odevzdání je podmínkou pro splnění zápočtu.</w:t>
            </w:r>
          </w:p>
        </w:tc>
      </w:tr>
      <w:tr w:rsidR="007515CD" w:rsidTr="00017D69">
        <w:tc>
          <w:tcPr>
            <w:tcW w:w="3509" w:type="dxa"/>
            <w:gridSpan w:val="3"/>
            <w:shd w:val="clear" w:color="auto" w:fill="F7CAAC"/>
          </w:tcPr>
          <w:p w:rsidR="007515CD" w:rsidRDefault="007515CD" w:rsidP="00017D69">
            <w:pPr>
              <w:rPr>
                <w:b/>
              </w:rPr>
            </w:pPr>
            <w:r>
              <w:rPr>
                <w:b/>
              </w:rPr>
              <w:t>Návrh témat kvalifikačních prací a témata obhájených prací</w:t>
            </w:r>
          </w:p>
        </w:tc>
        <w:tc>
          <w:tcPr>
            <w:tcW w:w="5776" w:type="dxa"/>
            <w:gridSpan w:val="5"/>
            <w:tcBorders>
              <w:bottom w:val="nil"/>
            </w:tcBorders>
          </w:tcPr>
          <w:p w:rsidR="007515CD" w:rsidRDefault="007515CD" w:rsidP="00017D69">
            <w:pPr>
              <w:jc w:val="both"/>
            </w:pPr>
          </w:p>
        </w:tc>
      </w:tr>
      <w:tr w:rsidR="007515CD" w:rsidTr="00017D69">
        <w:trPr>
          <w:trHeight w:val="842"/>
        </w:trPr>
        <w:tc>
          <w:tcPr>
            <w:tcW w:w="9285" w:type="dxa"/>
            <w:gridSpan w:val="8"/>
            <w:tcBorders>
              <w:top w:val="nil"/>
            </w:tcBorders>
          </w:tcPr>
          <w:p w:rsidR="007515CD" w:rsidRPr="0048354A" w:rsidRDefault="007515CD" w:rsidP="00017D69">
            <w:pPr>
              <w:jc w:val="both"/>
              <w:rPr>
                <w:szCs w:val="19"/>
              </w:rPr>
            </w:pPr>
            <w:r w:rsidRPr="0048354A">
              <w:rPr>
                <w:szCs w:val="19"/>
              </w:rPr>
              <w:t>Návrhy témat bakalářských prací:</w:t>
            </w:r>
          </w:p>
          <w:p w:rsidR="007515CD" w:rsidRPr="0048354A" w:rsidRDefault="007515CD" w:rsidP="00017D69">
            <w:pPr>
              <w:jc w:val="both"/>
              <w:rPr>
                <w:szCs w:val="19"/>
              </w:rPr>
            </w:pPr>
            <w:r w:rsidRPr="0048354A">
              <w:rPr>
                <w:szCs w:val="19"/>
              </w:rPr>
              <w:t>1. Profesní andragogika jako teorie kariérního uplatnění a postupu.</w:t>
            </w:r>
          </w:p>
          <w:p w:rsidR="007515CD" w:rsidRPr="0048354A" w:rsidRDefault="007515CD" w:rsidP="00017D69">
            <w:pPr>
              <w:jc w:val="both"/>
              <w:rPr>
                <w:szCs w:val="19"/>
              </w:rPr>
            </w:pPr>
            <w:r w:rsidRPr="0048354A">
              <w:rPr>
                <w:szCs w:val="19"/>
              </w:rPr>
              <w:t>2. Age-management a jeho význam v profesionálním životě dospělých.</w:t>
            </w:r>
          </w:p>
          <w:p w:rsidR="007515CD" w:rsidRPr="0048354A" w:rsidRDefault="007515CD" w:rsidP="00017D69">
            <w:pPr>
              <w:jc w:val="both"/>
              <w:rPr>
                <w:szCs w:val="19"/>
              </w:rPr>
            </w:pPr>
            <w:r w:rsidRPr="0048354A">
              <w:rPr>
                <w:szCs w:val="19"/>
              </w:rPr>
              <w:t>3. Sociální andragogika jako teorie životní pomoci dospělým.</w:t>
            </w:r>
          </w:p>
          <w:p w:rsidR="007515CD" w:rsidRPr="0048354A" w:rsidRDefault="007515CD" w:rsidP="00017D69">
            <w:pPr>
              <w:jc w:val="both"/>
              <w:rPr>
                <w:szCs w:val="19"/>
              </w:rPr>
            </w:pPr>
            <w:r w:rsidRPr="0048354A">
              <w:rPr>
                <w:szCs w:val="19"/>
              </w:rPr>
              <w:t>4. Multikulturní výchova jako celoživotní vzdělávání.</w:t>
            </w:r>
          </w:p>
          <w:p w:rsidR="007515CD" w:rsidRPr="0048354A" w:rsidRDefault="007515CD" w:rsidP="00017D69">
            <w:pPr>
              <w:jc w:val="both"/>
              <w:rPr>
                <w:szCs w:val="19"/>
              </w:rPr>
            </w:pPr>
            <w:r w:rsidRPr="0048354A">
              <w:rPr>
                <w:szCs w:val="19"/>
              </w:rPr>
              <w:t>5. Mentoring jako nástroj profesního rozvoje pracovníků pomáhajících profesí.</w:t>
            </w:r>
          </w:p>
          <w:p w:rsidR="007515CD" w:rsidRPr="0048354A" w:rsidRDefault="007515CD" w:rsidP="00017D69">
            <w:pPr>
              <w:jc w:val="both"/>
              <w:rPr>
                <w:szCs w:val="19"/>
              </w:rPr>
            </w:pPr>
            <w:r w:rsidRPr="0048354A">
              <w:rPr>
                <w:szCs w:val="19"/>
              </w:rPr>
              <w:t>6. Vzdělávání seniorů - cesta ke kvalitě života v séniu.</w:t>
            </w:r>
          </w:p>
          <w:p w:rsidR="007515CD" w:rsidRPr="0048354A" w:rsidRDefault="007515CD" w:rsidP="00017D69">
            <w:pPr>
              <w:jc w:val="both"/>
              <w:rPr>
                <w:szCs w:val="19"/>
              </w:rPr>
            </w:pPr>
            <w:r w:rsidRPr="0048354A">
              <w:rPr>
                <w:szCs w:val="19"/>
              </w:rPr>
              <w:t>7. Analýza vzdělávacích potřeb v neziskovém sektoru.</w:t>
            </w:r>
          </w:p>
          <w:p w:rsidR="007515CD" w:rsidRPr="0048354A" w:rsidRDefault="007515CD" w:rsidP="00017D69">
            <w:pPr>
              <w:jc w:val="both"/>
              <w:rPr>
                <w:szCs w:val="19"/>
              </w:rPr>
            </w:pPr>
            <w:r w:rsidRPr="0048354A">
              <w:rPr>
                <w:szCs w:val="19"/>
              </w:rPr>
              <w:t>8. Distanční vzdělávání a e-learning ve vzdělávání dospělých.</w:t>
            </w:r>
          </w:p>
          <w:p w:rsidR="007515CD" w:rsidRPr="0048354A" w:rsidRDefault="007515CD" w:rsidP="00017D69">
            <w:pPr>
              <w:jc w:val="both"/>
              <w:rPr>
                <w:szCs w:val="19"/>
              </w:rPr>
            </w:pPr>
            <w:r w:rsidRPr="0048354A">
              <w:rPr>
                <w:szCs w:val="19"/>
              </w:rPr>
              <w:t>9. Role digitálních technologií v neformálním vzdělávání.</w:t>
            </w:r>
          </w:p>
          <w:p w:rsidR="007515CD" w:rsidRPr="0048354A" w:rsidRDefault="007515CD" w:rsidP="00017D69">
            <w:pPr>
              <w:jc w:val="both"/>
              <w:rPr>
                <w:szCs w:val="19"/>
              </w:rPr>
            </w:pPr>
            <w:r w:rsidRPr="0048354A">
              <w:rPr>
                <w:szCs w:val="19"/>
              </w:rPr>
              <w:t>10. Znalostní management uplatňovaný v neziskové organizaci.</w:t>
            </w:r>
          </w:p>
          <w:p w:rsidR="007515CD" w:rsidRPr="0048354A" w:rsidRDefault="007515CD" w:rsidP="00017D69">
            <w:pPr>
              <w:jc w:val="both"/>
              <w:rPr>
                <w:szCs w:val="19"/>
              </w:rPr>
            </w:pPr>
          </w:p>
          <w:p w:rsidR="007515CD" w:rsidRPr="0048354A" w:rsidRDefault="007515CD" w:rsidP="00017D69">
            <w:pPr>
              <w:jc w:val="both"/>
              <w:rPr>
                <w:szCs w:val="19"/>
              </w:rPr>
            </w:pPr>
            <w:r w:rsidRPr="0048354A">
              <w:rPr>
                <w:szCs w:val="19"/>
              </w:rPr>
              <w:t>Témata obhájených prací:</w:t>
            </w:r>
          </w:p>
          <w:p w:rsidR="007515CD" w:rsidRPr="0048354A" w:rsidRDefault="007515CD" w:rsidP="00017D69">
            <w:pPr>
              <w:jc w:val="both"/>
              <w:rPr>
                <w:szCs w:val="19"/>
              </w:rPr>
            </w:pPr>
            <w:r w:rsidRPr="0048354A">
              <w:rPr>
                <w:szCs w:val="19"/>
              </w:rPr>
              <w:t>1. Profesní vzdělávání příslušníků Policie České republiky.</w:t>
            </w:r>
          </w:p>
          <w:p w:rsidR="007515CD" w:rsidRPr="0048354A" w:rsidRDefault="007515CD" w:rsidP="00017D69">
            <w:pPr>
              <w:jc w:val="both"/>
              <w:rPr>
                <w:szCs w:val="19"/>
              </w:rPr>
            </w:pPr>
            <w:r w:rsidRPr="0048354A">
              <w:rPr>
                <w:szCs w:val="19"/>
              </w:rPr>
              <w:t>2. Uplatnění andragogického vzdělání ve vybraných sociálně terapeutických dílnách.</w:t>
            </w:r>
          </w:p>
          <w:p w:rsidR="007515CD" w:rsidRPr="0048354A" w:rsidRDefault="007515CD" w:rsidP="00017D69">
            <w:pPr>
              <w:jc w:val="both"/>
              <w:rPr>
                <w:szCs w:val="19"/>
              </w:rPr>
            </w:pPr>
            <w:r w:rsidRPr="0048354A">
              <w:rPr>
                <w:szCs w:val="19"/>
              </w:rPr>
              <w:t>3. Efektivita metod v zájmovém vzdělávání dospělých.</w:t>
            </w:r>
          </w:p>
          <w:p w:rsidR="007515CD" w:rsidRPr="0048354A" w:rsidRDefault="007515CD" w:rsidP="00017D69">
            <w:pPr>
              <w:jc w:val="both"/>
              <w:rPr>
                <w:szCs w:val="19"/>
              </w:rPr>
            </w:pPr>
            <w:r w:rsidRPr="0048354A">
              <w:rPr>
                <w:szCs w:val="19"/>
              </w:rPr>
              <w:t>4. Účast osob starších 50 let na dalším vzdělávání v rámci celoživotního učení.</w:t>
            </w:r>
          </w:p>
          <w:p w:rsidR="007515CD" w:rsidRPr="0048354A" w:rsidRDefault="007515CD" w:rsidP="00017D69">
            <w:pPr>
              <w:jc w:val="both"/>
              <w:rPr>
                <w:szCs w:val="19"/>
              </w:rPr>
            </w:pPr>
            <w:r w:rsidRPr="0048354A">
              <w:rPr>
                <w:szCs w:val="19"/>
              </w:rPr>
              <w:t>5. Vzdělávání zaměstnanců Českých drah.</w:t>
            </w:r>
          </w:p>
          <w:p w:rsidR="007515CD" w:rsidRPr="0048354A" w:rsidRDefault="007515CD" w:rsidP="00017D69">
            <w:pPr>
              <w:jc w:val="both"/>
              <w:rPr>
                <w:szCs w:val="19"/>
              </w:rPr>
            </w:pPr>
            <w:r w:rsidRPr="0048354A">
              <w:rPr>
                <w:szCs w:val="19"/>
              </w:rPr>
              <w:t>6. Formální vzdělávání dospělých ve středním věku.</w:t>
            </w:r>
          </w:p>
          <w:p w:rsidR="007515CD" w:rsidRPr="0048354A" w:rsidRDefault="007515CD" w:rsidP="00017D69">
            <w:pPr>
              <w:jc w:val="both"/>
              <w:rPr>
                <w:szCs w:val="19"/>
              </w:rPr>
            </w:pPr>
            <w:r w:rsidRPr="0048354A">
              <w:rPr>
                <w:szCs w:val="19"/>
              </w:rPr>
              <w:t>7. E-learning ve vzdělávání operačních středisek Hasičského záchranného sboru České republiky.</w:t>
            </w:r>
          </w:p>
          <w:p w:rsidR="007515CD" w:rsidRPr="0048354A" w:rsidRDefault="007515CD" w:rsidP="00017D69">
            <w:pPr>
              <w:jc w:val="both"/>
              <w:rPr>
                <w:szCs w:val="19"/>
              </w:rPr>
            </w:pPr>
            <w:r w:rsidRPr="0048354A">
              <w:rPr>
                <w:szCs w:val="19"/>
              </w:rPr>
              <w:t>8. Individuální cíle vzdělávání zaměstnanců.</w:t>
            </w:r>
          </w:p>
          <w:p w:rsidR="007515CD" w:rsidRPr="0048354A" w:rsidRDefault="007515CD" w:rsidP="00017D69">
            <w:pPr>
              <w:jc w:val="both"/>
              <w:rPr>
                <w:szCs w:val="19"/>
              </w:rPr>
            </w:pPr>
            <w:r w:rsidRPr="0048354A">
              <w:rPr>
                <w:szCs w:val="19"/>
              </w:rPr>
              <w:t>9. Další profesní vzdělávání osob nad 50 let pohledem personalistů.</w:t>
            </w:r>
          </w:p>
          <w:p w:rsidR="007515CD" w:rsidRDefault="007515CD" w:rsidP="00017D69">
            <w:pPr>
              <w:jc w:val="both"/>
            </w:pPr>
            <w:r w:rsidRPr="0048354A">
              <w:rPr>
                <w:szCs w:val="19"/>
              </w:rPr>
              <w:t>10. Vzdělavatelé v areálu zlínské zoo.</w:t>
            </w:r>
          </w:p>
        </w:tc>
      </w:tr>
      <w:tr w:rsidR="007515CD" w:rsidTr="00017D69">
        <w:tc>
          <w:tcPr>
            <w:tcW w:w="3509" w:type="dxa"/>
            <w:gridSpan w:val="3"/>
            <w:shd w:val="clear" w:color="auto" w:fill="F7CAAC"/>
          </w:tcPr>
          <w:p w:rsidR="007515CD" w:rsidRDefault="007515CD" w:rsidP="00017D69">
            <w:r>
              <w:rPr>
                <w:b/>
              </w:rPr>
              <w:t>Návrh témat rigorózních prací a témata obhájených prací</w:t>
            </w:r>
          </w:p>
        </w:tc>
        <w:tc>
          <w:tcPr>
            <w:tcW w:w="5776" w:type="dxa"/>
            <w:gridSpan w:val="5"/>
            <w:tcBorders>
              <w:bottom w:val="nil"/>
            </w:tcBorders>
            <w:shd w:val="clear" w:color="auto" w:fill="FFFFFF"/>
          </w:tcPr>
          <w:p w:rsidR="007515CD" w:rsidRDefault="007515CD" w:rsidP="00017D69">
            <w:pPr>
              <w:jc w:val="center"/>
            </w:pPr>
          </w:p>
        </w:tc>
      </w:tr>
      <w:tr w:rsidR="007515CD" w:rsidTr="00C905BE">
        <w:trPr>
          <w:trHeight w:val="275"/>
        </w:trPr>
        <w:tc>
          <w:tcPr>
            <w:tcW w:w="9285" w:type="dxa"/>
            <w:gridSpan w:val="8"/>
            <w:tcBorders>
              <w:top w:val="nil"/>
            </w:tcBorders>
          </w:tcPr>
          <w:p w:rsidR="007515CD" w:rsidRPr="003E1F42" w:rsidRDefault="007515CD" w:rsidP="00017D69">
            <w:pPr>
              <w:jc w:val="both"/>
              <w:rPr>
                <w:sz w:val="16"/>
              </w:rPr>
            </w:pPr>
          </w:p>
        </w:tc>
      </w:tr>
      <w:tr w:rsidR="007515CD" w:rsidTr="00017D69">
        <w:tc>
          <w:tcPr>
            <w:tcW w:w="3509" w:type="dxa"/>
            <w:gridSpan w:val="3"/>
            <w:shd w:val="clear" w:color="auto" w:fill="F7CAAC"/>
          </w:tcPr>
          <w:p w:rsidR="007515CD" w:rsidRDefault="007515CD" w:rsidP="00017D69">
            <w:r>
              <w:rPr>
                <w:b/>
              </w:rPr>
              <w:lastRenderedPageBreak/>
              <w:t xml:space="preserve"> Součásti SRZ a jejich obsah</w:t>
            </w:r>
          </w:p>
        </w:tc>
        <w:tc>
          <w:tcPr>
            <w:tcW w:w="5776" w:type="dxa"/>
            <w:gridSpan w:val="5"/>
            <w:tcBorders>
              <w:bottom w:val="nil"/>
            </w:tcBorders>
            <w:shd w:val="clear" w:color="auto" w:fill="FFFFFF"/>
          </w:tcPr>
          <w:p w:rsidR="007515CD" w:rsidRDefault="007515CD" w:rsidP="00017D69">
            <w:pPr>
              <w:jc w:val="center"/>
            </w:pPr>
          </w:p>
        </w:tc>
      </w:tr>
      <w:tr w:rsidR="007515CD" w:rsidTr="00C905BE">
        <w:trPr>
          <w:trHeight w:val="169"/>
        </w:trPr>
        <w:tc>
          <w:tcPr>
            <w:tcW w:w="9285" w:type="dxa"/>
            <w:gridSpan w:val="8"/>
            <w:tcBorders>
              <w:top w:val="nil"/>
            </w:tcBorders>
          </w:tcPr>
          <w:p w:rsidR="007515CD" w:rsidRPr="003E1F42" w:rsidRDefault="007515CD" w:rsidP="00017D69">
            <w:pPr>
              <w:jc w:val="both"/>
              <w:rPr>
                <w:sz w:val="18"/>
              </w:rPr>
            </w:pPr>
          </w:p>
        </w:tc>
      </w:tr>
    </w:tbl>
    <w:p w:rsidR="00F13847" w:rsidRDefault="00F13847" w:rsidP="00F13847"/>
    <w:p w:rsidR="00C905BE" w:rsidRDefault="00F13847" w:rsidP="00C905BE">
      <w:pPr>
        <w:spacing w:line="259" w:lineRule="auto"/>
      </w:pPr>
      <w:r>
        <w:t>* Rozsah je uveden ve formátu: přímá kontaktní výuka (formou přednášky nebo semináře) + distanční část výuky (e-learning, konzultace elektronickou formou aj.).</w:t>
      </w:r>
    </w:p>
    <w:p w:rsidR="00F13847" w:rsidRDefault="00F13847" w:rsidP="00C905BE">
      <w:pPr>
        <w:spacing w:line="259" w:lineRule="auto"/>
      </w:pPr>
      <w:r>
        <w:t>** V závorce je tučně uveden garant předmětu.</w:t>
      </w:r>
    </w:p>
    <w:p w:rsidR="00F13847" w:rsidRDefault="00FA3CC4" w:rsidP="003E1F42">
      <w:pPr>
        <w:spacing w:line="259" w:lineRule="auto"/>
      </w:pPr>
      <w:r>
        <w:t>*** Student si na začátku studia vybere jeden ze čtyř cizích jazyků: anglický, německý, ruský, francouzský.</w:t>
      </w:r>
    </w:p>
    <w:p w:rsidR="0048354A" w:rsidRDefault="0048354A" w:rsidP="003E1F42">
      <w:pPr>
        <w:spacing w:line="259" w:lineRule="auto"/>
      </w:pPr>
    </w:p>
    <w:p w:rsidR="0048354A" w:rsidRDefault="0048354A">
      <w:pPr>
        <w:spacing w:after="200" w:line="276" w:lineRule="auto"/>
      </w:pPr>
      <w:r>
        <w:br w:type="page"/>
      </w:r>
    </w:p>
    <w:p w:rsidR="0048354A" w:rsidRDefault="0048354A" w:rsidP="003E1F42">
      <w:pPr>
        <w:spacing w:line="259"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3020"/>
        <w:gridCol w:w="3020"/>
      </w:tblGrid>
      <w:tr w:rsidR="00F13847" w:rsidRPr="00536A7A" w:rsidTr="00017D69">
        <w:tc>
          <w:tcPr>
            <w:tcW w:w="9210" w:type="dxa"/>
            <w:gridSpan w:val="3"/>
            <w:shd w:val="clear" w:color="auto" w:fill="FBD4B4"/>
          </w:tcPr>
          <w:p w:rsidR="00F13847" w:rsidRPr="00EA6FB1" w:rsidRDefault="00F13847" w:rsidP="00017D69">
            <w:pPr>
              <w:jc w:val="center"/>
              <w:rPr>
                <w:b/>
              </w:rPr>
            </w:pPr>
            <w:r w:rsidRPr="00EA6FB1">
              <w:rPr>
                <w:b/>
              </w:rPr>
              <w:t>Přehled předmětů</w:t>
            </w:r>
          </w:p>
        </w:tc>
      </w:tr>
      <w:tr w:rsidR="00F13847" w:rsidRPr="00536A7A" w:rsidTr="00017D69">
        <w:tc>
          <w:tcPr>
            <w:tcW w:w="3070" w:type="dxa"/>
            <w:shd w:val="clear" w:color="auto" w:fill="FBD4B4"/>
          </w:tcPr>
          <w:p w:rsidR="00F13847" w:rsidRPr="00536A7A" w:rsidRDefault="00F13847" w:rsidP="00017D69">
            <w:r>
              <w:t>Základní teoretické předměty</w:t>
            </w:r>
          </w:p>
        </w:tc>
        <w:tc>
          <w:tcPr>
            <w:tcW w:w="3070" w:type="dxa"/>
            <w:shd w:val="clear" w:color="auto" w:fill="FBD4B4"/>
          </w:tcPr>
          <w:p w:rsidR="00F13847" w:rsidRPr="00536A7A" w:rsidRDefault="00F13847" w:rsidP="00017D69">
            <w:r>
              <w:t>Předměty profilujícího základu</w:t>
            </w:r>
          </w:p>
        </w:tc>
        <w:tc>
          <w:tcPr>
            <w:tcW w:w="3070" w:type="dxa"/>
            <w:shd w:val="clear" w:color="auto" w:fill="FBD4B4"/>
          </w:tcPr>
          <w:p w:rsidR="00F13847" w:rsidRPr="00536A7A" w:rsidRDefault="00F13847" w:rsidP="00017D69">
            <w:r>
              <w:t>Ostatní</w:t>
            </w:r>
          </w:p>
        </w:tc>
      </w:tr>
      <w:tr w:rsidR="00F13847" w:rsidRPr="00536A7A" w:rsidTr="00017D69">
        <w:tc>
          <w:tcPr>
            <w:tcW w:w="9210" w:type="dxa"/>
            <w:gridSpan w:val="3"/>
          </w:tcPr>
          <w:p w:rsidR="00F13847" w:rsidRPr="00EA6FB1" w:rsidRDefault="00F13847" w:rsidP="00017D69">
            <w:pPr>
              <w:jc w:val="center"/>
              <w:rPr>
                <w:b/>
              </w:rPr>
            </w:pPr>
            <w:r w:rsidRPr="00EA6FB1">
              <w:rPr>
                <w:b/>
              </w:rPr>
              <w:t>Povinné předměty</w:t>
            </w:r>
          </w:p>
        </w:tc>
      </w:tr>
      <w:tr w:rsidR="00F13847" w:rsidRPr="00536A7A" w:rsidTr="00017D69">
        <w:tc>
          <w:tcPr>
            <w:tcW w:w="3070" w:type="dxa"/>
          </w:tcPr>
          <w:p w:rsidR="00F13847" w:rsidRPr="00536A7A" w:rsidRDefault="00FA3CC4" w:rsidP="00017D69">
            <w:r>
              <w:t>Základy andragogiky</w:t>
            </w:r>
          </w:p>
        </w:tc>
        <w:tc>
          <w:tcPr>
            <w:tcW w:w="3070" w:type="dxa"/>
          </w:tcPr>
          <w:p w:rsidR="00F13847" w:rsidRPr="00536A7A" w:rsidRDefault="00FA3CC4" w:rsidP="00017D69">
            <w:r>
              <w:t>Základy sociální a kulturní antropologie</w:t>
            </w:r>
          </w:p>
        </w:tc>
        <w:tc>
          <w:tcPr>
            <w:tcW w:w="3070" w:type="dxa"/>
          </w:tcPr>
          <w:p w:rsidR="00F13847" w:rsidRPr="00536A7A" w:rsidRDefault="00FA3CC4" w:rsidP="00017D69">
            <w:r>
              <w:t>Základy práva</w:t>
            </w:r>
          </w:p>
        </w:tc>
      </w:tr>
      <w:tr w:rsidR="00F13847" w:rsidRPr="00536A7A" w:rsidTr="00017D69">
        <w:tc>
          <w:tcPr>
            <w:tcW w:w="3070" w:type="dxa"/>
          </w:tcPr>
          <w:p w:rsidR="00F13847" w:rsidRPr="00536A7A" w:rsidRDefault="00FA3CC4" w:rsidP="00017D69">
            <w:r>
              <w:t>Základy psychologie</w:t>
            </w:r>
          </w:p>
        </w:tc>
        <w:tc>
          <w:tcPr>
            <w:tcW w:w="3070" w:type="dxa"/>
          </w:tcPr>
          <w:p w:rsidR="00F13847" w:rsidRPr="00536A7A" w:rsidRDefault="00FA3CC4" w:rsidP="00017D69">
            <w:r>
              <w:t>Úvod do filozofie</w:t>
            </w:r>
          </w:p>
        </w:tc>
        <w:tc>
          <w:tcPr>
            <w:tcW w:w="3070" w:type="dxa"/>
          </w:tcPr>
          <w:p w:rsidR="00F13847" w:rsidRPr="00536A7A" w:rsidRDefault="00FA3CC4" w:rsidP="00017D69">
            <w:r>
              <w:t>Základy podnikatelství</w:t>
            </w:r>
          </w:p>
        </w:tc>
      </w:tr>
      <w:tr w:rsidR="00F13847" w:rsidRPr="00536A7A" w:rsidTr="00017D69">
        <w:tc>
          <w:tcPr>
            <w:tcW w:w="3070" w:type="dxa"/>
          </w:tcPr>
          <w:p w:rsidR="00F13847" w:rsidRPr="00536A7A" w:rsidRDefault="00FA3CC4" w:rsidP="00017D69">
            <w:r>
              <w:t>Vývoj andragogického myšlení</w:t>
            </w:r>
          </w:p>
        </w:tc>
        <w:tc>
          <w:tcPr>
            <w:tcW w:w="3070" w:type="dxa"/>
          </w:tcPr>
          <w:p w:rsidR="00F13847" w:rsidRPr="00536A7A" w:rsidRDefault="00FA3CC4" w:rsidP="00017D69">
            <w:r>
              <w:t>Vývojová psychologie</w:t>
            </w:r>
          </w:p>
        </w:tc>
        <w:tc>
          <w:tcPr>
            <w:tcW w:w="3070" w:type="dxa"/>
          </w:tcPr>
          <w:p w:rsidR="00F13847" w:rsidRPr="00536A7A" w:rsidRDefault="00FA3CC4" w:rsidP="00017D69">
            <w:r>
              <w:t>Cizí jazyk 1, 2, 3</w:t>
            </w:r>
          </w:p>
        </w:tc>
      </w:tr>
      <w:tr w:rsidR="00F13847" w:rsidRPr="00536A7A" w:rsidTr="00017D69">
        <w:tc>
          <w:tcPr>
            <w:tcW w:w="3070" w:type="dxa"/>
          </w:tcPr>
          <w:p w:rsidR="00F13847" w:rsidRPr="00536A7A" w:rsidRDefault="00FA3CC4" w:rsidP="00017D69">
            <w:r>
              <w:t>Základy sociologie</w:t>
            </w:r>
          </w:p>
        </w:tc>
        <w:tc>
          <w:tcPr>
            <w:tcW w:w="3070" w:type="dxa"/>
          </w:tcPr>
          <w:p w:rsidR="00F13847" w:rsidRPr="00536A7A" w:rsidRDefault="00FA3CC4" w:rsidP="00017D69">
            <w:r>
              <w:t>Evaluační techniky</w:t>
            </w:r>
          </w:p>
        </w:tc>
        <w:tc>
          <w:tcPr>
            <w:tcW w:w="3070" w:type="dxa"/>
          </w:tcPr>
          <w:p w:rsidR="00F13847" w:rsidRPr="00536A7A" w:rsidRDefault="00FA3CC4" w:rsidP="00017D69">
            <w:r>
              <w:t>Informační technologie</w:t>
            </w:r>
          </w:p>
        </w:tc>
      </w:tr>
      <w:tr w:rsidR="00F13847" w:rsidRPr="00536A7A" w:rsidTr="00017D69">
        <w:tc>
          <w:tcPr>
            <w:tcW w:w="3070" w:type="dxa"/>
          </w:tcPr>
          <w:p w:rsidR="00F13847" w:rsidRPr="00536A7A" w:rsidRDefault="00FA3CC4" w:rsidP="00017D69">
            <w:r>
              <w:t>Sociální andragogika</w:t>
            </w:r>
          </w:p>
        </w:tc>
        <w:tc>
          <w:tcPr>
            <w:tcW w:w="3070" w:type="dxa"/>
          </w:tcPr>
          <w:p w:rsidR="00F13847" w:rsidRPr="00536A7A" w:rsidRDefault="00FA3CC4" w:rsidP="00017D69">
            <w:r>
              <w:t>Metodika tvorby odborných textů</w:t>
            </w:r>
          </w:p>
        </w:tc>
        <w:tc>
          <w:tcPr>
            <w:tcW w:w="3070" w:type="dxa"/>
          </w:tcPr>
          <w:p w:rsidR="00F13847" w:rsidRPr="00536A7A" w:rsidRDefault="00FA3CC4" w:rsidP="00017D69">
            <w:r>
              <w:t>Veřejná správa</w:t>
            </w:r>
          </w:p>
        </w:tc>
      </w:tr>
      <w:tr w:rsidR="00F13847" w:rsidRPr="00536A7A" w:rsidTr="00017D69">
        <w:tc>
          <w:tcPr>
            <w:tcW w:w="3070" w:type="dxa"/>
          </w:tcPr>
          <w:p w:rsidR="00F13847" w:rsidRPr="00536A7A" w:rsidRDefault="000D2DBB" w:rsidP="00017D69">
            <w:r>
              <w:t>Řízení lidských zdrojů</w:t>
            </w:r>
          </w:p>
        </w:tc>
        <w:tc>
          <w:tcPr>
            <w:tcW w:w="3070" w:type="dxa"/>
          </w:tcPr>
          <w:p w:rsidR="00F13847" w:rsidRPr="00536A7A" w:rsidRDefault="00FA3CC4" w:rsidP="00017D69">
            <w:r>
              <w:t>Občanský sektor</w:t>
            </w:r>
          </w:p>
        </w:tc>
        <w:tc>
          <w:tcPr>
            <w:tcW w:w="3070" w:type="dxa"/>
          </w:tcPr>
          <w:p w:rsidR="00F13847" w:rsidRPr="00536A7A" w:rsidRDefault="00FA3CC4" w:rsidP="00017D69">
            <w:r>
              <w:t xml:space="preserve">Manažerské techniky </w:t>
            </w:r>
            <w:r>
              <w:br/>
              <w:t>ve vzdělávání</w:t>
            </w:r>
          </w:p>
        </w:tc>
      </w:tr>
      <w:tr w:rsidR="00F13847" w:rsidRPr="00536A7A" w:rsidTr="00017D69">
        <w:tc>
          <w:tcPr>
            <w:tcW w:w="3070" w:type="dxa"/>
          </w:tcPr>
          <w:p w:rsidR="00F13847" w:rsidRPr="00536A7A" w:rsidRDefault="00F13847" w:rsidP="00017D69"/>
        </w:tc>
        <w:tc>
          <w:tcPr>
            <w:tcW w:w="3070" w:type="dxa"/>
          </w:tcPr>
          <w:p w:rsidR="00F13847" w:rsidRPr="00536A7A" w:rsidRDefault="00FA3CC4" w:rsidP="00017D69">
            <w:r>
              <w:t>Základy managementu</w:t>
            </w:r>
          </w:p>
        </w:tc>
        <w:tc>
          <w:tcPr>
            <w:tcW w:w="3070" w:type="dxa"/>
          </w:tcPr>
          <w:p w:rsidR="00F13847" w:rsidRPr="00536A7A" w:rsidRDefault="00FA3CC4" w:rsidP="00017D69">
            <w:r>
              <w:t>Seminář bakalářských prací 1</w:t>
            </w:r>
          </w:p>
        </w:tc>
      </w:tr>
      <w:tr w:rsidR="00F13847" w:rsidRPr="00536A7A" w:rsidTr="00017D69">
        <w:tc>
          <w:tcPr>
            <w:tcW w:w="3070" w:type="dxa"/>
          </w:tcPr>
          <w:p w:rsidR="00F13847" w:rsidRDefault="00F13847" w:rsidP="00017D69"/>
        </w:tc>
        <w:tc>
          <w:tcPr>
            <w:tcW w:w="3070" w:type="dxa"/>
          </w:tcPr>
          <w:p w:rsidR="00F13847" w:rsidRPr="00536A7A" w:rsidRDefault="00FA3CC4" w:rsidP="00017D69">
            <w:r>
              <w:t>Androdidaktika</w:t>
            </w:r>
          </w:p>
        </w:tc>
        <w:tc>
          <w:tcPr>
            <w:tcW w:w="3070" w:type="dxa"/>
          </w:tcPr>
          <w:p w:rsidR="00F13847" w:rsidRPr="00536A7A" w:rsidRDefault="00FA3CC4" w:rsidP="00017D69">
            <w:r>
              <w:t>Seminář bakalářských prací 2</w:t>
            </w:r>
          </w:p>
        </w:tc>
      </w:tr>
      <w:tr w:rsidR="00F13847" w:rsidRPr="00536A7A" w:rsidTr="00017D69">
        <w:tc>
          <w:tcPr>
            <w:tcW w:w="3070" w:type="dxa"/>
          </w:tcPr>
          <w:p w:rsidR="00F13847" w:rsidRDefault="00F13847" w:rsidP="00017D69"/>
        </w:tc>
        <w:tc>
          <w:tcPr>
            <w:tcW w:w="3070" w:type="dxa"/>
          </w:tcPr>
          <w:p w:rsidR="00F13847" w:rsidRPr="00536A7A" w:rsidRDefault="00FA3CC4" w:rsidP="00017D69">
            <w:r>
              <w:t>Metodologie společenských věd</w:t>
            </w:r>
          </w:p>
        </w:tc>
        <w:tc>
          <w:tcPr>
            <w:tcW w:w="3070" w:type="dxa"/>
          </w:tcPr>
          <w:p w:rsidR="00F13847" w:rsidRPr="00536A7A" w:rsidRDefault="00FA3CC4" w:rsidP="00017D69">
            <w:r>
              <w:t>Lektorské dovednosti</w:t>
            </w:r>
          </w:p>
        </w:tc>
      </w:tr>
      <w:tr w:rsidR="00F13847" w:rsidRPr="00536A7A" w:rsidTr="00017D69">
        <w:tc>
          <w:tcPr>
            <w:tcW w:w="3070" w:type="dxa"/>
          </w:tcPr>
          <w:p w:rsidR="00F13847" w:rsidRDefault="00F13847" w:rsidP="00017D69"/>
        </w:tc>
        <w:tc>
          <w:tcPr>
            <w:tcW w:w="3070" w:type="dxa"/>
          </w:tcPr>
          <w:p w:rsidR="00F13847" w:rsidRPr="00536A7A" w:rsidRDefault="00FA3CC4" w:rsidP="00017D69">
            <w:r>
              <w:t>Neziskové organizace</w:t>
            </w:r>
          </w:p>
        </w:tc>
        <w:tc>
          <w:tcPr>
            <w:tcW w:w="3070" w:type="dxa"/>
          </w:tcPr>
          <w:p w:rsidR="00F13847" w:rsidRPr="00536A7A" w:rsidRDefault="00FA3CC4" w:rsidP="00017D69">
            <w:r>
              <w:t>Fundraisingové techniky a postupy</w:t>
            </w:r>
          </w:p>
        </w:tc>
      </w:tr>
      <w:tr w:rsidR="00F13847" w:rsidRPr="00536A7A" w:rsidTr="00017D69">
        <w:tc>
          <w:tcPr>
            <w:tcW w:w="3070" w:type="dxa"/>
          </w:tcPr>
          <w:p w:rsidR="00F13847" w:rsidRDefault="00F13847" w:rsidP="00017D69"/>
        </w:tc>
        <w:tc>
          <w:tcPr>
            <w:tcW w:w="3070" w:type="dxa"/>
          </w:tcPr>
          <w:p w:rsidR="00F13847" w:rsidRPr="00536A7A" w:rsidRDefault="00FA3CC4" w:rsidP="00017D69">
            <w:r>
              <w:t>Gerontagogika</w:t>
            </w:r>
          </w:p>
        </w:tc>
        <w:tc>
          <w:tcPr>
            <w:tcW w:w="3070" w:type="dxa"/>
          </w:tcPr>
          <w:p w:rsidR="00F13847" w:rsidRPr="00536A7A" w:rsidRDefault="00FA3CC4" w:rsidP="00017D69">
            <w:r>
              <w:t>Tvorba vzdělávacího programu</w:t>
            </w:r>
          </w:p>
        </w:tc>
      </w:tr>
      <w:tr w:rsidR="00F13847" w:rsidRPr="00536A7A" w:rsidTr="00017D69">
        <w:tc>
          <w:tcPr>
            <w:tcW w:w="3070" w:type="dxa"/>
          </w:tcPr>
          <w:p w:rsidR="00F13847" w:rsidRDefault="00F13847" w:rsidP="00017D69"/>
        </w:tc>
        <w:tc>
          <w:tcPr>
            <w:tcW w:w="3070" w:type="dxa"/>
          </w:tcPr>
          <w:p w:rsidR="00F13847" w:rsidRPr="00536A7A" w:rsidRDefault="00FA3CC4" w:rsidP="00017D69">
            <w:r>
              <w:t>Odborná praxe</w:t>
            </w:r>
          </w:p>
        </w:tc>
        <w:tc>
          <w:tcPr>
            <w:tcW w:w="3070" w:type="dxa"/>
          </w:tcPr>
          <w:p w:rsidR="00F13847" w:rsidRPr="00536A7A" w:rsidRDefault="00F13847" w:rsidP="00017D69"/>
        </w:tc>
      </w:tr>
      <w:tr w:rsidR="00F13847" w:rsidRPr="00536A7A" w:rsidTr="00017D69">
        <w:tc>
          <w:tcPr>
            <w:tcW w:w="9210" w:type="dxa"/>
            <w:gridSpan w:val="3"/>
          </w:tcPr>
          <w:p w:rsidR="00F13847" w:rsidRPr="00EA6FB1" w:rsidRDefault="00F13847" w:rsidP="00017D69">
            <w:pPr>
              <w:jc w:val="center"/>
              <w:rPr>
                <w:b/>
              </w:rPr>
            </w:pPr>
            <w:r w:rsidRPr="00EA6FB1">
              <w:rPr>
                <w:b/>
              </w:rPr>
              <w:t>Povinně volitelné předměty</w:t>
            </w:r>
          </w:p>
        </w:tc>
      </w:tr>
      <w:tr w:rsidR="00FA3CC4" w:rsidRPr="00536A7A" w:rsidTr="00017D69">
        <w:tc>
          <w:tcPr>
            <w:tcW w:w="3070" w:type="dxa"/>
          </w:tcPr>
          <w:p w:rsidR="00FA3CC4" w:rsidRPr="00536A7A" w:rsidRDefault="00FA3CC4" w:rsidP="00017D69"/>
        </w:tc>
        <w:tc>
          <w:tcPr>
            <w:tcW w:w="3070" w:type="dxa"/>
          </w:tcPr>
          <w:p w:rsidR="00FA3CC4" w:rsidRDefault="00FA3CC4" w:rsidP="00017D69">
            <w:r>
              <w:t>Současná česká společnost</w:t>
            </w:r>
          </w:p>
        </w:tc>
        <w:tc>
          <w:tcPr>
            <w:tcW w:w="3070" w:type="dxa"/>
          </w:tcPr>
          <w:p w:rsidR="00FA3CC4" w:rsidRPr="00536A7A" w:rsidRDefault="00FA3CC4" w:rsidP="00017D69"/>
        </w:tc>
      </w:tr>
      <w:tr w:rsidR="00FA3CC4" w:rsidRPr="00536A7A" w:rsidTr="00017D69">
        <w:tc>
          <w:tcPr>
            <w:tcW w:w="3070" w:type="dxa"/>
          </w:tcPr>
          <w:p w:rsidR="00FA3CC4" w:rsidRPr="00536A7A" w:rsidRDefault="00FA3CC4" w:rsidP="00017D69"/>
        </w:tc>
        <w:tc>
          <w:tcPr>
            <w:tcW w:w="3070" w:type="dxa"/>
          </w:tcPr>
          <w:p w:rsidR="00FA3CC4" w:rsidRDefault="00FA3CC4" w:rsidP="00017D69">
            <w:r>
              <w:t>Multikulturní výchova</w:t>
            </w:r>
          </w:p>
        </w:tc>
        <w:tc>
          <w:tcPr>
            <w:tcW w:w="3070" w:type="dxa"/>
          </w:tcPr>
          <w:p w:rsidR="00FA3CC4" w:rsidRPr="00536A7A" w:rsidRDefault="00FA3CC4" w:rsidP="00017D69"/>
        </w:tc>
      </w:tr>
      <w:tr w:rsidR="00FA3CC4" w:rsidRPr="00536A7A" w:rsidTr="00017D69">
        <w:tc>
          <w:tcPr>
            <w:tcW w:w="3070" w:type="dxa"/>
          </w:tcPr>
          <w:p w:rsidR="00FA3CC4" w:rsidRPr="00536A7A" w:rsidRDefault="00FA3CC4" w:rsidP="00017D69"/>
        </w:tc>
        <w:tc>
          <w:tcPr>
            <w:tcW w:w="3070" w:type="dxa"/>
          </w:tcPr>
          <w:p w:rsidR="00FA3CC4" w:rsidRDefault="00FA3CC4" w:rsidP="00017D69">
            <w:r>
              <w:t>Sociální služby</w:t>
            </w:r>
          </w:p>
        </w:tc>
        <w:tc>
          <w:tcPr>
            <w:tcW w:w="3070" w:type="dxa"/>
          </w:tcPr>
          <w:p w:rsidR="00FA3CC4" w:rsidRPr="00536A7A" w:rsidRDefault="00FA3CC4" w:rsidP="00017D69"/>
        </w:tc>
      </w:tr>
      <w:tr w:rsidR="00FA3CC4" w:rsidRPr="00536A7A" w:rsidTr="00017D69">
        <w:tc>
          <w:tcPr>
            <w:tcW w:w="3070" w:type="dxa"/>
          </w:tcPr>
          <w:p w:rsidR="00FA3CC4" w:rsidRPr="00536A7A" w:rsidRDefault="00FA3CC4" w:rsidP="00017D69"/>
        </w:tc>
        <w:tc>
          <w:tcPr>
            <w:tcW w:w="3070" w:type="dxa"/>
          </w:tcPr>
          <w:p w:rsidR="00FA3CC4" w:rsidRDefault="00FA3CC4" w:rsidP="00017D69">
            <w:r>
              <w:t>Metodika supervizí</w:t>
            </w:r>
          </w:p>
        </w:tc>
        <w:tc>
          <w:tcPr>
            <w:tcW w:w="3070" w:type="dxa"/>
          </w:tcPr>
          <w:p w:rsidR="00FA3CC4" w:rsidRPr="00536A7A" w:rsidRDefault="00FA3CC4" w:rsidP="00017D69"/>
        </w:tc>
      </w:tr>
      <w:tr w:rsidR="00FA3CC4" w:rsidRPr="00536A7A" w:rsidTr="00017D69">
        <w:tc>
          <w:tcPr>
            <w:tcW w:w="3070" w:type="dxa"/>
          </w:tcPr>
          <w:p w:rsidR="00FA3CC4" w:rsidRPr="00536A7A" w:rsidRDefault="00FA3CC4" w:rsidP="00017D69"/>
        </w:tc>
        <w:tc>
          <w:tcPr>
            <w:tcW w:w="3070" w:type="dxa"/>
          </w:tcPr>
          <w:p w:rsidR="00FA3CC4" w:rsidRDefault="00FA3CC4" w:rsidP="00017D69">
            <w:r>
              <w:t>Multikulturní mediace</w:t>
            </w:r>
          </w:p>
        </w:tc>
        <w:tc>
          <w:tcPr>
            <w:tcW w:w="3070" w:type="dxa"/>
          </w:tcPr>
          <w:p w:rsidR="00FA3CC4" w:rsidRPr="00536A7A" w:rsidRDefault="00FA3CC4" w:rsidP="00017D69"/>
        </w:tc>
      </w:tr>
      <w:tr w:rsidR="00FA3CC4" w:rsidRPr="00536A7A" w:rsidTr="00017D69">
        <w:tc>
          <w:tcPr>
            <w:tcW w:w="3070" w:type="dxa"/>
          </w:tcPr>
          <w:p w:rsidR="00FA3CC4" w:rsidRPr="00536A7A" w:rsidRDefault="00FA3CC4" w:rsidP="00017D69"/>
        </w:tc>
        <w:tc>
          <w:tcPr>
            <w:tcW w:w="3070" w:type="dxa"/>
          </w:tcPr>
          <w:p w:rsidR="00FA3CC4" w:rsidRDefault="00FA3CC4" w:rsidP="00017D69">
            <w:r>
              <w:t>Poradenský vztah</w:t>
            </w:r>
          </w:p>
        </w:tc>
        <w:tc>
          <w:tcPr>
            <w:tcW w:w="3070" w:type="dxa"/>
          </w:tcPr>
          <w:p w:rsidR="00FA3CC4" w:rsidRPr="00536A7A" w:rsidRDefault="00FA3CC4" w:rsidP="00017D69"/>
        </w:tc>
      </w:tr>
    </w:tbl>
    <w:p w:rsidR="00F13847" w:rsidRDefault="00F13847" w:rsidP="00F13847">
      <w:pPr>
        <w:spacing w:after="160" w:line="259" w:lineRule="auto"/>
      </w:pPr>
    </w:p>
    <w:p w:rsidR="00F13847" w:rsidRDefault="00F13847" w:rsidP="002C3A25">
      <w:pPr>
        <w:spacing w:after="240"/>
        <w:rPr>
          <w:sz w:val="28"/>
        </w:rPr>
      </w:pPr>
    </w:p>
    <w:p w:rsidR="00E674DE" w:rsidRDefault="00E674DE"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D10D02" w:rsidRDefault="00D10D02" w:rsidP="00017D69">
      <w:pPr>
        <w:sectPr w:rsidR="00D10D02" w:rsidSect="005D1A0B">
          <w:footerReference w:type="default" r:id="rId14"/>
          <w:footerReference w:type="first" r:id="rId15"/>
          <w:pgSz w:w="11906" w:h="16838"/>
          <w:pgMar w:top="1134" w:right="1418" w:bottom="1134" w:left="1418" w:header="708" w:footer="708" w:gutter="0"/>
          <w:cols w:space="708"/>
          <w:titlePg/>
          <w:rtlGutter/>
          <w:docGrid w:linePitch="360"/>
        </w:sectPr>
      </w:pPr>
    </w:p>
    <w:p w:rsidR="00017D69" w:rsidRDefault="00017D69" w:rsidP="00017D6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017D69">
            <w:pPr>
              <w:jc w:val="both"/>
              <w:rPr>
                <w:b/>
                <w:sz w:val="28"/>
              </w:rPr>
            </w:pPr>
            <w:r w:rsidRPr="00E87514">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rPr>
                <w:sz w:val="19"/>
                <w:szCs w:val="19"/>
              </w:rPr>
            </w:pPr>
            <w:r w:rsidRPr="00E87514">
              <w:rPr>
                <w:sz w:val="19"/>
                <w:szCs w:val="19"/>
              </w:rPr>
              <w:t>Základy andragogiky</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rPr>
                <w:sz w:val="19"/>
                <w:szCs w:val="19"/>
              </w:rPr>
            </w:pPr>
            <w:r w:rsidRPr="00E87514">
              <w:rPr>
                <w:sz w:val="19"/>
                <w:szCs w:val="19"/>
              </w:rPr>
              <w:t>ZT</w:t>
            </w:r>
          </w:p>
        </w:tc>
        <w:tc>
          <w:tcPr>
            <w:tcW w:w="2695" w:type="dxa"/>
            <w:gridSpan w:val="2"/>
            <w:shd w:val="clear" w:color="auto" w:fill="F7CAAC"/>
          </w:tcPr>
          <w:p w:rsidR="00E87514" w:rsidRPr="00E87514" w:rsidRDefault="00E87514" w:rsidP="00E87514">
            <w:pPr>
              <w:jc w:val="both"/>
              <w:rPr>
                <w:sz w:val="19"/>
                <w:szCs w:val="19"/>
              </w:rPr>
            </w:pPr>
            <w:r w:rsidRPr="00E87514">
              <w:rPr>
                <w:b/>
                <w:sz w:val="19"/>
                <w:szCs w:val="19"/>
              </w:rPr>
              <w:t>doporučený ročník / semestr</w:t>
            </w:r>
          </w:p>
        </w:tc>
        <w:tc>
          <w:tcPr>
            <w:tcW w:w="668" w:type="dxa"/>
          </w:tcPr>
          <w:p w:rsidR="00E87514" w:rsidRPr="00E87514" w:rsidRDefault="00E87514" w:rsidP="00E87514">
            <w:pPr>
              <w:jc w:val="both"/>
              <w:rPr>
                <w:sz w:val="19"/>
                <w:szCs w:val="19"/>
              </w:rPr>
            </w:pPr>
            <w:proofErr w:type="gramStart"/>
            <w:r w:rsidRPr="00E87514">
              <w:rPr>
                <w:sz w:val="19"/>
                <w:szCs w:val="19"/>
              </w:rPr>
              <w:t>1./ZS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rPr>
                <w:sz w:val="19"/>
                <w:szCs w:val="19"/>
              </w:rPr>
            </w:pPr>
            <w:r w:rsidRPr="00E87514">
              <w:rPr>
                <w:sz w:val="19"/>
                <w:szCs w:val="19"/>
              </w:rPr>
              <w:t>20p+ 10</w:t>
            </w:r>
          </w:p>
        </w:tc>
        <w:tc>
          <w:tcPr>
            <w:tcW w:w="889" w:type="dxa"/>
            <w:shd w:val="clear" w:color="auto" w:fill="F7CAAC"/>
          </w:tcPr>
          <w:p w:rsidR="00E87514" w:rsidRPr="00E87514" w:rsidRDefault="00E87514" w:rsidP="00E87514">
            <w:pPr>
              <w:jc w:val="both"/>
              <w:rPr>
                <w:b/>
                <w:sz w:val="19"/>
                <w:szCs w:val="19"/>
              </w:rPr>
            </w:pPr>
            <w:r w:rsidRPr="00E87514">
              <w:rPr>
                <w:b/>
                <w:sz w:val="19"/>
                <w:szCs w:val="19"/>
              </w:rPr>
              <w:t xml:space="preserve">hod. </w:t>
            </w:r>
          </w:p>
        </w:tc>
        <w:tc>
          <w:tcPr>
            <w:tcW w:w="816" w:type="dxa"/>
          </w:tcPr>
          <w:p w:rsidR="00E87514" w:rsidRPr="00E87514" w:rsidRDefault="00E87514" w:rsidP="00E87514">
            <w:pPr>
              <w:jc w:val="both"/>
              <w:rPr>
                <w:sz w:val="19"/>
                <w:szCs w:val="19"/>
              </w:rPr>
            </w:pPr>
          </w:p>
        </w:tc>
        <w:tc>
          <w:tcPr>
            <w:tcW w:w="2156" w:type="dxa"/>
            <w:shd w:val="clear" w:color="auto" w:fill="F7CAAC"/>
          </w:tcPr>
          <w:p w:rsidR="00E87514" w:rsidRPr="00E87514" w:rsidRDefault="00E87514" w:rsidP="00E87514">
            <w:pPr>
              <w:jc w:val="both"/>
              <w:rPr>
                <w:b/>
                <w:sz w:val="19"/>
                <w:szCs w:val="19"/>
              </w:rPr>
            </w:pPr>
            <w:r w:rsidRPr="00E87514">
              <w:rPr>
                <w:b/>
                <w:sz w:val="19"/>
                <w:szCs w:val="19"/>
              </w:rPr>
              <w:t>kreditů</w:t>
            </w:r>
          </w:p>
        </w:tc>
        <w:tc>
          <w:tcPr>
            <w:tcW w:w="1207" w:type="dxa"/>
            <w:gridSpan w:val="2"/>
          </w:tcPr>
          <w:p w:rsidR="00E87514" w:rsidRPr="00E87514" w:rsidRDefault="00E87514" w:rsidP="00E87514">
            <w:pPr>
              <w:jc w:val="both"/>
              <w:rPr>
                <w:sz w:val="19"/>
                <w:szCs w:val="19"/>
              </w:rPr>
            </w:pPr>
            <w:r w:rsidRPr="00E87514">
              <w:rPr>
                <w:sz w:val="19"/>
                <w:szCs w:val="19"/>
              </w:rPr>
              <w:t>7</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Prerekvizity, korekvizity, ekvivalence</w:t>
            </w:r>
          </w:p>
        </w:tc>
        <w:tc>
          <w:tcPr>
            <w:tcW w:w="6769" w:type="dxa"/>
            <w:gridSpan w:val="7"/>
          </w:tcPr>
          <w:p w:rsidR="00E87514" w:rsidRPr="00E87514" w:rsidRDefault="00E87514" w:rsidP="00E87514">
            <w:pPr>
              <w:jc w:val="both"/>
              <w:rPr>
                <w:sz w:val="19"/>
                <w:szCs w:val="19"/>
              </w:rPr>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rPr>
                <w:sz w:val="19"/>
                <w:szCs w:val="19"/>
              </w:rPr>
            </w:pPr>
            <w:r w:rsidRPr="00E87514">
              <w:rPr>
                <w:sz w:val="19"/>
                <w:szCs w:val="19"/>
              </w:rPr>
              <w:t>Zk</w:t>
            </w:r>
          </w:p>
        </w:tc>
        <w:tc>
          <w:tcPr>
            <w:tcW w:w="2156" w:type="dxa"/>
            <w:shd w:val="clear" w:color="auto" w:fill="F7CAAC"/>
          </w:tcPr>
          <w:p w:rsidR="00E87514" w:rsidRPr="00E87514" w:rsidRDefault="00E87514" w:rsidP="00E87514">
            <w:pPr>
              <w:jc w:val="both"/>
              <w:rPr>
                <w:b/>
                <w:sz w:val="19"/>
                <w:szCs w:val="19"/>
              </w:rPr>
            </w:pPr>
            <w:r w:rsidRPr="00E87514">
              <w:rPr>
                <w:b/>
                <w:sz w:val="19"/>
                <w:szCs w:val="19"/>
              </w:rPr>
              <w:t>Forma výuky</w:t>
            </w:r>
          </w:p>
        </w:tc>
        <w:tc>
          <w:tcPr>
            <w:tcW w:w="1207" w:type="dxa"/>
            <w:gridSpan w:val="2"/>
          </w:tcPr>
          <w:p w:rsidR="00E87514" w:rsidRPr="00E87514" w:rsidRDefault="00E87514" w:rsidP="00E87514">
            <w:pPr>
              <w:jc w:val="both"/>
              <w:rPr>
                <w:sz w:val="19"/>
                <w:szCs w:val="19"/>
              </w:rPr>
            </w:pPr>
            <w:r w:rsidRPr="00E87514">
              <w:rPr>
                <w:sz w:val="19"/>
                <w:szCs w:val="19"/>
              </w:rPr>
              <w:t>přednáška</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6136AE">
            <w:pPr>
              <w:jc w:val="both"/>
              <w:rPr>
                <w:sz w:val="19"/>
                <w:szCs w:val="19"/>
              </w:rPr>
            </w:pPr>
            <w:r w:rsidRPr="00E87514">
              <w:rPr>
                <w:sz w:val="19"/>
                <w:szCs w:val="19"/>
              </w:rPr>
              <w:t xml:space="preserve">Zkouška ústní formou. </w:t>
            </w:r>
          </w:p>
        </w:tc>
      </w:tr>
      <w:tr w:rsidR="00E87514" w:rsidRPr="00E87514" w:rsidTr="00017D69">
        <w:trPr>
          <w:trHeight w:val="355"/>
        </w:trPr>
        <w:tc>
          <w:tcPr>
            <w:tcW w:w="9855" w:type="dxa"/>
            <w:gridSpan w:val="8"/>
            <w:tcBorders>
              <w:top w:val="nil"/>
            </w:tcBorders>
          </w:tcPr>
          <w:p w:rsidR="00E87514" w:rsidRPr="00E87514" w:rsidRDefault="00E87514" w:rsidP="00E87514">
            <w:pPr>
              <w:jc w:val="both"/>
              <w:rPr>
                <w:sz w:val="19"/>
                <w:szCs w:val="19"/>
              </w:rPr>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rPr>
                <w:sz w:val="19"/>
                <w:szCs w:val="19"/>
              </w:rPr>
            </w:pPr>
            <w:r w:rsidRPr="00E87514">
              <w:rPr>
                <w:sz w:val="19"/>
                <w:szCs w:val="19"/>
              </w:rPr>
              <w:t>prof. PaedDr. Miroslav Krystoň, CSc.</w:t>
            </w:r>
          </w:p>
          <w:p w:rsidR="00E87514" w:rsidRPr="00E87514" w:rsidRDefault="00E87514" w:rsidP="00E87514">
            <w:pPr>
              <w:jc w:val="both"/>
              <w:rPr>
                <w:sz w:val="19"/>
                <w:szCs w:val="19"/>
              </w:rPr>
            </w:pP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rPr>
                <w:sz w:val="19"/>
                <w:szCs w:val="19"/>
              </w:rPr>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rPr>
                <w:sz w:val="19"/>
                <w:szCs w:val="19"/>
              </w:rPr>
            </w:pPr>
          </w:p>
        </w:tc>
      </w:tr>
      <w:tr w:rsidR="00E87514" w:rsidRPr="00E87514" w:rsidTr="005C56EB">
        <w:trPr>
          <w:trHeight w:val="157"/>
        </w:trPr>
        <w:tc>
          <w:tcPr>
            <w:tcW w:w="9855" w:type="dxa"/>
            <w:gridSpan w:val="8"/>
            <w:tcBorders>
              <w:top w:val="nil"/>
            </w:tcBorders>
          </w:tcPr>
          <w:p w:rsidR="00E87514" w:rsidRPr="00E87514" w:rsidRDefault="00E87514" w:rsidP="00017D69">
            <w:pPr>
              <w:rPr>
                <w:sz w:val="19"/>
                <w:szCs w:val="19"/>
              </w:rPr>
            </w:pPr>
            <w:r w:rsidRPr="00E87514">
              <w:rPr>
                <w:sz w:val="19"/>
                <w:szCs w:val="19"/>
              </w:rPr>
              <w:t>prof. PaedDr. Miroslav Krystoň, CSc.</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rPr>
                <w:sz w:val="19"/>
                <w:szCs w:val="19"/>
              </w:rPr>
            </w:pPr>
          </w:p>
        </w:tc>
      </w:tr>
      <w:tr w:rsidR="00E87514" w:rsidRPr="00E87514" w:rsidTr="00017D69">
        <w:trPr>
          <w:trHeight w:val="3938"/>
        </w:trPr>
        <w:tc>
          <w:tcPr>
            <w:tcW w:w="9855" w:type="dxa"/>
            <w:gridSpan w:val="8"/>
            <w:tcBorders>
              <w:top w:val="nil"/>
              <w:bottom w:val="single" w:sz="12" w:space="0" w:color="auto"/>
            </w:tcBorders>
          </w:tcPr>
          <w:p w:rsidR="00E87514" w:rsidRPr="005C56EB" w:rsidRDefault="00E87514" w:rsidP="00E87514">
            <w:pPr>
              <w:jc w:val="both"/>
              <w:rPr>
                <w:b/>
                <w:sz w:val="19"/>
                <w:szCs w:val="19"/>
              </w:rPr>
            </w:pPr>
            <w:r w:rsidRPr="005C56EB">
              <w:rPr>
                <w:b/>
                <w:sz w:val="19"/>
                <w:szCs w:val="19"/>
              </w:rPr>
              <w:t>Cíl předmětu</w:t>
            </w:r>
          </w:p>
          <w:p w:rsidR="00E87514" w:rsidRPr="005C56EB" w:rsidRDefault="00E87514" w:rsidP="00E87514">
            <w:pPr>
              <w:keepNext/>
              <w:keepLines/>
              <w:jc w:val="both"/>
              <w:rPr>
                <w:sz w:val="19"/>
                <w:szCs w:val="19"/>
              </w:rPr>
            </w:pPr>
            <w:r w:rsidRPr="005C56EB">
              <w:rPr>
                <w:sz w:val="19"/>
                <w:szCs w:val="19"/>
              </w:rPr>
              <w:t xml:space="preserve">Cílem předmětu je </w:t>
            </w:r>
            <w:r w:rsidR="005C56EB" w:rsidRPr="005C56EB">
              <w:rPr>
                <w:sz w:val="19"/>
                <w:szCs w:val="19"/>
              </w:rPr>
              <w:t>seznámit</w:t>
            </w:r>
            <w:r w:rsidRPr="005C56EB">
              <w:rPr>
                <w:sz w:val="19"/>
                <w:szCs w:val="19"/>
              </w:rPr>
              <w:t xml:space="preserve"> studenty se základními epistemologickými a metodologickými východisky andragogiky jako vědy o výchově, vzdělávání a poradenství pro dospělé. </w:t>
            </w:r>
          </w:p>
          <w:p w:rsidR="00E87514" w:rsidRPr="005C56EB" w:rsidRDefault="00E87514" w:rsidP="00E87514">
            <w:pPr>
              <w:jc w:val="both"/>
              <w:rPr>
                <w:sz w:val="19"/>
                <w:szCs w:val="19"/>
              </w:rPr>
            </w:pPr>
            <w:r w:rsidRPr="005C56EB">
              <w:rPr>
                <w:b/>
                <w:sz w:val="19"/>
                <w:szCs w:val="19"/>
              </w:rPr>
              <w:t>Obsah předmětu</w:t>
            </w:r>
          </w:p>
          <w:p w:rsidR="00E87514" w:rsidRPr="005C56EB" w:rsidRDefault="00E87514" w:rsidP="00E87514">
            <w:pPr>
              <w:keepNext/>
              <w:keepLines/>
              <w:autoSpaceDE w:val="0"/>
              <w:autoSpaceDN w:val="0"/>
              <w:adjustRightInd w:val="0"/>
              <w:jc w:val="both"/>
              <w:rPr>
                <w:rFonts w:eastAsia="Calibri"/>
                <w:sz w:val="19"/>
                <w:szCs w:val="19"/>
                <w:lang w:eastAsia="en-US"/>
              </w:rPr>
            </w:pPr>
            <w:r w:rsidRPr="005C56EB">
              <w:rPr>
                <w:rFonts w:eastAsia="Calibri"/>
                <w:sz w:val="19"/>
                <w:szCs w:val="19"/>
                <w:lang w:eastAsia="en-US"/>
              </w:rPr>
              <w:t>Základní andragogické pojmy a kategorie – učení, výchova, vzdělávání, edukace, poradenství.</w:t>
            </w:r>
          </w:p>
          <w:p w:rsidR="00E87514" w:rsidRPr="005C56EB" w:rsidRDefault="00E87514" w:rsidP="00E87514">
            <w:pPr>
              <w:keepNext/>
              <w:keepLines/>
              <w:autoSpaceDE w:val="0"/>
              <w:autoSpaceDN w:val="0"/>
              <w:adjustRightInd w:val="0"/>
              <w:jc w:val="both"/>
              <w:rPr>
                <w:rFonts w:eastAsia="Calibri"/>
                <w:sz w:val="19"/>
                <w:szCs w:val="19"/>
                <w:lang w:eastAsia="en-US"/>
              </w:rPr>
            </w:pPr>
            <w:r w:rsidRPr="005C56EB">
              <w:rPr>
                <w:rFonts w:eastAsia="Calibri"/>
                <w:sz w:val="19"/>
                <w:szCs w:val="19"/>
                <w:lang w:eastAsia="en-US"/>
              </w:rPr>
              <w:t>Celoživotní učení jako filozofický a metodologický koncept – historický exkurz.</w:t>
            </w:r>
          </w:p>
          <w:p w:rsidR="00E87514" w:rsidRPr="005C56EB" w:rsidRDefault="00E87514" w:rsidP="00E87514">
            <w:pPr>
              <w:keepNext/>
              <w:keepLines/>
              <w:autoSpaceDE w:val="0"/>
              <w:autoSpaceDN w:val="0"/>
              <w:adjustRightInd w:val="0"/>
              <w:jc w:val="both"/>
              <w:rPr>
                <w:rFonts w:eastAsia="Calibri"/>
                <w:sz w:val="19"/>
                <w:szCs w:val="19"/>
                <w:lang w:eastAsia="en-US"/>
              </w:rPr>
            </w:pPr>
            <w:r w:rsidRPr="005C56EB">
              <w:rPr>
                <w:rFonts w:eastAsia="Calibri"/>
                <w:sz w:val="19"/>
                <w:szCs w:val="19"/>
                <w:lang w:eastAsia="en-US"/>
              </w:rPr>
              <w:t>Význam celoživotního učení v současném světě – dokumenty, strategie, programy.</w:t>
            </w:r>
          </w:p>
          <w:p w:rsidR="00E87514" w:rsidRPr="005C56EB" w:rsidRDefault="00E87514" w:rsidP="00E87514">
            <w:pPr>
              <w:keepNext/>
              <w:keepLines/>
              <w:autoSpaceDE w:val="0"/>
              <w:autoSpaceDN w:val="0"/>
              <w:adjustRightInd w:val="0"/>
              <w:jc w:val="both"/>
              <w:rPr>
                <w:rFonts w:eastAsia="Calibri"/>
                <w:sz w:val="19"/>
                <w:szCs w:val="19"/>
                <w:lang w:eastAsia="en-US"/>
              </w:rPr>
            </w:pPr>
            <w:r w:rsidRPr="005C56EB">
              <w:rPr>
                <w:rFonts w:eastAsia="Calibri"/>
                <w:sz w:val="19"/>
                <w:szCs w:val="19"/>
                <w:lang w:eastAsia="en-US"/>
              </w:rPr>
              <w:t>Vývoj teorie edukace dospělých – od filozofie k andragogice.</w:t>
            </w:r>
          </w:p>
          <w:p w:rsidR="00E87514" w:rsidRPr="005C56EB" w:rsidRDefault="00E87514" w:rsidP="00E87514">
            <w:pPr>
              <w:keepNext/>
              <w:keepLines/>
              <w:autoSpaceDE w:val="0"/>
              <w:autoSpaceDN w:val="0"/>
              <w:adjustRightInd w:val="0"/>
              <w:jc w:val="both"/>
              <w:rPr>
                <w:rFonts w:eastAsia="Calibri"/>
                <w:sz w:val="19"/>
                <w:szCs w:val="19"/>
                <w:lang w:eastAsia="en-US"/>
              </w:rPr>
            </w:pPr>
            <w:r w:rsidRPr="005C56EB">
              <w:rPr>
                <w:rFonts w:eastAsia="Calibri"/>
                <w:sz w:val="19"/>
                <w:szCs w:val="19"/>
                <w:lang w:eastAsia="en-US"/>
              </w:rPr>
              <w:t>Současný stav rozvoje andragogiky – andragogika jako integrální součást edukologie, systém andragogických věd, předmět a funkce andragogiky, vztah andragogiky k jiným vědám.</w:t>
            </w:r>
          </w:p>
          <w:p w:rsidR="00E87514" w:rsidRPr="005C56EB" w:rsidRDefault="00E87514" w:rsidP="00E87514">
            <w:pPr>
              <w:keepNext/>
              <w:keepLines/>
              <w:autoSpaceDE w:val="0"/>
              <w:autoSpaceDN w:val="0"/>
              <w:adjustRightInd w:val="0"/>
              <w:jc w:val="both"/>
              <w:rPr>
                <w:rFonts w:eastAsia="Calibri"/>
                <w:sz w:val="19"/>
                <w:szCs w:val="19"/>
                <w:lang w:eastAsia="en-US"/>
              </w:rPr>
            </w:pPr>
            <w:r w:rsidRPr="005C56EB">
              <w:rPr>
                <w:rFonts w:eastAsia="Calibri"/>
                <w:sz w:val="19"/>
                <w:szCs w:val="19"/>
                <w:lang w:eastAsia="en-US"/>
              </w:rPr>
              <w:t>Systematická andragogika – východiska koncepce systematické andragogiky, vnitřní struktura.</w:t>
            </w:r>
          </w:p>
          <w:p w:rsidR="00E87514" w:rsidRPr="005C56EB" w:rsidRDefault="00E87514" w:rsidP="00E87514">
            <w:pPr>
              <w:keepNext/>
              <w:keepLines/>
              <w:autoSpaceDE w:val="0"/>
              <w:autoSpaceDN w:val="0"/>
              <w:adjustRightInd w:val="0"/>
              <w:jc w:val="both"/>
              <w:rPr>
                <w:rFonts w:eastAsia="Calibri"/>
                <w:sz w:val="19"/>
                <w:szCs w:val="19"/>
                <w:lang w:eastAsia="en-US"/>
              </w:rPr>
            </w:pPr>
            <w:r w:rsidRPr="005C56EB">
              <w:rPr>
                <w:rFonts w:eastAsia="Calibri"/>
                <w:sz w:val="19"/>
                <w:szCs w:val="19"/>
                <w:lang w:eastAsia="en-US"/>
              </w:rPr>
              <w:t>Teoretické a aplikované andragogické disciplíny – charakteristika.</w:t>
            </w:r>
          </w:p>
          <w:p w:rsidR="00E87514" w:rsidRPr="005C56EB" w:rsidRDefault="00E87514" w:rsidP="00E87514">
            <w:pPr>
              <w:keepNext/>
              <w:keepLines/>
              <w:autoSpaceDE w:val="0"/>
              <w:autoSpaceDN w:val="0"/>
              <w:adjustRightInd w:val="0"/>
              <w:jc w:val="both"/>
              <w:rPr>
                <w:rFonts w:eastAsia="Calibri"/>
                <w:sz w:val="19"/>
                <w:szCs w:val="19"/>
                <w:lang w:eastAsia="en-US"/>
              </w:rPr>
            </w:pPr>
            <w:r w:rsidRPr="005C56EB">
              <w:rPr>
                <w:rFonts w:eastAsia="Calibri"/>
                <w:sz w:val="19"/>
                <w:szCs w:val="19"/>
                <w:lang w:eastAsia="en-US"/>
              </w:rPr>
              <w:t>Druhy vzdělávání dospělých – další odborné vzdělávání, kontinuální vzdělávání, zájmové a občanské vzdělávání dospělých.</w:t>
            </w:r>
          </w:p>
          <w:p w:rsidR="00E87514" w:rsidRPr="005C56EB" w:rsidRDefault="00E87514" w:rsidP="00E87514">
            <w:pPr>
              <w:keepNext/>
              <w:keepLines/>
              <w:autoSpaceDE w:val="0"/>
              <w:autoSpaceDN w:val="0"/>
              <w:adjustRightInd w:val="0"/>
              <w:jc w:val="both"/>
              <w:rPr>
                <w:rFonts w:eastAsia="Calibri"/>
                <w:sz w:val="19"/>
                <w:szCs w:val="19"/>
                <w:lang w:eastAsia="en-US"/>
              </w:rPr>
            </w:pPr>
            <w:r w:rsidRPr="005C56EB">
              <w:rPr>
                <w:rFonts w:eastAsia="Calibri"/>
                <w:sz w:val="19"/>
                <w:szCs w:val="19"/>
                <w:lang w:eastAsia="en-US"/>
              </w:rPr>
              <w:t>Dospělý člověk jako objekt a subjekt andragogiky.</w:t>
            </w:r>
          </w:p>
          <w:p w:rsidR="00E87514" w:rsidRPr="005C56EB" w:rsidRDefault="00E87514" w:rsidP="00E87514">
            <w:pPr>
              <w:keepNext/>
              <w:keepLines/>
              <w:autoSpaceDE w:val="0"/>
              <w:autoSpaceDN w:val="0"/>
              <w:adjustRightInd w:val="0"/>
              <w:jc w:val="both"/>
              <w:rPr>
                <w:rFonts w:eastAsia="Calibri"/>
                <w:sz w:val="19"/>
                <w:szCs w:val="19"/>
                <w:lang w:eastAsia="en-US"/>
              </w:rPr>
            </w:pPr>
            <w:r w:rsidRPr="005C56EB">
              <w:rPr>
                <w:rFonts w:eastAsia="Calibri"/>
                <w:sz w:val="19"/>
                <w:szCs w:val="19"/>
                <w:lang w:eastAsia="en-US"/>
              </w:rPr>
              <w:t xml:space="preserve">Profesionalizace v edukaci dospělých – vzdělávání dospělých a jejich profesní kompetence. </w:t>
            </w:r>
          </w:p>
          <w:p w:rsidR="00E87514" w:rsidRPr="005C56EB" w:rsidRDefault="00E87514" w:rsidP="00E87514">
            <w:pPr>
              <w:jc w:val="both"/>
              <w:rPr>
                <w:b/>
                <w:sz w:val="19"/>
                <w:szCs w:val="19"/>
              </w:rPr>
            </w:pPr>
            <w:r w:rsidRPr="005C56EB">
              <w:rPr>
                <w:b/>
                <w:sz w:val="19"/>
                <w:szCs w:val="19"/>
              </w:rPr>
              <w:t>Výstupní kompetence</w:t>
            </w:r>
          </w:p>
          <w:p w:rsidR="00E87514" w:rsidRPr="00E87514" w:rsidRDefault="00E87514" w:rsidP="00017D69">
            <w:pPr>
              <w:keepNext/>
              <w:keepLines/>
              <w:autoSpaceDE w:val="0"/>
              <w:autoSpaceDN w:val="0"/>
              <w:adjustRightInd w:val="0"/>
              <w:jc w:val="both"/>
              <w:rPr>
                <w:rFonts w:eastAsia="Calibri"/>
                <w:sz w:val="19"/>
                <w:szCs w:val="19"/>
                <w:lang w:val="sk-SK" w:eastAsia="en-US"/>
              </w:rPr>
            </w:pPr>
            <w:r w:rsidRPr="005C56EB">
              <w:rPr>
                <w:rFonts w:eastAsia="Calibri"/>
                <w:sz w:val="19"/>
                <w:szCs w:val="19"/>
                <w:lang w:eastAsia="en-US"/>
              </w:rPr>
              <w:t>Student po absolvování předmětu ovládá základní andragogickou terminologii, chápe podstatu celoživotního učení (se) a jeho význam pro jednotlivce. Student dokáže teoreticky odůvodnit potřebu, cíle a úkoly andragogiky, dokáže se orientovat ve vědeckém poli andragogiky, uvědomuje si vztah mezi andragogickou teorií a praxí edukace dospělých, je schopen v základní rovině aplikovat všeobecná teoretická andragogická východiska na jednotlivé druhy výchovy a vzdělávání dospělých. Student si uvědomuje požadavky kladené na výkon profese andragoga.</w:t>
            </w:r>
            <w:r w:rsidRPr="00E87514">
              <w:rPr>
                <w:rFonts w:eastAsia="Calibri"/>
                <w:sz w:val="19"/>
                <w:szCs w:val="19"/>
                <w:lang w:val="sk-SK" w:eastAsia="en-US"/>
              </w:rPr>
              <w:t xml:space="preserve"> </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017D69">
        <w:trPr>
          <w:trHeight w:val="840"/>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keepNext/>
              <w:keepLines/>
              <w:autoSpaceDE w:val="0"/>
              <w:autoSpaceDN w:val="0"/>
              <w:adjustRightInd w:val="0"/>
              <w:rPr>
                <w:rFonts w:eastAsia="Calibri"/>
                <w:sz w:val="19"/>
                <w:szCs w:val="19"/>
                <w:lang w:val="sk-SK" w:eastAsia="en-US"/>
              </w:rPr>
            </w:pPr>
            <w:r w:rsidRPr="00E87514">
              <w:rPr>
                <w:rFonts w:eastAsia="Calibri"/>
                <w:sz w:val="19"/>
                <w:szCs w:val="19"/>
                <w:lang w:val="sk-SK" w:eastAsia="en-US"/>
              </w:rPr>
              <w:t xml:space="preserve">Beneš, M. </w:t>
            </w:r>
            <w:r w:rsidRPr="00E87514">
              <w:rPr>
                <w:rFonts w:eastAsia="TimesNewRomanPS-ItalicMT"/>
                <w:i/>
                <w:iCs/>
                <w:sz w:val="19"/>
                <w:szCs w:val="19"/>
                <w:lang w:val="sk-SK" w:eastAsia="en-US"/>
              </w:rPr>
              <w:t xml:space="preserve">Andragogika. </w:t>
            </w:r>
            <w:r w:rsidRPr="00E87514">
              <w:rPr>
                <w:rFonts w:eastAsia="Calibri"/>
                <w:sz w:val="19"/>
                <w:szCs w:val="19"/>
                <w:lang w:val="sk-SK" w:eastAsia="en-US"/>
              </w:rPr>
              <w:t>Praha : GradaPublishing, 2014.</w:t>
            </w:r>
          </w:p>
          <w:p w:rsidR="00E87514" w:rsidRPr="00E87514" w:rsidRDefault="00E87514" w:rsidP="00E87514">
            <w:pPr>
              <w:keepNext/>
              <w:keepLines/>
              <w:autoSpaceDE w:val="0"/>
              <w:autoSpaceDN w:val="0"/>
              <w:adjustRightInd w:val="0"/>
              <w:rPr>
                <w:rFonts w:eastAsia="Calibri"/>
                <w:sz w:val="19"/>
                <w:szCs w:val="19"/>
                <w:lang w:val="sk-SK" w:eastAsia="en-US"/>
              </w:rPr>
            </w:pPr>
            <w:r w:rsidRPr="00E87514">
              <w:rPr>
                <w:rFonts w:eastAsia="Calibri"/>
                <w:sz w:val="19"/>
                <w:szCs w:val="19"/>
                <w:lang w:val="sk-SK" w:eastAsia="en-US"/>
              </w:rPr>
              <w:t xml:space="preserve">Dvořáková, M. – Šerák, M. </w:t>
            </w:r>
            <w:r w:rsidRPr="00E87514">
              <w:rPr>
                <w:rFonts w:eastAsia="Calibri"/>
                <w:i/>
                <w:sz w:val="19"/>
                <w:szCs w:val="19"/>
                <w:lang w:val="sk-SK" w:eastAsia="en-US"/>
              </w:rPr>
              <w:t xml:space="preserve">Andragogika a vzdélávání dospělých. </w:t>
            </w:r>
            <w:r w:rsidRPr="00E87514">
              <w:rPr>
                <w:rFonts w:eastAsia="Calibri"/>
                <w:sz w:val="19"/>
                <w:szCs w:val="19"/>
                <w:lang w:val="sk-SK" w:eastAsia="en-US"/>
              </w:rPr>
              <w:t>Praha: FF UK, 2016.</w:t>
            </w:r>
          </w:p>
          <w:p w:rsidR="00E87514" w:rsidRPr="00E87514" w:rsidRDefault="00E87514" w:rsidP="00E87514">
            <w:pPr>
              <w:keepNext/>
              <w:keepLines/>
              <w:autoSpaceDE w:val="0"/>
              <w:autoSpaceDN w:val="0"/>
              <w:adjustRightInd w:val="0"/>
              <w:rPr>
                <w:rFonts w:eastAsia="Calibri"/>
                <w:sz w:val="19"/>
                <w:szCs w:val="19"/>
                <w:lang w:val="sk-SK" w:eastAsia="en-US"/>
              </w:rPr>
            </w:pPr>
            <w:r w:rsidRPr="00E87514">
              <w:rPr>
                <w:rFonts w:eastAsia="Calibri"/>
                <w:sz w:val="19"/>
                <w:szCs w:val="19"/>
                <w:lang w:val="sk-SK" w:eastAsia="en-US"/>
              </w:rPr>
              <w:t xml:space="preserve">Krystoň, M. </w:t>
            </w:r>
            <w:r w:rsidRPr="00E87514">
              <w:rPr>
                <w:rFonts w:eastAsia="TimesNewRomanPS-ItalicMT"/>
                <w:i/>
                <w:iCs/>
                <w:sz w:val="19"/>
                <w:szCs w:val="19"/>
                <w:lang w:val="sk-SK" w:eastAsia="en-US"/>
              </w:rPr>
              <w:t xml:space="preserve">Vybrané kapitoly z andragogiky. </w:t>
            </w:r>
            <w:r w:rsidRPr="00E87514">
              <w:rPr>
                <w:rFonts w:eastAsia="Calibri"/>
                <w:sz w:val="19"/>
                <w:szCs w:val="19"/>
                <w:lang w:val="sk-SK" w:eastAsia="en-US"/>
              </w:rPr>
              <w:t>Banská Bystrica : PF UMB, 2012.</w:t>
            </w:r>
          </w:p>
          <w:p w:rsidR="00E87514" w:rsidRPr="00E87514" w:rsidRDefault="00E87514" w:rsidP="00E87514">
            <w:pPr>
              <w:keepNext/>
              <w:keepLines/>
              <w:autoSpaceDE w:val="0"/>
              <w:autoSpaceDN w:val="0"/>
              <w:adjustRightInd w:val="0"/>
              <w:rPr>
                <w:rFonts w:eastAsia="Calibri"/>
                <w:sz w:val="19"/>
                <w:szCs w:val="19"/>
                <w:lang w:val="sk-SK" w:eastAsia="en-US"/>
              </w:rPr>
            </w:pPr>
            <w:r w:rsidRPr="00E87514">
              <w:rPr>
                <w:rFonts w:eastAsia="Calibri"/>
                <w:sz w:val="19"/>
                <w:szCs w:val="19"/>
                <w:lang w:val="sk-SK" w:eastAsia="en-US"/>
              </w:rPr>
              <w:t xml:space="preserve">Prusáková, V. 2005. </w:t>
            </w:r>
            <w:r w:rsidRPr="00E87514">
              <w:rPr>
                <w:rFonts w:eastAsia="TimesNewRomanPS-ItalicMT"/>
                <w:i/>
                <w:iCs/>
                <w:sz w:val="19"/>
                <w:szCs w:val="19"/>
                <w:lang w:val="sk-SK" w:eastAsia="en-US"/>
              </w:rPr>
              <w:t xml:space="preserve">Úvod do andragogiky. </w:t>
            </w:r>
            <w:r w:rsidRPr="00E87514">
              <w:rPr>
                <w:rFonts w:eastAsia="Calibri"/>
                <w:sz w:val="19"/>
                <w:szCs w:val="19"/>
                <w:lang w:val="sk-SK" w:eastAsia="en-US"/>
              </w:rPr>
              <w:t>Bratislava : GerlachPrint, 2005.</w:t>
            </w:r>
          </w:p>
          <w:p w:rsidR="00E87514" w:rsidRPr="00E87514" w:rsidRDefault="00E87514" w:rsidP="00E87514">
            <w:pPr>
              <w:keepNext/>
              <w:keepLines/>
              <w:autoSpaceDE w:val="0"/>
              <w:autoSpaceDN w:val="0"/>
              <w:adjustRightInd w:val="0"/>
              <w:rPr>
                <w:rFonts w:eastAsia="Calibri"/>
                <w:sz w:val="19"/>
                <w:szCs w:val="19"/>
                <w:lang w:val="sk-SK" w:eastAsia="en-US"/>
              </w:rPr>
            </w:pPr>
            <w:r w:rsidRPr="00E87514">
              <w:rPr>
                <w:rFonts w:eastAsia="Calibri"/>
                <w:sz w:val="19"/>
                <w:szCs w:val="19"/>
                <w:lang w:val="sk-SK" w:eastAsia="en-US"/>
              </w:rPr>
              <w:t xml:space="preserve">Průcha, J., Veteška, J. </w:t>
            </w:r>
            <w:r w:rsidRPr="00E87514">
              <w:rPr>
                <w:rFonts w:eastAsia="TimesNewRomanPS-ItalicMT"/>
                <w:i/>
                <w:iCs/>
                <w:sz w:val="19"/>
                <w:szCs w:val="19"/>
                <w:lang w:val="sk-SK" w:eastAsia="en-US"/>
              </w:rPr>
              <w:t xml:space="preserve">Andragogický slovník. </w:t>
            </w:r>
            <w:r w:rsidRPr="00E87514">
              <w:rPr>
                <w:rFonts w:eastAsia="Calibri"/>
                <w:sz w:val="19"/>
                <w:szCs w:val="19"/>
                <w:lang w:val="sk-SK" w:eastAsia="en-US"/>
              </w:rPr>
              <w:t>Praha : GradaPublishing, 2014.</w:t>
            </w:r>
          </w:p>
          <w:p w:rsidR="00E87514" w:rsidRPr="00E87514" w:rsidRDefault="00E87514" w:rsidP="00E87514">
            <w:pPr>
              <w:keepNext/>
              <w:keepLines/>
              <w:autoSpaceDE w:val="0"/>
              <w:autoSpaceDN w:val="0"/>
              <w:adjustRightInd w:val="0"/>
              <w:rPr>
                <w:rFonts w:eastAsia="Calibri"/>
                <w:sz w:val="19"/>
                <w:szCs w:val="19"/>
                <w:lang w:val="sk-SK" w:eastAsia="en-US"/>
              </w:rPr>
            </w:pPr>
            <w:r w:rsidRPr="00E87514">
              <w:rPr>
                <w:rFonts w:eastAsia="Calibri"/>
                <w:sz w:val="19"/>
                <w:szCs w:val="19"/>
                <w:lang w:val="sk-SK" w:eastAsia="en-US"/>
              </w:rPr>
              <w:t xml:space="preserve">Veteška, J. </w:t>
            </w:r>
            <w:r w:rsidRPr="00E87514">
              <w:rPr>
                <w:rFonts w:eastAsia="Calibri"/>
                <w:i/>
                <w:sz w:val="19"/>
                <w:szCs w:val="19"/>
                <w:lang w:val="sk-SK" w:eastAsia="en-US"/>
              </w:rPr>
              <w:t xml:space="preserve">Přehled andragogiky. </w:t>
            </w:r>
            <w:r w:rsidRPr="00E87514">
              <w:rPr>
                <w:rFonts w:eastAsia="Calibri"/>
                <w:sz w:val="19"/>
                <w:szCs w:val="19"/>
                <w:lang w:val="sk-SK" w:eastAsia="en-US"/>
              </w:rPr>
              <w:t>Praha: Portál. 2016.</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keepNext/>
              <w:keepLines/>
              <w:autoSpaceDE w:val="0"/>
              <w:autoSpaceDN w:val="0"/>
              <w:adjustRightInd w:val="0"/>
              <w:rPr>
                <w:rFonts w:eastAsia="TimesNewRomanPS-ItalicMT"/>
                <w:i/>
                <w:iCs/>
                <w:sz w:val="19"/>
                <w:szCs w:val="19"/>
                <w:lang w:val="sk-SK" w:eastAsia="en-US"/>
              </w:rPr>
            </w:pPr>
            <w:r w:rsidRPr="00E87514">
              <w:rPr>
                <w:rFonts w:eastAsia="Calibri"/>
                <w:sz w:val="19"/>
                <w:szCs w:val="19"/>
                <w:lang w:val="sk-SK" w:eastAsia="en-US"/>
              </w:rPr>
              <w:t xml:space="preserve">Hotár, S. V., Paška, P., Perhács, J. a kol. </w:t>
            </w:r>
            <w:r w:rsidRPr="00E87514">
              <w:rPr>
                <w:rFonts w:eastAsia="TimesNewRomanPS-ItalicMT"/>
                <w:i/>
                <w:iCs/>
                <w:sz w:val="19"/>
                <w:szCs w:val="19"/>
                <w:lang w:val="sk-SK" w:eastAsia="en-US"/>
              </w:rPr>
              <w:t xml:space="preserve">Výchova a vzdelávanie dospelých –Andragogika. Terminologický a výkladový slovník. </w:t>
            </w:r>
            <w:r w:rsidR="005C56EB">
              <w:rPr>
                <w:rFonts w:eastAsia="Calibri"/>
                <w:sz w:val="19"/>
                <w:szCs w:val="19"/>
                <w:lang w:val="sk-SK" w:eastAsia="en-US"/>
              </w:rPr>
              <w:t>Bratislava</w:t>
            </w:r>
            <w:r w:rsidRPr="00E87514">
              <w:rPr>
                <w:rFonts w:eastAsia="Calibri"/>
                <w:sz w:val="19"/>
                <w:szCs w:val="19"/>
                <w:lang w:val="sk-SK" w:eastAsia="en-US"/>
              </w:rPr>
              <w:t>: SPN, 2000.</w:t>
            </w:r>
          </w:p>
          <w:p w:rsidR="00E87514" w:rsidRPr="00E87514" w:rsidRDefault="00E87514" w:rsidP="00E87514">
            <w:pPr>
              <w:keepNext/>
              <w:keepLines/>
              <w:autoSpaceDE w:val="0"/>
              <w:autoSpaceDN w:val="0"/>
              <w:adjustRightInd w:val="0"/>
              <w:rPr>
                <w:rFonts w:eastAsia="Calibri"/>
                <w:sz w:val="19"/>
                <w:szCs w:val="19"/>
                <w:lang w:val="sk-SK" w:eastAsia="en-US"/>
              </w:rPr>
            </w:pPr>
            <w:r w:rsidRPr="00E87514">
              <w:rPr>
                <w:rFonts w:eastAsia="Calibri"/>
                <w:sz w:val="19"/>
                <w:szCs w:val="19"/>
                <w:lang w:val="sk-SK" w:eastAsia="en-US"/>
              </w:rPr>
              <w:t xml:space="preserve">Palán, Z., Langer, T. </w:t>
            </w:r>
            <w:r w:rsidRPr="00E87514">
              <w:rPr>
                <w:rFonts w:eastAsia="TimesNewRomanPS-ItalicMT"/>
                <w:i/>
                <w:iCs/>
                <w:sz w:val="19"/>
                <w:szCs w:val="19"/>
                <w:lang w:val="sk-SK" w:eastAsia="en-US"/>
              </w:rPr>
              <w:t xml:space="preserve">Základy andragogiky. </w:t>
            </w:r>
            <w:r w:rsidRPr="00E87514">
              <w:rPr>
                <w:rFonts w:eastAsia="Calibri"/>
                <w:sz w:val="19"/>
                <w:szCs w:val="19"/>
                <w:lang w:val="sk-SK" w:eastAsia="en-US"/>
              </w:rPr>
              <w:t>Praha : UJAK, 2008.</w:t>
            </w:r>
          </w:p>
          <w:p w:rsidR="00E87514" w:rsidRPr="00E87514" w:rsidRDefault="00E87514" w:rsidP="00E87514">
            <w:pPr>
              <w:keepNext/>
              <w:keepLines/>
              <w:autoSpaceDE w:val="0"/>
              <w:autoSpaceDN w:val="0"/>
              <w:adjustRightInd w:val="0"/>
              <w:rPr>
                <w:rFonts w:eastAsia="Calibri"/>
                <w:sz w:val="19"/>
                <w:szCs w:val="19"/>
                <w:lang w:val="sk-SK" w:eastAsia="en-US"/>
              </w:rPr>
            </w:pPr>
            <w:r w:rsidRPr="00E87514">
              <w:rPr>
                <w:rFonts w:eastAsia="Calibri"/>
                <w:sz w:val="19"/>
                <w:szCs w:val="19"/>
                <w:lang w:val="sk-SK" w:eastAsia="en-US"/>
              </w:rPr>
              <w:t xml:space="preserve">Průcha, J., Veteška, J. </w:t>
            </w:r>
            <w:r w:rsidRPr="00E87514">
              <w:rPr>
                <w:rFonts w:eastAsia="TimesNewRomanPS-ItalicMT"/>
                <w:i/>
                <w:iCs/>
                <w:sz w:val="19"/>
                <w:szCs w:val="19"/>
                <w:lang w:val="sk-SK" w:eastAsia="en-US"/>
              </w:rPr>
              <w:t xml:space="preserve">Andragogický slovník. </w:t>
            </w:r>
            <w:r w:rsidRPr="00E87514">
              <w:rPr>
                <w:rFonts w:eastAsia="Calibri"/>
                <w:sz w:val="19"/>
                <w:szCs w:val="19"/>
                <w:lang w:val="sk-SK" w:eastAsia="en-US"/>
              </w:rPr>
              <w:t>Praha: GradaPublishing, 2014.</w:t>
            </w:r>
          </w:p>
          <w:p w:rsidR="00E87514" w:rsidRPr="00E87514" w:rsidRDefault="00E87514" w:rsidP="00E87514">
            <w:pPr>
              <w:keepNext/>
              <w:keepLines/>
              <w:autoSpaceDE w:val="0"/>
              <w:autoSpaceDN w:val="0"/>
              <w:adjustRightInd w:val="0"/>
              <w:rPr>
                <w:rFonts w:eastAsia="Calibri"/>
                <w:sz w:val="19"/>
                <w:szCs w:val="19"/>
                <w:lang w:val="sk-SK" w:eastAsia="en-US"/>
              </w:rPr>
            </w:pPr>
            <w:r w:rsidRPr="00E87514">
              <w:rPr>
                <w:rFonts w:eastAsia="Calibri"/>
                <w:sz w:val="19"/>
                <w:szCs w:val="19"/>
                <w:lang w:val="sk-SK" w:eastAsia="en-US"/>
              </w:rPr>
              <w:t xml:space="preserve">Švec, Š. </w:t>
            </w:r>
            <w:r w:rsidRPr="00E87514">
              <w:rPr>
                <w:rFonts w:eastAsia="TimesNewRomanPS-ItalicMT"/>
                <w:i/>
                <w:iCs/>
                <w:sz w:val="19"/>
                <w:szCs w:val="19"/>
                <w:lang w:val="sk-SK" w:eastAsia="en-US"/>
              </w:rPr>
              <w:t xml:space="preserve">Základné pojmy v pedagogike a andragogike. </w:t>
            </w:r>
            <w:r w:rsidR="005C56EB">
              <w:rPr>
                <w:rFonts w:eastAsia="Calibri"/>
                <w:sz w:val="19"/>
                <w:szCs w:val="19"/>
                <w:lang w:val="sk-SK" w:eastAsia="en-US"/>
              </w:rPr>
              <w:t>Bratislava</w:t>
            </w:r>
            <w:r w:rsidRPr="00E87514">
              <w:rPr>
                <w:rFonts w:eastAsia="Calibri"/>
                <w:sz w:val="19"/>
                <w:szCs w:val="19"/>
                <w:lang w:val="sk-SK" w:eastAsia="en-US"/>
              </w:rPr>
              <w:t>: Iris, 2002.</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sz w:val="19"/>
                <w:szCs w:val="19"/>
              </w:rPr>
            </w:pPr>
            <w:r w:rsidRPr="00E87514">
              <w:rPr>
                <w:b/>
                <w:sz w:val="19"/>
                <w:szCs w:val="19"/>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rPr>
                <w:sz w:val="19"/>
                <w:szCs w:val="19"/>
              </w:rPr>
            </w:pPr>
            <w:r w:rsidRPr="00E87514">
              <w:rPr>
                <w:b/>
                <w:sz w:val="19"/>
                <w:szCs w:val="19"/>
              </w:rPr>
              <w:t>Rozsah konzultací (soustředění)</w:t>
            </w:r>
          </w:p>
        </w:tc>
        <w:tc>
          <w:tcPr>
            <w:tcW w:w="889" w:type="dxa"/>
            <w:tcBorders>
              <w:top w:val="single" w:sz="2" w:space="0" w:color="auto"/>
            </w:tcBorders>
          </w:tcPr>
          <w:p w:rsidR="00E87514" w:rsidRPr="00E87514" w:rsidRDefault="00E87514" w:rsidP="00E87514">
            <w:pPr>
              <w:jc w:val="both"/>
              <w:rPr>
                <w:sz w:val="19"/>
                <w:szCs w:val="19"/>
              </w:rPr>
            </w:pPr>
            <w:r w:rsidRPr="00E87514">
              <w:rPr>
                <w:sz w:val="19"/>
                <w:szCs w:val="19"/>
              </w:rPr>
              <w:t>30</w:t>
            </w:r>
          </w:p>
        </w:tc>
        <w:tc>
          <w:tcPr>
            <w:tcW w:w="4179" w:type="dxa"/>
            <w:gridSpan w:val="4"/>
            <w:tcBorders>
              <w:top w:val="single" w:sz="2" w:space="0" w:color="auto"/>
            </w:tcBorders>
            <w:shd w:val="clear" w:color="auto" w:fill="F7CAAC"/>
          </w:tcPr>
          <w:p w:rsidR="00E87514" w:rsidRPr="00E87514" w:rsidRDefault="00E87514" w:rsidP="00E87514">
            <w:pPr>
              <w:jc w:val="both"/>
              <w:rPr>
                <w:b/>
                <w:sz w:val="19"/>
                <w:szCs w:val="19"/>
              </w:rPr>
            </w:pPr>
            <w:r w:rsidRPr="00E87514">
              <w:rPr>
                <w:b/>
                <w:sz w:val="19"/>
                <w:szCs w:val="19"/>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sz w:val="19"/>
                <w:szCs w:val="19"/>
              </w:rPr>
            </w:pPr>
            <w:r w:rsidRPr="00E87514">
              <w:rPr>
                <w:b/>
                <w:sz w:val="19"/>
                <w:szCs w:val="19"/>
              </w:rPr>
              <w:t>Informace o způsobu kontaktu s vyučujícím</w:t>
            </w:r>
          </w:p>
        </w:tc>
      </w:tr>
      <w:tr w:rsidR="00E87514" w:rsidRPr="00E87514" w:rsidTr="00017D69">
        <w:trPr>
          <w:trHeight w:val="424"/>
        </w:trPr>
        <w:tc>
          <w:tcPr>
            <w:tcW w:w="9855" w:type="dxa"/>
            <w:gridSpan w:val="8"/>
          </w:tcPr>
          <w:p w:rsidR="00E87514" w:rsidRPr="00E87514" w:rsidRDefault="00E87514" w:rsidP="00E87514">
            <w:pPr>
              <w:jc w:val="both"/>
              <w:rPr>
                <w:color w:val="000000"/>
                <w:sz w:val="19"/>
                <w:szCs w:val="19"/>
              </w:rPr>
            </w:pPr>
            <w:r w:rsidRPr="00E87514">
              <w:rPr>
                <w:color w:val="000000"/>
                <w:sz w:val="19"/>
                <w:szCs w:val="19"/>
              </w:rPr>
              <w:t xml:space="preserve">20 hodin přímá výuka formou přednášky. 10 hodin distanční forma: průběžná konzultace k problematice prezentované </w:t>
            </w:r>
            <w:r w:rsidR="005C56EB">
              <w:rPr>
                <w:color w:val="000000"/>
                <w:sz w:val="19"/>
                <w:szCs w:val="19"/>
              </w:rPr>
              <w:br/>
            </w:r>
            <w:r w:rsidRPr="00E87514">
              <w:rPr>
                <w:color w:val="000000"/>
                <w:sz w:val="19"/>
                <w:szCs w:val="19"/>
              </w:rPr>
              <w:t>na přednáškách a v doporučených studijních materiálech v prostředí MOODLE nebo e-mailem</w:t>
            </w:r>
            <w:r w:rsidRPr="00E87514">
              <w:rPr>
                <w:b/>
                <w:color w:val="000000"/>
                <w:sz w:val="19"/>
                <w:szCs w:val="19"/>
              </w:rPr>
              <w:t>.</w:t>
            </w:r>
          </w:p>
        </w:tc>
      </w:tr>
    </w:tbl>
    <w:p w:rsidR="00E87514" w:rsidRDefault="00E87514" w:rsidP="00E87514"/>
    <w:p w:rsidR="00D95789" w:rsidRDefault="00D95789" w:rsidP="00E87514"/>
    <w:p w:rsidR="00D95789" w:rsidRPr="00E87514" w:rsidRDefault="00D95789"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Základy sociální a kulturní antropologie</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r w:rsidRPr="00E87514">
              <w:t>PZ</w:t>
            </w: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1./ZS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15p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5</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Zk</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přednáška</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6136AE">
            <w:pPr>
              <w:jc w:val="both"/>
              <w:rPr>
                <w:sz w:val="19"/>
                <w:szCs w:val="19"/>
              </w:rPr>
            </w:pPr>
            <w:r w:rsidRPr="00E87514">
              <w:rPr>
                <w:sz w:val="19"/>
                <w:szCs w:val="19"/>
              </w:rPr>
              <w:t>Zkouška písemnou formou. Vypracování eseje na vybrané téma ze sociální a kulturní an</w:t>
            </w:r>
            <w:r w:rsidR="005C56EB">
              <w:rPr>
                <w:sz w:val="19"/>
                <w:szCs w:val="19"/>
              </w:rPr>
              <w:t>tropologie v rozsahu 3-5 stran.</w:t>
            </w:r>
          </w:p>
        </w:tc>
      </w:tr>
      <w:tr w:rsidR="00E87514" w:rsidRPr="00E87514" w:rsidTr="00017D69">
        <w:trPr>
          <w:trHeight w:val="300"/>
        </w:trPr>
        <w:tc>
          <w:tcPr>
            <w:tcW w:w="9855" w:type="dxa"/>
            <w:gridSpan w:val="8"/>
            <w:tcBorders>
              <w:top w:val="nil"/>
            </w:tcBorders>
          </w:tcPr>
          <w:p w:rsidR="00E87514" w:rsidRPr="00E87514" w:rsidRDefault="00E87514" w:rsidP="00E87514">
            <w:pPr>
              <w:jc w:val="both"/>
              <w:rPr>
                <w:sz w:val="19"/>
                <w:szCs w:val="19"/>
              </w:rPr>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PhDr. Helena Skarupská, Ph.D.</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5C56EB">
        <w:trPr>
          <w:trHeight w:val="281"/>
        </w:trPr>
        <w:tc>
          <w:tcPr>
            <w:tcW w:w="9855" w:type="dxa"/>
            <w:gridSpan w:val="8"/>
            <w:tcBorders>
              <w:top w:val="nil"/>
            </w:tcBorders>
          </w:tcPr>
          <w:p w:rsidR="00E87514" w:rsidRPr="00E87514" w:rsidRDefault="00E87514" w:rsidP="00E87514">
            <w:pPr>
              <w:jc w:val="both"/>
            </w:pPr>
            <w:r w:rsidRPr="00E87514">
              <w:t>PhDr. Helena Skarupská, Ph.D.</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E87514" w:rsidRPr="005C56EB" w:rsidRDefault="00E87514" w:rsidP="00E87514">
            <w:pPr>
              <w:tabs>
                <w:tab w:val="left" w:pos="328"/>
              </w:tabs>
              <w:jc w:val="both"/>
              <w:rPr>
                <w:b/>
                <w:sz w:val="19"/>
                <w:szCs w:val="19"/>
              </w:rPr>
            </w:pPr>
            <w:r w:rsidRPr="005C56EB">
              <w:rPr>
                <w:b/>
                <w:sz w:val="19"/>
                <w:szCs w:val="19"/>
              </w:rPr>
              <w:t>Cíl předmětu</w:t>
            </w:r>
          </w:p>
          <w:p w:rsidR="00E87514" w:rsidRPr="005C56EB" w:rsidRDefault="00E87514" w:rsidP="00E87514">
            <w:pPr>
              <w:tabs>
                <w:tab w:val="left" w:pos="328"/>
              </w:tabs>
              <w:jc w:val="both"/>
              <w:rPr>
                <w:color w:val="000000"/>
                <w:sz w:val="19"/>
                <w:szCs w:val="19"/>
                <w:shd w:val="clear" w:color="auto" w:fill="FFFFFF"/>
              </w:rPr>
            </w:pPr>
            <w:r w:rsidRPr="005C56EB">
              <w:rPr>
                <w:color w:val="000000"/>
                <w:sz w:val="19"/>
                <w:szCs w:val="19"/>
                <w:shd w:val="clear" w:color="auto" w:fill="FFFFFF"/>
              </w:rPr>
              <w:t xml:space="preserve">Cílem předmětu je seznámit studenty se stěžejním obsahem sociální a kulturní antropologie, s jejím vymezením </w:t>
            </w:r>
            <w:r w:rsidR="005C56EB" w:rsidRPr="005C56EB">
              <w:rPr>
                <w:color w:val="000000"/>
                <w:sz w:val="19"/>
                <w:szCs w:val="19"/>
                <w:shd w:val="clear" w:color="auto" w:fill="FFFFFF"/>
              </w:rPr>
              <w:br/>
            </w:r>
            <w:r w:rsidRPr="005C56EB">
              <w:rPr>
                <w:color w:val="000000"/>
                <w:sz w:val="19"/>
                <w:szCs w:val="19"/>
                <w:shd w:val="clear" w:color="auto" w:fill="FFFFFF"/>
              </w:rPr>
              <w:t xml:space="preserve">ve vztahu k ostatním antropologickým disciplínám, resp. jejím místem v systému věd o člověku. </w:t>
            </w:r>
            <w:r w:rsidR="005C56EB" w:rsidRPr="005C56EB">
              <w:rPr>
                <w:color w:val="000000"/>
                <w:sz w:val="19"/>
                <w:szCs w:val="19"/>
                <w:shd w:val="clear" w:color="auto" w:fill="FFFFFF"/>
              </w:rPr>
              <w:t>Důraz je také kladen na možnosti využití antropologických témat v andragogice.</w:t>
            </w:r>
          </w:p>
          <w:p w:rsidR="00E87514" w:rsidRPr="005C56EB" w:rsidRDefault="00E87514" w:rsidP="00E87514">
            <w:pPr>
              <w:tabs>
                <w:tab w:val="left" w:pos="328"/>
              </w:tabs>
              <w:jc w:val="both"/>
              <w:rPr>
                <w:b/>
                <w:sz w:val="19"/>
                <w:szCs w:val="19"/>
              </w:rPr>
            </w:pPr>
            <w:r w:rsidRPr="005C56EB">
              <w:rPr>
                <w:b/>
                <w:sz w:val="19"/>
                <w:szCs w:val="19"/>
              </w:rPr>
              <w:t>Obsah předmětu</w:t>
            </w:r>
          </w:p>
          <w:p w:rsidR="00E87514" w:rsidRPr="005C56EB" w:rsidRDefault="00E87514" w:rsidP="00E87514">
            <w:pPr>
              <w:rPr>
                <w:sz w:val="19"/>
                <w:szCs w:val="19"/>
              </w:rPr>
            </w:pPr>
            <w:r w:rsidRPr="005C56EB">
              <w:rPr>
                <w:sz w:val="19"/>
                <w:szCs w:val="19"/>
              </w:rPr>
              <w:t>Úvod do antropologie. </w:t>
            </w:r>
          </w:p>
          <w:p w:rsidR="00E87514" w:rsidRPr="005C56EB" w:rsidRDefault="00E87514" w:rsidP="00E87514">
            <w:pPr>
              <w:rPr>
                <w:sz w:val="19"/>
                <w:szCs w:val="19"/>
              </w:rPr>
            </w:pPr>
            <w:r w:rsidRPr="005C56EB">
              <w:rPr>
                <w:sz w:val="19"/>
                <w:szCs w:val="19"/>
              </w:rPr>
              <w:t>Vymezení sociální antropologie v systému antropologických věd. </w:t>
            </w:r>
          </w:p>
          <w:p w:rsidR="00E87514" w:rsidRPr="005C56EB" w:rsidRDefault="00E87514" w:rsidP="00E87514">
            <w:pPr>
              <w:rPr>
                <w:sz w:val="19"/>
                <w:szCs w:val="19"/>
              </w:rPr>
            </w:pPr>
            <w:r w:rsidRPr="005C56EB">
              <w:rPr>
                <w:sz w:val="19"/>
                <w:szCs w:val="19"/>
              </w:rPr>
              <w:t>Vymezení kulturní antropologie v systému antropologických věd. </w:t>
            </w:r>
          </w:p>
          <w:p w:rsidR="00E87514" w:rsidRPr="005C56EB" w:rsidRDefault="00E87514" w:rsidP="00E87514">
            <w:pPr>
              <w:rPr>
                <w:sz w:val="19"/>
                <w:szCs w:val="19"/>
              </w:rPr>
            </w:pPr>
            <w:r w:rsidRPr="005C56EB">
              <w:rPr>
                <w:sz w:val="19"/>
                <w:szCs w:val="19"/>
              </w:rPr>
              <w:t>Základní pojmy sociální antropologie. </w:t>
            </w:r>
          </w:p>
          <w:p w:rsidR="00E87514" w:rsidRPr="005C56EB" w:rsidRDefault="00E87514" w:rsidP="00E87514">
            <w:pPr>
              <w:rPr>
                <w:sz w:val="19"/>
                <w:szCs w:val="19"/>
              </w:rPr>
            </w:pPr>
            <w:r w:rsidRPr="005C56EB">
              <w:rPr>
                <w:sz w:val="19"/>
                <w:szCs w:val="19"/>
              </w:rPr>
              <w:t>Tradiční a moderní společnost, příbuzenské systémy, rody a klany, partnerství, manželství, rodina. </w:t>
            </w:r>
          </w:p>
          <w:p w:rsidR="00E87514" w:rsidRPr="005C56EB" w:rsidRDefault="00E87514" w:rsidP="00E87514">
            <w:pPr>
              <w:rPr>
                <w:sz w:val="19"/>
                <w:szCs w:val="19"/>
              </w:rPr>
            </w:pPr>
            <w:r w:rsidRPr="005C56EB">
              <w:rPr>
                <w:sz w:val="19"/>
                <w:szCs w:val="19"/>
              </w:rPr>
              <w:t>Základní pojmy kulturní antropologie. </w:t>
            </w:r>
          </w:p>
          <w:p w:rsidR="00E87514" w:rsidRPr="005C56EB" w:rsidRDefault="00E87514" w:rsidP="00E87514">
            <w:pPr>
              <w:rPr>
                <w:sz w:val="19"/>
                <w:szCs w:val="19"/>
              </w:rPr>
            </w:pPr>
            <w:r w:rsidRPr="005C56EB">
              <w:rPr>
                <w:sz w:val="19"/>
                <w:szCs w:val="19"/>
              </w:rPr>
              <w:t>Kultura jako základní atribut společnosti, antropologické teorie (modely) kultury, kultura a náboženství. </w:t>
            </w:r>
          </w:p>
          <w:p w:rsidR="00E87514" w:rsidRPr="005C56EB" w:rsidRDefault="00E87514" w:rsidP="00E87514">
            <w:pPr>
              <w:rPr>
                <w:sz w:val="19"/>
                <w:szCs w:val="19"/>
              </w:rPr>
            </w:pPr>
            <w:r w:rsidRPr="005C56EB">
              <w:rPr>
                <w:sz w:val="19"/>
                <w:szCs w:val="19"/>
              </w:rPr>
              <w:t>Multikulturalismus, etnocentrismus, kulturní relativismus, kulturní pluralismus. </w:t>
            </w:r>
          </w:p>
          <w:p w:rsidR="00E87514" w:rsidRPr="005C56EB" w:rsidRDefault="00E87514" w:rsidP="00E87514">
            <w:pPr>
              <w:rPr>
                <w:sz w:val="19"/>
                <w:szCs w:val="19"/>
              </w:rPr>
            </w:pPr>
            <w:r w:rsidRPr="005C56EB">
              <w:rPr>
                <w:sz w:val="19"/>
                <w:szCs w:val="19"/>
              </w:rPr>
              <w:t>Metodologie sociální a kulturní antropologie. </w:t>
            </w:r>
          </w:p>
          <w:p w:rsidR="00E87514" w:rsidRPr="005C56EB" w:rsidRDefault="00E87514" w:rsidP="00E87514">
            <w:pPr>
              <w:rPr>
                <w:sz w:val="19"/>
                <w:szCs w:val="19"/>
              </w:rPr>
            </w:pPr>
            <w:r w:rsidRPr="005C56EB">
              <w:rPr>
                <w:sz w:val="19"/>
                <w:szCs w:val="19"/>
              </w:rPr>
              <w:t>Současnost a perspektivy sociální a kulturní antropologie. </w:t>
            </w:r>
          </w:p>
          <w:p w:rsidR="00E87514" w:rsidRPr="005C56EB" w:rsidRDefault="00E87514" w:rsidP="00E87514">
            <w:pPr>
              <w:tabs>
                <w:tab w:val="left" w:pos="328"/>
              </w:tabs>
              <w:jc w:val="both"/>
              <w:rPr>
                <w:b/>
                <w:sz w:val="19"/>
                <w:szCs w:val="19"/>
              </w:rPr>
            </w:pPr>
            <w:r w:rsidRPr="005C56EB">
              <w:rPr>
                <w:b/>
                <w:sz w:val="19"/>
                <w:szCs w:val="19"/>
              </w:rPr>
              <w:t>Výstupní kompetence</w:t>
            </w:r>
          </w:p>
          <w:p w:rsidR="00E87514" w:rsidRPr="00E87514" w:rsidRDefault="00E87514" w:rsidP="00D95E70">
            <w:pPr>
              <w:tabs>
                <w:tab w:val="left" w:pos="328"/>
              </w:tabs>
              <w:jc w:val="both"/>
            </w:pPr>
            <w:r w:rsidRPr="005C56EB">
              <w:rPr>
                <w:color w:val="000000"/>
                <w:sz w:val="19"/>
                <w:szCs w:val="19"/>
                <w:shd w:val="clear" w:color="auto" w:fill="FFFFFF"/>
              </w:rPr>
              <w:t xml:space="preserve">Student se orientuje v základní terminologii sociální a kulturní antropologie, je seznámen s hlavními antropologickými teoriemi a základními metodologickými postupy, příznačnými pro sociální a kulturní antropologii. Student </w:t>
            </w:r>
            <w:r w:rsidRPr="005C56EB">
              <w:rPr>
                <w:sz w:val="19"/>
                <w:szCs w:val="19"/>
              </w:rPr>
              <w:t xml:space="preserve">je schopen eliminovat etnocentrické přístupy ve prospěch kulturně relativistických přístupů, dokáže aplikovat poznatky ze sociální a kulturní antropologie v práci </w:t>
            </w:r>
            <w:r w:rsidR="00D95E70">
              <w:rPr>
                <w:sz w:val="19"/>
                <w:szCs w:val="19"/>
              </w:rPr>
              <w:t>s dospělou populací.</w:t>
            </w:r>
            <w:r w:rsidRPr="005C56EB">
              <w:rPr>
                <w:sz w:val="19"/>
                <w:szCs w:val="19"/>
              </w:rPr>
              <w:t> </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5C56EB">
        <w:trPr>
          <w:trHeight w:val="3006"/>
        </w:trPr>
        <w:tc>
          <w:tcPr>
            <w:tcW w:w="9855" w:type="dxa"/>
            <w:gridSpan w:val="8"/>
            <w:tcBorders>
              <w:top w:val="nil"/>
            </w:tcBorders>
          </w:tcPr>
          <w:p w:rsidR="00E87514" w:rsidRPr="005C56EB" w:rsidRDefault="00E87514" w:rsidP="00E87514">
            <w:pPr>
              <w:jc w:val="both"/>
              <w:rPr>
                <w:b/>
                <w:sz w:val="19"/>
                <w:szCs w:val="19"/>
              </w:rPr>
            </w:pPr>
            <w:r w:rsidRPr="005C56EB">
              <w:rPr>
                <w:b/>
                <w:sz w:val="19"/>
                <w:szCs w:val="19"/>
              </w:rPr>
              <w:t>Povinná literatura:</w:t>
            </w:r>
          </w:p>
          <w:p w:rsidR="00E87514" w:rsidRPr="005C56EB" w:rsidRDefault="00E87514" w:rsidP="00E87514">
            <w:pPr>
              <w:jc w:val="both"/>
              <w:rPr>
                <w:sz w:val="19"/>
                <w:szCs w:val="19"/>
              </w:rPr>
            </w:pPr>
            <w:r w:rsidRPr="005C56EB">
              <w:rPr>
                <w:caps/>
                <w:sz w:val="19"/>
                <w:szCs w:val="19"/>
              </w:rPr>
              <w:t>C</w:t>
            </w:r>
            <w:r w:rsidRPr="005C56EB">
              <w:rPr>
                <w:sz w:val="19"/>
                <w:szCs w:val="19"/>
              </w:rPr>
              <w:t>ichá</w:t>
            </w:r>
            <w:r w:rsidRPr="005C56EB">
              <w:rPr>
                <w:caps/>
                <w:sz w:val="19"/>
                <w:szCs w:val="19"/>
              </w:rPr>
              <w:t xml:space="preserve">, M. </w:t>
            </w:r>
            <w:r w:rsidRPr="005C56EB">
              <w:rPr>
                <w:i/>
                <w:sz w:val="19"/>
                <w:szCs w:val="19"/>
              </w:rPr>
              <w:t>Základy kulturní antropologie. Multikulturalismus</w:t>
            </w:r>
            <w:r w:rsidRPr="005C56EB">
              <w:rPr>
                <w:sz w:val="19"/>
                <w:szCs w:val="19"/>
              </w:rPr>
              <w:t xml:space="preserve"> (distanční studijní opora). Zlín: Univerzita Tomáše Bati, Fakulta humanitních studií, 2012. </w:t>
            </w:r>
          </w:p>
          <w:p w:rsidR="00E87514" w:rsidRPr="005C56EB" w:rsidRDefault="00E87514" w:rsidP="00E87514">
            <w:pPr>
              <w:jc w:val="both"/>
              <w:rPr>
                <w:sz w:val="19"/>
                <w:szCs w:val="19"/>
              </w:rPr>
            </w:pPr>
            <w:r w:rsidRPr="005C56EB">
              <w:rPr>
                <w:sz w:val="19"/>
                <w:szCs w:val="19"/>
              </w:rPr>
              <w:t xml:space="preserve">Copans, J. </w:t>
            </w:r>
            <w:r w:rsidRPr="005C56EB">
              <w:rPr>
                <w:i/>
                <w:sz w:val="19"/>
                <w:szCs w:val="19"/>
              </w:rPr>
              <w:t>Základy antropologie</w:t>
            </w:r>
            <w:r w:rsidRPr="005C56EB">
              <w:rPr>
                <w:sz w:val="19"/>
                <w:szCs w:val="19"/>
              </w:rPr>
              <w:t>. Praha: Portál, 2001.</w:t>
            </w:r>
          </w:p>
          <w:p w:rsidR="00E87514" w:rsidRPr="005C56EB" w:rsidRDefault="00E87514" w:rsidP="00E87514">
            <w:pPr>
              <w:jc w:val="both"/>
              <w:rPr>
                <w:sz w:val="19"/>
                <w:szCs w:val="19"/>
              </w:rPr>
            </w:pPr>
            <w:r w:rsidRPr="005C56EB">
              <w:rPr>
                <w:caps/>
                <w:sz w:val="19"/>
                <w:szCs w:val="19"/>
              </w:rPr>
              <w:t>K</w:t>
            </w:r>
            <w:r w:rsidRPr="005C56EB">
              <w:rPr>
                <w:sz w:val="19"/>
                <w:szCs w:val="19"/>
              </w:rPr>
              <w:t>utnohorská</w:t>
            </w:r>
            <w:r w:rsidRPr="005C56EB">
              <w:rPr>
                <w:caps/>
                <w:sz w:val="19"/>
                <w:szCs w:val="19"/>
              </w:rPr>
              <w:t xml:space="preserve">, J. </w:t>
            </w:r>
            <w:r w:rsidRPr="005C56EB">
              <w:rPr>
                <w:i/>
                <w:sz w:val="19"/>
                <w:szCs w:val="19"/>
              </w:rPr>
              <w:t>Multikulturní zdravotní péče</w:t>
            </w:r>
            <w:r w:rsidRPr="005C56EB">
              <w:rPr>
                <w:sz w:val="19"/>
                <w:szCs w:val="19"/>
              </w:rPr>
              <w:t xml:space="preserve"> (distanční studijní opora). Zlín: Univerzita Tomáše Bati, Fakulta humanitních studií, 2012. </w:t>
            </w:r>
          </w:p>
          <w:p w:rsidR="00E87514" w:rsidRPr="005C56EB" w:rsidRDefault="00E87514" w:rsidP="00E87514">
            <w:pPr>
              <w:jc w:val="both"/>
              <w:rPr>
                <w:bCs/>
                <w:sz w:val="19"/>
                <w:szCs w:val="19"/>
              </w:rPr>
            </w:pPr>
            <w:r w:rsidRPr="005C56EB">
              <w:rPr>
                <w:bCs/>
                <w:sz w:val="19"/>
                <w:szCs w:val="19"/>
              </w:rPr>
              <w:t xml:space="preserve">Skarupská, H. </w:t>
            </w:r>
            <w:r w:rsidRPr="005C56EB">
              <w:rPr>
                <w:bCs/>
                <w:i/>
                <w:sz w:val="19"/>
                <w:szCs w:val="19"/>
              </w:rPr>
              <w:t>Úvod do kulturní a sociální antropologie</w:t>
            </w:r>
            <w:r w:rsidRPr="005C56EB">
              <w:rPr>
                <w:bCs/>
                <w:sz w:val="19"/>
                <w:szCs w:val="19"/>
              </w:rPr>
              <w:t>. Olomouc: Univerzita Palackého, 2006.</w:t>
            </w:r>
          </w:p>
          <w:p w:rsidR="00E87514" w:rsidRPr="005C56EB" w:rsidRDefault="00E87514" w:rsidP="00E87514">
            <w:pPr>
              <w:jc w:val="both"/>
              <w:rPr>
                <w:b/>
                <w:sz w:val="19"/>
                <w:szCs w:val="19"/>
              </w:rPr>
            </w:pPr>
            <w:r w:rsidRPr="005C56EB">
              <w:rPr>
                <w:b/>
                <w:sz w:val="19"/>
                <w:szCs w:val="19"/>
              </w:rPr>
              <w:t>Doporučená literatura</w:t>
            </w:r>
          </w:p>
          <w:p w:rsidR="00E87514" w:rsidRPr="005C56EB" w:rsidRDefault="00E87514" w:rsidP="00E87514">
            <w:pPr>
              <w:widowControl w:val="0"/>
              <w:shd w:val="clear" w:color="auto" w:fill="FFFFFF"/>
              <w:tabs>
                <w:tab w:val="left" w:pos="284"/>
              </w:tabs>
              <w:autoSpaceDE w:val="0"/>
              <w:autoSpaceDN w:val="0"/>
              <w:adjustRightInd w:val="0"/>
              <w:ind w:right="19"/>
              <w:jc w:val="both"/>
              <w:rPr>
                <w:spacing w:val="2"/>
                <w:sz w:val="19"/>
                <w:szCs w:val="19"/>
              </w:rPr>
            </w:pPr>
            <w:r w:rsidRPr="005C56EB">
              <w:rPr>
                <w:bCs/>
                <w:sz w:val="19"/>
                <w:szCs w:val="19"/>
              </w:rPr>
              <w:t xml:space="preserve">Budil, I. T. </w:t>
            </w:r>
            <w:r w:rsidRPr="005C56EB">
              <w:rPr>
                <w:i/>
                <w:spacing w:val="2"/>
                <w:sz w:val="19"/>
                <w:szCs w:val="19"/>
              </w:rPr>
              <w:t>Od prvotního jazyka k rase.</w:t>
            </w:r>
            <w:r w:rsidRPr="005C56EB">
              <w:rPr>
                <w:spacing w:val="2"/>
                <w:sz w:val="19"/>
                <w:szCs w:val="19"/>
              </w:rPr>
              <w:t xml:space="preserve"> Praha: Academia, 2002. </w:t>
            </w:r>
          </w:p>
          <w:p w:rsidR="00E87514" w:rsidRPr="005C56EB" w:rsidRDefault="00E87514" w:rsidP="00E87514">
            <w:pPr>
              <w:jc w:val="both"/>
              <w:rPr>
                <w:sz w:val="19"/>
                <w:szCs w:val="19"/>
              </w:rPr>
            </w:pPr>
            <w:r w:rsidRPr="005C56EB">
              <w:rPr>
                <w:sz w:val="19"/>
                <w:szCs w:val="19"/>
              </w:rPr>
              <w:t xml:space="preserve">Eriksen, T. H. </w:t>
            </w:r>
            <w:r w:rsidRPr="005C56EB">
              <w:rPr>
                <w:i/>
                <w:iCs/>
                <w:sz w:val="19"/>
                <w:szCs w:val="19"/>
              </w:rPr>
              <w:t>Sociální a kulturní antropologie</w:t>
            </w:r>
            <w:r w:rsidRPr="005C56EB">
              <w:rPr>
                <w:sz w:val="19"/>
                <w:szCs w:val="19"/>
              </w:rPr>
              <w:t xml:space="preserve">. Praha: Portál, 2008. </w:t>
            </w:r>
          </w:p>
          <w:p w:rsidR="00E87514" w:rsidRPr="005C56EB" w:rsidRDefault="00E87514" w:rsidP="00E87514">
            <w:pPr>
              <w:jc w:val="both"/>
              <w:rPr>
                <w:sz w:val="19"/>
                <w:szCs w:val="19"/>
              </w:rPr>
            </w:pPr>
            <w:r w:rsidRPr="005C56EB">
              <w:rPr>
                <w:caps/>
                <w:sz w:val="19"/>
                <w:szCs w:val="19"/>
              </w:rPr>
              <w:t>M</w:t>
            </w:r>
            <w:r w:rsidRPr="005C56EB">
              <w:rPr>
                <w:sz w:val="19"/>
                <w:szCs w:val="19"/>
              </w:rPr>
              <w:t xml:space="preserve">orris, M. </w:t>
            </w:r>
            <w:r w:rsidRPr="005C56EB">
              <w:rPr>
                <w:i/>
                <w:iCs/>
                <w:sz w:val="19"/>
                <w:szCs w:val="19"/>
              </w:rPr>
              <w:t>Concise Dictionary of Social and Cultural Anthropology</w:t>
            </w:r>
            <w:r w:rsidRPr="005C56EB">
              <w:rPr>
                <w:sz w:val="19"/>
                <w:szCs w:val="19"/>
              </w:rPr>
              <w:t xml:space="preserve">. Oxford: Wiley-Blackwell, 2012. </w:t>
            </w:r>
            <w:r w:rsidRPr="005C56EB">
              <w:rPr>
                <w:bCs/>
                <w:sz w:val="19"/>
                <w:szCs w:val="19"/>
              </w:rPr>
              <w:t xml:space="preserve"> </w:t>
            </w:r>
          </w:p>
          <w:p w:rsidR="00E87514" w:rsidRPr="005C56EB" w:rsidRDefault="00E87514" w:rsidP="00E87514">
            <w:pPr>
              <w:jc w:val="both"/>
              <w:rPr>
                <w:sz w:val="19"/>
                <w:szCs w:val="19"/>
              </w:rPr>
            </w:pPr>
            <w:r w:rsidRPr="005C56EB">
              <w:rPr>
                <w:sz w:val="19"/>
                <w:szCs w:val="19"/>
              </w:rPr>
              <w:t xml:space="preserve">Soukup, V. </w:t>
            </w:r>
            <w:r w:rsidRPr="005C56EB">
              <w:rPr>
                <w:i/>
                <w:sz w:val="19"/>
                <w:szCs w:val="19"/>
              </w:rPr>
              <w:t>Dějiny antropologie.</w:t>
            </w:r>
            <w:r w:rsidRPr="005C56EB">
              <w:rPr>
                <w:sz w:val="19"/>
                <w:szCs w:val="19"/>
              </w:rPr>
              <w:t xml:space="preserve"> Praha: Karolinum, 2004. </w:t>
            </w:r>
          </w:p>
          <w:p w:rsidR="00E87514" w:rsidRPr="005C56EB" w:rsidRDefault="00E87514" w:rsidP="00E87514">
            <w:pPr>
              <w:jc w:val="both"/>
              <w:rPr>
                <w:sz w:val="19"/>
                <w:szCs w:val="19"/>
              </w:rPr>
            </w:pPr>
            <w:r w:rsidRPr="005C56EB">
              <w:rPr>
                <w:bCs/>
                <w:sz w:val="19"/>
                <w:szCs w:val="19"/>
              </w:rPr>
              <w:t xml:space="preserve">Soukup, V. </w:t>
            </w:r>
            <w:r w:rsidRPr="005C56EB">
              <w:rPr>
                <w:bCs/>
                <w:i/>
                <w:iCs/>
                <w:sz w:val="19"/>
                <w:szCs w:val="19"/>
              </w:rPr>
              <w:t>Přehled antropologických teorií kultury.</w:t>
            </w:r>
            <w:r w:rsidRPr="005C56EB">
              <w:rPr>
                <w:bCs/>
                <w:sz w:val="19"/>
                <w:szCs w:val="19"/>
              </w:rPr>
              <w:t xml:space="preserve"> Praha: Portál, 2000.</w:t>
            </w:r>
          </w:p>
          <w:p w:rsidR="00E87514" w:rsidRPr="005C56EB" w:rsidRDefault="00E87514" w:rsidP="00E87514">
            <w:pPr>
              <w:jc w:val="both"/>
            </w:pPr>
            <w:r w:rsidRPr="005C56EB">
              <w:rPr>
                <w:sz w:val="19"/>
                <w:szCs w:val="19"/>
              </w:rPr>
              <w:t xml:space="preserve">Wolf, J. </w:t>
            </w:r>
            <w:r w:rsidRPr="005C56EB">
              <w:rPr>
                <w:i/>
                <w:sz w:val="19"/>
                <w:szCs w:val="19"/>
              </w:rPr>
              <w:t>Integrální antropologie na prahu 21. století.</w:t>
            </w:r>
            <w:r w:rsidRPr="005C56EB">
              <w:rPr>
                <w:sz w:val="19"/>
                <w:szCs w:val="19"/>
              </w:rPr>
              <w:t xml:space="preserve">  Praha: Univer</w:t>
            </w:r>
            <w:r w:rsidR="005C56EB" w:rsidRPr="005C56EB">
              <w:rPr>
                <w:sz w:val="19"/>
                <w:szCs w:val="19"/>
              </w:rPr>
              <w:t>zita Karlova (Karolinum), 2002.</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20</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017D69">
        <w:trPr>
          <w:trHeight w:val="547"/>
        </w:trPr>
        <w:tc>
          <w:tcPr>
            <w:tcW w:w="9855" w:type="dxa"/>
            <w:gridSpan w:val="8"/>
          </w:tcPr>
          <w:p w:rsidR="00E87514" w:rsidRPr="005C56EB" w:rsidRDefault="00E87514" w:rsidP="005C56EB">
            <w:pPr>
              <w:jc w:val="both"/>
            </w:pPr>
            <w:r w:rsidRPr="00E87514">
              <w:rPr>
                <w:color w:val="000000"/>
              </w:rPr>
              <w:t xml:space="preserve">15 hodin přímá výuka formou přednášky. 5 hodin distanční forma: </w:t>
            </w:r>
            <w:r w:rsidRPr="00E87514">
              <w:t xml:space="preserve">vypracování eseje na vybrané téma ze sociální </w:t>
            </w:r>
            <w:r w:rsidR="005C56EB">
              <w:br/>
            </w:r>
            <w:r w:rsidRPr="00E87514">
              <w:t>a kulturní a</w:t>
            </w:r>
            <w:r w:rsidR="005C56EB">
              <w:t xml:space="preserve">ntropologie v rozsahu 3-5 stran. Komunikace v prostředí MOODLE nebo emailem. Práce se studijní oporou </w:t>
            </w:r>
            <w:r w:rsidR="005C56EB" w:rsidRPr="005C56EB">
              <w:rPr>
                <w:bCs/>
                <w:i/>
                <w:sz w:val="19"/>
                <w:szCs w:val="19"/>
              </w:rPr>
              <w:t>Úvod do kulturní a sociální antropologie</w:t>
            </w:r>
            <w:r w:rsidR="005C56EB">
              <w:rPr>
                <w:bCs/>
                <w:i/>
                <w:sz w:val="19"/>
                <w:szCs w:val="19"/>
              </w:rPr>
              <w:t xml:space="preserve"> </w:t>
            </w:r>
            <w:r w:rsidR="005C56EB">
              <w:rPr>
                <w:bCs/>
                <w:sz w:val="19"/>
                <w:szCs w:val="19"/>
              </w:rPr>
              <w:t xml:space="preserve">a </w:t>
            </w:r>
            <w:r w:rsidR="005C56EB" w:rsidRPr="005C56EB">
              <w:rPr>
                <w:i/>
                <w:sz w:val="19"/>
                <w:szCs w:val="19"/>
              </w:rPr>
              <w:t xml:space="preserve">Základy kulturní </w:t>
            </w:r>
            <w:r w:rsidR="005C56EB">
              <w:rPr>
                <w:i/>
                <w:sz w:val="19"/>
                <w:szCs w:val="19"/>
              </w:rPr>
              <w:t>antropologie.</w:t>
            </w:r>
          </w:p>
        </w:tc>
      </w:tr>
    </w:tbl>
    <w:p w:rsidR="00E87514" w:rsidRDefault="00E87514" w:rsidP="00E87514"/>
    <w:p w:rsidR="00D95789" w:rsidRDefault="00D95789" w:rsidP="00E87514"/>
    <w:p w:rsidR="00D95789" w:rsidRPr="00E87514" w:rsidRDefault="00D95789"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r w:rsidRPr="00E87514">
              <w:t>Základy práva</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1./ZS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10s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4</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Klz</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E87514">
            <w:pPr>
              <w:jc w:val="both"/>
            </w:pPr>
            <w:r w:rsidRPr="00E87514">
              <w:t>Klasifikovaný zápočet: aktivní účast na seminářích, prezentace esej</w:t>
            </w:r>
            <w:r w:rsidR="00D95E70">
              <w:t>e</w:t>
            </w:r>
            <w:r w:rsidRPr="00E87514">
              <w:t xml:space="preserve"> týkající </w:t>
            </w:r>
            <w:r w:rsidR="00D95E70">
              <w:br/>
            </w:r>
            <w:r w:rsidRPr="00E87514">
              <w:t>se vybraného soudního rozhodnutí</w:t>
            </w:r>
            <w:r w:rsidR="0011094D">
              <w:t xml:space="preserve">, </w:t>
            </w:r>
            <w:ins w:id="0" w:author="*" w:date="2018-08-23T09:19:00Z">
              <w:r w:rsidR="0011094D">
                <w:t>vypacování fiktivní smlouvy</w:t>
              </w:r>
            </w:ins>
            <w:r w:rsidRPr="00E87514">
              <w:t>.</w:t>
            </w:r>
          </w:p>
          <w:p w:rsidR="00E87514" w:rsidRPr="00E87514" w:rsidRDefault="00E87514" w:rsidP="00E87514">
            <w:pPr>
              <w:jc w:val="both"/>
              <w:rPr>
                <w:b/>
              </w:rPr>
            </w:pPr>
          </w:p>
        </w:tc>
      </w:tr>
      <w:tr w:rsidR="00E87514" w:rsidRPr="00E87514" w:rsidTr="00017D69">
        <w:trPr>
          <w:trHeight w:val="300"/>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E87514" w:rsidRPr="00E87514" w:rsidRDefault="00E87514" w:rsidP="00E87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D95E70">
        <w:trPr>
          <w:trHeight w:val="185"/>
        </w:trPr>
        <w:tc>
          <w:tcPr>
            <w:tcW w:w="9855" w:type="dxa"/>
            <w:gridSpan w:val="8"/>
            <w:tcBorders>
              <w:top w:val="nil"/>
            </w:tcBorders>
          </w:tcPr>
          <w:p w:rsidR="00E87514" w:rsidRPr="00E87514" w:rsidRDefault="00D95E70" w:rsidP="00D95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JUDr. Jiří Zicha, Ph.D.</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E87514" w:rsidRPr="00E87514" w:rsidRDefault="00E87514" w:rsidP="00E87514">
            <w:pPr>
              <w:jc w:val="both"/>
              <w:rPr>
                <w:b/>
                <w:sz w:val="19"/>
                <w:szCs w:val="19"/>
              </w:rPr>
            </w:pPr>
            <w:r w:rsidRPr="00E87514">
              <w:rPr>
                <w:b/>
                <w:sz w:val="19"/>
                <w:szCs w:val="19"/>
              </w:rPr>
              <w:t>Cíl předmětu</w:t>
            </w:r>
          </w:p>
          <w:p w:rsidR="00E87514" w:rsidRPr="00E87514" w:rsidRDefault="00E87514" w:rsidP="00E87514">
            <w:pPr>
              <w:jc w:val="both"/>
              <w:rPr>
                <w:sz w:val="19"/>
                <w:szCs w:val="19"/>
              </w:rPr>
            </w:pPr>
            <w:r w:rsidRPr="00E87514">
              <w:rPr>
                <w:sz w:val="19"/>
                <w:szCs w:val="19"/>
              </w:rPr>
              <w:t xml:space="preserve">Cílem předmětu je různými formami výuky (přednášky, diskuse, příklady z praxe) seznámit posluchače se základy teorie práva a vybraných oborů práva. Konkrétně se jedná o vybrané kapitoly práva ústavního, správního, občanského, pracovního </w:t>
            </w:r>
            <w:r w:rsidR="00D95E70">
              <w:rPr>
                <w:sz w:val="19"/>
                <w:szCs w:val="19"/>
              </w:rPr>
              <w:br/>
            </w:r>
            <w:r w:rsidRPr="00E87514">
              <w:rPr>
                <w:sz w:val="19"/>
                <w:szCs w:val="19"/>
              </w:rPr>
              <w:t xml:space="preserve">a trestního. Předmět zohledňuje význam těchto právních oborů v systému práva a právní vědy a rozvíjí schopnost u studentů vytvářet si takové právní povědomí, které by odpovídalo jejich vysokoškolské kvalifikaci. </w:t>
            </w:r>
          </w:p>
          <w:p w:rsidR="00E87514" w:rsidRPr="00E87514" w:rsidRDefault="00E87514" w:rsidP="00E87514">
            <w:pPr>
              <w:jc w:val="both"/>
              <w:rPr>
                <w:b/>
                <w:sz w:val="19"/>
                <w:szCs w:val="19"/>
              </w:rPr>
            </w:pPr>
            <w:r w:rsidRPr="00E87514">
              <w:rPr>
                <w:b/>
                <w:sz w:val="19"/>
                <w:szCs w:val="19"/>
              </w:rPr>
              <w:t>Obsah předmětu</w:t>
            </w:r>
          </w:p>
          <w:p w:rsidR="00E87514" w:rsidRPr="00E87514" w:rsidRDefault="00E87514" w:rsidP="00E87514">
            <w:pPr>
              <w:jc w:val="both"/>
              <w:rPr>
                <w:sz w:val="19"/>
                <w:szCs w:val="19"/>
              </w:rPr>
            </w:pPr>
            <w:r w:rsidRPr="00E87514">
              <w:rPr>
                <w:sz w:val="19"/>
                <w:szCs w:val="19"/>
              </w:rPr>
              <w:t xml:space="preserve">Základy teorie práva. </w:t>
            </w:r>
          </w:p>
          <w:p w:rsidR="00E87514" w:rsidRPr="00E87514" w:rsidRDefault="00E87514" w:rsidP="00E87514">
            <w:pPr>
              <w:jc w:val="both"/>
              <w:rPr>
                <w:sz w:val="19"/>
                <w:szCs w:val="19"/>
              </w:rPr>
            </w:pPr>
            <w:r w:rsidRPr="00E87514">
              <w:rPr>
                <w:sz w:val="19"/>
                <w:szCs w:val="19"/>
              </w:rPr>
              <w:t xml:space="preserve">Člověk, občan a lidská práva. </w:t>
            </w:r>
          </w:p>
          <w:p w:rsidR="00E87514" w:rsidRPr="00E87514" w:rsidRDefault="00E87514" w:rsidP="00E87514">
            <w:pPr>
              <w:jc w:val="both"/>
              <w:rPr>
                <w:sz w:val="19"/>
                <w:szCs w:val="19"/>
              </w:rPr>
            </w:pPr>
            <w:r w:rsidRPr="00E87514">
              <w:rPr>
                <w:sz w:val="19"/>
                <w:szCs w:val="19"/>
              </w:rPr>
              <w:t xml:space="preserve">Ústavní právo. </w:t>
            </w:r>
          </w:p>
          <w:p w:rsidR="00E87514" w:rsidRPr="00E87514" w:rsidRDefault="00E87514" w:rsidP="00E87514">
            <w:pPr>
              <w:jc w:val="both"/>
              <w:rPr>
                <w:sz w:val="19"/>
                <w:szCs w:val="19"/>
              </w:rPr>
            </w:pPr>
            <w:r w:rsidRPr="00E87514">
              <w:rPr>
                <w:sz w:val="19"/>
                <w:szCs w:val="19"/>
              </w:rPr>
              <w:t xml:space="preserve">Veřejná správa. </w:t>
            </w:r>
          </w:p>
          <w:p w:rsidR="00E87514" w:rsidRPr="00E87514" w:rsidRDefault="00E87514" w:rsidP="00E87514">
            <w:pPr>
              <w:jc w:val="both"/>
              <w:rPr>
                <w:sz w:val="19"/>
                <w:szCs w:val="19"/>
              </w:rPr>
            </w:pPr>
            <w:r w:rsidRPr="00E87514">
              <w:rPr>
                <w:sz w:val="19"/>
                <w:szCs w:val="19"/>
              </w:rPr>
              <w:t xml:space="preserve">Právo životního prostředí a právní vztahy k pozemkům. </w:t>
            </w:r>
          </w:p>
          <w:p w:rsidR="00E87514" w:rsidRPr="00E87514" w:rsidRDefault="00E87514" w:rsidP="00E87514">
            <w:pPr>
              <w:jc w:val="both"/>
              <w:rPr>
                <w:sz w:val="19"/>
                <w:szCs w:val="19"/>
              </w:rPr>
            </w:pPr>
            <w:r w:rsidRPr="00E87514">
              <w:rPr>
                <w:sz w:val="19"/>
                <w:szCs w:val="19"/>
              </w:rPr>
              <w:t xml:space="preserve">Občanské právo hmotné. </w:t>
            </w:r>
          </w:p>
          <w:p w:rsidR="00E87514" w:rsidRPr="00E87514" w:rsidRDefault="00E87514" w:rsidP="00E87514">
            <w:pPr>
              <w:jc w:val="both"/>
              <w:rPr>
                <w:sz w:val="19"/>
                <w:szCs w:val="19"/>
              </w:rPr>
            </w:pPr>
            <w:r w:rsidRPr="00E87514">
              <w:rPr>
                <w:sz w:val="19"/>
                <w:szCs w:val="19"/>
              </w:rPr>
              <w:t xml:space="preserve">Pracovní a trestní právo. </w:t>
            </w:r>
          </w:p>
          <w:p w:rsidR="00E87514" w:rsidRPr="00E87514" w:rsidRDefault="00E87514" w:rsidP="00E87514">
            <w:pPr>
              <w:jc w:val="both"/>
              <w:rPr>
                <w:b/>
                <w:sz w:val="19"/>
                <w:szCs w:val="19"/>
              </w:rPr>
            </w:pPr>
            <w:r w:rsidRPr="00E87514">
              <w:rPr>
                <w:b/>
                <w:sz w:val="19"/>
                <w:szCs w:val="19"/>
              </w:rPr>
              <w:t>Výstupní kompetence</w:t>
            </w:r>
          </w:p>
          <w:p w:rsidR="00E87514" w:rsidRPr="00E87514" w:rsidRDefault="00E87514" w:rsidP="00E87514">
            <w:pPr>
              <w:jc w:val="both"/>
              <w:rPr>
                <w:sz w:val="19"/>
                <w:szCs w:val="19"/>
              </w:rPr>
            </w:pPr>
            <w:r w:rsidRPr="00E87514">
              <w:rPr>
                <w:sz w:val="19"/>
                <w:szCs w:val="19"/>
              </w:rPr>
              <w:t xml:space="preserve">Student zná základy teorie práva, systematiku právního řádu a základy vybraných oborů práva. Umí se zejména orientovat </w:t>
            </w:r>
            <w:r w:rsidR="007B461E">
              <w:rPr>
                <w:sz w:val="19"/>
                <w:szCs w:val="19"/>
              </w:rPr>
              <w:br/>
            </w:r>
            <w:r w:rsidRPr="00E87514">
              <w:rPr>
                <w:sz w:val="19"/>
                <w:szCs w:val="19"/>
              </w:rPr>
              <w:t>ve vybraných právních odvětvích a v právních předpisech souvisejících, včetně schopnosti pracovat se zdroji informací. Dokáže např. uzavírat různé typy smluv, získá představu o právech a povinnostech v budoucím pracovním poměru, zná základní práva občana v právu soukromém, procesní postupy civilního a správního práva a získá určitý přehled o právu trestním. Studiem tohoto předmětu získává všeobecné právní poznatky, které uplatní nejen v dalším studiu, ale také v běžném životě.</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E87514" w:rsidRPr="00E87514" w:rsidRDefault="00E87514" w:rsidP="00E87514">
            <w:pPr>
              <w:jc w:val="both"/>
              <w:rPr>
                <w:sz w:val="19"/>
                <w:szCs w:val="19"/>
              </w:rPr>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sz w:val="19"/>
                <w:szCs w:val="19"/>
              </w:rPr>
            </w:pPr>
            <w:r w:rsidRPr="00E87514">
              <w:rPr>
                <w:sz w:val="19"/>
                <w:szCs w:val="19"/>
              </w:rPr>
              <w:t xml:space="preserve">Janků, M. </w:t>
            </w:r>
            <w:r w:rsidRPr="00E87514">
              <w:rPr>
                <w:i/>
                <w:sz w:val="19"/>
                <w:szCs w:val="19"/>
              </w:rPr>
              <w:t>Základy práva pro posluchače neprávnických fakult</w:t>
            </w:r>
            <w:r w:rsidRPr="00E87514">
              <w:rPr>
                <w:sz w:val="19"/>
                <w:szCs w:val="19"/>
              </w:rPr>
              <w:t>. Praha: C. H. Beck, 2016.</w:t>
            </w:r>
          </w:p>
          <w:p w:rsidR="00E87514" w:rsidRPr="00E87514" w:rsidRDefault="00E87514" w:rsidP="00E87514">
            <w:pPr>
              <w:jc w:val="both"/>
              <w:rPr>
                <w:sz w:val="19"/>
                <w:szCs w:val="19"/>
              </w:rPr>
            </w:pPr>
            <w:r w:rsidRPr="00E87514">
              <w:rPr>
                <w:sz w:val="19"/>
                <w:szCs w:val="19"/>
              </w:rPr>
              <w:t>Zákon č. 89/2012 Sb. občanský zákoník, ve znění pozdějších předpisů.</w:t>
            </w:r>
          </w:p>
          <w:p w:rsidR="00E87514" w:rsidRPr="00E87514" w:rsidRDefault="00E87514" w:rsidP="00E87514">
            <w:pPr>
              <w:jc w:val="both"/>
              <w:rPr>
                <w:sz w:val="19"/>
                <w:szCs w:val="19"/>
              </w:rPr>
            </w:pPr>
            <w:r w:rsidRPr="00E87514">
              <w:rPr>
                <w:sz w:val="19"/>
                <w:szCs w:val="19"/>
              </w:rPr>
              <w:t>Zákon č. 500/2004 Sb., správní řád, ve znění pozdějších předpisů.</w:t>
            </w:r>
          </w:p>
          <w:p w:rsidR="00E87514" w:rsidRPr="00E87514" w:rsidRDefault="00E87514" w:rsidP="00E87514">
            <w:pPr>
              <w:jc w:val="both"/>
              <w:rPr>
                <w:sz w:val="19"/>
                <w:szCs w:val="19"/>
              </w:rPr>
            </w:pPr>
            <w:r w:rsidRPr="00E87514">
              <w:rPr>
                <w:sz w:val="19"/>
                <w:szCs w:val="19"/>
              </w:rPr>
              <w:t>Zákon č. 262/2006 Sb., zákoník práce, ve znění pozdějších předpisů.</w:t>
            </w:r>
          </w:p>
          <w:p w:rsidR="00E87514" w:rsidRPr="00E87514" w:rsidRDefault="00E87514" w:rsidP="00E87514">
            <w:pPr>
              <w:jc w:val="both"/>
              <w:rPr>
                <w:sz w:val="19"/>
                <w:szCs w:val="19"/>
              </w:rPr>
            </w:pPr>
            <w:r w:rsidRPr="00E87514">
              <w:rPr>
                <w:sz w:val="19"/>
                <w:szCs w:val="19"/>
              </w:rPr>
              <w:t>Zákon č. 40/2009 Sb., trestní zákoník, ve znění pozdějších předpisů.</w:t>
            </w:r>
          </w:p>
          <w:p w:rsidR="00E87514" w:rsidRPr="00E87514" w:rsidRDefault="00E87514" w:rsidP="00E87514">
            <w:pPr>
              <w:jc w:val="both"/>
              <w:rPr>
                <w:sz w:val="19"/>
                <w:szCs w:val="19"/>
              </w:rPr>
            </w:pPr>
            <w:r w:rsidRPr="00E87514">
              <w:rPr>
                <w:sz w:val="19"/>
                <w:szCs w:val="19"/>
              </w:rPr>
              <w:t>Ústava ČR (ústavní zákon č. 1/1993 Sb.).</w:t>
            </w:r>
          </w:p>
          <w:p w:rsidR="00E87514" w:rsidRPr="00E87514" w:rsidRDefault="00E87514" w:rsidP="00E87514">
            <w:pPr>
              <w:jc w:val="both"/>
              <w:rPr>
                <w:sz w:val="19"/>
                <w:szCs w:val="19"/>
              </w:rPr>
            </w:pPr>
            <w:r w:rsidRPr="00E87514">
              <w:rPr>
                <w:sz w:val="19"/>
                <w:szCs w:val="19"/>
              </w:rPr>
              <w:t>Listina základních práv a svobod (vyhlášená pod č. 2/1993 Sb.).</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sz w:val="19"/>
                <w:szCs w:val="19"/>
              </w:rPr>
            </w:pPr>
            <w:r w:rsidRPr="00E87514">
              <w:rPr>
                <w:sz w:val="19"/>
                <w:szCs w:val="19"/>
              </w:rPr>
              <w:t xml:space="preserve">Bahýlová, L. a kol. </w:t>
            </w:r>
            <w:r w:rsidRPr="00E87514">
              <w:rPr>
                <w:i/>
                <w:sz w:val="19"/>
                <w:szCs w:val="19"/>
              </w:rPr>
              <w:t>Ústava České republiky. Komentář</w:t>
            </w:r>
            <w:r w:rsidRPr="00E87514">
              <w:rPr>
                <w:sz w:val="19"/>
                <w:szCs w:val="19"/>
              </w:rPr>
              <w:t>. Praha: Linde. 2010.</w:t>
            </w:r>
          </w:p>
          <w:p w:rsidR="00E87514" w:rsidRPr="00E87514" w:rsidRDefault="00E87514" w:rsidP="00E87514">
            <w:pPr>
              <w:jc w:val="both"/>
              <w:rPr>
                <w:sz w:val="19"/>
                <w:szCs w:val="19"/>
              </w:rPr>
            </w:pPr>
            <w:r w:rsidRPr="00E87514">
              <w:rPr>
                <w:sz w:val="19"/>
                <w:szCs w:val="19"/>
              </w:rPr>
              <w:t xml:space="preserve">Gerloch, A. </w:t>
            </w:r>
            <w:r w:rsidRPr="00E87514">
              <w:rPr>
                <w:i/>
                <w:sz w:val="19"/>
                <w:szCs w:val="19"/>
              </w:rPr>
              <w:t>Teorie práva</w:t>
            </w:r>
            <w:r w:rsidRPr="00E87514">
              <w:rPr>
                <w:sz w:val="19"/>
                <w:szCs w:val="19"/>
              </w:rPr>
              <w:t>. Praha: Aleš Čenek. 2013.</w:t>
            </w:r>
          </w:p>
          <w:p w:rsidR="00E87514" w:rsidRPr="00E87514" w:rsidRDefault="00E87514" w:rsidP="00E87514">
            <w:pPr>
              <w:jc w:val="both"/>
              <w:rPr>
                <w:sz w:val="19"/>
                <w:szCs w:val="19"/>
              </w:rPr>
            </w:pPr>
            <w:r w:rsidRPr="00E87514">
              <w:rPr>
                <w:sz w:val="19"/>
                <w:szCs w:val="19"/>
              </w:rPr>
              <w:t xml:space="preserve">Hendrych, D. a kol. </w:t>
            </w:r>
            <w:r w:rsidRPr="00E87514">
              <w:rPr>
                <w:i/>
                <w:sz w:val="19"/>
                <w:szCs w:val="19"/>
              </w:rPr>
              <w:t>Správní právo</w:t>
            </w:r>
            <w:r w:rsidRPr="00E87514">
              <w:rPr>
                <w:sz w:val="19"/>
                <w:szCs w:val="19"/>
              </w:rPr>
              <w:t>. Praha: C. H. Beck, 2016.</w:t>
            </w:r>
          </w:p>
          <w:p w:rsidR="00E87514" w:rsidRPr="00E87514" w:rsidRDefault="00E87514" w:rsidP="00E87514">
            <w:pPr>
              <w:jc w:val="both"/>
              <w:rPr>
                <w:sz w:val="19"/>
                <w:szCs w:val="19"/>
              </w:rPr>
            </w:pPr>
            <w:r w:rsidRPr="00E87514">
              <w:rPr>
                <w:sz w:val="19"/>
                <w:szCs w:val="19"/>
              </w:rPr>
              <w:t xml:space="preserve">Vysokajová a kol. </w:t>
            </w:r>
            <w:r w:rsidRPr="00E87514">
              <w:rPr>
                <w:i/>
                <w:sz w:val="19"/>
                <w:szCs w:val="19"/>
              </w:rPr>
              <w:t>Zákoník práce. Komentář</w:t>
            </w:r>
            <w:r w:rsidRPr="00E87514">
              <w:rPr>
                <w:sz w:val="19"/>
                <w:szCs w:val="19"/>
              </w:rPr>
              <w:t xml:space="preserve">. Praha: Wolters Kluwer. 2015. </w:t>
            </w:r>
          </w:p>
          <w:p w:rsidR="00E87514" w:rsidRPr="00E87514" w:rsidRDefault="00E87514" w:rsidP="00E87514">
            <w:pPr>
              <w:jc w:val="both"/>
              <w:rPr>
                <w:sz w:val="19"/>
                <w:szCs w:val="19"/>
              </w:rPr>
            </w:pPr>
            <w:proofErr w:type="gramStart"/>
            <w:r w:rsidRPr="00E87514">
              <w:rPr>
                <w:sz w:val="19"/>
                <w:szCs w:val="19"/>
              </w:rPr>
              <w:t>Wagnerová, E. a kol</w:t>
            </w:r>
            <w:proofErr w:type="gramEnd"/>
            <w:r w:rsidRPr="00E87514">
              <w:rPr>
                <w:sz w:val="19"/>
                <w:szCs w:val="19"/>
              </w:rPr>
              <w:t xml:space="preserve">. </w:t>
            </w:r>
            <w:r w:rsidRPr="00E87514">
              <w:rPr>
                <w:i/>
                <w:sz w:val="19"/>
                <w:szCs w:val="19"/>
              </w:rPr>
              <w:t>Listina základních práv a svobod. Komentář</w:t>
            </w:r>
            <w:r w:rsidRPr="00E87514">
              <w:rPr>
                <w:sz w:val="19"/>
                <w:szCs w:val="19"/>
              </w:rPr>
              <w:t xml:space="preserve">. Praha: Wolters Kluwer. 2011. </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sz w:val="19"/>
                <w:szCs w:val="19"/>
              </w:rPr>
            </w:pPr>
            <w:r w:rsidRPr="00E87514">
              <w:rPr>
                <w:b/>
                <w:sz w:val="19"/>
                <w:szCs w:val="19"/>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rPr>
                <w:sz w:val="19"/>
                <w:szCs w:val="19"/>
              </w:rPr>
            </w:pPr>
            <w:r w:rsidRPr="00E87514">
              <w:rPr>
                <w:b/>
                <w:sz w:val="19"/>
                <w:szCs w:val="19"/>
              </w:rPr>
              <w:t>Rozsah konzultací (soustředění)</w:t>
            </w:r>
          </w:p>
        </w:tc>
        <w:tc>
          <w:tcPr>
            <w:tcW w:w="889" w:type="dxa"/>
            <w:tcBorders>
              <w:top w:val="single" w:sz="2" w:space="0" w:color="auto"/>
            </w:tcBorders>
          </w:tcPr>
          <w:p w:rsidR="00E87514" w:rsidRPr="00E87514" w:rsidRDefault="00E87514" w:rsidP="00E87514">
            <w:pPr>
              <w:jc w:val="both"/>
              <w:rPr>
                <w:sz w:val="19"/>
                <w:szCs w:val="19"/>
              </w:rPr>
            </w:pPr>
            <w:r w:rsidRPr="00E87514">
              <w:rPr>
                <w:sz w:val="19"/>
                <w:szCs w:val="19"/>
              </w:rPr>
              <w:t>20</w:t>
            </w:r>
          </w:p>
        </w:tc>
        <w:tc>
          <w:tcPr>
            <w:tcW w:w="4179" w:type="dxa"/>
            <w:gridSpan w:val="4"/>
            <w:tcBorders>
              <w:top w:val="single" w:sz="2" w:space="0" w:color="auto"/>
            </w:tcBorders>
            <w:shd w:val="clear" w:color="auto" w:fill="F7CAAC"/>
          </w:tcPr>
          <w:p w:rsidR="00E87514" w:rsidRPr="00E87514" w:rsidRDefault="00E87514" w:rsidP="00E87514">
            <w:pPr>
              <w:jc w:val="both"/>
              <w:rPr>
                <w:b/>
                <w:sz w:val="19"/>
                <w:szCs w:val="19"/>
              </w:rPr>
            </w:pPr>
            <w:r w:rsidRPr="00E87514">
              <w:rPr>
                <w:b/>
                <w:sz w:val="19"/>
                <w:szCs w:val="19"/>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sz w:val="19"/>
                <w:szCs w:val="19"/>
              </w:rPr>
            </w:pPr>
            <w:r w:rsidRPr="00E87514">
              <w:rPr>
                <w:b/>
                <w:sz w:val="19"/>
                <w:szCs w:val="19"/>
              </w:rPr>
              <w:t>Informace o způsobu kontaktu s vyučujícím</w:t>
            </w:r>
          </w:p>
        </w:tc>
      </w:tr>
      <w:tr w:rsidR="00E87514" w:rsidRPr="00E87514" w:rsidTr="007B461E">
        <w:trPr>
          <w:trHeight w:val="624"/>
        </w:trPr>
        <w:tc>
          <w:tcPr>
            <w:tcW w:w="9855" w:type="dxa"/>
            <w:gridSpan w:val="8"/>
          </w:tcPr>
          <w:p w:rsidR="00E87514" w:rsidRPr="00E87514" w:rsidRDefault="00E87514" w:rsidP="00E87514">
            <w:pPr>
              <w:jc w:val="both"/>
              <w:rPr>
                <w:sz w:val="19"/>
                <w:szCs w:val="19"/>
              </w:rPr>
            </w:pPr>
            <w:r w:rsidRPr="007B461E">
              <w:rPr>
                <w:color w:val="000000"/>
                <w:sz w:val="18"/>
                <w:szCs w:val="19"/>
              </w:rPr>
              <w:t>10 hodin přímá výuka formou semináře. 5 hodin distanční forma: vypracování prezentace a/nebo eseje týkající rozboru vybraného judikátu (Nejvyšší soud, Nejvyšší správní soud, Ústavní soud, případně jiný), průběžná konzultace v prostředí MOODLE nebo e-mailem.</w:t>
            </w:r>
          </w:p>
        </w:tc>
      </w:tr>
    </w:tbl>
    <w:p w:rsidR="00E87514" w:rsidRDefault="00E87514" w:rsidP="00E87514"/>
    <w:p w:rsidR="00D95789" w:rsidRDefault="00D95789" w:rsidP="00E87514"/>
    <w:p w:rsidR="006136AE" w:rsidRPr="00E87514" w:rsidRDefault="006136AE"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Úvod do filozofie</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r w:rsidRPr="00E87514">
              <w:t>PZ</w:t>
            </w: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1./ZS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15p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5</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Zk</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přednáška</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E87514">
            <w:pPr>
              <w:jc w:val="both"/>
            </w:pPr>
            <w:r w:rsidRPr="00E87514">
              <w:t xml:space="preserve">Zkouška ústní ve formě prezentací poznatků z povinné a doporučené literatury </w:t>
            </w:r>
            <w:r w:rsidR="00482130">
              <w:br/>
            </w:r>
            <w:r w:rsidRPr="00E87514">
              <w:t xml:space="preserve">a následná diskuse o jednotlivých vybraných otázkách filozofie a etiky ve vztahu </w:t>
            </w:r>
            <w:r w:rsidR="00482130">
              <w:t>k andragogice.</w:t>
            </w:r>
          </w:p>
          <w:p w:rsidR="00E87514" w:rsidRPr="00E87514" w:rsidRDefault="00E87514" w:rsidP="00E87514">
            <w:pPr>
              <w:jc w:val="both"/>
            </w:pPr>
          </w:p>
        </w:tc>
      </w:tr>
      <w:tr w:rsidR="00E87514" w:rsidRPr="00E87514" w:rsidTr="00482130">
        <w:trPr>
          <w:trHeight w:val="309"/>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doc. PhDr. Mgr. Jaroslav Balvín, CSc.</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482130">
        <w:trPr>
          <w:trHeight w:val="217"/>
        </w:trPr>
        <w:tc>
          <w:tcPr>
            <w:tcW w:w="9855" w:type="dxa"/>
            <w:gridSpan w:val="8"/>
            <w:tcBorders>
              <w:top w:val="nil"/>
            </w:tcBorders>
          </w:tcPr>
          <w:p w:rsidR="00E87514" w:rsidRPr="00E87514" w:rsidRDefault="00E87514" w:rsidP="00E87514">
            <w:pPr>
              <w:jc w:val="both"/>
            </w:pPr>
            <w:r w:rsidRPr="00E87514">
              <w:t>doc. PhDr. Mgr. Jaroslav Balvín, CSc.</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482130">
        <w:trPr>
          <w:trHeight w:val="3711"/>
        </w:trPr>
        <w:tc>
          <w:tcPr>
            <w:tcW w:w="9855" w:type="dxa"/>
            <w:gridSpan w:val="8"/>
            <w:tcBorders>
              <w:top w:val="nil"/>
              <w:bottom w:val="single" w:sz="12" w:space="0" w:color="auto"/>
            </w:tcBorders>
          </w:tcPr>
          <w:p w:rsidR="00E87514" w:rsidRPr="00E87514" w:rsidRDefault="00E87514" w:rsidP="00E87514">
            <w:pPr>
              <w:jc w:val="both"/>
              <w:rPr>
                <w:b/>
                <w:sz w:val="19"/>
                <w:szCs w:val="19"/>
              </w:rPr>
            </w:pPr>
            <w:r w:rsidRPr="00E87514">
              <w:rPr>
                <w:b/>
                <w:sz w:val="19"/>
                <w:szCs w:val="19"/>
              </w:rPr>
              <w:t>Cíl předmětu</w:t>
            </w:r>
          </w:p>
          <w:p w:rsidR="00E87514" w:rsidRPr="00E87514" w:rsidRDefault="00E87514" w:rsidP="00E87514">
            <w:pPr>
              <w:autoSpaceDE w:val="0"/>
              <w:autoSpaceDN w:val="0"/>
              <w:adjustRightInd w:val="0"/>
              <w:jc w:val="both"/>
              <w:rPr>
                <w:b/>
                <w:sz w:val="19"/>
                <w:szCs w:val="19"/>
              </w:rPr>
            </w:pPr>
            <w:r w:rsidRPr="00E87514">
              <w:rPr>
                <w:rFonts w:eastAsia="Calibri"/>
                <w:sz w:val="19"/>
                <w:szCs w:val="19"/>
                <w:lang w:eastAsia="en-US"/>
              </w:rPr>
              <w:t xml:space="preserve">Cílem předmětu je představit studentům východiska filozofie a etiky. Dále poukázat na významné dějinné myšlenkové proudy a zvláště na ty, které mají vliv na naši současnost. Akcent je položen na sokratovské dialogy, Platonovu filozofii vyjádřenou v Ústavě a Aristotelovu teorii bytí. </w:t>
            </w:r>
          </w:p>
          <w:p w:rsidR="00E87514" w:rsidRPr="00E87514" w:rsidRDefault="00E87514" w:rsidP="00E87514">
            <w:pPr>
              <w:jc w:val="both"/>
              <w:rPr>
                <w:b/>
                <w:sz w:val="19"/>
                <w:szCs w:val="19"/>
              </w:rPr>
            </w:pPr>
            <w:r w:rsidRPr="00E87514">
              <w:rPr>
                <w:b/>
                <w:sz w:val="19"/>
                <w:szCs w:val="19"/>
              </w:rPr>
              <w:t>Obsah předmětu</w:t>
            </w:r>
          </w:p>
          <w:p w:rsidR="00E87514" w:rsidRPr="00E87514" w:rsidRDefault="00E87514" w:rsidP="00E87514">
            <w:pPr>
              <w:autoSpaceDE w:val="0"/>
              <w:autoSpaceDN w:val="0"/>
              <w:adjustRightInd w:val="0"/>
              <w:jc w:val="both"/>
              <w:rPr>
                <w:rFonts w:eastAsia="Calibri"/>
                <w:sz w:val="19"/>
                <w:szCs w:val="19"/>
                <w:lang w:eastAsia="en-US"/>
              </w:rPr>
            </w:pPr>
            <w:r w:rsidRPr="00E87514">
              <w:rPr>
                <w:rFonts w:eastAsia="Calibri"/>
                <w:sz w:val="19"/>
                <w:szCs w:val="19"/>
                <w:lang w:eastAsia="en-US"/>
              </w:rPr>
              <w:t>O smyslu filosofie, základní filosofické pojmy.</w:t>
            </w:r>
          </w:p>
          <w:p w:rsidR="00E87514" w:rsidRPr="00E87514" w:rsidRDefault="00E87514" w:rsidP="00E87514">
            <w:pPr>
              <w:autoSpaceDE w:val="0"/>
              <w:autoSpaceDN w:val="0"/>
              <w:adjustRightInd w:val="0"/>
              <w:jc w:val="both"/>
              <w:rPr>
                <w:rFonts w:eastAsia="Calibri"/>
                <w:sz w:val="19"/>
                <w:szCs w:val="19"/>
                <w:lang w:eastAsia="en-US"/>
              </w:rPr>
            </w:pPr>
            <w:r w:rsidRPr="00E87514">
              <w:rPr>
                <w:rFonts w:eastAsia="Calibri"/>
                <w:sz w:val="19"/>
                <w:szCs w:val="19"/>
                <w:lang w:eastAsia="en-US"/>
              </w:rPr>
              <w:t xml:space="preserve">Paradigmatické systémy starověkých civilizací. </w:t>
            </w:r>
          </w:p>
          <w:p w:rsidR="00E87514" w:rsidRPr="00E87514" w:rsidRDefault="00E87514" w:rsidP="00E87514">
            <w:pPr>
              <w:autoSpaceDE w:val="0"/>
              <w:autoSpaceDN w:val="0"/>
              <w:adjustRightInd w:val="0"/>
              <w:jc w:val="both"/>
              <w:rPr>
                <w:rFonts w:eastAsia="Calibri"/>
                <w:sz w:val="19"/>
                <w:szCs w:val="19"/>
                <w:lang w:eastAsia="en-US"/>
              </w:rPr>
            </w:pPr>
            <w:r w:rsidRPr="00E87514">
              <w:rPr>
                <w:rFonts w:eastAsia="Calibri"/>
                <w:sz w:val="19"/>
                <w:szCs w:val="19"/>
                <w:lang w:eastAsia="en-US"/>
              </w:rPr>
              <w:t>Antropologický obrat ve filosofii: sofisté, Sokratés, sokratické školy, Platon, Aristoteles.</w:t>
            </w:r>
          </w:p>
          <w:p w:rsidR="00E87514" w:rsidRPr="00E87514" w:rsidRDefault="00E87514" w:rsidP="00E87514">
            <w:pPr>
              <w:autoSpaceDE w:val="0"/>
              <w:autoSpaceDN w:val="0"/>
              <w:adjustRightInd w:val="0"/>
              <w:jc w:val="both"/>
              <w:rPr>
                <w:rFonts w:eastAsia="Calibri"/>
                <w:sz w:val="19"/>
                <w:szCs w:val="19"/>
                <w:lang w:eastAsia="en-US"/>
              </w:rPr>
            </w:pPr>
            <w:r w:rsidRPr="00E87514">
              <w:rPr>
                <w:rFonts w:eastAsia="Calibri"/>
                <w:sz w:val="19"/>
                <w:szCs w:val="19"/>
                <w:lang w:eastAsia="en-US"/>
              </w:rPr>
              <w:t xml:space="preserve">Kultura středověku, scholastika a vztahy filosofické racionality a náboženské víry. </w:t>
            </w:r>
          </w:p>
          <w:p w:rsidR="00E87514" w:rsidRPr="00E87514" w:rsidRDefault="00E87514" w:rsidP="00E87514">
            <w:pPr>
              <w:autoSpaceDE w:val="0"/>
              <w:autoSpaceDN w:val="0"/>
              <w:adjustRightInd w:val="0"/>
              <w:jc w:val="both"/>
              <w:rPr>
                <w:rFonts w:eastAsia="Calibri"/>
                <w:sz w:val="19"/>
                <w:szCs w:val="19"/>
                <w:lang w:eastAsia="en-US"/>
              </w:rPr>
            </w:pPr>
            <w:r w:rsidRPr="00E87514">
              <w:rPr>
                <w:rFonts w:eastAsia="Calibri"/>
                <w:sz w:val="19"/>
                <w:szCs w:val="19"/>
                <w:lang w:eastAsia="en-US"/>
              </w:rPr>
              <w:t xml:space="preserve">Kultura a filosofie novověku. Humanismus, renesance, reformace. </w:t>
            </w:r>
          </w:p>
          <w:p w:rsidR="00E87514" w:rsidRPr="00E87514" w:rsidRDefault="00E87514" w:rsidP="00E87514">
            <w:pPr>
              <w:autoSpaceDE w:val="0"/>
              <w:autoSpaceDN w:val="0"/>
              <w:adjustRightInd w:val="0"/>
              <w:jc w:val="both"/>
              <w:rPr>
                <w:rFonts w:eastAsia="Calibri"/>
                <w:sz w:val="19"/>
                <w:szCs w:val="19"/>
                <w:lang w:eastAsia="en-US"/>
              </w:rPr>
            </w:pPr>
            <w:r w:rsidRPr="00E87514">
              <w:rPr>
                <w:rFonts w:eastAsia="Calibri"/>
                <w:sz w:val="19"/>
                <w:szCs w:val="19"/>
                <w:lang w:eastAsia="en-US"/>
              </w:rPr>
              <w:t>Francouzské a německé osvícenství. I. Kant - trascendentální filosofie. Německá klasická filosofie.</w:t>
            </w:r>
          </w:p>
          <w:p w:rsidR="00E87514" w:rsidRPr="00E87514" w:rsidRDefault="00E87514" w:rsidP="00E87514">
            <w:pPr>
              <w:autoSpaceDE w:val="0"/>
              <w:autoSpaceDN w:val="0"/>
              <w:adjustRightInd w:val="0"/>
              <w:jc w:val="both"/>
              <w:rPr>
                <w:rFonts w:eastAsia="Calibri"/>
                <w:sz w:val="19"/>
                <w:szCs w:val="19"/>
                <w:lang w:eastAsia="en-US"/>
              </w:rPr>
            </w:pPr>
            <w:r w:rsidRPr="00E87514">
              <w:rPr>
                <w:rFonts w:eastAsia="Calibri"/>
                <w:sz w:val="19"/>
                <w:szCs w:val="19"/>
                <w:lang w:eastAsia="en-US"/>
              </w:rPr>
              <w:t>Filozofická soustava Platona a Sokrata: Platonský trojúhelník Platonská j</w:t>
            </w:r>
            <w:r w:rsidR="00482130">
              <w:rPr>
                <w:rFonts w:eastAsia="Calibri"/>
                <w:sz w:val="19"/>
                <w:szCs w:val="19"/>
                <w:lang w:eastAsia="en-US"/>
              </w:rPr>
              <w:t>eskyně a Sokratův</w:t>
            </w:r>
            <w:r w:rsidRPr="00E87514">
              <w:rPr>
                <w:rFonts w:eastAsia="Calibri"/>
                <w:sz w:val="19"/>
                <w:szCs w:val="19"/>
                <w:lang w:eastAsia="en-US"/>
              </w:rPr>
              <w:t xml:space="preserve"> otřesový výchovný proces.</w:t>
            </w:r>
          </w:p>
          <w:p w:rsidR="00E87514" w:rsidRPr="00E87514" w:rsidRDefault="00E87514" w:rsidP="00E87514">
            <w:pPr>
              <w:autoSpaceDE w:val="0"/>
              <w:autoSpaceDN w:val="0"/>
              <w:adjustRightInd w:val="0"/>
              <w:jc w:val="both"/>
              <w:rPr>
                <w:rFonts w:eastAsia="Calibri"/>
                <w:sz w:val="19"/>
                <w:szCs w:val="19"/>
                <w:lang w:eastAsia="en-US"/>
              </w:rPr>
            </w:pPr>
            <w:r w:rsidRPr="00E87514">
              <w:rPr>
                <w:rFonts w:eastAsia="Calibri"/>
                <w:sz w:val="19"/>
                <w:szCs w:val="19"/>
                <w:lang w:eastAsia="en-US"/>
              </w:rPr>
              <w:t>Přínos české filozofie a českých filozofů: J. A. Komenský, J. Patočka, J. Pešková, R. Palouš, M. Machovec.</w:t>
            </w:r>
          </w:p>
          <w:p w:rsidR="00E87514" w:rsidRPr="00E87514" w:rsidRDefault="00E87514" w:rsidP="00E87514">
            <w:pPr>
              <w:jc w:val="both"/>
              <w:rPr>
                <w:b/>
                <w:sz w:val="19"/>
                <w:szCs w:val="19"/>
              </w:rPr>
            </w:pPr>
            <w:r w:rsidRPr="00E87514">
              <w:rPr>
                <w:b/>
                <w:sz w:val="19"/>
                <w:szCs w:val="19"/>
              </w:rPr>
              <w:t>Výstupní kompetence</w:t>
            </w:r>
          </w:p>
          <w:p w:rsidR="00E87514" w:rsidRPr="00E87514" w:rsidRDefault="00E87514" w:rsidP="00E87514">
            <w:pPr>
              <w:autoSpaceDE w:val="0"/>
              <w:autoSpaceDN w:val="0"/>
              <w:adjustRightInd w:val="0"/>
              <w:jc w:val="both"/>
              <w:rPr>
                <w:sz w:val="19"/>
                <w:szCs w:val="19"/>
              </w:rPr>
            </w:pPr>
            <w:r w:rsidRPr="00E87514">
              <w:rPr>
                <w:rFonts w:eastAsia="Calibri"/>
                <w:sz w:val="19"/>
                <w:szCs w:val="19"/>
                <w:lang w:eastAsia="en-US"/>
              </w:rPr>
              <w:t>Student si osvojí základní přehled o autorech, filosofických školách a studijních zdrojích pro možné vlastní prohloubení témat. Student se bude orientovat v etických tématech seberealizace osob, osobních vztahů, výchovy, vzdělávání dospělých. S pomocí filozofie získá nadhled, kompetenci ovlivňovat v životě nejenom sebe, ale i druhé: dospělé i děti.</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E87514" w:rsidRPr="00E87514" w:rsidRDefault="00E87514" w:rsidP="00E87514">
            <w:pPr>
              <w:jc w:val="both"/>
              <w:rPr>
                <w:sz w:val="19"/>
                <w:szCs w:val="19"/>
              </w:rPr>
            </w:pPr>
          </w:p>
        </w:tc>
      </w:tr>
      <w:tr w:rsidR="00E87514" w:rsidRPr="00E87514" w:rsidTr="00017D69">
        <w:trPr>
          <w:trHeight w:val="557"/>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sz w:val="19"/>
                <w:szCs w:val="19"/>
              </w:rPr>
            </w:pPr>
            <w:r w:rsidRPr="00E87514">
              <w:rPr>
                <w:sz w:val="19"/>
                <w:szCs w:val="19"/>
              </w:rPr>
              <w:t xml:space="preserve">Anzenbacher, A: </w:t>
            </w:r>
            <w:r w:rsidRPr="00E87514">
              <w:rPr>
                <w:i/>
                <w:sz w:val="19"/>
                <w:szCs w:val="19"/>
              </w:rPr>
              <w:t>Úvod do filozofie</w:t>
            </w:r>
            <w:r w:rsidRPr="00E87514">
              <w:rPr>
                <w:sz w:val="19"/>
                <w:szCs w:val="19"/>
              </w:rPr>
              <w:t>, Praha: Portál 2004, nebo další vydání.</w:t>
            </w:r>
          </w:p>
          <w:p w:rsidR="00E87514" w:rsidRPr="00E87514" w:rsidRDefault="00E87514" w:rsidP="00E87514">
            <w:pPr>
              <w:jc w:val="both"/>
              <w:rPr>
                <w:sz w:val="19"/>
                <w:szCs w:val="19"/>
              </w:rPr>
            </w:pPr>
            <w:r w:rsidRPr="00E87514">
              <w:rPr>
                <w:sz w:val="19"/>
                <w:szCs w:val="19"/>
              </w:rPr>
              <w:t xml:space="preserve">Balvín, J. </w:t>
            </w:r>
            <w:r w:rsidRPr="00E87514">
              <w:rPr>
                <w:i/>
                <w:sz w:val="19"/>
                <w:szCs w:val="19"/>
              </w:rPr>
              <w:t>Filozofie, andragogika a romská kultura</w:t>
            </w:r>
            <w:r w:rsidRPr="00E87514">
              <w:rPr>
                <w:sz w:val="19"/>
                <w:szCs w:val="19"/>
              </w:rPr>
              <w:t>. Praha: Hnutí R, 2016.</w:t>
            </w:r>
          </w:p>
          <w:p w:rsidR="00E87514" w:rsidRPr="00E87514" w:rsidRDefault="00E87514" w:rsidP="00E87514">
            <w:pPr>
              <w:jc w:val="both"/>
              <w:rPr>
                <w:sz w:val="19"/>
                <w:szCs w:val="19"/>
              </w:rPr>
            </w:pPr>
            <w:r w:rsidRPr="00E87514">
              <w:rPr>
                <w:sz w:val="19"/>
                <w:szCs w:val="19"/>
              </w:rPr>
              <w:t xml:space="preserve">Machovec, M. </w:t>
            </w:r>
            <w:r w:rsidRPr="00E87514">
              <w:rPr>
                <w:i/>
                <w:sz w:val="19"/>
                <w:szCs w:val="19"/>
              </w:rPr>
              <w:t>Filosofie tváří v tvář zániku</w:t>
            </w:r>
            <w:r w:rsidRPr="00E87514">
              <w:rPr>
                <w:sz w:val="19"/>
                <w:szCs w:val="19"/>
              </w:rPr>
              <w:t>. Praha: Akropolis, 2006.</w:t>
            </w:r>
          </w:p>
          <w:p w:rsidR="00E87514" w:rsidRPr="00E87514" w:rsidRDefault="00E87514" w:rsidP="00E87514">
            <w:pPr>
              <w:jc w:val="both"/>
              <w:rPr>
                <w:sz w:val="19"/>
                <w:szCs w:val="19"/>
              </w:rPr>
            </w:pPr>
            <w:r w:rsidRPr="00E87514">
              <w:rPr>
                <w:sz w:val="19"/>
                <w:szCs w:val="19"/>
              </w:rPr>
              <w:t xml:space="preserve">Palouš, R., Svobodová, Z. </w:t>
            </w:r>
            <w:r w:rsidRPr="00E87514">
              <w:rPr>
                <w:i/>
                <w:sz w:val="19"/>
                <w:szCs w:val="19"/>
              </w:rPr>
              <w:t>Homo educandus.</w:t>
            </w:r>
            <w:r w:rsidRPr="00E87514">
              <w:rPr>
                <w:sz w:val="19"/>
                <w:szCs w:val="19"/>
              </w:rPr>
              <w:t xml:space="preserve"> </w:t>
            </w:r>
            <w:r w:rsidRPr="00E87514">
              <w:rPr>
                <w:i/>
                <w:sz w:val="19"/>
                <w:szCs w:val="19"/>
              </w:rPr>
              <w:t>Filozofické základy výchovy</w:t>
            </w:r>
            <w:r w:rsidRPr="00E87514">
              <w:rPr>
                <w:sz w:val="19"/>
                <w:szCs w:val="19"/>
              </w:rPr>
              <w:t>. Praha: Univerzita Karlova v Praze, 2011.</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rFonts w:eastAsia="Calibri"/>
                <w:sz w:val="19"/>
                <w:szCs w:val="19"/>
                <w:lang w:eastAsia="en-US"/>
              </w:rPr>
            </w:pPr>
            <w:r w:rsidRPr="00E87514">
              <w:rPr>
                <w:rFonts w:eastAsia="Calibri"/>
                <w:sz w:val="19"/>
                <w:szCs w:val="19"/>
                <w:lang w:eastAsia="en-US"/>
              </w:rPr>
              <w:t xml:space="preserve">Anzenbacher, A. </w:t>
            </w:r>
            <w:r w:rsidRPr="00E87514">
              <w:rPr>
                <w:rFonts w:eastAsia="Calibri"/>
                <w:i/>
                <w:iCs/>
                <w:sz w:val="19"/>
                <w:szCs w:val="19"/>
                <w:lang w:eastAsia="en-US"/>
              </w:rPr>
              <w:t>Úvod do etiky</w:t>
            </w:r>
            <w:r w:rsidRPr="00E87514">
              <w:rPr>
                <w:rFonts w:eastAsia="Calibri"/>
                <w:sz w:val="19"/>
                <w:szCs w:val="19"/>
                <w:lang w:eastAsia="en-US"/>
              </w:rPr>
              <w:t>. Praha: Akademia., 2000.</w:t>
            </w:r>
          </w:p>
          <w:p w:rsidR="00E87514" w:rsidRPr="00E87514" w:rsidRDefault="00E87514" w:rsidP="00E87514">
            <w:pPr>
              <w:autoSpaceDE w:val="0"/>
              <w:autoSpaceDN w:val="0"/>
              <w:adjustRightInd w:val="0"/>
              <w:rPr>
                <w:rFonts w:eastAsia="Calibri"/>
                <w:sz w:val="19"/>
                <w:szCs w:val="19"/>
                <w:lang w:eastAsia="en-US"/>
              </w:rPr>
            </w:pPr>
            <w:r w:rsidRPr="00E87514">
              <w:rPr>
                <w:rFonts w:eastAsia="Calibri"/>
                <w:sz w:val="19"/>
                <w:szCs w:val="19"/>
                <w:lang w:eastAsia="en-US"/>
              </w:rPr>
              <w:t xml:space="preserve">Balvín, J. </w:t>
            </w:r>
            <w:r w:rsidRPr="00E87514">
              <w:rPr>
                <w:rFonts w:eastAsia="Calibri"/>
                <w:i/>
                <w:sz w:val="19"/>
                <w:szCs w:val="19"/>
                <w:lang w:eastAsia="en-US"/>
              </w:rPr>
              <w:t>Filozofie výchovy v dílech filozofů výchovy</w:t>
            </w:r>
            <w:r w:rsidRPr="00E87514">
              <w:rPr>
                <w:rFonts w:eastAsia="Calibri"/>
                <w:sz w:val="19"/>
                <w:szCs w:val="19"/>
                <w:lang w:eastAsia="en-US"/>
              </w:rPr>
              <w:t>. Praha: Radix, 2017.</w:t>
            </w:r>
          </w:p>
          <w:p w:rsidR="00E87514" w:rsidRPr="00E87514" w:rsidRDefault="00E87514" w:rsidP="00E87514">
            <w:pPr>
              <w:autoSpaceDE w:val="0"/>
              <w:autoSpaceDN w:val="0"/>
              <w:adjustRightInd w:val="0"/>
              <w:rPr>
                <w:rFonts w:eastAsia="Calibri"/>
                <w:sz w:val="19"/>
                <w:szCs w:val="19"/>
                <w:lang w:eastAsia="en-US"/>
              </w:rPr>
            </w:pPr>
            <w:r w:rsidRPr="00E87514">
              <w:rPr>
                <w:rFonts w:eastAsia="Calibri"/>
                <w:sz w:val="19"/>
                <w:szCs w:val="19"/>
                <w:lang w:eastAsia="en-US"/>
              </w:rPr>
              <w:t xml:space="preserve">Furger, F. </w:t>
            </w:r>
            <w:r w:rsidRPr="00E87514">
              <w:rPr>
                <w:rFonts w:eastAsia="Calibri"/>
                <w:i/>
                <w:iCs/>
                <w:sz w:val="19"/>
                <w:szCs w:val="19"/>
                <w:lang w:eastAsia="en-US"/>
              </w:rPr>
              <w:t>Etika seberealizace, osobních vztahů a politiky</w:t>
            </w:r>
            <w:r w:rsidRPr="00E87514">
              <w:rPr>
                <w:rFonts w:eastAsia="Calibri"/>
                <w:sz w:val="19"/>
                <w:szCs w:val="19"/>
                <w:lang w:eastAsia="en-US"/>
              </w:rPr>
              <w:t>. Praha, 2003.</w:t>
            </w:r>
          </w:p>
          <w:p w:rsidR="00E87514" w:rsidRPr="00E87514" w:rsidRDefault="00E87514" w:rsidP="00E87514">
            <w:pPr>
              <w:autoSpaceDE w:val="0"/>
              <w:autoSpaceDN w:val="0"/>
              <w:adjustRightInd w:val="0"/>
              <w:rPr>
                <w:rFonts w:eastAsia="Calibri"/>
                <w:sz w:val="19"/>
                <w:szCs w:val="19"/>
                <w:lang w:eastAsia="en-US"/>
              </w:rPr>
            </w:pPr>
            <w:r w:rsidRPr="00E87514">
              <w:rPr>
                <w:rFonts w:eastAsia="Calibri"/>
                <w:sz w:val="19"/>
                <w:szCs w:val="19"/>
                <w:lang w:eastAsia="en-US"/>
              </w:rPr>
              <w:t xml:space="preserve">Pinc, Z., Sokol, J. </w:t>
            </w:r>
            <w:r w:rsidRPr="00E87514">
              <w:rPr>
                <w:rFonts w:eastAsia="Calibri"/>
                <w:i/>
                <w:iCs/>
                <w:sz w:val="19"/>
                <w:szCs w:val="19"/>
                <w:lang w:eastAsia="en-US"/>
              </w:rPr>
              <w:t>Antropologie a etika</w:t>
            </w:r>
            <w:r w:rsidRPr="00E87514">
              <w:rPr>
                <w:rFonts w:eastAsia="Calibri"/>
                <w:sz w:val="19"/>
                <w:szCs w:val="19"/>
                <w:lang w:eastAsia="en-US"/>
              </w:rPr>
              <w:t>. Praha: Triton, 2004.</w:t>
            </w:r>
          </w:p>
          <w:p w:rsidR="00E87514" w:rsidRPr="00482130" w:rsidRDefault="00E87514" w:rsidP="00E87514">
            <w:pPr>
              <w:autoSpaceDE w:val="0"/>
              <w:autoSpaceDN w:val="0"/>
              <w:adjustRightInd w:val="0"/>
              <w:rPr>
                <w:rFonts w:eastAsia="Calibri"/>
                <w:sz w:val="19"/>
                <w:szCs w:val="19"/>
                <w:lang w:eastAsia="en-US"/>
              </w:rPr>
            </w:pPr>
            <w:r w:rsidRPr="00E87514">
              <w:rPr>
                <w:rFonts w:eastAsia="Calibri"/>
                <w:sz w:val="19"/>
                <w:szCs w:val="19"/>
                <w:lang w:eastAsia="en-US"/>
              </w:rPr>
              <w:t xml:space="preserve">Sokol, J. </w:t>
            </w:r>
            <w:r w:rsidRPr="00E87514">
              <w:rPr>
                <w:rFonts w:eastAsia="Calibri"/>
                <w:i/>
                <w:iCs/>
                <w:sz w:val="19"/>
                <w:szCs w:val="19"/>
                <w:lang w:eastAsia="en-US"/>
              </w:rPr>
              <w:t>Filosofická  antropologie: člověk jako osoba</w:t>
            </w:r>
            <w:r w:rsidR="00482130">
              <w:rPr>
                <w:rFonts w:eastAsia="Calibri"/>
                <w:sz w:val="19"/>
                <w:szCs w:val="19"/>
                <w:lang w:eastAsia="en-US"/>
              </w:rPr>
              <w:t xml:space="preserve">. Praha: Portál, 2008. </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sz w:val="19"/>
                <w:szCs w:val="19"/>
              </w:rPr>
            </w:pPr>
            <w:r w:rsidRPr="00E87514">
              <w:rPr>
                <w:b/>
                <w:sz w:val="19"/>
                <w:szCs w:val="19"/>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rPr>
                <w:sz w:val="19"/>
                <w:szCs w:val="19"/>
              </w:rPr>
            </w:pPr>
            <w:r w:rsidRPr="00E87514">
              <w:rPr>
                <w:b/>
                <w:sz w:val="19"/>
                <w:szCs w:val="19"/>
              </w:rPr>
              <w:t>Rozsah konzultací (soustředění)</w:t>
            </w:r>
          </w:p>
        </w:tc>
        <w:tc>
          <w:tcPr>
            <w:tcW w:w="889" w:type="dxa"/>
            <w:tcBorders>
              <w:top w:val="single" w:sz="2" w:space="0" w:color="auto"/>
            </w:tcBorders>
          </w:tcPr>
          <w:p w:rsidR="00E87514" w:rsidRPr="00E87514" w:rsidRDefault="00E87514" w:rsidP="00E87514">
            <w:pPr>
              <w:jc w:val="both"/>
              <w:rPr>
                <w:sz w:val="19"/>
                <w:szCs w:val="19"/>
              </w:rPr>
            </w:pPr>
            <w:r w:rsidRPr="00E87514">
              <w:rPr>
                <w:sz w:val="19"/>
                <w:szCs w:val="19"/>
              </w:rPr>
              <w:t>20</w:t>
            </w:r>
          </w:p>
        </w:tc>
        <w:tc>
          <w:tcPr>
            <w:tcW w:w="4179" w:type="dxa"/>
            <w:gridSpan w:val="4"/>
            <w:tcBorders>
              <w:top w:val="single" w:sz="2" w:space="0" w:color="auto"/>
            </w:tcBorders>
            <w:shd w:val="clear" w:color="auto" w:fill="F7CAAC"/>
          </w:tcPr>
          <w:p w:rsidR="00E87514" w:rsidRPr="00E87514" w:rsidRDefault="00E87514" w:rsidP="00E87514">
            <w:pPr>
              <w:jc w:val="both"/>
              <w:rPr>
                <w:b/>
                <w:sz w:val="19"/>
                <w:szCs w:val="19"/>
              </w:rPr>
            </w:pPr>
            <w:r w:rsidRPr="00E87514">
              <w:rPr>
                <w:b/>
                <w:sz w:val="19"/>
                <w:szCs w:val="19"/>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sz w:val="19"/>
                <w:szCs w:val="19"/>
              </w:rPr>
            </w:pPr>
            <w:r w:rsidRPr="00E87514">
              <w:rPr>
                <w:b/>
                <w:sz w:val="19"/>
                <w:szCs w:val="19"/>
              </w:rPr>
              <w:t>Informace o způsobu kontaktu s vyučujícím</w:t>
            </w:r>
          </w:p>
        </w:tc>
      </w:tr>
      <w:tr w:rsidR="00E87514" w:rsidRPr="00E87514" w:rsidTr="000816C8">
        <w:trPr>
          <w:trHeight w:val="507"/>
        </w:trPr>
        <w:tc>
          <w:tcPr>
            <w:tcW w:w="9855" w:type="dxa"/>
            <w:gridSpan w:val="8"/>
          </w:tcPr>
          <w:p w:rsidR="00E87514" w:rsidRPr="00E87514" w:rsidRDefault="00E87514" w:rsidP="000816C8">
            <w:pPr>
              <w:jc w:val="both"/>
              <w:rPr>
                <w:sz w:val="19"/>
                <w:szCs w:val="19"/>
              </w:rPr>
            </w:pPr>
            <w:r w:rsidRPr="00E87514">
              <w:rPr>
                <w:color w:val="000000"/>
                <w:sz w:val="19"/>
                <w:szCs w:val="19"/>
              </w:rPr>
              <w:t xml:space="preserve">15 hodin přímá výuka formou přednášky. 5 hodin distanční forma: vypracování prezentací o jednotlivých filozofech </w:t>
            </w:r>
            <w:r w:rsidR="00482130">
              <w:rPr>
                <w:color w:val="000000"/>
                <w:sz w:val="19"/>
                <w:szCs w:val="19"/>
              </w:rPr>
              <w:br/>
            </w:r>
            <w:r w:rsidRPr="00E87514">
              <w:rPr>
                <w:color w:val="000000"/>
                <w:sz w:val="19"/>
                <w:szCs w:val="19"/>
              </w:rPr>
              <w:t>a filozofických systémech podle povinné a doporučené literatury</w:t>
            </w:r>
            <w:r w:rsidR="000816C8">
              <w:rPr>
                <w:color w:val="000000"/>
                <w:sz w:val="19"/>
                <w:szCs w:val="19"/>
              </w:rPr>
              <w:t>. Komunikace prostřednictvím MOODLE nebo emailem.</w:t>
            </w:r>
            <w:r w:rsidRPr="00E87514">
              <w:rPr>
                <w:b/>
                <w:color w:val="000000"/>
                <w:sz w:val="19"/>
                <w:szCs w:val="19"/>
              </w:rPr>
              <w:t xml:space="preserve"> </w:t>
            </w:r>
          </w:p>
        </w:tc>
      </w:tr>
    </w:tbl>
    <w:p w:rsidR="00E87514" w:rsidRPr="00E87514" w:rsidRDefault="00E87514" w:rsidP="00E87514"/>
    <w:p w:rsidR="00E87514" w:rsidRDefault="00E87514" w:rsidP="00E87514"/>
    <w:p w:rsidR="000816C8" w:rsidRDefault="000816C8" w:rsidP="00E87514"/>
    <w:p w:rsidR="000816C8" w:rsidRDefault="000816C8" w:rsidP="00E87514"/>
    <w:p w:rsidR="000816C8" w:rsidRDefault="000816C8" w:rsidP="00E87514"/>
    <w:p w:rsidR="00D95789" w:rsidRDefault="00D95789" w:rsidP="00E87514"/>
    <w:p w:rsidR="00D95789" w:rsidRDefault="00D95789" w:rsidP="00E87514"/>
    <w:p w:rsidR="00D95789" w:rsidRPr="00E87514" w:rsidRDefault="00D95789" w:rsidP="00E87514"/>
    <w:p w:rsidR="00E87514" w:rsidRPr="00E87514" w:rsidRDefault="00E87514"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Základy psychologie</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r w:rsidRPr="00E87514">
              <w:t>ZT</w:t>
            </w: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1./ZS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15p + 10</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5</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Zk</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přednáška</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E87514">
            <w:pPr>
              <w:jc w:val="both"/>
            </w:pPr>
            <w:r w:rsidRPr="00E87514">
              <w:t xml:space="preserve">Zkouška písemnou formou. Aktivní zapojení do týmové práce </w:t>
            </w:r>
            <w:r w:rsidR="000816C8">
              <w:br/>
              <w:t xml:space="preserve">ve výukových blocích. </w:t>
            </w:r>
            <w:r w:rsidRPr="00E87514">
              <w:t xml:space="preserve">Vypracování závěrečné práce. </w:t>
            </w:r>
          </w:p>
          <w:p w:rsidR="00E87514" w:rsidRPr="00E87514" w:rsidRDefault="00E87514" w:rsidP="00E87514">
            <w:pPr>
              <w:jc w:val="both"/>
            </w:pPr>
          </w:p>
        </w:tc>
      </w:tr>
      <w:tr w:rsidR="00E87514" w:rsidRPr="00E87514" w:rsidTr="000816C8">
        <w:trPr>
          <w:trHeight w:val="249"/>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7A7D23" w:rsidP="00E87514">
            <w:pPr>
              <w:jc w:val="both"/>
            </w:pPr>
            <w:r>
              <w:t>PhDr. Soňa Lemrová, Ph.D.</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0816C8" w:rsidP="00E87514">
            <w:pPr>
              <w:jc w:val="both"/>
            </w:pPr>
            <w:r>
              <w:t>Konzultace obsahu zadání závěrečné písemné a ústní zkoušky. 40% přednáš</w:t>
            </w:r>
            <w:r w:rsidR="007A7D23">
              <w:t>ek.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0816C8">
        <w:trPr>
          <w:trHeight w:val="157"/>
        </w:trPr>
        <w:tc>
          <w:tcPr>
            <w:tcW w:w="9855" w:type="dxa"/>
            <w:gridSpan w:val="8"/>
            <w:tcBorders>
              <w:top w:val="nil"/>
            </w:tcBorders>
          </w:tcPr>
          <w:p w:rsidR="00E87514" w:rsidRPr="00E87514" w:rsidRDefault="00E87514" w:rsidP="007A7D23">
            <w:pPr>
              <w:jc w:val="both"/>
            </w:pPr>
            <w:r w:rsidRPr="00E87514">
              <w:t>PhDr. Hana Včelařová</w:t>
            </w:r>
            <w:r w:rsidR="007A7D23">
              <w:t xml:space="preserve"> (60 % přednášek); PhDr. Soňa Lemrová, Ph.D. (40 % přednášek)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0816C8" w:rsidRPr="000816C8" w:rsidRDefault="000816C8" w:rsidP="000816C8">
            <w:pPr>
              <w:jc w:val="both"/>
              <w:rPr>
                <w:b/>
                <w:sz w:val="19"/>
                <w:szCs w:val="19"/>
              </w:rPr>
            </w:pPr>
            <w:r w:rsidRPr="000816C8">
              <w:rPr>
                <w:b/>
                <w:sz w:val="19"/>
                <w:szCs w:val="19"/>
              </w:rPr>
              <w:t>Cíl předmětu</w:t>
            </w:r>
          </w:p>
          <w:p w:rsidR="000816C8" w:rsidRPr="000816C8" w:rsidRDefault="000816C8" w:rsidP="000816C8">
            <w:pPr>
              <w:jc w:val="both"/>
              <w:rPr>
                <w:sz w:val="19"/>
                <w:szCs w:val="19"/>
              </w:rPr>
            </w:pPr>
            <w:r w:rsidRPr="000816C8">
              <w:rPr>
                <w:sz w:val="19"/>
                <w:szCs w:val="19"/>
              </w:rPr>
              <w:t xml:space="preserve">Cílem je poskytnout studujícím základní teoretické poznatky a vymezení odborných pojmů z psychologie, </w:t>
            </w:r>
            <w:r w:rsidRPr="000816C8">
              <w:rPr>
                <w:sz w:val="19"/>
                <w:szCs w:val="19"/>
              </w:rPr>
              <w:br/>
              <w:t xml:space="preserve">a to především z oblasti psychologie obecné a psychologie osobnosti, včetně informací z historie a metodologie psychologie. Studenti se seznamují se současnou vědeckou psychologií, jejími možnostmi a limity. Důraz je kladen </w:t>
            </w:r>
            <w:r w:rsidRPr="000816C8">
              <w:rPr>
                <w:sz w:val="19"/>
                <w:szCs w:val="19"/>
              </w:rPr>
              <w:br/>
              <w:t>na praktické využití psychologie v každodenním životě a v pomáhajících profesích.</w:t>
            </w:r>
          </w:p>
          <w:p w:rsidR="000816C8" w:rsidRPr="000816C8" w:rsidRDefault="000816C8" w:rsidP="000816C8">
            <w:pPr>
              <w:jc w:val="both"/>
              <w:rPr>
                <w:b/>
                <w:sz w:val="19"/>
                <w:szCs w:val="19"/>
              </w:rPr>
            </w:pPr>
            <w:r w:rsidRPr="000816C8">
              <w:rPr>
                <w:b/>
                <w:sz w:val="19"/>
                <w:szCs w:val="19"/>
              </w:rPr>
              <w:t>Obsah předmětu</w:t>
            </w:r>
          </w:p>
          <w:p w:rsidR="000816C8" w:rsidRPr="000816C8" w:rsidRDefault="000816C8" w:rsidP="000816C8">
            <w:pPr>
              <w:rPr>
                <w:sz w:val="19"/>
                <w:szCs w:val="19"/>
              </w:rPr>
            </w:pPr>
            <w:r w:rsidRPr="000816C8">
              <w:rPr>
                <w:sz w:val="19"/>
                <w:szCs w:val="19"/>
              </w:rPr>
              <w:t>Historie vzniku psychologie jako vědy. Podstata psychologie (předmět, paradigma, cíle a přístupy).</w:t>
            </w:r>
            <w:r w:rsidRPr="000816C8">
              <w:rPr>
                <w:sz w:val="19"/>
                <w:szCs w:val="19"/>
              </w:rPr>
              <w:br/>
              <w:t>Charakteristika hlavních směrů současné psychologie.</w:t>
            </w:r>
            <w:r w:rsidRPr="000816C8">
              <w:rPr>
                <w:sz w:val="19"/>
                <w:szCs w:val="19"/>
              </w:rPr>
              <w:br/>
              <w:t>Ontogeneze lidské psychiky - přehled a charakteristika jednotlivých životních období. Modely vývoje.</w:t>
            </w:r>
          </w:p>
          <w:p w:rsidR="000816C8" w:rsidRPr="000816C8" w:rsidRDefault="000816C8" w:rsidP="000816C8">
            <w:pPr>
              <w:rPr>
                <w:sz w:val="19"/>
                <w:szCs w:val="19"/>
              </w:rPr>
            </w:pPr>
            <w:r w:rsidRPr="000816C8">
              <w:rPr>
                <w:sz w:val="19"/>
                <w:szCs w:val="19"/>
              </w:rPr>
              <w:t>Základní psychické procesy a funkce, jejich zákonitosti a aplikace v praxi.</w:t>
            </w:r>
            <w:r w:rsidRPr="000816C8">
              <w:rPr>
                <w:sz w:val="19"/>
                <w:szCs w:val="19"/>
              </w:rPr>
              <w:br/>
              <w:t>Vnímání, pozornost, představy a fantazie.</w:t>
            </w:r>
            <w:r w:rsidRPr="000816C8">
              <w:rPr>
                <w:sz w:val="19"/>
                <w:szCs w:val="19"/>
              </w:rPr>
              <w:br/>
              <w:t xml:space="preserve">Paměť. </w:t>
            </w:r>
            <w:r w:rsidRPr="000816C8">
              <w:rPr>
                <w:sz w:val="19"/>
                <w:szCs w:val="19"/>
              </w:rPr>
              <w:br/>
              <w:t xml:space="preserve">Učení. </w:t>
            </w:r>
            <w:r w:rsidRPr="000816C8">
              <w:rPr>
                <w:sz w:val="19"/>
                <w:szCs w:val="19"/>
              </w:rPr>
              <w:br/>
              <w:t xml:space="preserve">Myšlení. </w:t>
            </w:r>
            <w:r w:rsidRPr="000816C8">
              <w:rPr>
                <w:sz w:val="19"/>
                <w:szCs w:val="19"/>
              </w:rPr>
              <w:br/>
              <w:t xml:space="preserve">Motivace. </w:t>
            </w:r>
            <w:r w:rsidRPr="000816C8">
              <w:rPr>
                <w:sz w:val="19"/>
                <w:szCs w:val="19"/>
              </w:rPr>
              <w:br/>
              <w:t>Emoce.</w:t>
            </w:r>
            <w:r w:rsidRPr="000816C8">
              <w:rPr>
                <w:sz w:val="19"/>
                <w:szCs w:val="19"/>
              </w:rPr>
              <w:br/>
              <w:t>Inteligence a tvořivost.</w:t>
            </w:r>
            <w:r w:rsidRPr="000816C8">
              <w:rPr>
                <w:sz w:val="19"/>
                <w:szCs w:val="19"/>
              </w:rPr>
              <w:br/>
              <w:t xml:space="preserve">Psychologické pojetí osobnosti: osobnost a individualita. Teorie osobnosti. Socializace osobnosti. </w:t>
            </w:r>
            <w:r w:rsidRPr="000816C8">
              <w:rPr>
                <w:sz w:val="19"/>
                <w:szCs w:val="19"/>
              </w:rPr>
              <w:br/>
              <w:t>Poznávání osobnosti, sebepoznávání, sebepojetí.</w:t>
            </w:r>
            <w:r w:rsidRPr="000816C8">
              <w:rPr>
                <w:sz w:val="19"/>
                <w:szCs w:val="19"/>
              </w:rPr>
              <w:br/>
              <w:t>Vybrané pojmy sociální psychologie. Sociální chování: sociální kognice a</w:t>
            </w:r>
            <w:r w:rsidR="00847163">
              <w:rPr>
                <w:sz w:val="19"/>
                <w:szCs w:val="19"/>
              </w:rPr>
              <w:t xml:space="preserve"> postoje, sociální interakce.</w:t>
            </w:r>
            <w:r w:rsidRPr="000816C8">
              <w:rPr>
                <w:sz w:val="19"/>
                <w:szCs w:val="19"/>
              </w:rPr>
              <w:br/>
              <w:t>Základy mezilidské komunikace.</w:t>
            </w:r>
          </w:p>
          <w:p w:rsidR="000816C8" w:rsidRPr="000816C8" w:rsidRDefault="000816C8" w:rsidP="000816C8">
            <w:pPr>
              <w:jc w:val="both"/>
              <w:rPr>
                <w:b/>
                <w:sz w:val="19"/>
                <w:szCs w:val="19"/>
              </w:rPr>
            </w:pPr>
            <w:r w:rsidRPr="000816C8">
              <w:rPr>
                <w:b/>
                <w:sz w:val="19"/>
                <w:szCs w:val="19"/>
              </w:rPr>
              <w:t>Výstupní kompetence</w:t>
            </w:r>
          </w:p>
          <w:p w:rsidR="00E87514" w:rsidRPr="000816C8" w:rsidRDefault="000816C8" w:rsidP="000816C8">
            <w:pPr>
              <w:jc w:val="both"/>
              <w:rPr>
                <w:sz w:val="19"/>
                <w:szCs w:val="19"/>
              </w:rPr>
            </w:pPr>
            <w:r w:rsidRPr="000816C8">
              <w:rPr>
                <w:sz w:val="19"/>
                <w:szCs w:val="19"/>
              </w:rPr>
              <w:t>Student zná soustavu současných psychologických poznatků a pojmů; zná mechanismy a zákonitosti fungování lidské psychiky; uvědomuje si význam psychologie pro život člověka a společnosti a je schopen aplikovat získané poznatky v praxi; rozumí vztahu mezi teorií a praxí a je schopen odkrývat dané souvislosti.</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017D69">
        <w:trPr>
          <w:trHeight w:val="1497"/>
        </w:trPr>
        <w:tc>
          <w:tcPr>
            <w:tcW w:w="9855" w:type="dxa"/>
            <w:gridSpan w:val="8"/>
            <w:tcBorders>
              <w:top w:val="nil"/>
            </w:tcBorders>
          </w:tcPr>
          <w:p w:rsidR="000816C8" w:rsidRPr="006E3876" w:rsidRDefault="000816C8" w:rsidP="000816C8">
            <w:pPr>
              <w:jc w:val="both"/>
              <w:rPr>
                <w:b/>
                <w:szCs w:val="18"/>
              </w:rPr>
            </w:pPr>
            <w:r w:rsidRPr="006E3876">
              <w:rPr>
                <w:b/>
                <w:szCs w:val="18"/>
              </w:rPr>
              <w:t>Povinná literatura</w:t>
            </w:r>
          </w:p>
          <w:p w:rsidR="000816C8" w:rsidRPr="006E3876" w:rsidRDefault="000816C8" w:rsidP="000816C8">
            <w:pPr>
              <w:jc w:val="both"/>
              <w:rPr>
                <w:szCs w:val="18"/>
              </w:rPr>
            </w:pPr>
            <w:r w:rsidRPr="006E3876">
              <w:rPr>
                <w:szCs w:val="18"/>
              </w:rPr>
              <w:t xml:space="preserve">Honzák, R. </w:t>
            </w:r>
            <w:r w:rsidRPr="006E3876">
              <w:rPr>
                <w:i/>
                <w:szCs w:val="18"/>
              </w:rPr>
              <w:t>Základy psychologie</w:t>
            </w:r>
            <w:r w:rsidRPr="006E3876">
              <w:rPr>
                <w:szCs w:val="18"/>
              </w:rPr>
              <w:t>. Praha: Galén, 2006.</w:t>
            </w:r>
          </w:p>
          <w:p w:rsidR="000816C8" w:rsidRPr="006E3876" w:rsidRDefault="000816C8" w:rsidP="000816C8">
            <w:pPr>
              <w:jc w:val="both"/>
              <w:rPr>
                <w:szCs w:val="18"/>
              </w:rPr>
            </w:pPr>
            <w:r w:rsidRPr="006E3876">
              <w:rPr>
                <w:szCs w:val="18"/>
              </w:rPr>
              <w:t xml:space="preserve">Nakonečný, M. </w:t>
            </w:r>
            <w:r w:rsidRPr="006E3876">
              <w:rPr>
                <w:i/>
                <w:szCs w:val="18"/>
              </w:rPr>
              <w:t>Obecná psychologie</w:t>
            </w:r>
            <w:r w:rsidRPr="006E3876">
              <w:rPr>
                <w:szCs w:val="18"/>
              </w:rPr>
              <w:t>. Praha: Triton, 2016.</w:t>
            </w:r>
          </w:p>
          <w:p w:rsidR="000816C8" w:rsidRPr="006E3876" w:rsidRDefault="000816C8" w:rsidP="000816C8">
            <w:pPr>
              <w:jc w:val="both"/>
              <w:rPr>
                <w:szCs w:val="18"/>
              </w:rPr>
            </w:pPr>
            <w:r w:rsidRPr="006E3876">
              <w:rPr>
                <w:szCs w:val="18"/>
              </w:rPr>
              <w:t xml:space="preserve">Říčan, P. </w:t>
            </w:r>
            <w:r w:rsidRPr="006E3876">
              <w:rPr>
                <w:i/>
                <w:iCs/>
                <w:szCs w:val="18"/>
              </w:rPr>
              <w:t>Psychologie</w:t>
            </w:r>
            <w:r w:rsidRPr="006E3876">
              <w:rPr>
                <w:szCs w:val="18"/>
              </w:rPr>
              <w:t>. Praha: Portál, 2005.</w:t>
            </w:r>
          </w:p>
          <w:p w:rsidR="000816C8" w:rsidRPr="006E3876" w:rsidRDefault="000816C8" w:rsidP="000816C8">
            <w:pPr>
              <w:jc w:val="both"/>
              <w:rPr>
                <w:szCs w:val="18"/>
              </w:rPr>
            </w:pPr>
            <w:r w:rsidRPr="006E3876">
              <w:rPr>
                <w:bCs/>
                <w:color w:val="333333"/>
                <w:szCs w:val="18"/>
              </w:rPr>
              <w:t xml:space="preserve">Nick, N., Rob, L. </w:t>
            </w:r>
            <w:r w:rsidRPr="006E3876">
              <w:rPr>
                <w:i/>
                <w:szCs w:val="18"/>
              </w:rPr>
              <w:t>Inteligence a učení</w:t>
            </w:r>
            <w:r w:rsidRPr="006E3876">
              <w:rPr>
                <w:szCs w:val="18"/>
              </w:rPr>
              <w:t>. Praha: Grada, 2012.</w:t>
            </w:r>
          </w:p>
          <w:p w:rsidR="000816C8" w:rsidRPr="006E3876" w:rsidRDefault="000816C8" w:rsidP="000816C8">
            <w:pPr>
              <w:jc w:val="both"/>
              <w:rPr>
                <w:b/>
                <w:szCs w:val="18"/>
              </w:rPr>
            </w:pPr>
            <w:r w:rsidRPr="006E3876">
              <w:rPr>
                <w:b/>
                <w:szCs w:val="18"/>
              </w:rPr>
              <w:t>Doporučená literatura</w:t>
            </w:r>
          </w:p>
          <w:p w:rsidR="000816C8" w:rsidRPr="006E3876" w:rsidRDefault="000816C8" w:rsidP="000816C8">
            <w:pPr>
              <w:jc w:val="both"/>
              <w:rPr>
                <w:szCs w:val="18"/>
              </w:rPr>
            </w:pPr>
            <w:r w:rsidRPr="006E3876">
              <w:rPr>
                <w:szCs w:val="18"/>
              </w:rPr>
              <w:t xml:space="preserve">Atkinson, R. L. et al. </w:t>
            </w:r>
            <w:r w:rsidRPr="006E3876">
              <w:rPr>
                <w:i/>
                <w:szCs w:val="18"/>
              </w:rPr>
              <w:t>Psychologie Atkinsonové a Hilgarda</w:t>
            </w:r>
            <w:r w:rsidRPr="006E3876">
              <w:rPr>
                <w:szCs w:val="18"/>
              </w:rPr>
              <w:t>. Praha: Portál, 2012.</w:t>
            </w:r>
          </w:p>
          <w:p w:rsidR="000816C8" w:rsidRPr="006E3876" w:rsidRDefault="000816C8" w:rsidP="000816C8">
            <w:pPr>
              <w:jc w:val="both"/>
              <w:rPr>
                <w:color w:val="000000"/>
                <w:szCs w:val="18"/>
              </w:rPr>
            </w:pPr>
            <w:r w:rsidRPr="006E3876">
              <w:rPr>
                <w:szCs w:val="18"/>
              </w:rPr>
              <w:t xml:space="preserve">Claire, U. </w:t>
            </w:r>
            <w:r w:rsidRPr="006E3876">
              <w:rPr>
                <w:i/>
                <w:color w:val="000000"/>
                <w:szCs w:val="18"/>
              </w:rPr>
              <w:t>Cognitive Development: The Learning Brain</w:t>
            </w:r>
            <w:r w:rsidRPr="006E3876">
              <w:rPr>
                <w:color w:val="000000"/>
                <w:szCs w:val="18"/>
              </w:rPr>
              <w:t>. Psychology Press, 2008.</w:t>
            </w:r>
          </w:p>
          <w:p w:rsidR="00E87514" w:rsidRPr="000816C8" w:rsidRDefault="000816C8" w:rsidP="000816C8">
            <w:pPr>
              <w:jc w:val="both"/>
              <w:rPr>
                <w:color w:val="000000"/>
                <w:sz w:val="19"/>
                <w:szCs w:val="19"/>
              </w:rPr>
            </w:pPr>
            <w:r w:rsidRPr="006E3876">
              <w:rPr>
                <w:szCs w:val="18"/>
              </w:rPr>
              <w:t xml:space="preserve">Říčan, P. </w:t>
            </w:r>
            <w:r w:rsidRPr="006E3876">
              <w:rPr>
                <w:i/>
                <w:iCs/>
                <w:szCs w:val="18"/>
              </w:rPr>
              <w:t>Psychologie osobnosti</w:t>
            </w:r>
            <w:r w:rsidRPr="006E3876">
              <w:rPr>
                <w:szCs w:val="18"/>
              </w:rPr>
              <w:t>. Praha: Grada, 2007.</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25</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0816C8">
        <w:trPr>
          <w:trHeight w:val="424"/>
        </w:trPr>
        <w:tc>
          <w:tcPr>
            <w:tcW w:w="9855" w:type="dxa"/>
            <w:gridSpan w:val="8"/>
          </w:tcPr>
          <w:p w:rsidR="00E87514" w:rsidRPr="000816C8" w:rsidRDefault="00E87514" w:rsidP="00E87514">
            <w:pPr>
              <w:jc w:val="both"/>
              <w:rPr>
                <w:sz w:val="19"/>
                <w:szCs w:val="19"/>
              </w:rPr>
            </w:pPr>
            <w:r w:rsidRPr="000816C8">
              <w:rPr>
                <w:color w:val="000000"/>
                <w:sz w:val="19"/>
                <w:szCs w:val="19"/>
              </w:rPr>
              <w:t>15 hodin přímá výuka formou přednášky. 5 hodin distanční forma vypracování závěrečné písemné práce, průběžná konzultace seminární práce v prostředí MOODLE nebo e-mailem.</w:t>
            </w:r>
          </w:p>
        </w:tc>
      </w:tr>
    </w:tbl>
    <w:p w:rsidR="00E87514" w:rsidRPr="00E87514" w:rsidRDefault="00E87514" w:rsidP="00E87514"/>
    <w:p w:rsidR="00E87514" w:rsidRDefault="00E87514" w:rsidP="00E87514"/>
    <w:p w:rsidR="00D95789" w:rsidRDefault="00D95789" w:rsidP="00E87514"/>
    <w:p w:rsidR="00D95789" w:rsidRPr="00E87514" w:rsidRDefault="00D95789"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r w:rsidRPr="00E87514">
              <w:t>Základy podnikatelství</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1./ZS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10p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4</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Zk</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přednáška</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847163" w:rsidP="006136AE">
            <w:pPr>
              <w:jc w:val="both"/>
            </w:pPr>
            <w:r w:rsidRPr="008D5A93">
              <w:t>Zkouška písemnou formou. Vypracování projektu vlastního fiktivního podnikání. Zpracování podnikatelského plánu, ve kterém student rozpracuje vlastní podnikatelský nápad v aspektech nezbytných pro jeho úspěšné obhájení např. před potenciálním investorem.</w:t>
            </w:r>
          </w:p>
        </w:tc>
      </w:tr>
      <w:tr w:rsidR="00E87514" w:rsidRPr="00E87514" w:rsidTr="00847163">
        <w:trPr>
          <w:trHeight w:val="195"/>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847163">
        <w:trPr>
          <w:trHeight w:val="255"/>
        </w:trPr>
        <w:tc>
          <w:tcPr>
            <w:tcW w:w="9855" w:type="dxa"/>
            <w:gridSpan w:val="8"/>
            <w:tcBorders>
              <w:top w:val="nil"/>
            </w:tcBorders>
          </w:tcPr>
          <w:p w:rsidR="00E87514" w:rsidRPr="00E87514" w:rsidRDefault="00847163" w:rsidP="00E87514">
            <w:pPr>
              <w:jc w:val="both"/>
              <w:rPr>
                <w:sz w:val="19"/>
                <w:szCs w:val="19"/>
              </w:rPr>
            </w:pPr>
            <w:r w:rsidRPr="00214175">
              <w:rPr>
                <w:sz w:val="19"/>
                <w:szCs w:val="19"/>
              </w:rPr>
              <w:t>Ing. Petr Novák, Ph.D.</w:t>
            </w:r>
            <w:r>
              <w:rPr>
                <w:sz w:val="19"/>
                <w:szCs w:val="19"/>
              </w:rPr>
              <w:t xml:space="preserve"> (60% přednášek), </w:t>
            </w:r>
            <w:r>
              <w:t>Ing. Ludmila Kozubíková, Ph.D. (40% přednášek)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847163" w:rsidRPr="00214175" w:rsidRDefault="00847163" w:rsidP="00847163">
            <w:pPr>
              <w:jc w:val="both"/>
              <w:rPr>
                <w:b/>
                <w:sz w:val="19"/>
                <w:szCs w:val="19"/>
              </w:rPr>
            </w:pPr>
            <w:r w:rsidRPr="00214175">
              <w:rPr>
                <w:b/>
                <w:sz w:val="19"/>
                <w:szCs w:val="19"/>
              </w:rPr>
              <w:t>Cíl předmětu</w:t>
            </w:r>
          </w:p>
          <w:p w:rsidR="00847163" w:rsidRPr="00214175" w:rsidRDefault="00847163" w:rsidP="00847163">
            <w:pPr>
              <w:jc w:val="both"/>
              <w:rPr>
                <w:sz w:val="19"/>
                <w:szCs w:val="19"/>
              </w:rPr>
            </w:pPr>
            <w:r w:rsidRPr="00214175">
              <w:rPr>
                <w:sz w:val="19"/>
                <w:szCs w:val="19"/>
              </w:rPr>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a založit vlastní podnikatelský subjekt.</w:t>
            </w:r>
          </w:p>
          <w:p w:rsidR="00847163" w:rsidRPr="00214175" w:rsidRDefault="00847163" w:rsidP="00847163">
            <w:pPr>
              <w:jc w:val="both"/>
              <w:rPr>
                <w:sz w:val="19"/>
                <w:szCs w:val="19"/>
              </w:rPr>
            </w:pPr>
            <w:r w:rsidRPr="00214175">
              <w:rPr>
                <w:b/>
                <w:sz w:val="19"/>
                <w:szCs w:val="19"/>
              </w:rPr>
              <w:t>Obsah předmětu</w:t>
            </w:r>
          </w:p>
          <w:p w:rsidR="00847163" w:rsidRPr="00214175" w:rsidRDefault="00847163" w:rsidP="00847163">
            <w:pPr>
              <w:jc w:val="both"/>
              <w:rPr>
                <w:sz w:val="19"/>
                <w:szCs w:val="19"/>
              </w:rPr>
            </w:pPr>
            <w:r w:rsidRPr="00214175">
              <w:rPr>
                <w:sz w:val="19"/>
                <w:szCs w:val="19"/>
              </w:rPr>
              <w:t>Úvod do podnikání, podnikatelské prostředí.</w:t>
            </w:r>
          </w:p>
          <w:p w:rsidR="00847163" w:rsidRPr="00214175" w:rsidRDefault="00847163" w:rsidP="00847163">
            <w:pPr>
              <w:jc w:val="both"/>
              <w:rPr>
                <w:sz w:val="19"/>
                <w:szCs w:val="19"/>
              </w:rPr>
            </w:pPr>
            <w:r w:rsidRPr="00214175">
              <w:rPr>
                <w:sz w:val="19"/>
                <w:szCs w:val="19"/>
              </w:rPr>
              <w:t>Právní aspekty podnikání a právní formy podnikání v ČR.</w:t>
            </w:r>
          </w:p>
          <w:p w:rsidR="00847163" w:rsidRPr="00214175" w:rsidRDefault="00847163" w:rsidP="00847163">
            <w:pPr>
              <w:jc w:val="both"/>
              <w:rPr>
                <w:sz w:val="19"/>
                <w:szCs w:val="19"/>
              </w:rPr>
            </w:pPr>
            <w:r w:rsidRPr="00214175">
              <w:rPr>
                <w:sz w:val="19"/>
                <w:szCs w:val="19"/>
              </w:rPr>
              <w:t>Životní cyklus podniku, vznik a zánik podniku.</w:t>
            </w:r>
          </w:p>
          <w:p w:rsidR="00847163" w:rsidRPr="00214175" w:rsidRDefault="00847163" w:rsidP="00847163">
            <w:pPr>
              <w:jc w:val="both"/>
              <w:rPr>
                <w:sz w:val="19"/>
                <w:szCs w:val="19"/>
              </w:rPr>
            </w:pPr>
            <w:r w:rsidRPr="00214175">
              <w:rPr>
                <w:sz w:val="19"/>
                <w:szCs w:val="19"/>
              </w:rPr>
              <w:t>Založení fyzické a právnické osoby.</w:t>
            </w:r>
          </w:p>
          <w:p w:rsidR="00847163" w:rsidRPr="00214175" w:rsidRDefault="00847163" w:rsidP="00847163">
            <w:pPr>
              <w:jc w:val="both"/>
              <w:rPr>
                <w:sz w:val="19"/>
                <w:szCs w:val="19"/>
              </w:rPr>
            </w:pPr>
            <w:r w:rsidRPr="00214175">
              <w:rPr>
                <w:sz w:val="19"/>
                <w:szCs w:val="19"/>
              </w:rPr>
              <w:t>Podpora podnikání.</w:t>
            </w:r>
          </w:p>
          <w:p w:rsidR="00847163" w:rsidRPr="00214175" w:rsidRDefault="00847163" w:rsidP="00847163">
            <w:pPr>
              <w:jc w:val="both"/>
              <w:rPr>
                <w:sz w:val="19"/>
                <w:szCs w:val="19"/>
              </w:rPr>
            </w:pPr>
            <w:r w:rsidRPr="00214175">
              <w:rPr>
                <w:sz w:val="19"/>
                <w:szCs w:val="19"/>
              </w:rPr>
              <w:t>Základy ekonomiky podniku.</w:t>
            </w:r>
          </w:p>
          <w:p w:rsidR="00847163" w:rsidRPr="00214175" w:rsidRDefault="00847163" w:rsidP="00847163">
            <w:pPr>
              <w:jc w:val="both"/>
              <w:rPr>
                <w:sz w:val="19"/>
                <w:szCs w:val="19"/>
              </w:rPr>
            </w:pPr>
            <w:r w:rsidRPr="00214175">
              <w:rPr>
                <w:sz w:val="19"/>
                <w:szCs w:val="19"/>
              </w:rPr>
              <w:t>Majetková a kapitálová struktura podniku.</w:t>
            </w:r>
          </w:p>
          <w:p w:rsidR="00847163" w:rsidRPr="00214175" w:rsidRDefault="00847163" w:rsidP="00847163">
            <w:pPr>
              <w:jc w:val="both"/>
              <w:rPr>
                <w:sz w:val="19"/>
                <w:szCs w:val="19"/>
              </w:rPr>
            </w:pPr>
            <w:r w:rsidRPr="00214175">
              <w:rPr>
                <w:sz w:val="19"/>
                <w:szCs w:val="19"/>
              </w:rPr>
              <w:t>Daňové aspekty v</w:t>
            </w:r>
            <w:r>
              <w:rPr>
                <w:sz w:val="19"/>
                <w:szCs w:val="19"/>
              </w:rPr>
              <w:t> </w:t>
            </w:r>
            <w:r w:rsidRPr="00214175">
              <w:rPr>
                <w:sz w:val="19"/>
                <w:szCs w:val="19"/>
              </w:rPr>
              <w:t>podnikání</w:t>
            </w:r>
            <w:r>
              <w:rPr>
                <w:sz w:val="19"/>
                <w:szCs w:val="19"/>
              </w:rPr>
              <w:t>, p</w:t>
            </w:r>
            <w:r w:rsidRPr="00214175">
              <w:rPr>
                <w:sz w:val="19"/>
                <w:szCs w:val="19"/>
              </w:rPr>
              <w:t>odnikatelský plán.</w:t>
            </w:r>
          </w:p>
          <w:p w:rsidR="00847163" w:rsidRPr="00214175" w:rsidRDefault="00847163" w:rsidP="00847163">
            <w:pPr>
              <w:jc w:val="both"/>
              <w:rPr>
                <w:b/>
                <w:sz w:val="19"/>
                <w:szCs w:val="19"/>
              </w:rPr>
            </w:pPr>
            <w:r w:rsidRPr="00214175">
              <w:rPr>
                <w:b/>
                <w:sz w:val="19"/>
                <w:szCs w:val="19"/>
              </w:rPr>
              <w:t>Výstupní kompetence</w:t>
            </w:r>
          </w:p>
          <w:p w:rsidR="00E87514" w:rsidRPr="00E87514" w:rsidRDefault="00847163" w:rsidP="00847163">
            <w:pPr>
              <w:jc w:val="both"/>
            </w:pPr>
            <w:r w:rsidRPr="00214175">
              <w:rPr>
                <w:sz w:val="19"/>
                <w:szCs w:val="19"/>
              </w:rPr>
              <w:t xml:space="preserve">Student kriticky hodnotí informace v souvislosti s podnikáním, tvorbou vlastního Startupu, zná základní údaje </w:t>
            </w:r>
            <w:r>
              <w:rPr>
                <w:sz w:val="19"/>
                <w:szCs w:val="19"/>
              </w:rPr>
              <w:br/>
            </w:r>
            <w:r w:rsidRPr="00214175">
              <w:rPr>
                <w:sz w:val="19"/>
                <w:szCs w:val="19"/>
              </w:rPr>
              <w:t>o podnikatelském prostředí, právních aspektech podnikání, právních formách podnikání. Dále zná základní ekonomické</w:t>
            </w:r>
            <w:r>
              <w:rPr>
                <w:sz w:val="19"/>
                <w:szCs w:val="19"/>
              </w:rPr>
              <w:br/>
            </w:r>
            <w:r w:rsidRPr="00214175">
              <w:rPr>
                <w:sz w:val="19"/>
                <w:szCs w:val="19"/>
              </w:rPr>
              <w:t xml:space="preserve"> a finanční aspekty podnikání, umí vypočítat efekt podnikání v podobě výsledku hospodaření, kriticky hodnotí podnikatelské možnosti a příležitosti.</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sz w:val="19"/>
                <w:szCs w:val="19"/>
              </w:rPr>
            </w:pPr>
            <w:r w:rsidRPr="00E87514">
              <w:rPr>
                <w:sz w:val="19"/>
                <w:szCs w:val="19"/>
              </w:rPr>
              <w:t xml:space="preserve">Martinovičová, D., Konečný, M., Vavřina, J. </w:t>
            </w:r>
            <w:r w:rsidRPr="00E87514">
              <w:rPr>
                <w:i/>
                <w:iCs/>
                <w:sz w:val="19"/>
                <w:szCs w:val="19"/>
              </w:rPr>
              <w:t>Úvod do podnikové ekonomiky</w:t>
            </w:r>
            <w:r w:rsidRPr="00E87514">
              <w:rPr>
                <w:sz w:val="19"/>
                <w:szCs w:val="19"/>
              </w:rPr>
              <w:t xml:space="preserve">. Praha: Grada, 2014. </w:t>
            </w:r>
          </w:p>
          <w:p w:rsidR="00E87514" w:rsidRPr="00E87514" w:rsidRDefault="00E87514" w:rsidP="00E87514">
            <w:pPr>
              <w:jc w:val="both"/>
              <w:rPr>
                <w:sz w:val="19"/>
                <w:szCs w:val="19"/>
              </w:rPr>
            </w:pPr>
            <w:r w:rsidRPr="00E87514">
              <w:rPr>
                <w:sz w:val="19"/>
                <w:szCs w:val="19"/>
              </w:rPr>
              <w:t xml:space="preserve">Synek, M. a kol. </w:t>
            </w:r>
            <w:r w:rsidRPr="00E87514">
              <w:rPr>
                <w:i/>
                <w:sz w:val="19"/>
                <w:szCs w:val="19"/>
              </w:rPr>
              <w:t>Manažerská ekonomika</w:t>
            </w:r>
            <w:r w:rsidRPr="00E87514">
              <w:rPr>
                <w:sz w:val="19"/>
                <w:szCs w:val="19"/>
              </w:rPr>
              <w:t xml:space="preserve">. Praha: Grada, 2011.  </w:t>
            </w:r>
          </w:p>
          <w:p w:rsidR="00E87514" w:rsidRPr="00E87514" w:rsidRDefault="00E87514" w:rsidP="00E87514">
            <w:pPr>
              <w:jc w:val="both"/>
              <w:rPr>
                <w:sz w:val="19"/>
                <w:szCs w:val="19"/>
              </w:rPr>
            </w:pPr>
            <w:r w:rsidRPr="00E87514">
              <w:rPr>
                <w:sz w:val="19"/>
                <w:szCs w:val="19"/>
              </w:rPr>
              <w:t xml:space="preserve">Veber, J., Srpová, J. a kol. </w:t>
            </w:r>
            <w:r w:rsidRPr="00E87514">
              <w:rPr>
                <w:i/>
                <w:sz w:val="19"/>
                <w:szCs w:val="19"/>
              </w:rPr>
              <w:t xml:space="preserve">Podnikání malé a střední firmy. </w:t>
            </w:r>
            <w:r w:rsidRPr="00E87514">
              <w:rPr>
                <w:sz w:val="19"/>
                <w:szCs w:val="19"/>
              </w:rPr>
              <w:t>Praha: Grada, 2012.</w:t>
            </w:r>
          </w:p>
          <w:p w:rsidR="00E87514" w:rsidRPr="00E87514" w:rsidRDefault="00E87514" w:rsidP="00E87514">
            <w:pPr>
              <w:jc w:val="both"/>
              <w:rPr>
                <w:sz w:val="19"/>
                <w:szCs w:val="19"/>
              </w:rPr>
            </w:pPr>
            <w:r w:rsidRPr="00E87514">
              <w:rPr>
                <w:sz w:val="19"/>
                <w:szCs w:val="19"/>
              </w:rPr>
              <w:t xml:space="preserve">Vochozka, M., Mulač, P. </w:t>
            </w:r>
            <w:r w:rsidRPr="00E87514">
              <w:rPr>
                <w:i/>
                <w:iCs/>
                <w:sz w:val="19"/>
                <w:szCs w:val="19"/>
              </w:rPr>
              <w:t xml:space="preserve">Podniková ekonomika. </w:t>
            </w:r>
            <w:r w:rsidRPr="00E87514">
              <w:rPr>
                <w:sz w:val="19"/>
                <w:szCs w:val="19"/>
              </w:rPr>
              <w:t>Praha: Grada, 2012.</w:t>
            </w:r>
          </w:p>
          <w:p w:rsidR="00E87514" w:rsidRPr="00E87514" w:rsidRDefault="00E87514" w:rsidP="00E87514">
            <w:pPr>
              <w:jc w:val="both"/>
              <w:rPr>
                <w:sz w:val="19"/>
                <w:szCs w:val="19"/>
              </w:rPr>
            </w:pPr>
            <w:r w:rsidRPr="00E87514">
              <w:rPr>
                <w:sz w:val="19"/>
                <w:szCs w:val="19"/>
              </w:rPr>
              <w:t>Zákon č. 455/1991 Sb., o živnostenském podnikání.</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sz w:val="19"/>
                <w:szCs w:val="19"/>
              </w:rPr>
            </w:pPr>
            <w:r w:rsidRPr="00E87514">
              <w:rPr>
                <w:sz w:val="19"/>
                <w:szCs w:val="19"/>
              </w:rPr>
              <w:t xml:space="preserve">Janatka, F. </w:t>
            </w:r>
            <w:r w:rsidRPr="00E87514">
              <w:rPr>
                <w:i/>
                <w:iCs/>
                <w:sz w:val="19"/>
                <w:szCs w:val="19"/>
              </w:rPr>
              <w:t>Podnikání v globalizovaném světě</w:t>
            </w:r>
            <w:r w:rsidRPr="00E87514">
              <w:rPr>
                <w:sz w:val="19"/>
                <w:szCs w:val="19"/>
              </w:rPr>
              <w:t>. Praha: Wolters Kluwer, 2017.</w:t>
            </w:r>
          </w:p>
          <w:p w:rsidR="00E87514" w:rsidRPr="00E87514" w:rsidRDefault="00E87514" w:rsidP="00E87514">
            <w:pPr>
              <w:jc w:val="both"/>
              <w:rPr>
                <w:sz w:val="19"/>
                <w:szCs w:val="19"/>
              </w:rPr>
            </w:pPr>
            <w:r w:rsidRPr="00E87514">
              <w:rPr>
                <w:sz w:val="19"/>
                <w:szCs w:val="19"/>
              </w:rPr>
              <w:t xml:space="preserve">Váchal, J, Vochozka, M. </w:t>
            </w:r>
            <w:r w:rsidRPr="00E87514">
              <w:rPr>
                <w:i/>
                <w:iCs/>
                <w:sz w:val="19"/>
                <w:szCs w:val="19"/>
              </w:rPr>
              <w:t>Podnikové řízení</w:t>
            </w:r>
            <w:r w:rsidRPr="00E87514">
              <w:rPr>
                <w:sz w:val="19"/>
                <w:szCs w:val="19"/>
              </w:rPr>
              <w:t>. Praha: Grada, 2013.</w:t>
            </w:r>
          </w:p>
          <w:p w:rsidR="00E87514" w:rsidRPr="00E87514" w:rsidRDefault="00E87514" w:rsidP="00E87514">
            <w:pPr>
              <w:jc w:val="both"/>
              <w:rPr>
                <w:sz w:val="19"/>
                <w:szCs w:val="19"/>
              </w:rPr>
            </w:pPr>
            <w:r w:rsidRPr="00E87514">
              <w:rPr>
                <w:sz w:val="19"/>
                <w:szCs w:val="19"/>
              </w:rPr>
              <w:t xml:space="preserve">Wöhe, G., Kislingerová, E. </w:t>
            </w:r>
            <w:r w:rsidRPr="00E87514">
              <w:rPr>
                <w:i/>
                <w:sz w:val="19"/>
                <w:szCs w:val="19"/>
              </w:rPr>
              <w:t xml:space="preserve">Úvod do podnikového hospodářství. </w:t>
            </w:r>
            <w:r w:rsidRPr="00E87514">
              <w:rPr>
                <w:sz w:val="19"/>
                <w:szCs w:val="19"/>
              </w:rPr>
              <w:t xml:space="preserve">Praha: C. H. Beck, 2007. </w:t>
            </w:r>
          </w:p>
          <w:p w:rsidR="00E87514" w:rsidRPr="00E87514" w:rsidRDefault="00E87514" w:rsidP="00E87514">
            <w:pPr>
              <w:jc w:val="both"/>
            </w:pPr>
            <w:r w:rsidRPr="00E87514">
              <w:rPr>
                <w:sz w:val="19"/>
                <w:szCs w:val="19"/>
              </w:rPr>
              <w:t>Zákon č. 89/2012 Sb., Občanský zákoník v platném znění.</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20</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847163">
        <w:trPr>
          <w:trHeight w:val="714"/>
        </w:trPr>
        <w:tc>
          <w:tcPr>
            <w:tcW w:w="9855" w:type="dxa"/>
            <w:gridSpan w:val="8"/>
          </w:tcPr>
          <w:p w:rsidR="00E87514" w:rsidRPr="00E87514" w:rsidRDefault="00847163" w:rsidP="00E87514">
            <w:pPr>
              <w:jc w:val="both"/>
              <w:rPr>
                <w:sz w:val="19"/>
                <w:szCs w:val="19"/>
              </w:rPr>
            </w:pPr>
            <w:r w:rsidRPr="008B1593">
              <w:rPr>
                <w:color w:val="000000"/>
                <w:sz w:val="19"/>
                <w:szCs w:val="19"/>
              </w:rPr>
              <w:t xml:space="preserve">10 hodin přímá výuka formou přednášky. 5 hodin distanční forma: </w:t>
            </w:r>
            <w:r>
              <w:rPr>
                <w:sz w:val="19"/>
                <w:szCs w:val="19"/>
              </w:rPr>
              <w:t>ú</w:t>
            </w:r>
            <w:r w:rsidRPr="005E3BF8">
              <w:rPr>
                <w:sz w:val="19"/>
                <w:szCs w:val="19"/>
              </w:rPr>
              <w:t>koly studentů k individuálnímu řešení či zpracování, hodnocení individuálních úkolů studentů a korekce informací získaných samostudiem na skupinovýc</w:t>
            </w:r>
            <w:r>
              <w:rPr>
                <w:sz w:val="19"/>
                <w:szCs w:val="19"/>
              </w:rPr>
              <w:t>h a individuálních konzultacích</w:t>
            </w:r>
            <w:r w:rsidRPr="005E3BF8">
              <w:rPr>
                <w:sz w:val="19"/>
                <w:szCs w:val="19"/>
              </w:rPr>
              <w:t xml:space="preserve"> prostřednictvím elektronické pošty</w:t>
            </w:r>
            <w:r>
              <w:rPr>
                <w:sz w:val="19"/>
                <w:szCs w:val="19"/>
              </w:rPr>
              <w:t xml:space="preserve"> a</w:t>
            </w:r>
            <w:r w:rsidRPr="005E3BF8">
              <w:rPr>
                <w:sz w:val="19"/>
                <w:szCs w:val="19"/>
              </w:rPr>
              <w:t xml:space="preserve"> v systému MOODLE.</w:t>
            </w:r>
          </w:p>
        </w:tc>
      </w:tr>
    </w:tbl>
    <w:p w:rsidR="00E87514" w:rsidRDefault="00E87514" w:rsidP="00E87514"/>
    <w:p w:rsidR="00847163" w:rsidRDefault="00847163" w:rsidP="00E87514"/>
    <w:p w:rsidR="00925E72" w:rsidRDefault="00925E72" w:rsidP="00E87514"/>
    <w:tbl>
      <w:tblPr>
        <w:tblpPr w:leftFromText="141" w:rightFromText="141" w:vertAnchor="text" w:horzAnchor="margin" w:tblpY="-340"/>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25E72" w:rsidRPr="00E87514" w:rsidTr="00925E72">
        <w:tc>
          <w:tcPr>
            <w:tcW w:w="9855" w:type="dxa"/>
            <w:gridSpan w:val="8"/>
            <w:tcBorders>
              <w:bottom w:val="double" w:sz="4" w:space="0" w:color="auto"/>
            </w:tcBorders>
            <w:shd w:val="clear" w:color="auto" w:fill="BDD6EE"/>
          </w:tcPr>
          <w:p w:rsidR="00925E72" w:rsidRPr="00E87514" w:rsidRDefault="00925E72" w:rsidP="00925E72">
            <w:pPr>
              <w:jc w:val="both"/>
              <w:rPr>
                <w:b/>
                <w:sz w:val="28"/>
              </w:rPr>
            </w:pPr>
            <w:r w:rsidRPr="00E87514">
              <w:lastRenderedPageBreak/>
              <w:br w:type="page"/>
            </w:r>
            <w:r w:rsidRPr="00E87514">
              <w:rPr>
                <w:b/>
                <w:sz w:val="28"/>
              </w:rPr>
              <w:t>B-III – Charakteristika studijního předmětu</w:t>
            </w:r>
          </w:p>
        </w:tc>
      </w:tr>
      <w:tr w:rsidR="00925E72" w:rsidRPr="00E87514" w:rsidTr="00925E72">
        <w:tc>
          <w:tcPr>
            <w:tcW w:w="3086" w:type="dxa"/>
            <w:tcBorders>
              <w:top w:val="double" w:sz="4" w:space="0" w:color="auto"/>
            </w:tcBorders>
            <w:shd w:val="clear" w:color="auto" w:fill="F7CAAC"/>
          </w:tcPr>
          <w:p w:rsidR="00925E72" w:rsidRPr="00E87514" w:rsidRDefault="00925E72" w:rsidP="00925E72">
            <w:pPr>
              <w:jc w:val="both"/>
              <w:rPr>
                <w:b/>
              </w:rPr>
            </w:pPr>
            <w:r w:rsidRPr="00E87514">
              <w:rPr>
                <w:b/>
              </w:rPr>
              <w:t>Název studijního předmětu</w:t>
            </w:r>
          </w:p>
        </w:tc>
        <w:tc>
          <w:tcPr>
            <w:tcW w:w="6769" w:type="dxa"/>
            <w:gridSpan w:val="7"/>
            <w:tcBorders>
              <w:top w:val="double" w:sz="4" w:space="0" w:color="auto"/>
            </w:tcBorders>
          </w:tcPr>
          <w:p w:rsidR="00925E72" w:rsidRPr="00E87514" w:rsidRDefault="00925E72" w:rsidP="00925E72">
            <w:pPr>
              <w:jc w:val="both"/>
            </w:pPr>
            <w:r w:rsidRPr="00E87514">
              <w:t xml:space="preserve">Vývojová psychologie </w:t>
            </w:r>
          </w:p>
        </w:tc>
      </w:tr>
      <w:tr w:rsidR="00925E72" w:rsidRPr="00E87514" w:rsidTr="00925E72">
        <w:tc>
          <w:tcPr>
            <w:tcW w:w="3086" w:type="dxa"/>
            <w:shd w:val="clear" w:color="auto" w:fill="F7CAAC"/>
          </w:tcPr>
          <w:p w:rsidR="00925E72" w:rsidRPr="00E87514" w:rsidRDefault="00925E72" w:rsidP="00925E72">
            <w:pPr>
              <w:jc w:val="both"/>
              <w:rPr>
                <w:b/>
              </w:rPr>
            </w:pPr>
            <w:r w:rsidRPr="00E87514">
              <w:rPr>
                <w:b/>
              </w:rPr>
              <w:t>Typ předmětu</w:t>
            </w:r>
          </w:p>
        </w:tc>
        <w:tc>
          <w:tcPr>
            <w:tcW w:w="3406" w:type="dxa"/>
            <w:gridSpan w:val="4"/>
          </w:tcPr>
          <w:p w:rsidR="00925E72" w:rsidRPr="00E87514" w:rsidRDefault="00925E72" w:rsidP="00925E72">
            <w:pPr>
              <w:jc w:val="both"/>
            </w:pPr>
            <w:r w:rsidRPr="00E87514">
              <w:t>PZ</w:t>
            </w:r>
          </w:p>
        </w:tc>
        <w:tc>
          <w:tcPr>
            <w:tcW w:w="2695" w:type="dxa"/>
            <w:gridSpan w:val="2"/>
            <w:shd w:val="clear" w:color="auto" w:fill="F7CAAC"/>
          </w:tcPr>
          <w:p w:rsidR="00925E72" w:rsidRPr="00E87514" w:rsidRDefault="00925E72" w:rsidP="00925E72">
            <w:pPr>
              <w:jc w:val="both"/>
            </w:pPr>
            <w:r w:rsidRPr="00E87514">
              <w:rPr>
                <w:b/>
              </w:rPr>
              <w:t>doporučený ročník / semestr</w:t>
            </w:r>
          </w:p>
        </w:tc>
        <w:tc>
          <w:tcPr>
            <w:tcW w:w="668" w:type="dxa"/>
          </w:tcPr>
          <w:p w:rsidR="00925E72" w:rsidRPr="00E87514" w:rsidRDefault="00925E72" w:rsidP="00925E72">
            <w:pPr>
              <w:jc w:val="both"/>
            </w:pPr>
            <w:proofErr w:type="gramStart"/>
            <w:r w:rsidRPr="00E87514">
              <w:t>1./LS</w:t>
            </w:r>
            <w:proofErr w:type="gramEnd"/>
          </w:p>
        </w:tc>
      </w:tr>
      <w:tr w:rsidR="00925E72" w:rsidRPr="00E87514" w:rsidTr="00925E72">
        <w:tc>
          <w:tcPr>
            <w:tcW w:w="3086" w:type="dxa"/>
            <w:shd w:val="clear" w:color="auto" w:fill="F7CAAC"/>
          </w:tcPr>
          <w:p w:rsidR="00925E72" w:rsidRPr="00E87514" w:rsidRDefault="00925E72" w:rsidP="00925E72">
            <w:pPr>
              <w:jc w:val="both"/>
              <w:rPr>
                <w:b/>
              </w:rPr>
            </w:pPr>
            <w:r w:rsidRPr="00E87514">
              <w:rPr>
                <w:b/>
              </w:rPr>
              <w:t>Rozsah studijního předmětu</w:t>
            </w:r>
          </w:p>
        </w:tc>
        <w:tc>
          <w:tcPr>
            <w:tcW w:w="1701" w:type="dxa"/>
            <w:gridSpan w:val="2"/>
          </w:tcPr>
          <w:p w:rsidR="00925E72" w:rsidRPr="00E87514" w:rsidRDefault="00925E72" w:rsidP="00925E72">
            <w:pPr>
              <w:jc w:val="both"/>
            </w:pPr>
            <w:r w:rsidRPr="00E87514">
              <w:t>15s + 5</w:t>
            </w:r>
          </w:p>
        </w:tc>
        <w:tc>
          <w:tcPr>
            <w:tcW w:w="889" w:type="dxa"/>
            <w:shd w:val="clear" w:color="auto" w:fill="F7CAAC"/>
          </w:tcPr>
          <w:p w:rsidR="00925E72" w:rsidRPr="00E87514" w:rsidRDefault="00925E72" w:rsidP="00925E72">
            <w:pPr>
              <w:jc w:val="both"/>
              <w:rPr>
                <w:b/>
              </w:rPr>
            </w:pPr>
            <w:r w:rsidRPr="00E87514">
              <w:rPr>
                <w:b/>
              </w:rPr>
              <w:t xml:space="preserve">hod. </w:t>
            </w:r>
          </w:p>
        </w:tc>
        <w:tc>
          <w:tcPr>
            <w:tcW w:w="816" w:type="dxa"/>
          </w:tcPr>
          <w:p w:rsidR="00925E72" w:rsidRPr="00E87514" w:rsidRDefault="00925E72" w:rsidP="00925E72">
            <w:pPr>
              <w:jc w:val="both"/>
            </w:pPr>
          </w:p>
        </w:tc>
        <w:tc>
          <w:tcPr>
            <w:tcW w:w="2156" w:type="dxa"/>
            <w:shd w:val="clear" w:color="auto" w:fill="F7CAAC"/>
          </w:tcPr>
          <w:p w:rsidR="00925E72" w:rsidRPr="00E87514" w:rsidRDefault="00925E72" w:rsidP="00925E72">
            <w:pPr>
              <w:jc w:val="both"/>
              <w:rPr>
                <w:b/>
              </w:rPr>
            </w:pPr>
            <w:r w:rsidRPr="00E87514">
              <w:rPr>
                <w:b/>
              </w:rPr>
              <w:t>kreditů</w:t>
            </w:r>
          </w:p>
        </w:tc>
        <w:tc>
          <w:tcPr>
            <w:tcW w:w="1207" w:type="dxa"/>
            <w:gridSpan w:val="2"/>
          </w:tcPr>
          <w:p w:rsidR="00925E72" w:rsidRPr="00E87514" w:rsidRDefault="00925E72" w:rsidP="00925E72">
            <w:pPr>
              <w:jc w:val="both"/>
            </w:pPr>
            <w:r w:rsidRPr="00E87514">
              <w:t>5</w:t>
            </w:r>
          </w:p>
        </w:tc>
      </w:tr>
      <w:tr w:rsidR="00925E72" w:rsidRPr="00E87514" w:rsidTr="00925E72">
        <w:tc>
          <w:tcPr>
            <w:tcW w:w="3086" w:type="dxa"/>
            <w:shd w:val="clear" w:color="auto" w:fill="F7CAAC"/>
          </w:tcPr>
          <w:p w:rsidR="00925E72" w:rsidRPr="00E87514" w:rsidRDefault="00925E72" w:rsidP="00925E72">
            <w:pPr>
              <w:jc w:val="both"/>
              <w:rPr>
                <w:b/>
                <w:sz w:val="22"/>
              </w:rPr>
            </w:pPr>
            <w:r w:rsidRPr="00E87514">
              <w:rPr>
                <w:b/>
              </w:rPr>
              <w:t>Prerekvizity, korekvizity, ekvivalence</w:t>
            </w:r>
          </w:p>
        </w:tc>
        <w:tc>
          <w:tcPr>
            <w:tcW w:w="6769" w:type="dxa"/>
            <w:gridSpan w:val="7"/>
          </w:tcPr>
          <w:p w:rsidR="00925E72" w:rsidRPr="00E87514" w:rsidRDefault="00581218" w:rsidP="00925E72">
            <w:pPr>
              <w:jc w:val="both"/>
            </w:pPr>
            <w:r>
              <w:t>Prerekvizita: Základy psychologie</w:t>
            </w:r>
          </w:p>
        </w:tc>
      </w:tr>
      <w:tr w:rsidR="00925E72" w:rsidRPr="00E87514" w:rsidTr="00925E72">
        <w:tc>
          <w:tcPr>
            <w:tcW w:w="3086" w:type="dxa"/>
            <w:shd w:val="clear" w:color="auto" w:fill="F7CAAC"/>
          </w:tcPr>
          <w:p w:rsidR="00925E72" w:rsidRPr="00E87514" w:rsidRDefault="00925E72" w:rsidP="00925E72">
            <w:pPr>
              <w:jc w:val="both"/>
              <w:rPr>
                <w:b/>
              </w:rPr>
            </w:pPr>
            <w:r w:rsidRPr="00E87514">
              <w:rPr>
                <w:b/>
              </w:rPr>
              <w:t>Způsob ověření studijních výsledků</w:t>
            </w:r>
          </w:p>
        </w:tc>
        <w:tc>
          <w:tcPr>
            <w:tcW w:w="3406" w:type="dxa"/>
            <w:gridSpan w:val="4"/>
          </w:tcPr>
          <w:p w:rsidR="00925E72" w:rsidRPr="00E87514" w:rsidRDefault="00925E72" w:rsidP="00925E72">
            <w:pPr>
              <w:jc w:val="both"/>
            </w:pPr>
            <w:r w:rsidRPr="00E87514">
              <w:t>Klz</w:t>
            </w:r>
          </w:p>
        </w:tc>
        <w:tc>
          <w:tcPr>
            <w:tcW w:w="2156" w:type="dxa"/>
            <w:shd w:val="clear" w:color="auto" w:fill="F7CAAC"/>
          </w:tcPr>
          <w:p w:rsidR="00925E72" w:rsidRPr="00E87514" w:rsidRDefault="00925E72" w:rsidP="00925E72">
            <w:pPr>
              <w:jc w:val="both"/>
              <w:rPr>
                <w:b/>
              </w:rPr>
            </w:pPr>
            <w:r w:rsidRPr="00E87514">
              <w:rPr>
                <w:b/>
              </w:rPr>
              <w:t>Forma výuky</w:t>
            </w:r>
          </w:p>
        </w:tc>
        <w:tc>
          <w:tcPr>
            <w:tcW w:w="1207" w:type="dxa"/>
            <w:gridSpan w:val="2"/>
          </w:tcPr>
          <w:p w:rsidR="00925E72" w:rsidRPr="00E87514" w:rsidRDefault="00925E72" w:rsidP="00925E72">
            <w:pPr>
              <w:jc w:val="both"/>
            </w:pPr>
            <w:r w:rsidRPr="00E87514">
              <w:t>seminář</w:t>
            </w:r>
          </w:p>
        </w:tc>
      </w:tr>
      <w:tr w:rsidR="00925E72" w:rsidRPr="00E87514" w:rsidTr="00925E72">
        <w:tc>
          <w:tcPr>
            <w:tcW w:w="3086" w:type="dxa"/>
            <w:shd w:val="clear" w:color="auto" w:fill="F7CAAC"/>
          </w:tcPr>
          <w:p w:rsidR="00925E72" w:rsidRPr="00E87514" w:rsidRDefault="00925E72" w:rsidP="00925E72">
            <w:pPr>
              <w:jc w:val="both"/>
              <w:rPr>
                <w:b/>
              </w:rPr>
            </w:pPr>
            <w:r w:rsidRPr="00E87514">
              <w:rPr>
                <w:b/>
              </w:rPr>
              <w:t>Forma způsobu ověření studijních výsledků a další požadavky na studenta</w:t>
            </w:r>
          </w:p>
        </w:tc>
        <w:tc>
          <w:tcPr>
            <w:tcW w:w="6769" w:type="dxa"/>
            <w:gridSpan w:val="7"/>
            <w:tcBorders>
              <w:bottom w:val="nil"/>
            </w:tcBorders>
          </w:tcPr>
          <w:p w:rsidR="00925E72" w:rsidRPr="00E87514" w:rsidRDefault="00925E72" w:rsidP="00925E72">
            <w:pPr>
              <w:jc w:val="both"/>
            </w:pPr>
            <w:r>
              <w:t>Klasifikovaný zápočet písemnou formou. Ukončení předmětu je dále podmíněno aktivní účastí studentů při vypracovávání společných úkolů ve skupinách.</w:t>
            </w:r>
          </w:p>
        </w:tc>
      </w:tr>
      <w:tr w:rsidR="00925E72" w:rsidRPr="00E87514" w:rsidTr="00925E72">
        <w:trPr>
          <w:trHeight w:val="249"/>
        </w:trPr>
        <w:tc>
          <w:tcPr>
            <w:tcW w:w="9855" w:type="dxa"/>
            <w:gridSpan w:val="8"/>
            <w:tcBorders>
              <w:top w:val="nil"/>
            </w:tcBorders>
          </w:tcPr>
          <w:p w:rsidR="00925E72" w:rsidRPr="00E87514" w:rsidRDefault="00925E72" w:rsidP="00925E72">
            <w:pPr>
              <w:jc w:val="both"/>
            </w:pPr>
          </w:p>
        </w:tc>
      </w:tr>
      <w:tr w:rsidR="00925E72" w:rsidRPr="00E87514" w:rsidTr="00925E72">
        <w:trPr>
          <w:trHeight w:val="197"/>
        </w:trPr>
        <w:tc>
          <w:tcPr>
            <w:tcW w:w="3086" w:type="dxa"/>
            <w:tcBorders>
              <w:top w:val="nil"/>
            </w:tcBorders>
            <w:shd w:val="clear" w:color="auto" w:fill="F7CAAC"/>
          </w:tcPr>
          <w:p w:rsidR="00925E72" w:rsidRPr="00E87514" w:rsidRDefault="00925E72" w:rsidP="00925E72">
            <w:pPr>
              <w:jc w:val="both"/>
              <w:rPr>
                <w:b/>
              </w:rPr>
            </w:pPr>
            <w:r w:rsidRPr="00E87514">
              <w:rPr>
                <w:b/>
              </w:rPr>
              <w:t>Garant předmětu</w:t>
            </w:r>
          </w:p>
        </w:tc>
        <w:tc>
          <w:tcPr>
            <w:tcW w:w="6769" w:type="dxa"/>
            <w:gridSpan w:val="7"/>
            <w:tcBorders>
              <w:top w:val="nil"/>
            </w:tcBorders>
          </w:tcPr>
          <w:p w:rsidR="00925E72" w:rsidRPr="00E87514" w:rsidRDefault="006C3D54" w:rsidP="00925E72">
            <w:pPr>
              <w:jc w:val="both"/>
            </w:pPr>
            <w:r>
              <w:t>PhDr. Soňa Lemrová, Ph.D.</w:t>
            </w:r>
          </w:p>
        </w:tc>
      </w:tr>
      <w:tr w:rsidR="00925E72" w:rsidRPr="00E87514" w:rsidTr="00925E72">
        <w:trPr>
          <w:trHeight w:val="243"/>
        </w:trPr>
        <w:tc>
          <w:tcPr>
            <w:tcW w:w="3086" w:type="dxa"/>
            <w:tcBorders>
              <w:top w:val="nil"/>
            </w:tcBorders>
            <w:shd w:val="clear" w:color="auto" w:fill="F7CAAC"/>
          </w:tcPr>
          <w:p w:rsidR="00925E72" w:rsidRPr="00E87514" w:rsidRDefault="00925E72" w:rsidP="00925E72">
            <w:pPr>
              <w:jc w:val="both"/>
              <w:rPr>
                <w:b/>
              </w:rPr>
            </w:pPr>
            <w:r w:rsidRPr="00E87514">
              <w:rPr>
                <w:b/>
              </w:rPr>
              <w:t>Zapojení garanta do výuky předmětu</w:t>
            </w:r>
          </w:p>
        </w:tc>
        <w:tc>
          <w:tcPr>
            <w:tcW w:w="6769" w:type="dxa"/>
            <w:gridSpan w:val="7"/>
            <w:tcBorders>
              <w:top w:val="nil"/>
            </w:tcBorders>
          </w:tcPr>
          <w:p w:rsidR="00925E72" w:rsidRPr="00E87514" w:rsidRDefault="00925E72" w:rsidP="00925E72">
            <w:pPr>
              <w:jc w:val="both"/>
            </w:pPr>
            <w:r>
              <w:t xml:space="preserve">Konzultace obsahu společných úkolů na seminářích, zadání seminárních prací </w:t>
            </w:r>
            <w:r>
              <w:br/>
              <w:t>a konstrukce závěrečného písemného testu.</w:t>
            </w:r>
          </w:p>
        </w:tc>
      </w:tr>
      <w:tr w:rsidR="00925E72" w:rsidRPr="00E87514" w:rsidTr="00925E72">
        <w:tc>
          <w:tcPr>
            <w:tcW w:w="3086" w:type="dxa"/>
            <w:shd w:val="clear" w:color="auto" w:fill="F7CAAC"/>
          </w:tcPr>
          <w:p w:rsidR="00925E72" w:rsidRPr="00E87514" w:rsidRDefault="00925E72" w:rsidP="00925E72">
            <w:pPr>
              <w:jc w:val="both"/>
              <w:rPr>
                <w:b/>
              </w:rPr>
            </w:pPr>
            <w:r w:rsidRPr="00E87514">
              <w:rPr>
                <w:b/>
              </w:rPr>
              <w:t>Vyučující</w:t>
            </w:r>
          </w:p>
        </w:tc>
        <w:tc>
          <w:tcPr>
            <w:tcW w:w="6769" w:type="dxa"/>
            <w:gridSpan w:val="7"/>
            <w:tcBorders>
              <w:bottom w:val="nil"/>
            </w:tcBorders>
          </w:tcPr>
          <w:p w:rsidR="00925E72" w:rsidRPr="00E87514" w:rsidRDefault="00925E72" w:rsidP="00925E72">
            <w:pPr>
              <w:jc w:val="both"/>
            </w:pPr>
          </w:p>
        </w:tc>
      </w:tr>
      <w:tr w:rsidR="00925E72" w:rsidRPr="00E87514" w:rsidTr="00925E72">
        <w:trPr>
          <w:trHeight w:val="217"/>
        </w:trPr>
        <w:tc>
          <w:tcPr>
            <w:tcW w:w="9855" w:type="dxa"/>
            <w:gridSpan w:val="8"/>
            <w:tcBorders>
              <w:top w:val="nil"/>
            </w:tcBorders>
          </w:tcPr>
          <w:p w:rsidR="00925E72" w:rsidRPr="00E87514" w:rsidRDefault="00925E72" w:rsidP="00925E72">
            <w:pPr>
              <w:jc w:val="both"/>
            </w:pPr>
            <w:r w:rsidRPr="00E87514">
              <w:t>PhDr. Hana Včelařová</w:t>
            </w:r>
          </w:p>
        </w:tc>
      </w:tr>
      <w:tr w:rsidR="00925E72" w:rsidRPr="00E87514" w:rsidTr="00925E72">
        <w:tc>
          <w:tcPr>
            <w:tcW w:w="3086" w:type="dxa"/>
            <w:shd w:val="clear" w:color="auto" w:fill="F7CAAC"/>
          </w:tcPr>
          <w:p w:rsidR="00925E72" w:rsidRPr="00E87514" w:rsidRDefault="00925E72" w:rsidP="00925E72">
            <w:pPr>
              <w:jc w:val="both"/>
              <w:rPr>
                <w:b/>
              </w:rPr>
            </w:pPr>
            <w:r w:rsidRPr="00E87514">
              <w:rPr>
                <w:b/>
              </w:rPr>
              <w:t>Stručná anotace předmětu</w:t>
            </w:r>
          </w:p>
        </w:tc>
        <w:tc>
          <w:tcPr>
            <w:tcW w:w="6769" w:type="dxa"/>
            <w:gridSpan w:val="7"/>
            <w:tcBorders>
              <w:bottom w:val="nil"/>
            </w:tcBorders>
          </w:tcPr>
          <w:p w:rsidR="00925E72" w:rsidRPr="00E87514" w:rsidRDefault="00925E72" w:rsidP="00925E72">
            <w:pPr>
              <w:jc w:val="both"/>
            </w:pPr>
          </w:p>
        </w:tc>
      </w:tr>
      <w:tr w:rsidR="00925E72" w:rsidRPr="00E87514" w:rsidTr="00925E72">
        <w:trPr>
          <w:trHeight w:val="4370"/>
        </w:trPr>
        <w:tc>
          <w:tcPr>
            <w:tcW w:w="9855" w:type="dxa"/>
            <w:gridSpan w:val="8"/>
            <w:tcBorders>
              <w:top w:val="nil"/>
              <w:bottom w:val="single" w:sz="12" w:space="0" w:color="auto"/>
            </w:tcBorders>
          </w:tcPr>
          <w:p w:rsidR="00925E72" w:rsidRPr="00925E72" w:rsidRDefault="00925E72" w:rsidP="00925E72">
            <w:pPr>
              <w:jc w:val="both"/>
              <w:rPr>
                <w:b/>
                <w:sz w:val="19"/>
                <w:szCs w:val="19"/>
              </w:rPr>
            </w:pPr>
            <w:r w:rsidRPr="00925E72">
              <w:rPr>
                <w:b/>
                <w:sz w:val="19"/>
                <w:szCs w:val="19"/>
              </w:rPr>
              <w:t>Cíl předmětu</w:t>
            </w:r>
          </w:p>
          <w:p w:rsidR="00925E72" w:rsidRPr="00925E72" w:rsidRDefault="00925E72" w:rsidP="00925E72">
            <w:pPr>
              <w:jc w:val="both"/>
              <w:rPr>
                <w:sz w:val="19"/>
                <w:szCs w:val="19"/>
              </w:rPr>
            </w:pPr>
            <w:r w:rsidRPr="00925E72">
              <w:rPr>
                <w:sz w:val="19"/>
                <w:szCs w:val="19"/>
              </w:rPr>
              <w:t xml:space="preserve">Cílem předmětu je poskytnout teoretické a praktické poznatky z vývojové psychologie, popisující ontogenezi člověka </w:t>
            </w:r>
            <w:r w:rsidRPr="00925E72">
              <w:rPr>
                <w:sz w:val="19"/>
                <w:szCs w:val="19"/>
              </w:rPr>
              <w:br/>
              <w:t>od jeho početí do smrti. V tomto širším pojetí jsou charakterizovány obecné zákonitosti vývoje a stěžejní teorie, vztahující se ke kognitivnímu, emočnímu, sociálnímu, motorickému a řečovému vývoji. Student dokáže vymezit jednotlivá vývojová období a popsat podstatné změny, které jsou pro tato období charakteristické.</w:t>
            </w:r>
          </w:p>
          <w:p w:rsidR="00925E72" w:rsidRPr="00925E72" w:rsidRDefault="00925E72" w:rsidP="00925E72">
            <w:pPr>
              <w:jc w:val="both"/>
              <w:rPr>
                <w:sz w:val="19"/>
                <w:szCs w:val="19"/>
              </w:rPr>
            </w:pPr>
            <w:r w:rsidRPr="00925E72">
              <w:rPr>
                <w:b/>
                <w:sz w:val="19"/>
                <w:szCs w:val="19"/>
              </w:rPr>
              <w:t>Obsah předmětu</w:t>
            </w:r>
          </w:p>
          <w:p w:rsidR="00925E72" w:rsidRPr="00925E72" w:rsidRDefault="00925E72" w:rsidP="00925E72">
            <w:pPr>
              <w:rPr>
                <w:sz w:val="19"/>
                <w:szCs w:val="19"/>
              </w:rPr>
            </w:pPr>
            <w:r w:rsidRPr="00925E72">
              <w:rPr>
                <w:sz w:val="19"/>
                <w:szCs w:val="19"/>
              </w:rPr>
              <w:t>Charakteristika psychologie životní cesty: vymezení základních pojmů</w:t>
            </w:r>
          </w:p>
          <w:p w:rsidR="00925E72" w:rsidRPr="00925E72" w:rsidRDefault="00925E72" w:rsidP="00925E72">
            <w:pPr>
              <w:rPr>
                <w:sz w:val="19"/>
                <w:szCs w:val="19"/>
              </w:rPr>
            </w:pPr>
            <w:r w:rsidRPr="00925E72">
              <w:rPr>
                <w:sz w:val="19"/>
                <w:szCs w:val="19"/>
              </w:rPr>
              <w:t>Vybrané teorie celoživotního vývoje. Obecné vědomosti o vývoji a lidské ontogenezi.</w:t>
            </w:r>
          </w:p>
          <w:p w:rsidR="00925E72" w:rsidRPr="00925E72" w:rsidRDefault="00925E72" w:rsidP="00925E72">
            <w:pPr>
              <w:rPr>
                <w:sz w:val="19"/>
                <w:szCs w:val="19"/>
              </w:rPr>
            </w:pPr>
            <w:r w:rsidRPr="00925E72">
              <w:rPr>
                <w:sz w:val="19"/>
                <w:szCs w:val="19"/>
              </w:rPr>
              <w:t>Prenatální vývoj.</w:t>
            </w:r>
          </w:p>
          <w:p w:rsidR="00925E72" w:rsidRPr="00925E72" w:rsidRDefault="00925E72" w:rsidP="00925E72">
            <w:pPr>
              <w:rPr>
                <w:sz w:val="19"/>
                <w:szCs w:val="19"/>
              </w:rPr>
            </w:pPr>
            <w:r w:rsidRPr="00925E72">
              <w:rPr>
                <w:sz w:val="19"/>
                <w:szCs w:val="19"/>
              </w:rPr>
              <w:t>Novorozenecké, kojenecké a batolecí období.</w:t>
            </w:r>
          </w:p>
          <w:p w:rsidR="00925E72" w:rsidRPr="00925E72" w:rsidRDefault="00925E72" w:rsidP="00925E72">
            <w:pPr>
              <w:rPr>
                <w:sz w:val="19"/>
                <w:szCs w:val="19"/>
              </w:rPr>
            </w:pPr>
            <w:r w:rsidRPr="00925E72">
              <w:rPr>
                <w:sz w:val="19"/>
                <w:szCs w:val="19"/>
              </w:rPr>
              <w:t>Předškolní věk a mladší školní období.</w:t>
            </w:r>
          </w:p>
          <w:p w:rsidR="00925E72" w:rsidRPr="00925E72" w:rsidRDefault="00925E72" w:rsidP="00925E72">
            <w:pPr>
              <w:rPr>
                <w:sz w:val="19"/>
                <w:szCs w:val="19"/>
              </w:rPr>
            </w:pPr>
            <w:r w:rsidRPr="00925E72">
              <w:rPr>
                <w:sz w:val="19"/>
                <w:szCs w:val="19"/>
              </w:rPr>
              <w:t>Období adolescence, vynořující se mladá dospělost, krize mladé dospělosti.</w:t>
            </w:r>
          </w:p>
          <w:p w:rsidR="00925E72" w:rsidRPr="00925E72" w:rsidRDefault="00925E72" w:rsidP="00925E72">
            <w:pPr>
              <w:rPr>
                <w:sz w:val="19"/>
                <w:szCs w:val="19"/>
              </w:rPr>
            </w:pPr>
            <w:r w:rsidRPr="00925E72">
              <w:rPr>
                <w:sz w:val="19"/>
                <w:szCs w:val="19"/>
              </w:rPr>
              <w:t>Střední dospělost. Perspektivy, z nichž je nahlíženo na krizi středního věku.</w:t>
            </w:r>
          </w:p>
          <w:p w:rsidR="00925E72" w:rsidRPr="00925E72" w:rsidRDefault="00925E72" w:rsidP="00925E72">
            <w:pPr>
              <w:rPr>
                <w:sz w:val="19"/>
                <w:szCs w:val="19"/>
              </w:rPr>
            </w:pPr>
            <w:r w:rsidRPr="00925E72">
              <w:rPr>
                <w:sz w:val="19"/>
                <w:szCs w:val="19"/>
              </w:rPr>
              <w:t>Stáří a dlouhověkost, adaptační teorie stárnutí.</w:t>
            </w:r>
          </w:p>
          <w:p w:rsidR="00925E72" w:rsidRPr="00925E72" w:rsidRDefault="00925E72" w:rsidP="00925E72">
            <w:pPr>
              <w:rPr>
                <w:sz w:val="19"/>
                <w:szCs w:val="19"/>
              </w:rPr>
            </w:pPr>
            <w:r w:rsidRPr="00925E72">
              <w:rPr>
                <w:sz w:val="19"/>
                <w:szCs w:val="19"/>
              </w:rPr>
              <w:t>Otázky smyslu a smysluplnosti života.</w:t>
            </w:r>
          </w:p>
          <w:p w:rsidR="00925E72" w:rsidRPr="00925E72" w:rsidRDefault="00925E72" w:rsidP="00925E72">
            <w:pPr>
              <w:jc w:val="both"/>
              <w:rPr>
                <w:b/>
                <w:sz w:val="19"/>
                <w:szCs w:val="19"/>
              </w:rPr>
            </w:pPr>
            <w:r w:rsidRPr="00925E72">
              <w:rPr>
                <w:b/>
                <w:sz w:val="19"/>
                <w:szCs w:val="19"/>
              </w:rPr>
              <w:t>Výstupní kompetence</w:t>
            </w:r>
          </w:p>
          <w:p w:rsidR="00925E72" w:rsidRPr="00E87514" w:rsidRDefault="00925E72" w:rsidP="0011094D">
            <w:pPr>
              <w:jc w:val="both"/>
              <w:rPr>
                <w:sz w:val="19"/>
                <w:szCs w:val="19"/>
              </w:rPr>
            </w:pPr>
            <w:r w:rsidRPr="0068330A">
              <w:t>Student má znalosti o obecných zákonitostech vývoje</w:t>
            </w:r>
            <w:r>
              <w:t xml:space="preserve">, orientuje se ve stěžejních vývojových teoriích, </w:t>
            </w:r>
            <w:r w:rsidR="0011094D">
              <w:t>umí</w:t>
            </w:r>
            <w:r>
              <w:t xml:space="preserve"> vymezit jednotlivá vývojová období, orientuje se v jednotlivých obdobích z hlediska hlavních oblastí ontogeneze, chápe a dokáže interpretovat některé projevy lidského chování z hlediska vývojové psychologie, na základě získaných poznatků charakterizuje proměny psychických a fyziologických potřeb v jednotlivých obdobích lidské ontogeneze.</w:t>
            </w:r>
          </w:p>
        </w:tc>
      </w:tr>
      <w:tr w:rsidR="00925E72" w:rsidRPr="00E87514" w:rsidTr="00925E72">
        <w:trPr>
          <w:trHeight w:val="265"/>
        </w:trPr>
        <w:tc>
          <w:tcPr>
            <w:tcW w:w="3653" w:type="dxa"/>
            <w:gridSpan w:val="2"/>
            <w:tcBorders>
              <w:top w:val="nil"/>
            </w:tcBorders>
            <w:shd w:val="clear" w:color="auto" w:fill="F7CAAC"/>
          </w:tcPr>
          <w:p w:rsidR="00925E72" w:rsidRPr="00E87514" w:rsidRDefault="00925E72" w:rsidP="00925E72">
            <w:pPr>
              <w:jc w:val="both"/>
            </w:pPr>
            <w:r w:rsidRPr="00E87514">
              <w:rPr>
                <w:b/>
              </w:rPr>
              <w:t>Studijní literatura a studijní pomůcky</w:t>
            </w:r>
          </w:p>
        </w:tc>
        <w:tc>
          <w:tcPr>
            <w:tcW w:w="6202" w:type="dxa"/>
            <w:gridSpan w:val="6"/>
            <w:tcBorders>
              <w:top w:val="nil"/>
              <w:bottom w:val="nil"/>
            </w:tcBorders>
          </w:tcPr>
          <w:p w:rsidR="00925E72" w:rsidRPr="00E87514" w:rsidRDefault="00925E72" w:rsidP="00925E72">
            <w:pPr>
              <w:jc w:val="both"/>
              <w:rPr>
                <w:sz w:val="19"/>
                <w:szCs w:val="19"/>
              </w:rPr>
            </w:pPr>
          </w:p>
        </w:tc>
      </w:tr>
      <w:tr w:rsidR="00925E72" w:rsidRPr="00E87514" w:rsidTr="00925E72">
        <w:trPr>
          <w:trHeight w:val="1497"/>
        </w:trPr>
        <w:tc>
          <w:tcPr>
            <w:tcW w:w="9855" w:type="dxa"/>
            <w:gridSpan w:val="8"/>
            <w:tcBorders>
              <w:top w:val="nil"/>
            </w:tcBorders>
          </w:tcPr>
          <w:p w:rsidR="00925E72" w:rsidRPr="00E87514" w:rsidRDefault="00925E72" w:rsidP="00925E72">
            <w:pPr>
              <w:jc w:val="both"/>
              <w:rPr>
                <w:b/>
                <w:sz w:val="19"/>
                <w:szCs w:val="19"/>
              </w:rPr>
            </w:pPr>
            <w:r w:rsidRPr="00E87514">
              <w:rPr>
                <w:b/>
                <w:sz w:val="19"/>
                <w:szCs w:val="19"/>
              </w:rPr>
              <w:t>Povinná literatura</w:t>
            </w:r>
          </w:p>
          <w:p w:rsidR="00925E72" w:rsidRPr="00E87514" w:rsidRDefault="00925E72" w:rsidP="00925E72">
            <w:pPr>
              <w:jc w:val="both"/>
              <w:rPr>
                <w:color w:val="000000"/>
                <w:sz w:val="19"/>
                <w:szCs w:val="19"/>
              </w:rPr>
            </w:pPr>
            <w:r w:rsidRPr="00E87514">
              <w:rPr>
                <w:color w:val="000000"/>
                <w:sz w:val="19"/>
                <w:szCs w:val="19"/>
              </w:rPr>
              <w:t xml:space="preserve">Erikson, E. H. </w:t>
            </w:r>
            <w:r w:rsidRPr="00E87514">
              <w:rPr>
                <w:i/>
                <w:iCs/>
                <w:color w:val="000000"/>
                <w:sz w:val="19"/>
                <w:szCs w:val="19"/>
              </w:rPr>
              <w:t>Životní cyklus rozšířený a dokončený: devět věků člověka</w:t>
            </w:r>
            <w:r w:rsidRPr="00E87514">
              <w:rPr>
                <w:color w:val="000000"/>
                <w:sz w:val="19"/>
                <w:szCs w:val="19"/>
              </w:rPr>
              <w:t>. Praha: Portál, 2015.</w:t>
            </w:r>
          </w:p>
          <w:p w:rsidR="00925E72" w:rsidRPr="00E87514" w:rsidRDefault="00925E72" w:rsidP="00925E72">
            <w:pPr>
              <w:jc w:val="both"/>
              <w:rPr>
                <w:sz w:val="19"/>
                <w:szCs w:val="19"/>
              </w:rPr>
            </w:pPr>
            <w:r w:rsidRPr="00E87514">
              <w:rPr>
                <w:sz w:val="19"/>
                <w:szCs w:val="19"/>
              </w:rPr>
              <w:t xml:space="preserve">Langmeier, J., Krejčířová, D. </w:t>
            </w:r>
            <w:r w:rsidRPr="00E87514">
              <w:rPr>
                <w:i/>
                <w:sz w:val="19"/>
                <w:szCs w:val="19"/>
              </w:rPr>
              <w:t xml:space="preserve">Vývojová psychologie. </w:t>
            </w:r>
            <w:r w:rsidRPr="00E87514">
              <w:rPr>
                <w:sz w:val="19"/>
                <w:szCs w:val="19"/>
              </w:rPr>
              <w:t>Praha: Grada, 2006.</w:t>
            </w:r>
          </w:p>
          <w:p w:rsidR="00925E72" w:rsidRPr="00E87514" w:rsidRDefault="00925E72" w:rsidP="00925E72">
            <w:pPr>
              <w:jc w:val="both"/>
              <w:rPr>
                <w:sz w:val="19"/>
                <w:szCs w:val="19"/>
              </w:rPr>
            </w:pPr>
            <w:r w:rsidRPr="00E87514">
              <w:rPr>
                <w:sz w:val="19"/>
                <w:szCs w:val="19"/>
              </w:rPr>
              <w:t xml:space="preserve">Říčan, P. </w:t>
            </w:r>
            <w:r w:rsidRPr="00E87514">
              <w:rPr>
                <w:i/>
                <w:sz w:val="19"/>
                <w:szCs w:val="19"/>
              </w:rPr>
              <w:t>Cesta životem: Vývojová psychologie.</w:t>
            </w:r>
            <w:r w:rsidR="00056FEA">
              <w:rPr>
                <w:i/>
                <w:sz w:val="19"/>
                <w:szCs w:val="19"/>
              </w:rPr>
              <w:t xml:space="preserve"> </w:t>
            </w:r>
            <w:r w:rsidRPr="00E87514">
              <w:rPr>
                <w:sz w:val="19"/>
                <w:szCs w:val="19"/>
              </w:rPr>
              <w:t>Praha: Portál, 2006.</w:t>
            </w:r>
          </w:p>
          <w:p w:rsidR="00925E72" w:rsidRPr="00E87514" w:rsidRDefault="00925E72" w:rsidP="00925E72">
            <w:pPr>
              <w:jc w:val="both"/>
              <w:rPr>
                <w:sz w:val="19"/>
                <w:szCs w:val="19"/>
              </w:rPr>
            </w:pPr>
            <w:r w:rsidRPr="00E87514">
              <w:rPr>
                <w:sz w:val="19"/>
                <w:szCs w:val="19"/>
              </w:rPr>
              <w:t xml:space="preserve">Vágnerová, M. </w:t>
            </w:r>
            <w:r w:rsidRPr="00E87514">
              <w:rPr>
                <w:i/>
                <w:sz w:val="19"/>
                <w:szCs w:val="19"/>
              </w:rPr>
              <w:t>Vývojová psychologie. Dětství, dospělost, stáří</w:t>
            </w:r>
            <w:r w:rsidRPr="00E87514">
              <w:rPr>
                <w:sz w:val="19"/>
                <w:szCs w:val="19"/>
              </w:rPr>
              <w:t>. Praha: Portál, 2000.</w:t>
            </w:r>
          </w:p>
          <w:p w:rsidR="00925E72" w:rsidRPr="00E87514" w:rsidRDefault="00925E72" w:rsidP="00925E72">
            <w:pPr>
              <w:jc w:val="both"/>
              <w:rPr>
                <w:sz w:val="19"/>
                <w:szCs w:val="19"/>
              </w:rPr>
            </w:pPr>
            <w:r w:rsidRPr="00E87514">
              <w:rPr>
                <w:sz w:val="19"/>
                <w:szCs w:val="19"/>
              </w:rPr>
              <w:t xml:space="preserve">Thorová, K. </w:t>
            </w:r>
            <w:r w:rsidRPr="00E87514">
              <w:rPr>
                <w:i/>
                <w:sz w:val="19"/>
                <w:szCs w:val="19"/>
              </w:rPr>
              <w:t>Vývojová psychologie: proměny lidské psychiky od početí po smrt</w:t>
            </w:r>
            <w:r w:rsidRPr="00E87514">
              <w:rPr>
                <w:sz w:val="19"/>
                <w:szCs w:val="19"/>
              </w:rPr>
              <w:t>. Praha: Portál, 2015.</w:t>
            </w:r>
          </w:p>
          <w:p w:rsidR="00925E72" w:rsidRPr="00E87514" w:rsidRDefault="00925E72" w:rsidP="00925E72">
            <w:pPr>
              <w:jc w:val="both"/>
              <w:rPr>
                <w:b/>
                <w:sz w:val="19"/>
                <w:szCs w:val="19"/>
              </w:rPr>
            </w:pPr>
            <w:r w:rsidRPr="00E87514">
              <w:rPr>
                <w:b/>
                <w:sz w:val="19"/>
                <w:szCs w:val="19"/>
              </w:rPr>
              <w:t>Doporučená literatura</w:t>
            </w:r>
          </w:p>
          <w:p w:rsidR="00925E72" w:rsidRPr="00E87514" w:rsidRDefault="00416831" w:rsidP="00925E72">
            <w:pPr>
              <w:jc w:val="both"/>
              <w:rPr>
                <w:sz w:val="19"/>
                <w:szCs w:val="19"/>
              </w:rPr>
            </w:pPr>
            <w:r>
              <w:rPr>
                <w:sz w:val="19"/>
                <w:szCs w:val="19"/>
              </w:rPr>
              <w:t xml:space="preserve">Klusák, M. </w:t>
            </w:r>
            <w:r w:rsidR="00925E72" w:rsidRPr="00E87514">
              <w:rPr>
                <w:i/>
                <w:sz w:val="19"/>
                <w:szCs w:val="19"/>
              </w:rPr>
              <w:t>Morální vývoj školáků a předškoláků: paradigmatické výzvy dle Jeana Piageta</w:t>
            </w:r>
            <w:r w:rsidR="00925E72" w:rsidRPr="00E87514">
              <w:rPr>
                <w:sz w:val="19"/>
                <w:szCs w:val="19"/>
              </w:rPr>
              <w:t>. Praha: Karolinum, 2014.</w:t>
            </w:r>
          </w:p>
          <w:p w:rsidR="00925E72" w:rsidRPr="00E87514" w:rsidRDefault="00925E72" w:rsidP="00925E72">
            <w:pPr>
              <w:jc w:val="both"/>
              <w:rPr>
                <w:sz w:val="19"/>
                <w:szCs w:val="19"/>
              </w:rPr>
            </w:pPr>
            <w:r w:rsidRPr="00E87514">
              <w:rPr>
                <w:sz w:val="19"/>
                <w:szCs w:val="19"/>
              </w:rPr>
              <w:t>Sobotková, I</w:t>
            </w:r>
            <w:r w:rsidR="00416831">
              <w:rPr>
                <w:sz w:val="19"/>
                <w:szCs w:val="19"/>
              </w:rPr>
              <w:t>rena: Psychologie rodiny. Praha</w:t>
            </w:r>
            <w:r w:rsidRPr="00E87514">
              <w:rPr>
                <w:sz w:val="19"/>
                <w:szCs w:val="19"/>
              </w:rPr>
              <w:t>: Portál, 2007.</w:t>
            </w:r>
          </w:p>
          <w:p w:rsidR="00925E72" w:rsidRPr="00E87514" w:rsidRDefault="00925E72" w:rsidP="00925E72">
            <w:pPr>
              <w:jc w:val="both"/>
              <w:rPr>
                <w:sz w:val="19"/>
                <w:szCs w:val="19"/>
              </w:rPr>
            </w:pPr>
            <w:r w:rsidRPr="00E87514">
              <w:rPr>
                <w:sz w:val="19"/>
                <w:szCs w:val="19"/>
              </w:rPr>
              <w:t>Šolcová, I</w:t>
            </w:r>
            <w:r w:rsidRPr="00E87514">
              <w:rPr>
                <w:i/>
                <w:sz w:val="19"/>
                <w:szCs w:val="19"/>
              </w:rPr>
              <w:t>. Vývoj resilience v dětství a v dospělosti</w:t>
            </w:r>
            <w:r w:rsidRPr="00E87514">
              <w:rPr>
                <w:sz w:val="19"/>
                <w:szCs w:val="19"/>
              </w:rPr>
              <w:t>. Praha: Psyché, 2009.</w:t>
            </w:r>
          </w:p>
          <w:p w:rsidR="00925E72" w:rsidRPr="00E87514" w:rsidRDefault="00925E72" w:rsidP="00925E72">
            <w:pPr>
              <w:jc w:val="both"/>
              <w:rPr>
                <w:sz w:val="19"/>
                <w:szCs w:val="19"/>
              </w:rPr>
            </w:pPr>
            <w:r w:rsidRPr="00E87514">
              <w:rPr>
                <w:sz w:val="19"/>
                <w:szCs w:val="19"/>
              </w:rPr>
              <w:t xml:space="preserve">Šulová, Lenka. </w:t>
            </w:r>
            <w:r w:rsidRPr="00E87514">
              <w:rPr>
                <w:i/>
                <w:sz w:val="19"/>
                <w:szCs w:val="19"/>
              </w:rPr>
              <w:t>Raný psychický vývoj dítěte</w:t>
            </w:r>
            <w:r w:rsidRPr="00E87514">
              <w:rPr>
                <w:sz w:val="19"/>
                <w:szCs w:val="19"/>
              </w:rPr>
              <w:t>. Praha: Karolinum, 2004.</w:t>
            </w:r>
          </w:p>
        </w:tc>
      </w:tr>
      <w:tr w:rsidR="00925E72" w:rsidRPr="00E87514" w:rsidTr="00925E7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25E72" w:rsidRPr="00E87514" w:rsidRDefault="00925E72" w:rsidP="00925E72">
            <w:pPr>
              <w:jc w:val="center"/>
              <w:rPr>
                <w:b/>
              </w:rPr>
            </w:pPr>
            <w:r w:rsidRPr="00E87514">
              <w:rPr>
                <w:b/>
              </w:rPr>
              <w:t>Informace ke kombinované nebo distanční formě</w:t>
            </w:r>
          </w:p>
        </w:tc>
      </w:tr>
      <w:tr w:rsidR="00925E72" w:rsidRPr="00E87514" w:rsidTr="00925E72">
        <w:tc>
          <w:tcPr>
            <w:tcW w:w="4787" w:type="dxa"/>
            <w:gridSpan w:val="3"/>
            <w:tcBorders>
              <w:top w:val="single" w:sz="2" w:space="0" w:color="auto"/>
            </w:tcBorders>
            <w:shd w:val="clear" w:color="auto" w:fill="F7CAAC"/>
          </w:tcPr>
          <w:p w:rsidR="00925E72" w:rsidRPr="00E87514" w:rsidRDefault="00925E72" w:rsidP="00925E72">
            <w:pPr>
              <w:jc w:val="both"/>
            </w:pPr>
            <w:r w:rsidRPr="00E87514">
              <w:rPr>
                <w:b/>
              </w:rPr>
              <w:t>Rozsah konzultací (soustředění)</w:t>
            </w:r>
          </w:p>
        </w:tc>
        <w:tc>
          <w:tcPr>
            <w:tcW w:w="889" w:type="dxa"/>
            <w:tcBorders>
              <w:top w:val="single" w:sz="2" w:space="0" w:color="auto"/>
            </w:tcBorders>
          </w:tcPr>
          <w:p w:rsidR="00925E72" w:rsidRPr="00E87514" w:rsidRDefault="00925E72" w:rsidP="00925E72">
            <w:pPr>
              <w:jc w:val="both"/>
            </w:pPr>
            <w:r w:rsidRPr="00E87514">
              <w:t>20</w:t>
            </w:r>
          </w:p>
        </w:tc>
        <w:tc>
          <w:tcPr>
            <w:tcW w:w="4179" w:type="dxa"/>
            <w:gridSpan w:val="4"/>
            <w:tcBorders>
              <w:top w:val="single" w:sz="2" w:space="0" w:color="auto"/>
            </w:tcBorders>
            <w:shd w:val="clear" w:color="auto" w:fill="F7CAAC"/>
          </w:tcPr>
          <w:p w:rsidR="00925E72" w:rsidRPr="00E87514" w:rsidRDefault="00925E72" w:rsidP="00925E72">
            <w:pPr>
              <w:jc w:val="both"/>
              <w:rPr>
                <w:b/>
              </w:rPr>
            </w:pPr>
            <w:r w:rsidRPr="00E87514">
              <w:rPr>
                <w:b/>
              </w:rPr>
              <w:t xml:space="preserve">hodin </w:t>
            </w:r>
          </w:p>
        </w:tc>
      </w:tr>
      <w:tr w:rsidR="00925E72" w:rsidRPr="00E87514" w:rsidTr="00925E72">
        <w:tc>
          <w:tcPr>
            <w:tcW w:w="9855" w:type="dxa"/>
            <w:gridSpan w:val="8"/>
            <w:shd w:val="clear" w:color="auto" w:fill="F7CAAC"/>
          </w:tcPr>
          <w:p w:rsidR="00925E72" w:rsidRPr="00E87514" w:rsidRDefault="00925E72" w:rsidP="00925E72">
            <w:pPr>
              <w:jc w:val="both"/>
              <w:rPr>
                <w:b/>
              </w:rPr>
            </w:pPr>
            <w:r w:rsidRPr="00E87514">
              <w:rPr>
                <w:b/>
              </w:rPr>
              <w:t>Informace o způsobu kontaktu s vyučujícím</w:t>
            </w:r>
          </w:p>
        </w:tc>
      </w:tr>
      <w:tr w:rsidR="00925E72" w:rsidRPr="00E87514" w:rsidTr="00925E72">
        <w:trPr>
          <w:trHeight w:val="669"/>
        </w:trPr>
        <w:tc>
          <w:tcPr>
            <w:tcW w:w="9855" w:type="dxa"/>
            <w:gridSpan w:val="8"/>
          </w:tcPr>
          <w:p w:rsidR="00925E72" w:rsidRPr="00925E72" w:rsidRDefault="00925E72" w:rsidP="00925E72">
            <w:pPr>
              <w:jc w:val="both"/>
              <w:rPr>
                <w:b/>
                <w:color w:val="000000"/>
                <w:sz w:val="19"/>
                <w:szCs w:val="19"/>
              </w:rPr>
            </w:pPr>
            <w:r w:rsidRPr="00925E72">
              <w:rPr>
                <w:color w:val="000000"/>
                <w:sz w:val="19"/>
                <w:szCs w:val="19"/>
              </w:rPr>
              <w:t>15 hodin přímá výuka formou semináře. 5 hodin distanční forma: vypracování charakteristiky vývojového období z hlediska zvolené oblasti. Aplikace teoretických východisek v kazuistice. Průběžná konzultace k seminární práci v prostředí MOODLE nebo e-mailem, práce s materiály, které studenti získávají v průběhu skupinové práce v seminářích.</w:t>
            </w:r>
          </w:p>
        </w:tc>
      </w:tr>
    </w:tbl>
    <w:p w:rsidR="00925E72" w:rsidRDefault="00925E72" w:rsidP="00E87514"/>
    <w:p w:rsidR="00925E72" w:rsidRDefault="00925E72" w:rsidP="00E87514"/>
    <w:p w:rsidR="00925E72" w:rsidRDefault="00925E72" w:rsidP="00E87514"/>
    <w:p w:rsidR="00925E72" w:rsidRDefault="00925E72" w:rsidP="00E87514"/>
    <w:p w:rsidR="00D95789" w:rsidRDefault="00D95789" w:rsidP="00E87514"/>
    <w:p w:rsidR="00D95789" w:rsidRDefault="00D95789" w:rsidP="00E87514"/>
    <w:p w:rsidR="00925E72" w:rsidRDefault="00925E72" w:rsidP="00E87514"/>
    <w:tbl>
      <w:tblPr>
        <w:tblpPr w:leftFromText="141" w:rightFromText="141" w:vertAnchor="text" w:horzAnchor="margin" w:tblpY="168"/>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1134"/>
        <w:gridCol w:w="889"/>
        <w:gridCol w:w="816"/>
        <w:gridCol w:w="2156"/>
        <w:gridCol w:w="539"/>
        <w:gridCol w:w="668"/>
      </w:tblGrid>
      <w:tr w:rsidR="00925E72" w:rsidRPr="00E87514" w:rsidTr="00925E72">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rsidR="00925E72" w:rsidRPr="00E87514" w:rsidRDefault="00925E72" w:rsidP="00416831">
            <w:pPr>
              <w:jc w:val="both"/>
              <w:rPr>
                <w:b/>
                <w:sz w:val="28"/>
                <w:lang w:eastAsia="en-US"/>
              </w:rPr>
            </w:pPr>
            <w:r w:rsidRPr="00E87514">
              <w:lastRenderedPageBreak/>
              <w:br w:type="page"/>
            </w:r>
            <w:r w:rsidRPr="00E87514">
              <w:rPr>
                <w:b/>
                <w:sz w:val="28"/>
                <w:lang w:eastAsia="en-US"/>
              </w:rPr>
              <w:t>B-III – Charakteristika studijního předmětu</w:t>
            </w:r>
          </w:p>
        </w:tc>
      </w:tr>
      <w:tr w:rsidR="00925E72" w:rsidRPr="00E87514" w:rsidTr="00925E72">
        <w:tc>
          <w:tcPr>
            <w:tcW w:w="3085" w:type="dxa"/>
            <w:tcBorders>
              <w:top w:val="double" w:sz="4"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lang w:eastAsia="en-US"/>
              </w:rPr>
            </w:pPr>
            <w:r w:rsidRPr="00E87514">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925E72" w:rsidRPr="00E87514" w:rsidRDefault="00925E72" w:rsidP="00416831">
            <w:pPr>
              <w:jc w:val="both"/>
              <w:rPr>
                <w:lang w:eastAsia="en-US"/>
              </w:rPr>
            </w:pPr>
            <w:r w:rsidRPr="00E87514">
              <w:rPr>
                <w:lang w:eastAsia="en-US"/>
              </w:rPr>
              <w:t>Evaluační techniky</w:t>
            </w:r>
          </w:p>
        </w:tc>
      </w:tr>
      <w:tr w:rsidR="00925E72" w:rsidRPr="00E87514" w:rsidTr="00925E72">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lang w:eastAsia="en-US"/>
              </w:rPr>
            </w:pPr>
            <w:r w:rsidRPr="00E87514">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925E72" w:rsidRPr="00E87514" w:rsidRDefault="00925E72" w:rsidP="00416831">
            <w:pPr>
              <w:jc w:val="both"/>
              <w:rPr>
                <w:lang w:eastAsia="en-US"/>
              </w:rPr>
            </w:pPr>
            <w:r w:rsidRPr="00E87514">
              <w:rPr>
                <w:lang w:eastAsia="en-US"/>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lang w:eastAsia="en-US"/>
              </w:rPr>
            </w:pPr>
            <w:r w:rsidRPr="00E87514">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925E72" w:rsidRPr="00E87514" w:rsidRDefault="00925E72" w:rsidP="00416831">
            <w:pPr>
              <w:jc w:val="both"/>
              <w:rPr>
                <w:lang w:eastAsia="en-US"/>
              </w:rPr>
            </w:pPr>
            <w:proofErr w:type="gramStart"/>
            <w:r w:rsidRPr="00E87514">
              <w:rPr>
                <w:lang w:eastAsia="en-US"/>
              </w:rPr>
              <w:t>1./LS</w:t>
            </w:r>
            <w:proofErr w:type="gramEnd"/>
          </w:p>
        </w:tc>
      </w:tr>
      <w:tr w:rsidR="00925E72" w:rsidRPr="00E87514" w:rsidTr="00925E72">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lang w:eastAsia="en-US"/>
              </w:rPr>
            </w:pPr>
            <w:r w:rsidRPr="00E87514">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925E72" w:rsidRPr="00E87514" w:rsidRDefault="00416831" w:rsidP="00416831">
            <w:pPr>
              <w:jc w:val="both"/>
              <w:rPr>
                <w:lang w:eastAsia="en-US"/>
              </w:rPr>
            </w:pPr>
            <w:r>
              <w:rPr>
                <w:lang w:eastAsia="en-US"/>
              </w:rPr>
              <w:t>10s</w:t>
            </w:r>
            <w:r w:rsidR="00925E72" w:rsidRPr="00E87514">
              <w:rPr>
                <w:lang w:eastAsia="en-US"/>
              </w:rPr>
              <w:t xml:space="preserve"> + 5</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lang w:eastAsia="en-US"/>
              </w:rPr>
            </w:pPr>
            <w:r w:rsidRPr="00E87514">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rsidR="00925E72" w:rsidRPr="00E87514" w:rsidRDefault="00925E72" w:rsidP="00416831">
            <w:pPr>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lang w:eastAsia="en-US"/>
              </w:rPr>
            </w:pPr>
            <w:r w:rsidRPr="00E87514">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925E72" w:rsidRPr="00E87514" w:rsidRDefault="00925E72" w:rsidP="00416831">
            <w:pPr>
              <w:jc w:val="both"/>
              <w:rPr>
                <w:lang w:eastAsia="en-US"/>
              </w:rPr>
            </w:pPr>
            <w:r w:rsidRPr="00E87514">
              <w:rPr>
                <w:lang w:eastAsia="en-US"/>
              </w:rPr>
              <w:t>4</w:t>
            </w:r>
          </w:p>
        </w:tc>
      </w:tr>
      <w:tr w:rsidR="00925E72" w:rsidRPr="00E87514" w:rsidTr="00925E72">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sz w:val="22"/>
                <w:lang w:eastAsia="en-US"/>
              </w:rPr>
            </w:pPr>
            <w:r w:rsidRPr="00E87514">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925E72" w:rsidRPr="00E87514" w:rsidRDefault="00B02B81" w:rsidP="00416831">
            <w:pPr>
              <w:jc w:val="both"/>
              <w:rPr>
                <w:lang w:eastAsia="en-US"/>
              </w:rPr>
            </w:pPr>
            <w:ins w:id="1" w:author="*" w:date="2018-08-23T07:57:00Z">
              <w:r>
                <w:rPr>
                  <w:lang w:eastAsia="en-US"/>
                </w:rPr>
                <w:t>Prerekvizita: Základy andragogiky</w:t>
              </w:r>
            </w:ins>
          </w:p>
        </w:tc>
      </w:tr>
      <w:tr w:rsidR="00925E72" w:rsidRPr="00E87514" w:rsidTr="00925E72">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lang w:eastAsia="en-US"/>
              </w:rPr>
            </w:pPr>
            <w:r w:rsidRPr="00E87514">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925E72" w:rsidRPr="00E87514" w:rsidRDefault="00925E72" w:rsidP="00416831">
            <w:pPr>
              <w:jc w:val="both"/>
              <w:rPr>
                <w:lang w:eastAsia="en-US"/>
              </w:rPr>
            </w:pPr>
            <w:r w:rsidRPr="00E87514">
              <w:rPr>
                <w:lang w:eastAsia="en-US"/>
              </w:rPr>
              <w:t>Klz</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lang w:eastAsia="en-US"/>
              </w:rPr>
            </w:pPr>
            <w:r w:rsidRPr="00E87514">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925E72" w:rsidRPr="00E87514" w:rsidRDefault="00925E72" w:rsidP="00416831">
            <w:pPr>
              <w:jc w:val="both"/>
              <w:rPr>
                <w:lang w:eastAsia="en-US"/>
              </w:rPr>
            </w:pPr>
            <w:r w:rsidRPr="00E87514">
              <w:rPr>
                <w:lang w:eastAsia="en-US"/>
              </w:rPr>
              <w:t>seminář</w:t>
            </w:r>
          </w:p>
        </w:tc>
      </w:tr>
      <w:tr w:rsidR="00925E72" w:rsidRPr="00E87514" w:rsidTr="00925E72">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lang w:eastAsia="en-US"/>
              </w:rPr>
            </w:pPr>
            <w:r w:rsidRPr="00E87514">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925E72" w:rsidRPr="00E87514" w:rsidRDefault="00925E72" w:rsidP="00416831">
            <w:pPr>
              <w:jc w:val="both"/>
              <w:rPr>
                <w:lang w:eastAsia="en-US"/>
              </w:rPr>
            </w:pPr>
            <w:r w:rsidRPr="00E87514">
              <w:rPr>
                <w:lang w:eastAsia="en-US"/>
              </w:rPr>
              <w:t>Vypracování návrhu projektu evalu</w:t>
            </w:r>
            <w:r w:rsidR="00416831">
              <w:rPr>
                <w:lang w:eastAsia="en-US"/>
              </w:rPr>
              <w:t>ace vybrané vzdělávací aktivity.</w:t>
            </w:r>
          </w:p>
        </w:tc>
      </w:tr>
      <w:tr w:rsidR="00925E72" w:rsidRPr="00E87514" w:rsidTr="00925E72">
        <w:trPr>
          <w:trHeight w:val="264"/>
        </w:trPr>
        <w:tc>
          <w:tcPr>
            <w:tcW w:w="9854" w:type="dxa"/>
            <w:gridSpan w:val="8"/>
            <w:tcBorders>
              <w:top w:val="nil"/>
              <w:left w:val="single" w:sz="4" w:space="0" w:color="auto"/>
              <w:bottom w:val="single" w:sz="4" w:space="0" w:color="auto"/>
              <w:right w:val="single" w:sz="4" w:space="0" w:color="auto"/>
            </w:tcBorders>
          </w:tcPr>
          <w:p w:rsidR="00925E72" w:rsidRPr="00E87514" w:rsidRDefault="00925E72" w:rsidP="00416831">
            <w:pPr>
              <w:jc w:val="both"/>
              <w:rPr>
                <w:lang w:eastAsia="en-US"/>
              </w:rPr>
            </w:pPr>
          </w:p>
        </w:tc>
      </w:tr>
      <w:tr w:rsidR="00925E72" w:rsidRPr="00E87514" w:rsidTr="00925E72">
        <w:trPr>
          <w:trHeight w:val="197"/>
        </w:trPr>
        <w:tc>
          <w:tcPr>
            <w:tcW w:w="3085" w:type="dxa"/>
            <w:tcBorders>
              <w:top w:val="nil"/>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lang w:eastAsia="en-US"/>
              </w:rPr>
            </w:pPr>
            <w:r w:rsidRPr="00E87514">
              <w:rPr>
                <w:b/>
                <w:lang w:eastAsia="en-US"/>
              </w:rPr>
              <w:t>Garant předmětu</w:t>
            </w:r>
          </w:p>
        </w:tc>
        <w:tc>
          <w:tcPr>
            <w:tcW w:w="6769" w:type="dxa"/>
            <w:gridSpan w:val="7"/>
            <w:tcBorders>
              <w:top w:val="nil"/>
              <w:left w:val="single" w:sz="4" w:space="0" w:color="auto"/>
              <w:bottom w:val="single" w:sz="4" w:space="0" w:color="auto"/>
              <w:right w:val="single" w:sz="4" w:space="0" w:color="auto"/>
            </w:tcBorders>
          </w:tcPr>
          <w:p w:rsidR="00925E72" w:rsidRPr="00E87514" w:rsidRDefault="00925E72" w:rsidP="00416831">
            <w:pPr>
              <w:jc w:val="both"/>
              <w:rPr>
                <w:lang w:eastAsia="en-US"/>
              </w:rPr>
            </w:pPr>
            <w:r w:rsidRPr="00E87514">
              <w:rPr>
                <w:lang w:eastAsia="en-US"/>
              </w:rPr>
              <w:t>PhDr. Zuzana Hrnčiříková, Ph.D.</w:t>
            </w:r>
          </w:p>
        </w:tc>
      </w:tr>
      <w:tr w:rsidR="00925E72" w:rsidRPr="00E87514" w:rsidTr="00925E72">
        <w:trPr>
          <w:trHeight w:val="243"/>
        </w:trPr>
        <w:tc>
          <w:tcPr>
            <w:tcW w:w="3085" w:type="dxa"/>
            <w:tcBorders>
              <w:top w:val="nil"/>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lang w:eastAsia="en-US"/>
              </w:rPr>
            </w:pPr>
            <w:r w:rsidRPr="00E87514">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925E72" w:rsidRPr="00E87514" w:rsidRDefault="00925E72" w:rsidP="00416831">
            <w:pPr>
              <w:jc w:val="both"/>
              <w:rPr>
                <w:lang w:eastAsia="en-US"/>
              </w:rPr>
            </w:pPr>
          </w:p>
        </w:tc>
      </w:tr>
      <w:tr w:rsidR="00925E72" w:rsidRPr="00E87514" w:rsidTr="00925E72">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lang w:eastAsia="en-US"/>
              </w:rPr>
            </w:pPr>
            <w:r w:rsidRPr="00E87514">
              <w:rPr>
                <w:b/>
                <w:lang w:eastAsia="en-US"/>
              </w:rPr>
              <w:t>Vyučující</w:t>
            </w:r>
          </w:p>
        </w:tc>
        <w:tc>
          <w:tcPr>
            <w:tcW w:w="6769" w:type="dxa"/>
            <w:gridSpan w:val="7"/>
            <w:tcBorders>
              <w:top w:val="single" w:sz="4" w:space="0" w:color="auto"/>
              <w:left w:val="single" w:sz="4" w:space="0" w:color="auto"/>
              <w:bottom w:val="nil"/>
              <w:right w:val="single" w:sz="4" w:space="0" w:color="auto"/>
            </w:tcBorders>
          </w:tcPr>
          <w:p w:rsidR="00925E72" w:rsidRPr="00E87514" w:rsidRDefault="00925E72" w:rsidP="00416831">
            <w:pPr>
              <w:jc w:val="both"/>
              <w:rPr>
                <w:lang w:eastAsia="en-US"/>
              </w:rPr>
            </w:pPr>
          </w:p>
        </w:tc>
      </w:tr>
      <w:tr w:rsidR="00925E72" w:rsidRPr="00E87514" w:rsidTr="00925E72">
        <w:trPr>
          <w:trHeight w:val="296"/>
        </w:trPr>
        <w:tc>
          <w:tcPr>
            <w:tcW w:w="9854" w:type="dxa"/>
            <w:gridSpan w:val="8"/>
            <w:tcBorders>
              <w:top w:val="nil"/>
              <w:left w:val="single" w:sz="4" w:space="0" w:color="auto"/>
              <w:bottom w:val="single" w:sz="4" w:space="0" w:color="auto"/>
              <w:right w:val="single" w:sz="4" w:space="0" w:color="auto"/>
            </w:tcBorders>
          </w:tcPr>
          <w:p w:rsidR="00925E72" w:rsidRPr="00E87514" w:rsidRDefault="00925E72" w:rsidP="00416831">
            <w:pPr>
              <w:jc w:val="both"/>
              <w:rPr>
                <w:lang w:eastAsia="en-US"/>
              </w:rPr>
            </w:pPr>
            <w:r w:rsidRPr="00E87514">
              <w:rPr>
                <w:lang w:eastAsia="en-US"/>
              </w:rPr>
              <w:t>PhDr. Zuzana Hrnčiříková, Ph.D.</w:t>
            </w:r>
          </w:p>
        </w:tc>
      </w:tr>
      <w:tr w:rsidR="00925E72" w:rsidRPr="00E87514" w:rsidTr="00925E72">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lang w:eastAsia="en-US"/>
              </w:rPr>
            </w:pPr>
            <w:r w:rsidRPr="00E87514">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925E72" w:rsidRPr="00E87514" w:rsidRDefault="00925E72" w:rsidP="00416831">
            <w:pPr>
              <w:jc w:val="both"/>
              <w:rPr>
                <w:lang w:eastAsia="en-US"/>
              </w:rPr>
            </w:pPr>
          </w:p>
        </w:tc>
      </w:tr>
      <w:tr w:rsidR="00925E72" w:rsidRPr="00E87514" w:rsidTr="00416831">
        <w:trPr>
          <w:trHeight w:val="3304"/>
        </w:trPr>
        <w:tc>
          <w:tcPr>
            <w:tcW w:w="9854" w:type="dxa"/>
            <w:gridSpan w:val="8"/>
            <w:tcBorders>
              <w:top w:val="nil"/>
              <w:left w:val="single" w:sz="4" w:space="0" w:color="auto"/>
              <w:bottom w:val="single" w:sz="12" w:space="0" w:color="auto"/>
              <w:right w:val="single" w:sz="4" w:space="0" w:color="auto"/>
            </w:tcBorders>
          </w:tcPr>
          <w:p w:rsidR="00925E72" w:rsidRPr="00E87514" w:rsidRDefault="00925E72" w:rsidP="00416831">
            <w:pPr>
              <w:jc w:val="both"/>
              <w:rPr>
                <w:sz w:val="19"/>
                <w:szCs w:val="19"/>
                <w:lang w:eastAsia="en-US"/>
              </w:rPr>
            </w:pPr>
            <w:r w:rsidRPr="00E87514">
              <w:rPr>
                <w:b/>
                <w:sz w:val="19"/>
                <w:szCs w:val="19"/>
                <w:lang w:eastAsia="en-US"/>
              </w:rPr>
              <w:t>Cíle předmětu</w:t>
            </w:r>
          </w:p>
          <w:p w:rsidR="00925E72" w:rsidRPr="00E87514" w:rsidRDefault="00925E72" w:rsidP="00416831">
            <w:pPr>
              <w:jc w:val="both"/>
              <w:rPr>
                <w:sz w:val="19"/>
                <w:szCs w:val="19"/>
                <w:lang w:eastAsia="en-US"/>
              </w:rPr>
            </w:pPr>
            <w:r w:rsidRPr="00E87514">
              <w:rPr>
                <w:sz w:val="19"/>
                <w:szCs w:val="19"/>
                <w:lang w:eastAsia="en-US"/>
              </w:rPr>
              <w:t xml:space="preserve">Předmět vymezuje hlavní pojmy a přístupy k evaluaci, nabízí vhled do hlavních oblastí evaluace se zaměřením na vzdělávání. V semináři jsou studenti seznámeni se základními evaluačními přístupy s uvedením praktických příkladů. Studenti ve dvojicích řeší modelovou situaci dle zadání. </w:t>
            </w:r>
          </w:p>
          <w:p w:rsidR="00925E72" w:rsidRPr="00E87514" w:rsidRDefault="00925E72" w:rsidP="00416831">
            <w:pPr>
              <w:jc w:val="both"/>
              <w:rPr>
                <w:b/>
                <w:sz w:val="19"/>
                <w:szCs w:val="19"/>
                <w:lang w:eastAsia="en-US"/>
              </w:rPr>
            </w:pPr>
            <w:r w:rsidRPr="00E87514">
              <w:rPr>
                <w:b/>
                <w:sz w:val="19"/>
                <w:szCs w:val="19"/>
                <w:lang w:eastAsia="en-US"/>
              </w:rPr>
              <w:t>Obsah předmětu</w:t>
            </w:r>
          </w:p>
          <w:p w:rsidR="00925E72" w:rsidRPr="00E87514" w:rsidRDefault="00925E72" w:rsidP="00416831">
            <w:pPr>
              <w:jc w:val="both"/>
              <w:rPr>
                <w:sz w:val="19"/>
                <w:szCs w:val="19"/>
                <w:lang w:eastAsia="en-US"/>
              </w:rPr>
            </w:pPr>
            <w:r w:rsidRPr="00E87514">
              <w:rPr>
                <w:sz w:val="19"/>
                <w:szCs w:val="19"/>
                <w:lang w:eastAsia="en-US"/>
              </w:rPr>
              <w:t>Vymezení základních pojmů.</w:t>
            </w:r>
          </w:p>
          <w:p w:rsidR="00925E72" w:rsidRPr="00E87514" w:rsidRDefault="00925E72" w:rsidP="00416831">
            <w:pPr>
              <w:jc w:val="both"/>
              <w:rPr>
                <w:sz w:val="19"/>
                <w:szCs w:val="19"/>
                <w:lang w:eastAsia="en-US"/>
              </w:rPr>
            </w:pPr>
            <w:r w:rsidRPr="00E87514">
              <w:rPr>
                <w:sz w:val="19"/>
                <w:szCs w:val="19"/>
                <w:lang w:eastAsia="en-US"/>
              </w:rPr>
              <w:t>Typy evaluace (dle účelu, dle předmětu).</w:t>
            </w:r>
          </w:p>
          <w:p w:rsidR="00925E72" w:rsidRPr="00E87514" w:rsidRDefault="00925E72" w:rsidP="00416831">
            <w:pPr>
              <w:jc w:val="both"/>
              <w:rPr>
                <w:sz w:val="19"/>
                <w:szCs w:val="19"/>
                <w:lang w:eastAsia="en-US"/>
              </w:rPr>
            </w:pPr>
            <w:r w:rsidRPr="00E87514">
              <w:rPr>
                <w:sz w:val="19"/>
                <w:szCs w:val="19"/>
                <w:lang w:eastAsia="en-US"/>
              </w:rPr>
              <w:t>Evaluační přístupy (konfirmační, explorační, konstruktivistický, responzivní).</w:t>
            </w:r>
          </w:p>
          <w:p w:rsidR="00925E72" w:rsidRPr="00E87514" w:rsidRDefault="00925E72" w:rsidP="00416831">
            <w:pPr>
              <w:jc w:val="both"/>
              <w:rPr>
                <w:sz w:val="19"/>
                <w:szCs w:val="19"/>
                <w:lang w:eastAsia="en-US"/>
              </w:rPr>
            </w:pPr>
            <w:r w:rsidRPr="00E87514">
              <w:rPr>
                <w:sz w:val="19"/>
                <w:szCs w:val="19"/>
                <w:lang w:eastAsia="en-US"/>
              </w:rPr>
              <w:t>Úrovně a rozlišení evaluačních procesů.</w:t>
            </w:r>
          </w:p>
          <w:p w:rsidR="00925E72" w:rsidRPr="00E87514" w:rsidRDefault="00925E72" w:rsidP="00416831">
            <w:pPr>
              <w:jc w:val="both"/>
              <w:rPr>
                <w:sz w:val="19"/>
                <w:szCs w:val="19"/>
                <w:lang w:eastAsia="en-US"/>
              </w:rPr>
            </w:pPr>
            <w:r w:rsidRPr="00E87514">
              <w:rPr>
                <w:sz w:val="19"/>
                <w:szCs w:val="19"/>
                <w:lang w:eastAsia="en-US"/>
              </w:rPr>
              <w:t>Evaluační proces a jeho fáze.</w:t>
            </w:r>
          </w:p>
          <w:p w:rsidR="00925E72" w:rsidRPr="00E87514" w:rsidRDefault="00925E72" w:rsidP="00416831">
            <w:pPr>
              <w:jc w:val="both"/>
              <w:rPr>
                <w:sz w:val="19"/>
                <w:szCs w:val="19"/>
                <w:lang w:eastAsia="en-US"/>
              </w:rPr>
            </w:pPr>
            <w:r w:rsidRPr="00E87514">
              <w:rPr>
                <w:sz w:val="19"/>
                <w:szCs w:val="19"/>
                <w:lang w:eastAsia="en-US"/>
              </w:rPr>
              <w:t>Základní metody evaluace se zaměřením na vzdělávání (pozorování, dotazník, rozhovor, analýza dokumentů).</w:t>
            </w:r>
          </w:p>
          <w:p w:rsidR="00925E72" w:rsidRPr="00E87514" w:rsidRDefault="00925E72" w:rsidP="00416831">
            <w:pPr>
              <w:jc w:val="both"/>
              <w:rPr>
                <w:sz w:val="19"/>
                <w:szCs w:val="19"/>
                <w:lang w:eastAsia="en-US"/>
              </w:rPr>
            </w:pPr>
            <w:r w:rsidRPr="00E87514">
              <w:rPr>
                <w:sz w:val="19"/>
                <w:szCs w:val="19"/>
                <w:lang w:eastAsia="en-US"/>
              </w:rPr>
              <w:t>Vybrané postupy používané při evaluaci (autoevaluace, metaevaluace, processtracing).</w:t>
            </w:r>
          </w:p>
          <w:p w:rsidR="00925E72" w:rsidRPr="00E87514" w:rsidRDefault="00925E72" w:rsidP="00416831">
            <w:pPr>
              <w:jc w:val="both"/>
              <w:rPr>
                <w:sz w:val="19"/>
                <w:szCs w:val="19"/>
                <w:lang w:eastAsia="en-US"/>
              </w:rPr>
            </w:pPr>
            <w:r w:rsidRPr="00E87514">
              <w:rPr>
                <w:b/>
                <w:sz w:val="19"/>
                <w:szCs w:val="19"/>
                <w:lang w:eastAsia="en-US"/>
              </w:rPr>
              <w:t>Výstupní kompetence</w:t>
            </w:r>
          </w:p>
          <w:p w:rsidR="00925E72" w:rsidRPr="00E87514" w:rsidRDefault="00416831" w:rsidP="00416831">
            <w:pPr>
              <w:jc w:val="both"/>
              <w:rPr>
                <w:sz w:val="19"/>
                <w:szCs w:val="19"/>
                <w:lang w:eastAsia="en-US"/>
              </w:rPr>
            </w:pPr>
            <w:r>
              <w:rPr>
                <w:sz w:val="19"/>
                <w:szCs w:val="19"/>
                <w:lang w:eastAsia="en-US"/>
              </w:rPr>
              <w:t>S</w:t>
            </w:r>
            <w:r w:rsidR="00925E72" w:rsidRPr="00E87514">
              <w:rPr>
                <w:sz w:val="19"/>
                <w:szCs w:val="19"/>
                <w:lang w:eastAsia="en-US"/>
              </w:rPr>
              <w:t xml:space="preserve">tudent </w:t>
            </w:r>
            <w:r>
              <w:rPr>
                <w:sz w:val="19"/>
                <w:szCs w:val="19"/>
                <w:lang w:eastAsia="en-US"/>
              </w:rPr>
              <w:t xml:space="preserve">bude </w:t>
            </w:r>
            <w:r w:rsidR="00925E72" w:rsidRPr="00E87514">
              <w:rPr>
                <w:sz w:val="19"/>
                <w:szCs w:val="19"/>
                <w:lang w:eastAsia="en-US"/>
              </w:rPr>
              <w:t>schopen porozumět hlavním konceptům a metodologickým přístupům uplatňovaným v jednotlivých oblastech evaluace, bude schopen vysvětlit tyto koncepty a přístupy a prakticky aplikovat jednotlivé evaluační techniky.</w:t>
            </w:r>
          </w:p>
        </w:tc>
      </w:tr>
      <w:tr w:rsidR="00925E72" w:rsidRPr="00E87514" w:rsidTr="00925E72">
        <w:trPr>
          <w:trHeight w:val="265"/>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lang w:eastAsia="en-US"/>
              </w:rPr>
            </w:pPr>
            <w:r w:rsidRPr="00E87514">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925E72" w:rsidRPr="00E87514" w:rsidRDefault="00925E72" w:rsidP="00416831">
            <w:pPr>
              <w:jc w:val="both"/>
              <w:rPr>
                <w:sz w:val="19"/>
                <w:szCs w:val="19"/>
                <w:lang w:eastAsia="en-US"/>
              </w:rPr>
            </w:pPr>
          </w:p>
        </w:tc>
      </w:tr>
      <w:tr w:rsidR="00925E72" w:rsidRPr="00E87514" w:rsidTr="00925E72">
        <w:trPr>
          <w:trHeight w:val="1497"/>
        </w:trPr>
        <w:tc>
          <w:tcPr>
            <w:tcW w:w="9854" w:type="dxa"/>
            <w:gridSpan w:val="8"/>
            <w:tcBorders>
              <w:top w:val="nil"/>
              <w:left w:val="single" w:sz="4" w:space="0" w:color="auto"/>
              <w:bottom w:val="single" w:sz="4" w:space="0" w:color="auto"/>
              <w:right w:val="single" w:sz="4" w:space="0" w:color="auto"/>
            </w:tcBorders>
          </w:tcPr>
          <w:p w:rsidR="00925E72" w:rsidRPr="00E87514" w:rsidRDefault="00925E72" w:rsidP="00416831">
            <w:pPr>
              <w:jc w:val="both"/>
              <w:rPr>
                <w:sz w:val="19"/>
                <w:szCs w:val="19"/>
                <w:lang w:eastAsia="en-US"/>
              </w:rPr>
            </w:pPr>
            <w:r w:rsidRPr="00E87514">
              <w:rPr>
                <w:b/>
                <w:sz w:val="19"/>
                <w:szCs w:val="19"/>
                <w:lang w:eastAsia="en-US"/>
              </w:rPr>
              <w:t>Povinná literatura</w:t>
            </w:r>
          </w:p>
          <w:p w:rsidR="00925E72" w:rsidRPr="00E87514" w:rsidRDefault="00925E72" w:rsidP="00416831">
            <w:pPr>
              <w:jc w:val="both"/>
              <w:rPr>
                <w:sz w:val="19"/>
                <w:szCs w:val="19"/>
                <w:lang w:eastAsia="en-US"/>
              </w:rPr>
            </w:pPr>
            <w:r w:rsidRPr="00E87514">
              <w:rPr>
                <w:sz w:val="19"/>
                <w:szCs w:val="19"/>
                <w:lang w:eastAsia="en-US"/>
              </w:rPr>
              <w:t xml:space="preserve">Brázdová, Z. </w:t>
            </w:r>
            <w:r w:rsidRPr="00E87514">
              <w:rPr>
                <w:i/>
                <w:sz w:val="19"/>
                <w:szCs w:val="19"/>
                <w:lang w:eastAsia="en-US"/>
              </w:rPr>
              <w:t>Hodnocení ve vzdělávání dospělých</w:t>
            </w:r>
            <w:r w:rsidRPr="00E87514">
              <w:rPr>
                <w:sz w:val="19"/>
                <w:szCs w:val="19"/>
                <w:lang w:eastAsia="en-US"/>
              </w:rPr>
              <w:t xml:space="preserve">. Olomouc, Univerzita Palackého v Olomouci, 2011. </w:t>
            </w:r>
          </w:p>
          <w:p w:rsidR="00925E72" w:rsidRPr="00E87514" w:rsidRDefault="00925E72" w:rsidP="00416831">
            <w:pPr>
              <w:jc w:val="both"/>
              <w:rPr>
                <w:sz w:val="19"/>
                <w:szCs w:val="19"/>
                <w:lang w:eastAsia="en-US"/>
              </w:rPr>
            </w:pPr>
            <w:r w:rsidRPr="00E87514">
              <w:rPr>
                <w:sz w:val="19"/>
                <w:szCs w:val="19"/>
                <w:lang w:eastAsia="en-US"/>
              </w:rPr>
              <w:t xml:space="preserve">Hendl, J., Remr, J. </w:t>
            </w:r>
            <w:r w:rsidRPr="00E87514">
              <w:rPr>
                <w:i/>
                <w:sz w:val="19"/>
                <w:szCs w:val="19"/>
                <w:lang w:eastAsia="en-US"/>
              </w:rPr>
              <w:t>Metody výzkumu a evaluace</w:t>
            </w:r>
            <w:r w:rsidRPr="00E87514">
              <w:rPr>
                <w:sz w:val="19"/>
                <w:szCs w:val="19"/>
                <w:lang w:eastAsia="en-US"/>
              </w:rPr>
              <w:t>. Praha: Portál, 2017.</w:t>
            </w:r>
          </w:p>
          <w:p w:rsidR="00925E72" w:rsidRPr="00E87514" w:rsidRDefault="00925E72" w:rsidP="00416831">
            <w:pPr>
              <w:jc w:val="both"/>
              <w:rPr>
                <w:sz w:val="19"/>
                <w:szCs w:val="19"/>
                <w:lang w:eastAsia="en-US"/>
              </w:rPr>
            </w:pPr>
            <w:r w:rsidRPr="00E87514">
              <w:rPr>
                <w:sz w:val="19"/>
                <w:szCs w:val="19"/>
                <w:lang w:eastAsia="en-US"/>
              </w:rPr>
              <w:t xml:space="preserve">Miller, I., Němejc, K. </w:t>
            </w:r>
            <w:r w:rsidRPr="00E87514">
              <w:rPr>
                <w:i/>
                <w:sz w:val="19"/>
                <w:szCs w:val="19"/>
                <w:lang w:eastAsia="en-US"/>
              </w:rPr>
              <w:t>Evaluace ve vzdělávání</w:t>
            </w:r>
            <w:r w:rsidRPr="00E87514">
              <w:rPr>
                <w:sz w:val="19"/>
                <w:szCs w:val="19"/>
                <w:lang w:eastAsia="en-US"/>
              </w:rPr>
              <w:t>. Praha: Česká zemědělská univerzita v Praze, 2014.</w:t>
            </w:r>
          </w:p>
          <w:p w:rsidR="00925E72" w:rsidRPr="00E87514" w:rsidRDefault="00925E72" w:rsidP="00416831">
            <w:pPr>
              <w:jc w:val="both"/>
              <w:rPr>
                <w:sz w:val="19"/>
                <w:szCs w:val="19"/>
                <w:lang w:eastAsia="en-US"/>
              </w:rPr>
            </w:pPr>
            <w:r w:rsidRPr="00E87514">
              <w:rPr>
                <w:sz w:val="19"/>
                <w:szCs w:val="19"/>
                <w:lang w:eastAsia="en-US"/>
              </w:rPr>
              <w:t xml:space="preserve">Poláchová Vašťatková, J. </w:t>
            </w:r>
            <w:r w:rsidRPr="00E87514">
              <w:rPr>
                <w:i/>
                <w:sz w:val="19"/>
                <w:szCs w:val="19"/>
                <w:lang w:eastAsia="en-US"/>
              </w:rPr>
              <w:t>Úvod do pedagogické evaluace a jejích metod</w:t>
            </w:r>
            <w:r w:rsidRPr="00E87514">
              <w:rPr>
                <w:sz w:val="19"/>
                <w:szCs w:val="19"/>
                <w:lang w:eastAsia="en-US"/>
              </w:rPr>
              <w:t>. Olomouc: Univerzita Palackého v Olomouci, 2010.</w:t>
            </w:r>
          </w:p>
          <w:p w:rsidR="00925E72" w:rsidRPr="00E87514" w:rsidRDefault="00925E72" w:rsidP="00416831">
            <w:pPr>
              <w:jc w:val="both"/>
              <w:rPr>
                <w:b/>
                <w:sz w:val="19"/>
                <w:szCs w:val="19"/>
              </w:rPr>
            </w:pPr>
            <w:r w:rsidRPr="00E87514">
              <w:rPr>
                <w:b/>
                <w:sz w:val="19"/>
                <w:szCs w:val="19"/>
              </w:rPr>
              <w:t>Doporučená literatura</w:t>
            </w:r>
          </w:p>
          <w:p w:rsidR="00925E72" w:rsidRPr="00E87514" w:rsidRDefault="00925E72" w:rsidP="00416831">
            <w:pPr>
              <w:jc w:val="both"/>
              <w:rPr>
                <w:sz w:val="19"/>
                <w:szCs w:val="19"/>
              </w:rPr>
            </w:pPr>
            <w:r w:rsidRPr="00E87514">
              <w:rPr>
                <w:i/>
                <w:sz w:val="19"/>
                <w:szCs w:val="19"/>
              </w:rPr>
              <w:t>Evaluační teorie a praxe, odborný časopis České evaluační společnosti.</w:t>
            </w:r>
            <w:r w:rsidRPr="00E87514">
              <w:rPr>
                <w:sz w:val="19"/>
                <w:szCs w:val="19"/>
              </w:rPr>
              <w:t xml:space="preserve"> Dostupné na </w:t>
            </w:r>
            <w:hyperlink r:id="rId16" w:history="1">
              <w:r w:rsidRPr="00E87514">
                <w:rPr>
                  <w:color w:val="0000FF"/>
                  <w:sz w:val="19"/>
                  <w:szCs w:val="19"/>
                  <w:u w:val="single"/>
                </w:rPr>
                <w:t>www.inesan.eu</w:t>
              </w:r>
            </w:hyperlink>
            <w:r w:rsidRPr="00E87514">
              <w:rPr>
                <w:sz w:val="19"/>
                <w:szCs w:val="19"/>
              </w:rPr>
              <w:t>.</w:t>
            </w:r>
          </w:p>
          <w:p w:rsidR="00925E72" w:rsidRPr="00E87514" w:rsidRDefault="00925E72" w:rsidP="00416831">
            <w:pPr>
              <w:jc w:val="both"/>
              <w:rPr>
                <w:sz w:val="19"/>
                <w:szCs w:val="19"/>
              </w:rPr>
            </w:pPr>
            <w:r w:rsidRPr="00E87514">
              <w:rPr>
                <w:sz w:val="19"/>
                <w:szCs w:val="19"/>
                <w:lang w:eastAsia="en-US"/>
              </w:rPr>
              <w:t xml:space="preserve">Vrabcová, D., Procházková, L., Rýdl, K. (eds.) </w:t>
            </w:r>
            <w:r w:rsidRPr="00E87514">
              <w:rPr>
                <w:i/>
                <w:sz w:val="19"/>
                <w:szCs w:val="19"/>
                <w:lang w:eastAsia="en-US"/>
              </w:rPr>
              <w:t>Autoevaluace školy v zahraničí. Pohled do evaluačních systémů ve vybraných zemích.</w:t>
            </w:r>
            <w:r w:rsidRPr="00E87514">
              <w:rPr>
                <w:sz w:val="19"/>
                <w:szCs w:val="19"/>
                <w:lang w:eastAsia="en-US"/>
              </w:rPr>
              <w:t xml:space="preserve"> Praha: </w:t>
            </w:r>
            <w:r w:rsidRPr="00E87514">
              <w:rPr>
                <w:sz w:val="19"/>
                <w:szCs w:val="19"/>
              </w:rPr>
              <w:t>Národní ústav pro vzdělávání, školské poradenské zařízení a zařízení pro další vzdělávání pedagogických pracovníků, 2012.</w:t>
            </w:r>
          </w:p>
        </w:tc>
      </w:tr>
      <w:tr w:rsidR="00925E72" w:rsidRPr="00E87514" w:rsidTr="00925E72">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925E72" w:rsidRPr="00E87514" w:rsidRDefault="00925E72" w:rsidP="00416831">
            <w:pPr>
              <w:jc w:val="center"/>
              <w:rPr>
                <w:b/>
                <w:sz w:val="19"/>
                <w:szCs w:val="19"/>
                <w:lang w:eastAsia="en-US"/>
              </w:rPr>
            </w:pPr>
            <w:r w:rsidRPr="00E87514">
              <w:rPr>
                <w:b/>
                <w:sz w:val="19"/>
                <w:szCs w:val="19"/>
                <w:lang w:eastAsia="en-US"/>
              </w:rPr>
              <w:t>Informace ke kombinované nebo distanční formě</w:t>
            </w:r>
          </w:p>
        </w:tc>
      </w:tr>
      <w:tr w:rsidR="00925E72" w:rsidRPr="00E87514" w:rsidTr="00925E72">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sz w:val="19"/>
                <w:szCs w:val="19"/>
                <w:lang w:eastAsia="en-US"/>
              </w:rPr>
            </w:pPr>
            <w:r w:rsidRPr="00E87514">
              <w:rPr>
                <w:b/>
                <w:sz w:val="19"/>
                <w:szCs w:val="19"/>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925E72" w:rsidRPr="00E87514" w:rsidRDefault="00925E72" w:rsidP="00416831">
            <w:pPr>
              <w:jc w:val="both"/>
              <w:rPr>
                <w:sz w:val="19"/>
                <w:szCs w:val="19"/>
                <w:lang w:eastAsia="en-US"/>
              </w:rPr>
            </w:pPr>
            <w:r w:rsidRPr="00E87514">
              <w:rPr>
                <w:sz w:val="19"/>
                <w:szCs w:val="19"/>
                <w:lang w:eastAsia="en-US"/>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sz w:val="19"/>
                <w:szCs w:val="19"/>
                <w:lang w:eastAsia="en-US"/>
              </w:rPr>
            </w:pPr>
            <w:r w:rsidRPr="00E87514">
              <w:rPr>
                <w:b/>
                <w:sz w:val="19"/>
                <w:szCs w:val="19"/>
                <w:lang w:eastAsia="en-US"/>
              </w:rPr>
              <w:t xml:space="preserve">hodin </w:t>
            </w:r>
          </w:p>
        </w:tc>
      </w:tr>
      <w:tr w:rsidR="00925E72" w:rsidRPr="00E87514" w:rsidTr="00925E72">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sz w:val="19"/>
                <w:szCs w:val="19"/>
                <w:lang w:eastAsia="en-US"/>
              </w:rPr>
            </w:pPr>
            <w:r w:rsidRPr="00E87514">
              <w:rPr>
                <w:b/>
                <w:sz w:val="19"/>
                <w:szCs w:val="19"/>
                <w:lang w:eastAsia="en-US"/>
              </w:rPr>
              <w:t>Informace o způsobu kontaktu s vyučujícím</w:t>
            </w:r>
          </w:p>
        </w:tc>
      </w:tr>
      <w:tr w:rsidR="00925E72" w:rsidRPr="00E87514" w:rsidTr="00416831">
        <w:trPr>
          <w:trHeight w:val="450"/>
        </w:trPr>
        <w:tc>
          <w:tcPr>
            <w:tcW w:w="9854" w:type="dxa"/>
            <w:gridSpan w:val="8"/>
            <w:tcBorders>
              <w:top w:val="single" w:sz="4" w:space="0" w:color="auto"/>
              <w:left w:val="single" w:sz="4" w:space="0" w:color="auto"/>
              <w:bottom w:val="single" w:sz="4" w:space="0" w:color="auto"/>
              <w:right w:val="single" w:sz="4" w:space="0" w:color="auto"/>
            </w:tcBorders>
          </w:tcPr>
          <w:p w:rsidR="00925E72" w:rsidRPr="00E87514" w:rsidRDefault="00925E72" w:rsidP="00416831">
            <w:pPr>
              <w:jc w:val="both"/>
              <w:rPr>
                <w:color w:val="000000"/>
                <w:sz w:val="19"/>
                <w:szCs w:val="19"/>
                <w:lang w:eastAsia="en-US"/>
              </w:rPr>
            </w:pPr>
            <w:r w:rsidRPr="00E87514">
              <w:rPr>
                <w:color w:val="000000"/>
                <w:sz w:val="19"/>
                <w:szCs w:val="19"/>
                <w:lang w:eastAsia="en-US"/>
              </w:rPr>
              <w:t>10 hodin přímá výuka formou semináře. 5 hodin distanční forma: vypracován</w:t>
            </w:r>
            <w:r w:rsidR="00416831">
              <w:rPr>
                <w:color w:val="000000"/>
                <w:sz w:val="19"/>
                <w:szCs w:val="19"/>
                <w:lang w:eastAsia="en-US"/>
              </w:rPr>
              <w:t>í evaluačního projektu, průběžné</w:t>
            </w:r>
            <w:r w:rsidRPr="00E87514">
              <w:rPr>
                <w:color w:val="000000"/>
                <w:sz w:val="19"/>
                <w:szCs w:val="19"/>
                <w:lang w:eastAsia="en-US"/>
              </w:rPr>
              <w:t xml:space="preserve"> konzultace ke zpracovávanému projektu v prostředí MOODLE nebo e-mailem. </w:t>
            </w:r>
          </w:p>
        </w:tc>
      </w:tr>
    </w:tbl>
    <w:p w:rsidR="00925E72" w:rsidRDefault="00925E72" w:rsidP="00E87514"/>
    <w:p w:rsidR="00416831" w:rsidRDefault="00416831" w:rsidP="00E87514"/>
    <w:p w:rsidR="00416831" w:rsidRDefault="00416831" w:rsidP="00E87514"/>
    <w:p w:rsidR="00416831" w:rsidRDefault="00416831" w:rsidP="00E87514"/>
    <w:p w:rsidR="00416831" w:rsidRDefault="00416831" w:rsidP="00E87514"/>
    <w:p w:rsidR="00D95789" w:rsidRDefault="00D95789" w:rsidP="00E87514"/>
    <w:p w:rsidR="00D95789" w:rsidRDefault="00D95789" w:rsidP="00E87514"/>
    <w:p w:rsidR="00D95789" w:rsidRDefault="00D95789" w:rsidP="00E87514"/>
    <w:p w:rsidR="00416831" w:rsidRDefault="00416831" w:rsidP="00E87514"/>
    <w:p w:rsidR="00416831" w:rsidRDefault="00416831" w:rsidP="00E87514"/>
    <w:p w:rsidR="00416831" w:rsidRPr="00E87514" w:rsidRDefault="00416831" w:rsidP="00E87514"/>
    <w:p w:rsidR="00E87514" w:rsidRPr="00E87514" w:rsidRDefault="00E87514" w:rsidP="00E87514">
      <w:r w:rsidRPr="00E87514">
        <w:t xml:space="preserve"> </w:t>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r w:rsidRPr="00E87514">
              <w:t>Metodika tvorby odborných textů</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r w:rsidRPr="00E87514">
              <w:t>PZ</w:t>
            </w: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D1422E" w:rsidP="00E87514">
            <w:pPr>
              <w:jc w:val="both"/>
            </w:pPr>
            <w:proofErr w:type="gramStart"/>
            <w:r>
              <w:t>1./L</w:t>
            </w:r>
            <w:r w:rsidR="00E87514" w:rsidRPr="00E87514">
              <w:t>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10s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4</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Klz</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E87514">
            <w:pPr>
              <w:jc w:val="both"/>
            </w:pPr>
            <w:del w:id="2" w:author="*" w:date="2018-08-23T09:25:00Z">
              <w:r w:rsidRPr="00E87514" w:rsidDel="00D83520">
                <w:delText>Klasifikovaný zápočet na základě zpracování písemné práce (projekt odborného textu).</w:delText>
              </w:r>
            </w:del>
            <w:ins w:id="3" w:author="*" w:date="2018-08-23T09:25:00Z">
              <w:r w:rsidR="00D83520">
                <w:t>Vypracování vlastního krátkého odborného textu v rozsahu 2 – 3 stran. Vypracování analýzy studie v</w:t>
              </w:r>
            </w:ins>
            <w:ins w:id="4" w:author="*" w:date="2018-08-23T09:26:00Z">
              <w:r w:rsidR="00D83520">
                <w:t> </w:t>
              </w:r>
            </w:ins>
            <w:ins w:id="5" w:author="*" w:date="2018-08-23T09:25:00Z">
              <w:r w:rsidR="00D83520">
                <w:t xml:space="preserve">odborém </w:t>
              </w:r>
            </w:ins>
            <w:ins w:id="6" w:author="*" w:date="2018-08-23T09:26:00Z">
              <w:r w:rsidR="00D83520">
                <w:t>časopise.</w:t>
              </w:r>
            </w:ins>
          </w:p>
        </w:tc>
      </w:tr>
      <w:tr w:rsidR="00E87514" w:rsidRPr="00E87514" w:rsidTr="00416831">
        <w:trPr>
          <w:trHeight w:val="249"/>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Mgr. Tomáš Karger, Ph.D.</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416831">
        <w:trPr>
          <w:trHeight w:val="299"/>
        </w:trPr>
        <w:tc>
          <w:tcPr>
            <w:tcW w:w="9855" w:type="dxa"/>
            <w:gridSpan w:val="8"/>
            <w:tcBorders>
              <w:top w:val="nil"/>
            </w:tcBorders>
          </w:tcPr>
          <w:p w:rsidR="00E87514" w:rsidRPr="00E87514" w:rsidRDefault="00E87514" w:rsidP="00E87514">
            <w:pPr>
              <w:jc w:val="both"/>
            </w:pPr>
            <w:r w:rsidRPr="00E87514">
              <w:t>Mgr. Tomáš Karger, Ph.D.</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E87514" w:rsidRPr="00E87514" w:rsidRDefault="00E87514" w:rsidP="00E87514">
            <w:pPr>
              <w:jc w:val="both"/>
              <w:rPr>
                <w:b/>
              </w:rPr>
            </w:pPr>
            <w:r w:rsidRPr="00E87514">
              <w:rPr>
                <w:b/>
              </w:rPr>
              <w:t>Cíl předmětu</w:t>
            </w:r>
          </w:p>
          <w:p w:rsidR="00E87514" w:rsidRPr="00E87514" w:rsidRDefault="00E87514" w:rsidP="00E87514">
            <w:pPr>
              <w:jc w:val="both"/>
              <w:rPr>
                <w:b/>
              </w:rPr>
            </w:pPr>
            <w:r w:rsidRPr="00E87514">
              <w:t xml:space="preserve">Cílem předmětu je seznámit studující se základy vědecké práce a tvorbou odborného textu. Zaměří se na praktickou stránku akademického psaní, tj. proces vytváření odborného textu. Studující se naučí samostatně plánovat vhodný typ odborného textu pro své sdělení, správně jej formálně zpracovat a prezentovat. Zvláštní důraz bude kladen </w:t>
            </w:r>
            <w:r w:rsidR="00416831">
              <w:br/>
            </w:r>
            <w:r w:rsidRPr="00E87514">
              <w:t>na problematiku práce s informacemi a plagiátorství.</w:t>
            </w:r>
          </w:p>
          <w:p w:rsidR="00E87514" w:rsidRPr="00E87514" w:rsidRDefault="00E87514" w:rsidP="00E87514">
            <w:pPr>
              <w:jc w:val="both"/>
            </w:pPr>
            <w:r w:rsidRPr="00E87514">
              <w:rPr>
                <w:b/>
              </w:rPr>
              <w:t>Obsah předmětu</w:t>
            </w:r>
          </w:p>
          <w:p w:rsidR="00E87514" w:rsidRPr="00E87514" w:rsidRDefault="00E87514" w:rsidP="00E87514">
            <w:pPr>
              <w:jc w:val="both"/>
            </w:pPr>
            <w:r w:rsidRPr="00E87514">
              <w:t>Úvod do problematiky, metodika vědecké práce.</w:t>
            </w:r>
          </w:p>
          <w:p w:rsidR="00E87514" w:rsidRPr="00E87514" w:rsidRDefault="00E87514" w:rsidP="00E87514">
            <w:pPr>
              <w:jc w:val="both"/>
            </w:pPr>
            <w:r w:rsidRPr="00E87514">
              <w:t>Práce s informacemi, plagiátorství, etika vědecko-výzkumné práce.</w:t>
            </w:r>
          </w:p>
          <w:p w:rsidR="00E87514" w:rsidRPr="00E87514" w:rsidRDefault="00E87514" w:rsidP="00E87514">
            <w:pPr>
              <w:jc w:val="both"/>
            </w:pPr>
            <w:r w:rsidRPr="00E87514">
              <w:t>Formální struktura odborného textu, grafická úprava textu.</w:t>
            </w:r>
          </w:p>
          <w:p w:rsidR="00E87514" w:rsidRPr="00E87514" w:rsidRDefault="00E87514" w:rsidP="00E87514">
            <w:pPr>
              <w:jc w:val="both"/>
            </w:pPr>
            <w:r w:rsidRPr="00E87514">
              <w:t>Typy vědeckých textů a jejich součásti.</w:t>
            </w:r>
          </w:p>
          <w:p w:rsidR="00E87514" w:rsidRPr="00E87514" w:rsidRDefault="00E87514" w:rsidP="00E87514">
            <w:pPr>
              <w:jc w:val="both"/>
            </w:pPr>
            <w:r w:rsidRPr="00E87514">
              <w:t>Citace, odkazy, bibliografie, citační norma.</w:t>
            </w:r>
          </w:p>
          <w:p w:rsidR="00E87514" w:rsidRPr="00E87514" w:rsidRDefault="00E87514" w:rsidP="00E87514">
            <w:pPr>
              <w:jc w:val="both"/>
            </w:pPr>
            <w:r w:rsidRPr="00E87514">
              <w:t>Pravidla pro psaní odborného textu, styly odborného psaní, nejčastější chyby, tvůrčí psaní.</w:t>
            </w:r>
          </w:p>
          <w:p w:rsidR="00E87514" w:rsidRPr="00E87514" w:rsidRDefault="00E87514" w:rsidP="00E87514">
            <w:pPr>
              <w:jc w:val="both"/>
            </w:pPr>
            <w:r w:rsidRPr="00E87514">
              <w:t>Prezentace výsledků odborné práce</w:t>
            </w:r>
          </w:p>
          <w:p w:rsidR="00E87514" w:rsidRPr="00E87514" w:rsidRDefault="00E87514" w:rsidP="00E87514">
            <w:pPr>
              <w:jc w:val="both"/>
            </w:pPr>
            <w:r w:rsidRPr="00E87514">
              <w:t>Kritéria hodnocení odborných textů</w:t>
            </w:r>
          </w:p>
          <w:p w:rsidR="00E87514" w:rsidRPr="00E87514" w:rsidRDefault="00E87514" w:rsidP="00E87514">
            <w:pPr>
              <w:jc w:val="both"/>
            </w:pPr>
            <w:r w:rsidRPr="00E87514">
              <w:rPr>
                <w:b/>
              </w:rPr>
              <w:t>Výstupní kompetence</w:t>
            </w:r>
          </w:p>
          <w:p w:rsidR="00E87514" w:rsidRPr="00E87514" w:rsidRDefault="00416831" w:rsidP="00E87514">
            <w:pPr>
              <w:jc w:val="both"/>
            </w:pPr>
            <w:r>
              <w:t>Studenti</w:t>
            </w:r>
            <w:r w:rsidR="00E87514" w:rsidRPr="00E87514">
              <w:t xml:space="preserve"> se orientují v tvorbě odborného textu. Studující umí samostatně plánovat vhodný typ odborného textu pro své sdělení, správně jej formálně zpracovat a prezentovat.</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sz w:val="19"/>
                <w:szCs w:val="19"/>
              </w:rPr>
            </w:pPr>
            <w:r w:rsidRPr="00E87514">
              <w:rPr>
                <w:sz w:val="19"/>
                <w:szCs w:val="19"/>
              </w:rPr>
              <w:t xml:space="preserve">Bělík, V. </w:t>
            </w:r>
            <w:r w:rsidRPr="00E87514">
              <w:rPr>
                <w:i/>
                <w:sz w:val="19"/>
                <w:szCs w:val="19"/>
              </w:rPr>
              <w:t>Tvorba odborné práce: určeno studentům sociálních oborů</w:t>
            </w:r>
            <w:r w:rsidRPr="00E87514">
              <w:rPr>
                <w:sz w:val="19"/>
                <w:szCs w:val="19"/>
              </w:rPr>
              <w:t>. Hradec Králové: Gaudeamus, 2009.</w:t>
            </w:r>
          </w:p>
          <w:p w:rsidR="00E87514" w:rsidRPr="00E87514" w:rsidRDefault="00E87514" w:rsidP="00E87514">
            <w:pPr>
              <w:jc w:val="both"/>
              <w:rPr>
                <w:sz w:val="19"/>
                <w:szCs w:val="19"/>
              </w:rPr>
            </w:pPr>
            <w:r w:rsidRPr="00E87514">
              <w:rPr>
                <w:sz w:val="19"/>
                <w:szCs w:val="19"/>
              </w:rPr>
              <w:t xml:space="preserve">Kubátová, H., Šimek, D. </w:t>
            </w:r>
            <w:r w:rsidRPr="00E87514">
              <w:rPr>
                <w:i/>
                <w:sz w:val="19"/>
                <w:szCs w:val="19"/>
              </w:rPr>
              <w:t>Od abstraktu do závěrečné práce: jak napsat diplomovou práci ve společenskovědních a humanitních oborech</w:t>
            </w:r>
            <w:r w:rsidRPr="00E87514">
              <w:rPr>
                <w:sz w:val="19"/>
                <w:szCs w:val="19"/>
              </w:rPr>
              <w:t>. Olomouc: Univerzita Palackého v Olomouci, 2007.</w:t>
            </w:r>
          </w:p>
          <w:p w:rsidR="00E87514" w:rsidRPr="00E87514" w:rsidRDefault="00E87514" w:rsidP="00E87514">
            <w:pPr>
              <w:jc w:val="both"/>
              <w:rPr>
                <w:sz w:val="19"/>
                <w:szCs w:val="19"/>
              </w:rPr>
            </w:pPr>
            <w:r w:rsidRPr="00E87514">
              <w:rPr>
                <w:sz w:val="19"/>
                <w:szCs w:val="19"/>
              </w:rPr>
              <w:t xml:space="preserve">Spousta, V. </w:t>
            </w:r>
            <w:r w:rsidRPr="00E87514">
              <w:rPr>
                <w:i/>
                <w:sz w:val="19"/>
                <w:szCs w:val="19"/>
              </w:rPr>
              <w:t>Vádemékum autora odborné a vědecké práce humanitního a sociálního zaměření</w:t>
            </w:r>
            <w:r w:rsidRPr="00E87514">
              <w:rPr>
                <w:sz w:val="19"/>
                <w:szCs w:val="19"/>
              </w:rPr>
              <w:t>. Brno: Akademické nakladatelství CERM, 2009.</w:t>
            </w:r>
          </w:p>
          <w:p w:rsidR="00E87514" w:rsidRPr="00E87514" w:rsidRDefault="00E87514" w:rsidP="00E87514">
            <w:pPr>
              <w:jc w:val="both"/>
              <w:rPr>
                <w:sz w:val="19"/>
                <w:szCs w:val="19"/>
              </w:rPr>
            </w:pPr>
            <w:r w:rsidRPr="00E87514">
              <w:rPr>
                <w:sz w:val="19"/>
                <w:szCs w:val="19"/>
              </w:rPr>
              <w:t xml:space="preserve">Šanderová, J. </w:t>
            </w:r>
            <w:r w:rsidRPr="00E87514">
              <w:rPr>
                <w:i/>
                <w:sz w:val="19"/>
                <w:szCs w:val="19"/>
              </w:rPr>
              <w:t>Jak číst a psát odborný text ve společenských vědách</w:t>
            </w:r>
            <w:r w:rsidRPr="00E87514">
              <w:rPr>
                <w:sz w:val="19"/>
                <w:szCs w:val="19"/>
              </w:rPr>
              <w:t>. Praha: Slon, 2007.</w:t>
            </w:r>
          </w:p>
          <w:p w:rsidR="00E87514" w:rsidRPr="00E87514" w:rsidRDefault="00E87514" w:rsidP="00E87514">
            <w:pPr>
              <w:jc w:val="both"/>
              <w:rPr>
                <w:b/>
                <w:sz w:val="19"/>
                <w:szCs w:val="19"/>
              </w:rPr>
            </w:pPr>
            <w:r w:rsidRPr="00E87514">
              <w:rPr>
                <w:sz w:val="19"/>
                <w:szCs w:val="19"/>
              </w:rPr>
              <w:t xml:space="preserve">Šesták, Z. </w:t>
            </w:r>
            <w:r w:rsidRPr="00E87514">
              <w:rPr>
                <w:i/>
                <w:sz w:val="19"/>
                <w:szCs w:val="19"/>
              </w:rPr>
              <w:t>Jak psát a přednášet o vědě</w:t>
            </w:r>
            <w:r w:rsidRPr="00E87514">
              <w:rPr>
                <w:sz w:val="19"/>
                <w:szCs w:val="19"/>
              </w:rPr>
              <w:t>. Praha: Academia, 2000.</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sz w:val="19"/>
                <w:szCs w:val="19"/>
              </w:rPr>
            </w:pPr>
            <w:r w:rsidRPr="00E87514">
              <w:rPr>
                <w:sz w:val="19"/>
                <w:szCs w:val="19"/>
              </w:rPr>
              <w:t xml:space="preserve">Kahn, N. E. </w:t>
            </w:r>
            <w:r w:rsidRPr="00E87514">
              <w:rPr>
                <w:i/>
                <w:sz w:val="19"/>
                <w:szCs w:val="19"/>
              </w:rPr>
              <w:t>Jak efektivně studovat a pracovat s informacemi</w:t>
            </w:r>
            <w:r w:rsidRPr="00E87514">
              <w:rPr>
                <w:sz w:val="19"/>
                <w:szCs w:val="19"/>
              </w:rPr>
              <w:t>. Praha: Portál, 2001.</w:t>
            </w:r>
          </w:p>
          <w:p w:rsidR="00E87514" w:rsidRPr="00E87514" w:rsidRDefault="00E87514" w:rsidP="00E87514">
            <w:pPr>
              <w:jc w:val="both"/>
              <w:rPr>
                <w:sz w:val="19"/>
                <w:szCs w:val="19"/>
              </w:rPr>
            </w:pPr>
            <w:r w:rsidRPr="00E87514">
              <w:rPr>
                <w:sz w:val="19"/>
                <w:szCs w:val="19"/>
              </w:rPr>
              <w:t xml:space="preserve">Meško, D. et al. </w:t>
            </w:r>
            <w:r w:rsidRPr="00E87514">
              <w:rPr>
                <w:i/>
                <w:sz w:val="19"/>
                <w:szCs w:val="19"/>
              </w:rPr>
              <w:t>Akademická příručka</w:t>
            </w:r>
            <w:r w:rsidRPr="00E87514">
              <w:rPr>
                <w:sz w:val="19"/>
                <w:szCs w:val="19"/>
              </w:rPr>
              <w:t>. Martin: Osveta, 2006.</w:t>
            </w:r>
          </w:p>
          <w:p w:rsidR="00E87514" w:rsidRPr="00E87514" w:rsidRDefault="00E87514" w:rsidP="00E87514">
            <w:pPr>
              <w:jc w:val="both"/>
              <w:rPr>
                <w:sz w:val="19"/>
                <w:szCs w:val="19"/>
              </w:rPr>
            </w:pPr>
            <w:r w:rsidRPr="00E87514">
              <w:rPr>
                <w:sz w:val="19"/>
                <w:szCs w:val="19"/>
              </w:rPr>
              <w:t xml:space="preserve">Rocco, T. S., Hatcher, T. et al. </w:t>
            </w:r>
            <w:r w:rsidRPr="00E87514">
              <w:rPr>
                <w:i/>
                <w:sz w:val="19"/>
                <w:szCs w:val="19"/>
              </w:rPr>
              <w:t>The Handbook of</w:t>
            </w:r>
            <w:r w:rsidR="00416831">
              <w:rPr>
                <w:i/>
                <w:sz w:val="19"/>
                <w:szCs w:val="19"/>
              </w:rPr>
              <w:t xml:space="preserve"> </w:t>
            </w:r>
            <w:r w:rsidRPr="00E87514">
              <w:rPr>
                <w:i/>
                <w:sz w:val="19"/>
                <w:szCs w:val="19"/>
              </w:rPr>
              <w:t>Scholarly</w:t>
            </w:r>
            <w:r w:rsidR="00416831">
              <w:rPr>
                <w:i/>
                <w:sz w:val="19"/>
                <w:szCs w:val="19"/>
              </w:rPr>
              <w:t xml:space="preserve"> </w:t>
            </w:r>
            <w:r w:rsidRPr="00E87514">
              <w:rPr>
                <w:i/>
                <w:sz w:val="19"/>
                <w:szCs w:val="19"/>
              </w:rPr>
              <w:t>Writing and Publishing</w:t>
            </w:r>
            <w:r w:rsidRPr="00E87514">
              <w:rPr>
                <w:sz w:val="19"/>
                <w:szCs w:val="19"/>
              </w:rPr>
              <w:t>. San Francisco: Jossy Bass, 2011.</w:t>
            </w:r>
          </w:p>
          <w:p w:rsidR="00E87514" w:rsidRPr="00E87514" w:rsidRDefault="00E87514" w:rsidP="00E87514">
            <w:pPr>
              <w:jc w:val="both"/>
              <w:rPr>
                <w:sz w:val="19"/>
                <w:szCs w:val="19"/>
              </w:rPr>
            </w:pPr>
            <w:r w:rsidRPr="00E87514">
              <w:rPr>
                <w:sz w:val="19"/>
                <w:szCs w:val="19"/>
              </w:rPr>
              <w:t xml:space="preserve">Weston, A. </w:t>
            </w:r>
            <w:r w:rsidRPr="00E87514">
              <w:rPr>
                <w:i/>
                <w:sz w:val="19"/>
                <w:szCs w:val="19"/>
              </w:rPr>
              <w:t>A rule</w:t>
            </w:r>
            <w:r w:rsidR="00416831">
              <w:rPr>
                <w:i/>
                <w:sz w:val="19"/>
                <w:szCs w:val="19"/>
              </w:rPr>
              <w:t xml:space="preserve"> </w:t>
            </w:r>
            <w:r w:rsidRPr="00E87514">
              <w:rPr>
                <w:i/>
                <w:sz w:val="19"/>
                <w:szCs w:val="19"/>
              </w:rPr>
              <w:t>book</w:t>
            </w:r>
            <w:r w:rsidR="00416831">
              <w:rPr>
                <w:i/>
                <w:sz w:val="19"/>
                <w:szCs w:val="19"/>
              </w:rPr>
              <w:t xml:space="preserve"> </w:t>
            </w:r>
            <w:r w:rsidRPr="00E87514">
              <w:rPr>
                <w:i/>
                <w:sz w:val="19"/>
                <w:szCs w:val="19"/>
              </w:rPr>
              <w:t>for</w:t>
            </w:r>
            <w:r w:rsidR="00416831">
              <w:rPr>
                <w:i/>
                <w:sz w:val="19"/>
                <w:szCs w:val="19"/>
              </w:rPr>
              <w:t xml:space="preserve"> </w:t>
            </w:r>
            <w:r w:rsidRPr="00E87514">
              <w:rPr>
                <w:i/>
                <w:sz w:val="19"/>
                <w:szCs w:val="19"/>
              </w:rPr>
              <w:t>arguments</w:t>
            </w:r>
            <w:r w:rsidRPr="00E87514">
              <w:rPr>
                <w:sz w:val="19"/>
                <w:szCs w:val="19"/>
              </w:rPr>
              <w:t>. Indianapolis: HackettPublishing, 2009.</w:t>
            </w:r>
          </w:p>
          <w:p w:rsidR="00E87514" w:rsidRPr="00E87514" w:rsidRDefault="00E87514" w:rsidP="00E87514">
            <w:pPr>
              <w:jc w:val="both"/>
            </w:pPr>
            <w:r w:rsidRPr="00E87514">
              <w:rPr>
                <w:sz w:val="19"/>
                <w:szCs w:val="19"/>
              </w:rPr>
              <w:t xml:space="preserve">Zbíral, R. </w:t>
            </w:r>
            <w:r w:rsidRPr="00E87514">
              <w:rPr>
                <w:i/>
                <w:sz w:val="19"/>
                <w:szCs w:val="19"/>
              </w:rPr>
              <w:t>Příručka psaní seminárních a jiných vysokoškolských odborných prací</w:t>
            </w:r>
            <w:r w:rsidRPr="00E87514">
              <w:rPr>
                <w:sz w:val="19"/>
                <w:szCs w:val="19"/>
              </w:rPr>
              <w:t>. Praha: Linde, 2009.</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15</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416831">
        <w:trPr>
          <w:trHeight w:val="517"/>
        </w:trPr>
        <w:tc>
          <w:tcPr>
            <w:tcW w:w="9855" w:type="dxa"/>
            <w:gridSpan w:val="8"/>
          </w:tcPr>
          <w:p w:rsidR="00E87514" w:rsidRPr="00E87514" w:rsidRDefault="00E87514" w:rsidP="00E87514">
            <w:pPr>
              <w:jc w:val="both"/>
            </w:pPr>
            <w:r w:rsidRPr="00E87514">
              <w:rPr>
                <w:color w:val="000000"/>
              </w:rPr>
              <w:t>10 hodin přímá výuka formou semináře. 5 hodin distanční forma: vypracování projektu odborného textu, průběžná konzultace k projektu v prostředí MOODLE nebo e-mailem, práce se zadanou literaturou s podporou MOODLE.</w:t>
            </w:r>
          </w:p>
        </w:tc>
      </w:tr>
    </w:tbl>
    <w:p w:rsidR="00E87514" w:rsidRDefault="00E87514" w:rsidP="00E87514"/>
    <w:p w:rsidR="00416831" w:rsidRDefault="00416831" w:rsidP="00E87514"/>
    <w:p w:rsidR="00D95789" w:rsidRDefault="00D95789" w:rsidP="00E87514"/>
    <w:p w:rsidR="00D95789" w:rsidRDefault="00D95789" w:rsidP="00E87514"/>
    <w:p w:rsidR="00D95789" w:rsidRPr="00E87514" w:rsidRDefault="00D95789" w:rsidP="00E87514"/>
    <w:p w:rsidR="00E87514" w:rsidRPr="00E87514" w:rsidRDefault="00E87514" w:rsidP="00E87514">
      <w:r w:rsidRPr="00E87514">
        <w:t xml:space="preserve"> </w:t>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r w:rsidRPr="00E87514">
              <w:t>Občanský sektor</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r w:rsidRPr="00E87514">
              <w:t>PZ</w:t>
            </w: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1./LS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15p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5</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D1422E" w:rsidP="00E87514">
            <w:pPr>
              <w:jc w:val="both"/>
            </w:pPr>
            <w:ins w:id="7" w:author="*" w:date="2018-08-23T07:31:00Z">
              <w:r>
                <w:t>Prerekvizita: Základy práva</w:t>
              </w:r>
            </w:ins>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Zk</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přednáška</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4071ED" w:rsidP="004071ED">
            <w:pPr>
              <w:jc w:val="both"/>
            </w:pPr>
            <w:r>
              <w:t xml:space="preserve">Zkouška </w:t>
            </w:r>
            <w:r w:rsidR="00E87514" w:rsidRPr="00E87514">
              <w:t>písemnou formou.</w:t>
            </w:r>
          </w:p>
        </w:tc>
      </w:tr>
      <w:tr w:rsidR="00E87514" w:rsidRPr="00E87514" w:rsidTr="00164651">
        <w:trPr>
          <w:trHeight w:val="249"/>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Mgr. Jan Kalenda, Ph.D.</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164651">
        <w:trPr>
          <w:trHeight w:val="181"/>
        </w:trPr>
        <w:tc>
          <w:tcPr>
            <w:tcW w:w="9855" w:type="dxa"/>
            <w:gridSpan w:val="8"/>
            <w:tcBorders>
              <w:top w:val="nil"/>
            </w:tcBorders>
          </w:tcPr>
          <w:p w:rsidR="00E87514" w:rsidRPr="00E87514" w:rsidRDefault="00E87514" w:rsidP="00E87514">
            <w:pPr>
              <w:jc w:val="both"/>
            </w:pPr>
            <w:r w:rsidRPr="00E87514">
              <w:t>Mgr. Jan Kalenda, Ph.D.</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E87514" w:rsidRPr="00E87514" w:rsidRDefault="00E87514" w:rsidP="00E87514">
            <w:pPr>
              <w:jc w:val="both"/>
              <w:rPr>
                <w:b/>
                <w:sz w:val="19"/>
                <w:szCs w:val="19"/>
              </w:rPr>
            </w:pPr>
            <w:r w:rsidRPr="00E87514">
              <w:rPr>
                <w:b/>
                <w:sz w:val="19"/>
                <w:szCs w:val="19"/>
              </w:rPr>
              <w:t>Cíl předmětu</w:t>
            </w:r>
          </w:p>
          <w:p w:rsidR="00E87514" w:rsidRPr="00E87514" w:rsidRDefault="00E87514" w:rsidP="00E87514">
            <w:pPr>
              <w:jc w:val="both"/>
              <w:rPr>
                <w:sz w:val="19"/>
                <w:szCs w:val="19"/>
              </w:rPr>
            </w:pPr>
            <w:r w:rsidRPr="00E87514">
              <w:rPr>
                <w:sz w:val="19"/>
                <w:szCs w:val="19"/>
              </w:rPr>
              <w:t xml:space="preserve">Cílem předmětu je seznámit studenty s principy fungování občanské společnosti, teoretickými přístupy k občanské společnosti, historií jejího vývoje v Evropě a v České republice. Studenti jsou vedeni k hlubšímu pochopení principů, na kterých je občanská společnost vystavěna a organizována, včetně hodnot, kterými se řídí. Studenti jsou vedeni ke kritickému myšlení </w:t>
            </w:r>
            <w:r w:rsidR="00164651">
              <w:rPr>
                <w:sz w:val="19"/>
                <w:szCs w:val="19"/>
              </w:rPr>
              <w:br/>
            </w:r>
            <w:r w:rsidRPr="00E87514">
              <w:rPr>
                <w:sz w:val="19"/>
                <w:szCs w:val="19"/>
              </w:rPr>
              <w:t>a reflektování současného stavu občanské společnosti a k porozumění ukotvení neziskových organizací v občanském sektoru.</w:t>
            </w:r>
          </w:p>
          <w:p w:rsidR="00E87514" w:rsidRPr="00E87514" w:rsidRDefault="00E87514" w:rsidP="00E87514">
            <w:pPr>
              <w:jc w:val="both"/>
              <w:rPr>
                <w:sz w:val="19"/>
                <w:szCs w:val="19"/>
              </w:rPr>
            </w:pPr>
            <w:r w:rsidRPr="00E87514">
              <w:rPr>
                <w:b/>
                <w:sz w:val="19"/>
                <w:szCs w:val="19"/>
              </w:rPr>
              <w:t>Obsah předmětu</w:t>
            </w:r>
          </w:p>
          <w:p w:rsidR="00E87514" w:rsidRPr="00E87514" w:rsidRDefault="00E87514" w:rsidP="00E87514">
            <w:pPr>
              <w:rPr>
                <w:sz w:val="19"/>
                <w:szCs w:val="19"/>
              </w:rPr>
            </w:pPr>
            <w:r w:rsidRPr="00E87514">
              <w:rPr>
                <w:sz w:val="19"/>
                <w:szCs w:val="19"/>
              </w:rPr>
              <w:t>Vymezení občanské společnosti, teoretické přístupy k občanské společnosti.</w:t>
            </w:r>
            <w:r w:rsidRPr="00E87514">
              <w:rPr>
                <w:sz w:val="19"/>
                <w:szCs w:val="19"/>
              </w:rPr>
              <w:br/>
              <w:t xml:space="preserve">Občanský sektor a teorie občanského sektoru. </w:t>
            </w:r>
            <w:r w:rsidRPr="00E87514">
              <w:rPr>
                <w:sz w:val="19"/>
                <w:szCs w:val="19"/>
              </w:rPr>
              <w:br/>
              <w:t xml:space="preserve">Stav a vývoj občanské společnosti v Evropě. </w:t>
            </w:r>
            <w:r w:rsidRPr="00E87514">
              <w:rPr>
                <w:sz w:val="19"/>
                <w:szCs w:val="19"/>
              </w:rPr>
              <w:br/>
              <w:t>Vývoj občanské společnosti v Čechách od 19. století do r. 1989, vývoj občanské společnosti v České republice po roce 1989.</w:t>
            </w:r>
            <w:r w:rsidRPr="00E87514">
              <w:rPr>
                <w:sz w:val="19"/>
                <w:szCs w:val="19"/>
              </w:rPr>
              <w:br/>
              <w:t>Veřejná politika a občanský sektor.</w:t>
            </w:r>
            <w:r w:rsidRPr="00E87514">
              <w:rPr>
                <w:sz w:val="19"/>
                <w:szCs w:val="19"/>
              </w:rPr>
              <w:br/>
              <w:t>Antropologické, sociologické, filozofické aspekty občanského sektoru.</w:t>
            </w:r>
            <w:r w:rsidRPr="00E87514">
              <w:rPr>
                <w:sz w:val="19"/>
                <w:szCs w:val="19"/>
              </w:rPr>
              <w:br/>
              <w:t>Ukotvení neziskových organizací v občanském sektoru.</w:t>
            </w:r>
          </w:p>
          <w:p w:rsidR="00E87514" w:rsidRPr="00E87514" w:rsidRDefault="00E87514" w:rsidP="00E87514">
            <w:pPr>
              <w:jc w:val="both"/>
              <w:rPr>
                <w:sz w:val="19"/>
                <w:szCs w:val="19"/>
              </w:rPr>
            </w:pPr>
            <w:r w:rsidRPr="00E87514">
              <w:rPr>
                <w:b/>
                <w:sz w:val="19"/>
                <w:szCs w:val="19"/>
              </w:rPr>
              <w:t>Výstupní kompetence</w:t>
            </w:r>
          </w:p>
          <w:p w:rsidR="00E87514" w:rsidRPr="00E87514" w:rsidRDefault="00E87514" w:rsidP="00E87514">
            <w:pPr>
              <w:jc w:val="both"/>
              <w:rPr>
                <w:sz w:val="19"/>
                <w:szCs w:val="19"/>
              </w:rPr>
            </w:pPr>
            <w:r w:rsidRPr="00E87514">
              <w:rPr>
                <w:sz w:val="19"/>
                <w:szCs w:val="19"/>
              </w:rPr>
              <w:t xml:space="preserve">Student bude po absolvování kurzu </w:t>
            </w:r>
            <w:r w:rsidRPr="00E87514">
              <w:rPr>
                <w:rFonts w:eastAsia="Batang"/>
                <w:sz w:val="19"/>
                <w:szCs w:val="19"/>
              </w:rPr>
              <w:t xml:space="preserve">schopen popsat základní východiska občanské společnosti a teoretické přístupy k ní. Bude schopen </w:t>
            </w:r>
            <w:r w:rsidRPr="00E87514">
              <w:rPr>
                <w:sz w:val="19"/>
                <w:szCs w:val="19"/>
              </w:rPr>
              <w:t xml:space="preserve">popsat jednotlivé vývojové fáze formování občanské společnosti v Evropě a v Česku. Bude schopný porozumět vztahům mezi veřejnou politikou a občanským sektorem. V neposlední řadě bude schopen určit hlavní politické a ekonomické aspekty občanského sektoru. </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E87514" w:rsidRPr="00E87514" w:rsidRDefault="00E87514" w:rsidP="00E87514">
            <w:pPr>
              <w:jc w:val="both"/>
              <w:rPr>
                <w:sz w:val="19"/>
                <w:szCs w:val="19"/>
              </w:rPr>
            </w:pPr>
          </w:p>
        </w:tc>
      </w:tr>
      <w:tr w:rsidR="00E87514" w:rsidRPr="00E87514" w:rsidTr="00017D69">
        <w:trPr>
          <w:trHeight w:val="274"/>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b/>
                <w:sz w:val="19"/>
                <w:szCs w:val="19"/>
              </w:rPr>
            </w:pPr>
            <w:r w:rsidRPr="00E87514">
              <w:rPr>
                <w:sz w:val="19"/>
                <w:szCs w:val="19"/>
              </w:rPr>
              <w:t xml:space="preserve">Müller, K. </w:t>
            </w:r>
            <w:r w:rsidRPr="00E87514">
              <w:rPr>
                <w:i/>
                <w:iCs/>
                <w:sz w:val="19"/>
                <w:szCs w:val="19"/>
              </w:rPr>
              <w:t>Češi a občanská společnost: pojem, problémy, východiska</w:t>
            </w:r>
            <w:r w:rsidRPr="00E87514">
              <w:rPr>
                <w:sz w:val="19"/>
                <w:szCs w:val="19"/>
              </w:rPr>
              <w:t xml:space="preserve">. Praha: Triton, 2002. </w:t>
            </w:r>
          </w:p>
          <w:p w:rsidR="00E87514" w:rsidRPr="00E87514" w:rsidRDefault="00E87514" w:rsidP="00E87514">
            <w:pPr>
              <w:jc w:val="both"/>
              <w:rPr>
                <w:b/>
                <w:sz w:val="19"/>
                <w:szCs w:val="19"/>
              </w:rPr>
            </w:pPr>
            <w:r w:rsidRPr="00E87514">
              <w:rPr>
                <w:sz w:val="19"/>
                <w:szCs w:val="19"/>
              </w:rPr>
              <w:t xml:space="preserve">Köllerová, T., Moudrý, M. </w:t>
            </w:r>
            <w:r w:rsidRPr="00E87514">
              <w:rPr>
                <w:i/>
                <w:iCs/>
                <w:sz w:val="19"/>
                <w:szCs w:val="19"/>
              </w:rPr>
              <w:t>Občanský a společenskovědní základ. Politologie. Člověk v mezinárodním prostředí</w:t>
            </w:r>
            <w:r w:rsidRPr="00E87514">
              <w:rPr>
                <w:sz w:val="19"/>
                <w:szCs w:val="19"/>
              </w:rPr>
              <w:t xml:space="preserve">. Kralice na Hané: Computer Media, 2012. </w:t>
            </w:r>
          </w:p>
          <w:p w:rsidR="00E87514" w:rsidRPr="00E87514" w:rsidRDefault="00E87514" w:rsidP="00E87514">
            <w:pPr>
              <w:jc w:val="both"/>
              <w:rPr>
                <w:sz w:val="19"/>
                <w:szCs w:val="19"/>
              </w:rPr>
            </w:pPr>
            <w:r w:rsidRPr="00E87514">
              <w:rPr>
                <w:sz w:val="19"/>
                <w:szCs w:val="19"/>
              </w:rPr>
              <w:t xml:space="preserve">Skovajsa, M. a kol. </w:t>
            </w:r>
            <w:r w:rsidRPr="00E87514">
              <w:rPr>
                <w:i/>
                <w:iCs/>
                <w:sz w:val="19"/>
                <w:szCs w:val="19"/>
              </w:rPr>
              <w:t>Občanský sektor</w:t>
            </w:r>
            <w:r w:rsidRPr="00E87514">
              <w:rPr>
                <w:sz w:val="19"/>
                <w:szCs w:val="19"/>
              </w:rPr>
              <w:t>. Praha: Portál, 2010.</w:t>
            </w:r>
          </w:p>
          <w:p w:rsidR="00E87514" w:rsidRPr="00E87514" w:rsidRDefault="00E87514" w:rsidP="00E87514">
            <w:pPr>
              <w:jc w:val="both"/>
              <w:rPr>
                <w:sz w:val="19"/>
                <w:szCs w:val="19"/>
              </w:rPr>
            </w:pPr>
            <w:r w:rsidRPr="00E87514">
              <w:rPr>
                <w:sz w:val="19"/>
                <w:szCs w:val="19"/>
              </w:rPr>
              <w:t xml:space="preserve">Potůček, M. </w:t>
            </w:r>
            <w:r w:rsidRPr="00E87514">
              <w:rPr>
                <w:i/>
                <w:iCs/>
                <w:sz w:val="19"/>
                <w:szCs w:val="19"/>
              </w:rPr>
              <w:t>Nejen trh: Role trhu, státu a občanského sektoru v proměnách české společnosti</w:t>
            </w:r>
            <w:r w:rsidRPr="00E87514">
              <w:rPr>
                <w:sz w:val="19"/>
                <w:szCs w:val="19"/>
              </w:rPr>
              <w:t>. Praha: Sociologické nakladatelství, 2005.</w:t>
            </w:r>
          </w:p>
          <w:p w:rsidR="00E87514" w:rsidRPr="00E87514" w:rsidRDefault="00E87514" w:rsidP="00E87514">
            <w:pPr>
              <w:jc w:val="both"/>
              <w:rPr>
                <w:sz w:val="19"/>
                <w:szCs w:val="19"/>
              </w:rPr>
            </w:pPr>
            <w:r w:rsidRPr="00E87514">
              <w:rPr>
                <w:b/>
                <w:sz w:val="19"/>
                <w:szCs w:val="19"/>
              </w:rPr>
              <w:t>Doporučená literatura</w:t>
            </w:r>
          </w:p>
          <w:p w:rsidR="00E87514" w:rsidRPr="00E87514" w:rsidRDefault="00E87514" w:rsidP="00E87514">
            <w:pPr>
              <w:jc w:val="both"/>
              <w:rPr>
                <w:sz w:val="19"/>
                <w:szCs w:val="19"/>
              </w:rPr>
            </w:pPr>
            <w:r w:rsidRPr="00E87514">
              <w:rPr>
                <w:sz w:val="19"/>
                <w:szCs w:val="19"/>
              </w:rPr>
              <w:t xml:space="preserve">Potůček, M. </w:t>
            </w:r>
            <w:r w:rsidRPr="00E87514">
              <w:rPr>
                <w:i/>
                <w:iCs/>
                <w:sz w:val="19"/>
                <w:szCs w:val="19"/>
              </w:rPr>
              <w:t>Veřejná politika</w:t>
            </w:r>
            <w:r w:rsidRPr="00E87514">
              <w:rPr>
                <w:sz w:val="19"/>
                <w:szCs w:val="19"/>
              </w:rPr>
              <w:t xml:space="preserve">. Praha: Sociologické nakladatelství, 2005. </w:t>
            </w:r>
          </w:p>
          <w:p w:rsidR="00E87514" w:rsidRPr="00E87514" w:rsidRDefault="00E87514" w:rsidP="00E87514">
            <w:pPr>
              <w:jc w:val="both"/>
              <w:rPr>
                <w:sz w:val="19"/>
                <w:szCs w:val="19"/>
              </w:rPr>
            </w:pPr>
            <w:r w:rsidRPr="00E87514">
              <w:rPr>
                <w:sz w:val="19"/>
                <w:szCs w:val="19"/>
              </w:rPr>
              <w:t xml:space="preserve">Müller, K. B. </w:t>
            </w:r>
            <w:r w:rsidRPr="00E87514">
              <w:rPr>
                <w:i/>
                <w:iCs/>
                <w:sz w:val="19"/>
                <w:szCs w:val="19"/>
              </w:rPr>
              <w:t>Politická sociologie: [politika a identita v proměnách modernity]</w:t>
            </w:r>
            <w:r w:rsidRPr="00E87514">
              <w:rPr>
                <w:sz w:val="19"/>
                <w:szCs w:val="19"/>
              </w:rPr>
              <w:t xml:space="preserve">. Praha: Portál, 2008. </w:t>
            </w:r>
          </w:p>
          <w:p w:rsidR="00E87514" w:rsidRPr="00E87514" w:rsidRDefault="00E87514" w:rsidP="00E87514">
            <w:pPr>
              <w:jc w:val="both"/>
              <w:rPr>
                <w:bCs/>
                <w:iCs/>
                <w:kern w:val="36"/>
                <w:sz w:val="19"/>
                <w:szCs w:val="19"/>
              </w:rPr>
            </w:pPr>
            <w:r w:rsidRPr="00E87514">
              <w:rPr>
                <w:bCs/>
                <w:kern w:val="36"/>
                <w:sz w:val="19"/>
                <w:szCs w:val="19"/>
              </w:rPr>
              <w:t xml:space="preserve">Habermas, J. </w:t>
            </w:r>
            <w:r w:rsidRPr="00E87514">
              <w:rPr>
                <w:bCs/>
                <w:i/>
                <w:kern w:val="36"/>
                <w:sz w:val="19"/>
                <w:szCs w:val="19"/>
              </w:rPr>
              <w:t>Strukturální přeměna veřejnosti:</w:t>
            </w:r>
            <w:r w:rsidRPr="00E87514">
              <w:rPr>
                <w:bCs/>
                <w:kern w:val="36"/>
                <w:sz w:val="19"/>
                <w:szCs w:val="19"/>
              </w:rPr>
              <w:t> </w:t>
            </w:r>
            <w:r w:rsidRPr="00E87514">
              <w:rPr>
                <w:bCs/>
                <w:i/>
                <w:iCs/>
                <w:kern w:val="36"/>
                <w:sz w:val="19"/>
                <w:szCs w:val="19"/>
              </w:rPr>
              <w:t xml:space="preserve">Zkoumání jedné kategorie občanské společnosti. </w:t>
            </w:r>
            <w:r w:rsidRPr="00E87514">
              <w:rPr>
                <w:bCs/>
                <w:iCs/>
                <w:kern w:val="36"/>
                <w:sz w:val="19"/>
                <w:szCs w:val="19"/>
              </w:rPr>
              <w:t>Praha: Filosofia, 2000.</w:t>
            </w:r>
          </w:p>
          <w:p w:rsidR="00E87514" w:rsidRPr="00E87514" w:rsidRDefault="00E87514" w:rsidP="00E87514">
            <w:pPr>
              <w:jc w:val="both"/>
              <w:rPr>
                <w:sz w:val="19"/>
                <w:szCs w:val="19"/>
              </w:rPr>
            </w:pPr>
            <w:r w:rsidRPr="00E87514">
              <w:rPr>
                <w:sz w:val="19"/>
                <w:szCs w:val="19"/>
              </w:rPr>
              <w:t xml:space="preserve">Alexander, J. C. </w:t>
            </w:r>
            <w:r w:rsidRPr="00E87514">
              <w:rPr>
                <w:i/>
                <w:sz w:val="19"/>
                <w:szCs w:val="19"/>
              </w:rPr>
              <w:t>The Civil Sphere</w:t>
            </w:r>
            <w:r w:rsidRPr="00E87514">
              <w:rPr>
                <w:sz w:val="19"/>
                <w:szCs w:val="19"/>
              </w:rPr>
              <w:t>. Yale: Yale University Press, 2006.</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sz w:val="19"/>
                <w:szCs w:val="19"/>
              </w:rPr>
            </w:pPr>
            <w:r w:rsidRPr="00E87514">
              <w:rPr>
                <w:b/>
                <w:sz w:val="19"/>
                <w:szCs w:val="19"/>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rPr>
                <w:sz w:val="19"/>
                <w:szCs w:val="19"/>
              </w:rPr>
            </w:pPr>
            <w:r w:rsidRPr="00E87514">
              <w:rPr>
                <w:b/>
                <w:sz w:val="19"/>
                <w:szCs w:val="19"/>
              </w:rPr>
              <w:t>Rozsah konzultací (soustředění)</w:t>
            </w:r>
          </w:p>
        </w:tc>
        <w:tc>
          <w:tcPr>
            <w:tcW w:w="889" w:type="dxa"/>
            <w:tcBorders>
              <w:top w:val="single" w:sz="2" w:space="0" w:color="auto"/>
            </w:tcBorders>
          </w:tcPr>
          <w:p w:rsidR="00E87514" w:rsidRPr="00E87514" w:rsidRDefault="00E87514" w:rsidP="00E87514">
            <w:pPr>
              <w:jc w:val="both"/>
              <w:rPr>
                <w:sz w:val="19"/>
                <w:szCs w:val="19"/>
              </w:rPr>
            </w:pPr>
            <w:r w:rsidRPr="00E87514">
              <w:rPr>
                <w:sz w:val="19"/>
                <w:szCs w:val="19"/>
              </w:rPr>
              <w:t>20</w:t>
            </w:r>
          </w:p>
        </w:tc>
        <w:tc>
          <w:tcPr>
            <w:tcW w:w="4179" w:type="dxa"/>
            <w:gridSpan w:val="4"/>
            <w:tcBorders>
              <w:top w:val="single" w:sz="2" w:space="0" w:color="auto"/>
            </w:tcBorders>
            <w:shd w:val="clear" w:color="auto" w:fill="F7CAAC"/>
          </w:tcPr>
          <w:p w:rsidR="00E87514" w:rsidRPr="00E87514" w:rsidRDefault="00E87514" w:rsidP="00E87514">
            <w:pPr>
              <w:jc w:val="both"/>
              <w:rPr>
                <w:b/>
                <w:sz w:val="19"/>
                <w:szCs w:val="19"/>
              </w:rPr>
            </w:pPr>
            <w:r w:rsidRPr="00E87514">
              <w:rPr>
                <w:b/>
                <w:sz w:val="19"/>
                <w:szCs w:val="19"/>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sz w:val="19"/>
                <w:szCs w:val="19"/>
              </w:rPr>
            </w:pPr>
            <w:r w:rsidRPr="00E87514">
              <w:rPr>
                <w:b/>
                <w:sz w:val="19"/>
                <w:szCs w:val="19"/>
              </w:rPr>
              <w:t>Informace o způsobu kontaktu s vyučujícím</w:t>
            </w:r>
          </w:p>
        </w:tc>
      </w:tr>
      <w:tr w:rsidR="00E87514" w:rsidRPr="00E87514" w:rsidTr="00164651">
        <w:trPr>
          <w:trHeight w:val="1047"/>
        </w:trPr>
        <w:tc>
          <w:tcPr>
            <w:tcW w:w="9855" w:type="dxa"/>
            <w:gridSpan w:val="8"/>
          </w:tcPr>
          <w:p w:rsidR="00E87514" w:rsidRPr="00E87514" w:rsidRDefault="00E87514" w:rsidP="001E7B03">
            <w:pPr>
              <w:jc w:val="both"/>
              <w:rPr>
                <w:sz w:val="19"/>
                <w:szCs w:val="19"/>
              </w:rPr>
            </w:pPr>
            <w:r w:rsidRPr="00E87514">
              <w:rPr>
                <w:color w:val="000000"/>
                <w:sz w:val="19"/>
                <w:szCs w:val="19"/>
              </w:rPr>
              <w:t xml:space="preserve">15 hodin přímá výuka formou přednášky a 5 hodin distanční forma: </w:t>
            </w:r>
            <w:r w:rsidRPr="00E87514">
              <w:rPr>
                <w:sz w:val="19"/>
                <w:szCs w:val="19"/>
              </w:rPr>
              <w:t xml:space="preserve">Podmínkou udělení zápočtu je splnění 1 úkolu zadaných přednášek v rámci distanční formy výuky. V rámci úkolu studenti vyhledají data na stránkách ČSÚ, SÚ AV ČR </w:t>
            </w:r>
            <w:r w:rsidR="00164651">
              <w:rPr>
                <w:sz w:val="19"/>
                <w:szCs w:val="19"/>
              </w:rPr>
              <w:br/>
            </w:r>
            <w:r w:rsidRPr="00E87514">
              <w:rPr>
                <w:sz w:val="19"/>
                <w:szCs w:val="19"/>
              </w:rPr>
              <w:t xml:space="preserve">a EUROSTATU týkající se situace občanského sektoru v ČR a Střední Evropě. Informace se budou týkat intenzity činnosti neziskových organizací, jejich financování a účasti dospělých. Úkol bude odevzdán prostřednictvím elektronické pošty </w:t>
            </w:r>
            <w:r w:rsidR="001E7B03">
              <w:rPr>
                <w:sz w:val="19"/>
                <w:szCs w:val="19"/>
              </w:rPr>
              <w:t>nebo MOODLE</w:t>
            </w:r>
            <w:r w:rsidRPr="00E87514">
              <w:rPr>
                <w:sz w:val="19"/>
                <w:szCs w:val="19"/>
              </w:rPr>
              <w:t xml:space="preserve">. Rozsah úkolu je 3000 znaků. </w:t>
            </w:r>
          </w:p>
        </w:tc>
      </w:tr>
    </w:tbl>
    <w:p w:rsidR="00E87514" w:rsidRPr="00E87514" w:rsidRDefault="00E87514" w:rsidP="00E87514"/>
    <w:p w:rsidR="00E87514" w:rsidRDefault="00E87514" w:rsidP="00E87514"/>
    <w:p w:rsidR="001E7B03" w:rsidRDefault="001E7B03" w:rsidP="00E87514"/>
    <w:p w:rsidR="00F36371" w:rsidRDefault="00F36371" w:rsidP="00E87514"/>
    <w:tbl>
      <w:tblPr>
        <w:tblpPr w:leftFromText="141" w:rightFromText="141" w:vertAnchor="text" w:horzAnchor="margin" w:tblpY="-5"/>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36371" w:rsidRPr="00E87514" w:rsidTr="00F36371">
        <w:tc>
          <w:tcPr>
            <w:tcW w:w="9855" w:type="dxa"/>
            <w:gridSpan w:val="8"/>
            <w:tcBorders>
              <w:bottom w:val="double" w:sz="4" w:space="0" w:color="auto"/>
            </w:tcBorders>
            <w:shd w:val="clear" w:color="auto" w:fill="BDD6EE"/>
          </w:tcPr>
          <w:p w:rsidR="00F36371" w:rsidRPr="00E87514" w:rsidRDefault="00F36371" w:rsidP="00F36371">
            <w:pPr>
              <w:jc w:val="both"/>
              <w:rPr>
                <w:b/>
                <w:sz w:val="28"/>
              </w:rPr>
            </w:pPr>
            <w:r w:rsidRPr="00E87514">
              <w:lastRenderedPageBreak/>
              <w:br w:type="page"/>
            </w:r>
            <w:r w:rsidRPr="00E87514">
              <w:rPr>
                <w:b/>
                <w:sz w:val="28"/>
              </w:rPr>
              <w:t>B-III – Charakteristika studijního předmětu</w:t>
            </w:r>
          </w:p>
        </w:tc>
      </w:tr>
      <w:tr w:rsidR="00F36371" w:rsidRPr="00E87514" w:rsidTr="00F36371">
        <w:tc>
          <w:tcPr>
            <w:tcW w:w="3086" w:type="dxa"/>
            <w:tcBorders>
              <w:top w:val="double" w:sz="4" w:space="0" w:color="auto"/>
            </w:tcBorders>
            <w:shd w:val="clear" w:color="auto" w:fill="F7CAAC"/>
          </w:tcPr>
          <w:p w:rsidR="00F36371" w:rsidRPr="00E87514" w:rsidRDefault="00F36371" w:rsidP="00F36371">
            <w:pPr>
              <w:jc w:val="both"/>
              <w:rPr>
                <w:b/>
              </w:rPr>
            </w:pPr>
            <w:r w:rsidRPr="00E87514">
              <w:rPr>
                <w:b/>
              </w:rPr>
              <w:t>Název studijního předmětu</w:t>
            </w:r>
          </w:p>
        </w:tc>
        <w:tc>
          <w:tcPr>
            <w:tcW w:w="6769" w:type="dxa"/>
            <w:gridSpan w:val="7"/>
            <w:tcBorders>
              <w:top w:val="double" w:sz="4" w:space="0" w:color="auto"/>
            </w:tcBorders>
          </w:tcPr>
          <w:p w:rsidR="00F36371" w:rsidRPr="00E87514" w:rsidRDefault="00F36371" w:rsidP="00F36371">
            <w:pPr>
              <w:jc w:val="both"/>
            </w:pPr>
            <w:r w:rsidRPr="00E87514">
              <w:t>Vývoj andragogického myšlení</w:t>
            </w:r>
          </w:p>
        </w:tc>
      </w:tr>
      <w:tr w:rsidR="00F36371" w:rsidRPr="00E87514" w:rsidTr="00F36371">
        <w:tc>
          <w:tcPr>
            <w:tcW w:w="3086" w:type="dxa"/>
            <w:shd w:val="clear" w:color="auto" w:fill="F7CAAC"/>
          </w:tcPr>
          <w:p w:rsidR="00F36371" w:rsidRPr="00E87514" w:rsidRDefault="00F36371" w:rsidP="00F36371">
            <w:pPr>
              <w:jc w:val="both"/>
              <w:rPr>
                <w:b/>
              </w:rPr>
            </w:pPr>
            <w:r w:rsidRPr="00E87514">
              <w:rPr>
                <w:b/>
              </w:rPr>
              <w:t>Typ předmětu</w:t>
            </w:r>
          </w:p>
        </w:tc>
        <w:tc>
          <w:tcPr>
            <w:tcW w:w="3406" w:type="dxa"/>
            <w:gridSpan w:val="4"/>
          </w:tcPr>
          <w:p w:rsidR="00F36371" w:rsidRPr="00E87514" w:rsidRDefault="00F36371" w:rsidP="00F36371">
            <w:pPr>
              <w:jc w:val="both"/>
            </w:pPr>
            <w:r w:rsidRPr="00E87514">
              <w:t>ZT</w:t>
            </w:r>
          </w:p>
        </w:tc>
        <w:tc>
          <w:tcPr>
            <w:tcW w:w="2695" w:type="dxa"/>
            <w:gridSpan w:val="2"/>
            <w:shd w:val="clear" w:color="auto" w:fill="F7CAAC"/>
          </w:tcPr>
          <w:p w:rsidR="00F36371" w:rsidRPr="00E87514" w:rsidRDefault="00F36371" w:rsidP="00F36371">
            <w:pPr>
              <w:jc w:val="both"/>
            </w:pPr>
            <w:r w:rsidRPr="00E87514">
              <w:rPr>
                <w:b/>
              </w:rPr>
              <w:t>doporučený ročník / semestr</w:t>
            </w:r>
          </w:p>
        </w:tc>
        <w:tc>
          <w:tcPr>
            <w:tcW w:w="668" w:type="dxa"/>
          </w:tcPr>
          <w:p w:rsidR="00F36371" w:rsidRPr="00E87514" w:rsidRDefault="00F36371" w:rsidP="00F36371">
            <w:pPr>
              <w:jc w:val="both"/>
            </w:pPr>
            <w:proofErr w:type="gramStart"/>
            <w:r w:rsidRPr="00E87514">
              <w:t>1./LS</w:t>
            </w:r>
            <w:proofErr w:type="gramEnd"/>
          </w:p>
        </w:tc>
      </w:tr>
      <w:tr w:rsidR="00F36371" w:rsidRPr="00E87514" w:rsidTr="00F36371">
        <w:tc>
          <w:tcPr>
            <w:tcW w:w="3086" w:type="dxa"/>
            <w:shd w:val="clear" w:color="auto" w:fill="F7CAAC"/>
          </w:tcPr>
          <w:p w:rsidR="00F36371" w:rsidRPr="00E87514" w:rsidRDefault="00F36371" w:rsidP="00F36371">
            <w:pPr>
              <w:jc w:val="both"/>
              <w:rPr>
                <w:b/>
              </w:rPr>
            </w:pPr>
            <w:r w:rsidRPr="00E87514">
              <w:rPr>
                <w:b/>
              </w:rPr>
              <w:t>Rozsah studijního předmětu</w:t>
            </w:r>
          </w:p>
        </w:tc>
        <w:tc>
          <w:tcPr>
            <w:tcW w:w="1701" w:type="dxa"/>
            <w:gridSpan w:val="2"/>
          </w:tcPr>
          <w:p w:rsidR="00F36371" w:rsidRPr="00E87514" w:rsidRDefault="00F36371" w:rsidP="00F36371">
            <w:pPr>
              <w:jc w:val="both"/>
            </w:pPr>
            <w:r w:rsidRPr="00E87514">
              <w:t>15p + 10</w:t>
            </w:r>
          </w:p>
        </w:tc>
        <w:tc>
          <w:tcPr>
            <w:tcW w:w="889" w:type="dxa"/>
            <w:shd w:val="clear" w:color="auto" w:fill="F7CAAC"/>
          </w:tcPr>
          <w:p w:rsidR="00F36371" w:rsidRPr="00E87514" w:rsidRDefault="00F36371" w:rsidP="00F36371">
            <w:pPr>
              <w:jc w:val="both"/>
              <w:rPr>
                <w:b/>
              </w:rPr>
            </w:pPr>
            <w:r w:rsidRPr="00E87514">
              <w:rPr>
                <w:b/>
              </w:rPr>
              <w:t xml:space="preserve">hod. </w:t>
            </w:r>
          </w:p>
        </w:tc>
        <w:tc>
          <w:tcPr>
            <w:tcW w:w="816" w:type="dxa"/>
          </w:tcPr>
          <w:p w:rsidR="00F36371" w:rsidRPr="00E87514" w:rsidRDefault="00F36371" w:rsidP="00F36371">
            <w:pPr>
              <w:jc w:val="both"/>
            </w:pPr>
          </w:p>
        </w:tc>
        <w:tc>
          <w:tcPr>
            <w:tcW w:w="2156" w:type="dxa"/>
            <w:shd w:val="clear" w:color="auto" w:fill="F7CAAC"/>
          </w:tcPr>
          <w:p w:rsidR="00F36371" w:rsidRPr="00E87514" w:rsidRDefault="00F36371" w:rsidP="00F36371">
            <w:pPr>
              <w:jc w:val="both"/>
              <w:rPr>
                <w:b/>
              </w:rPr>
            </w:pPr>
            <w:r w:rsidRPr="00E87514">
              <w:rPr>
                <w:b/>
              </w:rPr>
              <w:t>kreditů</w:t>
            </w:r>
          </w:p>
        </w:tc>
        <w:tc>
          <w:tcPr>
            <w:tcW w:w="1207" w:type="dxa"/>
            <w:gridSpan w:val="2"/>
          </w:tcPr>
          <w:p w:rsidR="00F36371" w:rsidRPr="00E87514" w:rsidRDefault="00F36371" w:rsidP="00F36371">
            <w:pPr>
              <w:jc w:val="both"/>
            </w:pPr>
            <w:r w:rsidRPr="00E87514">
              <w:t>6</w:t>
            </w:r>
          </w:p>
        </w:tc>
      </w:tr>
      <w:tr w:rsidR="00F36371" w:rsidRPr="00E87514" w:rsidTr="00F36371">
        <w:tc>
          <w:tcPr>
            <w:tcW w:w="3086" w:type="dxa"/>
            <w:shd w:val="clear" w:color="auto" w:fill="F7CAAC"/>
          </w:tcPr>
          <w:p w:rsidR="00F36371" w:rsidRPr="00E87514" w:rsidRDefault="00F36371" w:rsidP="00F36371">
            <w:pPr>
              <w:jc w:val="both"/>
              <w:rPr>
                <w:b/>
                <w:sz w:val="22"/>
              </w:rPr>
            </w:pPr>
            <w:r w:rsidRPr="00E87514">
              <w:rPr>
                <w:b/>
              </w:rPr>
              <w:t>Prerekvizity, korekvizity, ekvivalence</w:t>
            </w:r>
          </w:p>
        </w:tc>
        <w:tc>
          <w:tcPr>
            <w:tcW w:w="6769" w:type="dxa"/>
            <w:gridSpan w:val="7"/>
          </w:tcPr>
          <w:p w:rsidR="00F36371" w:rsidRPr="00E87514" w:rsidRDefault="00581218" w:rsidP="00F36371">
            <w:pPr>
              <w:jc w:val="both"/>
            </w:pPr>
            <w:r>
              <w:t>Prerekvizita: Základy andragogiky</w:t>
            </w:r>
          </w:p>
        </w:tc>
      </w:tr>
      <w:tr w:rsidR="00F36371" w:rsidRPr="00E87514" w:rsidTr="00F36371">
        <w:tc>
          <w:tcPr>
            <w:tcW w:w="3086" w:type="dxa"/>
            <w:shd w:val="clear" w:color="auto" w:fill="F7CAAC"/>
          </w:tcPr>
          <w:p w:rsidR="00F36371" w:rsidRPr="00E87514" w:rsidRDefault="00F36371" w:rsidP="00F36371">
            <w:pPr>
              <w:jc w:val="both"/>
              <w:rPr>
                <w:b/>
              </w:rPr>
            </w:pPr>
            <w:r w:rsidRPr="00E87514">
              <w:rPr>
                <w:b/>
              </w:rPr>
              <w:t>Způsob ověření studijních výsledků</w:t>
            </w:r>
          </w:p>
        </w:tc>
        <w:tc>
          <w:tcPr>
            <w:tcW w:w="3406" w:type="dxa"/>
            <w:gridSpan w:val="4"/>
          </w:tcPr>
          <w:p w:rsidR="00F36371" w:rsidRPr="00E87514" w:rsidRDefault="00F36371" w:rsidP="00F36371">
            <w:pPr>
              <w:jc w:val="both"/>
            </w:pPr>
            <w:r w:rsidRPr="00E87514">
              <w:t>Zk</w:t>
            </w:r>
          </w:p>
        </w:tc>
        <w:tc>
          <w:tcPr>
            <w:tcW w:w="2156" w:type="dxa"/>
            <w:shd w:val="clear" w:color="auto" w:fill="F7CAAC"/>
          </w:tcPr>
          <w:p w:rsidR="00F36371" w:rsidRPr="00E87514" w:rsidRDefault="00F36371" w:rsidP="00F36371">
            <w:pPr>
              <w:jc w:val="both"/>
              <w:rPr>
                <w:b/>
              </w:rPr>
            </w:pPr>
            <w:r w:rsidRPr="00E87514">
              <w:rPr>
                <w:b/>
              </w:rPr>
              <w:t>Forma výuky</w:t>
            </w:r>
          </w:p>
        </w:tc>
        <w:tc>
          <w:tcPr>
            <w:tcW w:w="1207" w:type="dxa"/>
            <w:gridSpan w:val="2"/>
          </w:tcPr>
          <w:p w:rsidR="00F36371" w:rsidRPr="00E87514" w:rsidRDefault="00F36371" w:rsidP="00F36371">
            <w:pPr>
              <w:jc w:val="both"/>
            </w:pPr>
            <w:r w:rsidRPr="00E87514">
              <w:t>přednáška</w:t>
            </w:r>
          </w:p>
        </w:tc>
      </w:tr>
      <w:tr w:rsidR="00F36371" w:rsidRPr="00E87514" w:rsidTr="00F36371">
        <w:tc>
          <w:tcPr>
            <w:tcW w:w="3086" w:type="dxa"/>
            <w:shd w:val="clear" w:color="auto" w:fill="F7CAAC"/>
          </w:tcPr>
          <w:p w:rsidR="00F36371" w:rsidRPr="00E87514" w:rsidRDefault="00F36371" w:rsidP="00F36371">
            <w:pPr>
              <w:jc w:val="both"/>
              <w:rPr>
                <w:b/>
              </w:rPr>
            </w:pPr>
            <w:r w:rsidRPr="00E87514">
              <w:rPr>
                <w:b/>
              </w:rPr>
              <w:t>Forma způsobu ověření studijních výsledků a další požadavky na studenta</w:t>
            </w:r>
          </w:p>
        </w:tc>
        <w:tc>
          <w:tcPr>
            <w:tcW w:w="6769" w:type="dxa"/>
            <w:gridSpan w:val="7"/>
            <w:tcBorders>
              <w:bottom w:val="nil"/>
            </w:tcBorders>
          </w:tcPr>
          <w:p w:rsidR="00F36371" w:rsidRPr="00E87514" w:rsidRDefault="00F36371" w:rsidP="006136AE">
            <w:pPr>
              <w:jc w:val="both"/>
            </w:pPr>
            <w:r w:rsidRPr="00E87514">
              <w:t>Zkouška písemnou formou.</w:t>
            </w:r>
          </w:p>
        </w:tc>
      </w:tr>
      <w:tr w:rsidR="00F36371" w:rsidRPr="00E87514" w:rsidTr="00F36371">
        <w:trPr>
          <w:trHeight w:val="249"/>
        </w:trPr>
        <w:tc>
          <w:tcPr>
            <w:tcW w:w="9855" w:type="dxa"/>
            <w:gridSpan w:val="8"/>
            <w:tcBorders>
              <w:top w:val="nil"/>
            </w:tcBorders>
          </w:tcPr>
          <w:p w:rsidR="00F36371" w:rsidRPr="00E87514" w:rsidRDefault="00F36371" w:rsidP="00F36371">
            <w:pPr>
              <w:jc w:val="both"/>
            </w:pPr>
          </w:p>
        </w:tc>
      </w:tr>
      <w:tr w:rsidR="00F36371" w:rsidRPr="00E87514" w:rsidTr="00F36371">
        <w:trPr>
          <w:trHeight w:val="197"/>
        </w:trPr>
        <w:tc>
          <w:tcPr>
            <w:tcW w:w="3086" w:type="dxa"/>
            <w:tcBorders>
              <w:top w:val="nil"/>
            </w:tcBorders>
            <w:shd w:val="clear" w:color="auto" w:fill="F7CAAC"/>
          </w:tcPr>
          <w:p w:rsidR="00F36371" w:rsidRPr="00E87514" w:rsidRDefault="00F36371" w:rsidP="00F36371">
            <w:pPr>
              <w:jc w:val="both"/>
              <w:rPr>
                <w:b/>
              </w:rPr>
            </w:pPr>
            <w:r w:rsidRPr="00E87514">
              <w:rPr>
                <w:b/>
              </w:rPr>
              <w:t>Garant předmětu</w:t>
            </w:r>
          </w:p>
        </w:tc>
        <w:tc>
          <w:tcPr>
            <w:tcW w:w="6769" w:type="dxa"/>
            <w:gridSpan w:val="7"/>
            <w:tcBorders>
              <w:top w:val="nil"/>
            </w:tcBorders>
          </w:tcPr>
          <w:p w:rsidR="00F36371" w:rsidRPr="00E87514" w:rsidRDefault="00F36371" w:rsidP="00F36371">
            <w:r w:rsidRPr="00E87514">
              <w:t>prof. PaedDr. Miroslav Krystoň, CSc.</w:t>
            </w:r>
          </w:p>
          <w:p w:rsidR="00F36371" w:rsidRPr="00E87514" w:rsidRDefault="00F36371" w:rsidP="00F36371">
            <w:pPr>
              <w:jc w:val="both"/>
            </w:pPr>
          </w:p>
        </w:tc>
      </w:tr>
      <w:tr w:rsidR="00F36371" w:rsidRPr="00E87514" w:rsidTr="00F36371">
        <w:trPr>
          <w:trHeight w:val="243"/>
        </w:trPr>
        <w:tc>
          <w:tcPr>
            <w:tcW w:w="3086" w:type="dxa"/>
            <w:tcBorders>
              <w:top w:val="nil"/>
            </w:tcBorders>
            <w:shd w:val="clear" w:color="auto" w:fill="F7CAAC"/>
          </w:tcPr>
          <w:p w:rsidR="00F36371" w:rsidRPr="00E87514" w:rsidRDefault="00F36371" w:rsidP="00F36371">
            <w:pPr>
              <w:jc w:val="both"/>
              <w:rPr>
                <w:b/>
              </w:rPr>
            </w:pPr>
            <w:r w:rsidRPr="00E87514">
              <w:rPr>
                <w:b/>
              </w:rPr>
              <w:t>Zapojení garanta do výuky předmětu</w:t>
            </w:r>
          </w:p>
        </w:tc>
        <w:tc>
          <w:tcPr>
            <w:tcW w:w="6769" w:type="dxa"/>
            <w:gridSpan w:val="7"/>
            <w:tcBorders>
              <w:top w:val="nil"/>
            </w:tcBorders>
          </w:tcPr>
          <w:p w:rsidR="00F36371" w:rsidRPr="00E87514" w:rsidRDefault="00F36371" w:rsidP="00F36371">
            <w:pPr>
              <w:jc w:val="both"/>
            </w:pPr>
          </w:p>
        </w:tc>
      </w:tr>
      <w:tr w:rsidR="00F36371" w:rsidRPr="00E87514" w:rsidTr="00F36371">
        <w:tc>
          <w:tcPr>
            <w:tcW w:w="3086" w:type="dxa"/>
            <w:shd w:val="clear" w:color="auto" w:fill="F7CAAC"/>
          </w:tcPr>
          <w:p w:rsidR="00F36371" w:rsidRPr="00E87514" w:rsidRDefault="00F36371" w:rsidP="00F36371">
            <w:pPr>
              <w:jc w:val="both"/>
              <w:rPr>
                <w:b/>
              </w:rPr>
            </w:pPr>
            <w:r w:rsidRPr="00E87514">
              <w:rPr>
                <w:b/>
              </w:rPr>
              <w:t>Vyučující</w:t>
            </w:r>
          </w:p>
        </w:tc>
        <w:tc>
          <w:tcPr>
            <w:tcW w:w="6769" w:type="dxa"/>
            <w:gridSpan w:val="7"/>
            <w:tcBorders>
              <w:bottom w:val="nil"/>
            </w:tcBorders>
          </w:tcPr>
          <w:p w:rsidR="00F36371" w:rsidRPr="00E87514" w:rsidRDefault="00F36371" w:rsidP="00F36371">
            <w:pPr>
              <w:jc w:val="both"/>
            </w:pPr>
          </w:p>
        </w:tc>
      </w:tr>
      <w:tr w:rsidR="00F36371" w:rsidRPr="00E87514" w:rsidTr="00F36371">
        <w:trPr>
          <w:trHeight w:val="227"/>
        </w:trPr>
        <w:tc>
          <w:tcPr>
            <w:tcW w:w="9855" w:type="dxa"/>
            <w:gridSpan w:val="8"/>
            <w:tcBorders>
              <w:top w:val="nil"/>
            </w:tcBorders>
          </w:tcPr>
          <w:p w:rsidR="00F36371" w:rsidRPr="00E87514" w:rsidRDefault="00F36371" w:rsidP="00F36371">
            <w:r w:rsidRPr="00E87514">
              <w:t>prof.</w:t>
            </w:r>
            <w:r>
              <w:t xml:space="preserve"> PaedDr. Miroslav Krystoň, CSc.</w:t>
            </w:r>
          </w:p>
        </w:tc>
      </w:tr>
      <w:tr w:rsidR="00F36371" w:rsidRPr="00E87514" w:rsidTr="00F36371">
        <w:tc>
          <w:tcPr>
            <w:tcW w:w="3086" w:type="dxa"/>
            <w:shd w:val="clear" w:color="auto" w:fill="F7CAAC"/>
          </w:tcPr>
          <w:p w:rsidR="00F36371" w:rsidRPr="00E87514" w:rsidRDefault="00F36371" w:rsidP="00F36371">
            <w:pPr>
              <w:jc w:val="both"/>
              <w:rPr>
                <w:b/>
              </w:rPr>
            </w:pPr>
            <w:r w:rsidRPr="00E87514">
              <w:rPr>
                <w:b/>
              </w:rPr>
              <w:t>Stručná anotace předmětu</w:t>
            </w:r>
          </w:p>
        </w:tc>
        <w:tc>
          <w:tcPr>
            <w:tcW w:w="6769" w:type="dxa"/>
            <w:gridSpan w:val="7"/>
            <w:tcBorders>
              <w:bottom w:val="nil"/>
            </w:tcBorders>
          </w:tcPr>
          <w:p w:rsidR="00F36371" w:rsidRPr="00E87514" w:rsidRDefault="00F36371" w:rsidP="00F36371">
            <w:pPr>
              <w:jc w:val="both"/>
            </w:pPr>
          </w:p>
        </w:tc>
      </w:tr>
      <w:tr w:rsidR="00F36371" w:rsidRPr="00E87514" w:rsidTr="00F36371">
        <w:trPr>
          <w:trHeight w:val="1265"/>
        </w:trPr>
        <w:tc>
          <w:tcPr>
            <w:tcW w:w="9855" w:type="dxa"/>
            <w:gridSpan w:val="8"/>
            <w:tcBorders>
              <w:top w:val="nil"/>
              <w:bottom w:val="single" w:sz="12" w:space="0" w:color="auto"/>
            </w:tcBorders>
          </w:tcPr>
          <w:p w:rsidR="00F36371" w:rsidRPr="00F36371" w:rsidRDefault="00F36371" w:rsidP="00F36371">
            <w:pPr>
              <w:jc w:val="both"/>
              <w:rPr>
                <w:b/>
              </w:rPr>
            </w:pPr>
            <w:r w:rsidRPr="00F36371">
              <w:rPr>
                <w:b/>
              </w:rPr>
              <w:t>Cíl předmětu</w:t>
            </w:r>
          </w:p>
          <w:p w:rsidR="00F36371" w:rsidRPr="00F36371" w:rsidRDefault="00F36371" w:rsidP="00F36371">
            <w:pPr>
              <w:jc w:val="both"/>
            </w:pPr>
            <w:r w:rsidRPr="00F36371">
              <w:t>Cílem předmětu je seznámit studenty s historickým kontextem vzniku a rozvoje teorie edukace dospělých. Studenti jsou vedeni k obsahové a komparativní analýze faktorů, determinujících orientaci a úroveň andragogického myšlení v jednotlivých etapách jejího vývoje.</w:t>
            </w:r>
          </w:p>
          <w:p w:rsidR="00F36371" w:rsidRPr="00F36371" w:rsidRDefault="00F36371" w:rsidP="00F36371">
            <w:pPr>
              <w:jc w:val="both"/>
            </w:pPr>
            <w:r w:rsidRPr="00F36371">
              <w:rPr>
                <w:b/>
              </w:rPr>
              <w:t>Obsah předmětu</w:t>
            </w:r>
          </w:p>
          <w:p w:rsidR="00F36371" w:rsidRPr="00F36371" w:rsidRDefault="00F36371" w:rsidP="00F36371">
            <w:pPr>
              <w:autoSpaceDE w:val="0"/>
              <w:autoSpaceDN w:val="0"/>
              <w:adjustRightInd w:val="0"/>
              <w:rPr>
                <w:rFonts w:eastAsia="Calibri"/>
                <w:lang w:eastAsia="en-US"/>
              </w:rPr>
            </w:pPr>
            <w:r w:rsidRPr="00F36371">
              <w:rPr>
                <w:rFonts w:eastAsia="Calibri"/>
                <w:lang w:eastAsia="en-US"/>
              </w:rPr>
              <w:t>Předmět dějin edukace dospělých, spojitost s dějinami pedagogiky a andragogiky, vztah k ostatním disciplínám.</w:t>
            </w:r>
          </w:p>
          <w:p w:rsidR="00F36371" w:rsidRPr="00F36371" w:rsidRDefault="00F36371" w:rsidP="00F36371">
            <w:pPr>
              <w:autoSpaceDE w:val="0"/>
              <w:autoSpaceDN w:val="0"/>
              <w:adjustRightInd w:val="0"/>
              <w:rPr>
                <w:rFonts w:eastAsia="Calibri"/>
                <w:lang w:eastAsia="en-US"/>
              </w:rPr>
            </w:pPr>
            <w:r w:rsidRPr="00F36371">
              <w:rPr>
                <w:rFonts w:eastAsia="Calibri"/>
                <w:lang w:eastAsia="en-US"/>
              </w:rPr>
              <w:t>Počátky výchovy a vzdělávání ve starověku, názory antických filozofů na problematiku celoživotního učení.</w:t>
            </w:r>
          </w:p>
          <w:p w:rsidR="00F36371" w:rsidRPr="00F36371" w:rsidRDefault="00F36371" w:rsidP="00F36371">
            <w:pPr>
              <w:autoSpaceDE w:val="0"/>
              <w:autoSpaceDN w:val="0"/>
              <w:adjustRightInd w:val="0"/>
              <w:rPr>
                <w:rFonts w:eastAsia="Calibri"/>
                <w:lang w:eastAsia="en-US"/>
              </w:rPr>
            </w:pPr>
            <w:r w:rsidRPr="00F36371">
              <w:rPr>
                <w:rFonts w:eastAsia="Calibri"/>
                <w:lang w:eastAsia="en-US"/>
              </w:rPr>
              <w:t>Vliv křesťanství na rozvoj pedagogického a andragogického myšlení středověkých filozofů.</w:t>
            </w:r>
          </w:p>
          <w:p w:rsidR="00F36371" w:rsidRPr="00F36371" w:rsidRDefault="00F36371" w:rsidP="00F36371">
            <w:pPr>
              <w:autoSpaceDE w:val="0"/>
              <w:autoSpaceDN w:val="0"/>
              <w:adjustRightInd w:val="0"/>
              <w:rPr>
                <w:rFonts w:eastAsia="Calibri"/>
                <w:lang w:eastAsia="en-US"/>
              </w:rPr>
            </w:pPr>
            <w:r w:rsidRPr="00F36371">
              <w:rPr>
                <w:rFonts w:eastAsia="Calibri"/>
                <w:lang w:eastAsia="en-US"/>
              </w:rPr>
              <w:t>Názory na výchovu a vzdělávání v období humanismu a renesance.</w:t>
            </w:r>
          </w:p>
          <w:p w:rsidR="00F36371" w:rsidRPr="00F36371" w:rsidRDefault="00F36371" w:rsidP="00F36371">
            <w:pPr>
              <w:autoSpaceDE w:val="0"/>
              <w:autoSpaceDN w:val="0"/>
              <w:adjustRightInd w:val="0"/>
              <w:rPr>
                <w:rFonts w:eastAsia="Calibri"/>
                <w:lang w:eastAsia="en-US"/>
              </w:rPr>
            </w:pPr>
            <w:r w:rsidRPr="00F36371">
              <w:rPr>
                <w:rFonts w:eastAsia="Calibri"/>
                <w:lang w:eastAsia="en-US"/>
              </w:rPr>
              <w:t>Vliv reformace a protireformace na rozvoj pedagogického myšlení.</w:t>
            </w:r>
          </w:p>
          <w:p w:rsidR="00F36371" w:rsidRPr="00F36371" w:rsidRDefault="00F36371" w:rsidP="00F36371">
            <w:pPr>
              <w:autoSpaceDE w:val="0"/>
              <w:autoSpaceDN w:val="0"/>
              <w:adjustRightInd w:val="0"/>
              <w:rPr>
                <w:rFonts w:eastAsia="Calibri"/>
                <w:lang w:eastAsia="en-US"/>
              </w:rPr>
            </w:pPr>
            <w:r w:rsidRPr="00F36371">
              <w:rPr>
                <w:rFonts w:eastAsia="Calibri"/>
                <w:lang w:eastAsia="en-US"/>
              </w:rPr>
              <w:t>Život a dílo J. A. Komenského, jeho názory na celoživotní vzdělávání a edukaci dospělých.</w:t>
            </w:r>
          </w:p>
          <w:p w:rsidR="00F36371" w:rsidRPr="00F36371" w:rsidRDefault="00F36371" w:rsidP="00F36371">
            <w:pPr>
              <w:autoSpaceDE w:val="0"/>
              <w:autoSpaceDN w:val="0"/>
              <w:adjustRightInd w:val="0"/>
              <w:rPr>
                <w:rFonts w:eastAsia="Calibri"/>
                <w:lang w:eastAsia="en-US"/>
              </w:rPr>
            </w:pPr>
            <w:r w:rsidRPr="00F36371">
              <w:rPr>
                <w:rFonts w:eastAsia="Calibri"/>
                <w:lang w:eastAsia="en-US"/>
              </w:rPr>
              <w:t>Výchova a vzdělávání dospělých v Evropě 19. a 20. století.</w:t>
            </w:r>
          </w:p>
          <w:p w:rsidR="00F36371" w:rsidRPr="00F36371" w:rsidRDefault="00F36371" w:rsidP="00F36371">
            <w:pPr>
              <w:autoSpaceDE w:val="0"/>
              <w:autoSpaceDN w:val="0"/>
              <w:adjustRightInd w:val="0"/>
              <w:rPr>
                <w:rFonts w:eastAsia="Calibri"/>
                <w:lang w:eastAsia="en-US"/>
              </w:rPr>
            </w:pPr>
            <w:r w:rsidRPr="00F36371">
              <w:rPr>
                <w:rFonts w:eastAsia="Calibri"/>
                <w:lang w:eastAsia="en-US"/>
              </w:rPr>
              <w:t>Počátky institucionalizace vzdělávání dospělých.</w:t>
            </w:r>
          </w:p>
          <w:p w:rsidR="00F36371" w:rsidRPr="00F36371" w:rsidRDefault="00F36371" w:rsidP="00F36371">
            <w:pPr>
              <w:autoSpaceDE w:val="0"/>
              <w:autoSpaceDN w:val="0"/>
              <w:adjustRightInd w:val="0"/>
              <w:rPr>
                <w:rFonts w:eastAsia="Calibri"/>
                <w:lang w:eastAsia="en-US"/>
              </w:rPr>
            </w:pPr>
            <w:r w:rsidRPr="00F36371">
              <w:rPr>
                <w:rFonts w:eastAsia="Calibri"/>
                <w:lang w:eastAsia="en-US"/>
              </w:rPr>
              <w:t>Výchova a vzdělávání dospělých v Čechách a na Slovensku ve 20. století.</w:t>
            </w:r>
          </w:p>
          <w:p w:rsidR="00F36371" w:rsidRPr="00F36371" w:rsidRDefault="00F36371" w:rsidP="00F36371">
            <w:pPr>
              <w:jc w:val="both"/>
              <w:rPr>
                <w:rFonts w:eastAsia="Calibri"/>
                <w:lang w:eastAsia="en-US"/>
              </w:rPr>
            </w:pPr>
            <w:r w:rsidRPr="00F36371">
              <w:rPr>
                <w:rFonts w:eastAsia="Calibri"/>
                <w:lang w:eastAsia="en-US"/>
              </w:rPr>
              <w:t>Rozvoj teorie a praxe edukace dospělých v zahraničí po roce 1945.</w:t>
            </w:r>
          </w:p>
          <w:p w:rsidR="00F36371" w:rsidRPr="00F36371" w:rsidRDefault="00F36371" w:rsidP="00F36371">
            <w:pPr>
              <w:jc w:val="both"/>
              <w:rPr>
                <w:b/>
              </w:rPr>
            </w:pPr>
            <w:r w:rsidRPr="00F36371">
              <w:rPr>
                <w:b/>
              </w:rPr>
              <w:t>Výstupní kompetence</w:t>
            </w:r>
          </w:p>
          <w:p w:rsidR="00F36371" w:rsidRPr="00F36371" w:rsidRDefault="00F36371" w:rsidP="00F36371">
            <w:pPr>
              <w:autoSpaceDE w:val="0"/>
              <w:autoSpaceDN w:val="0"/>
              <w:adjustRightInd w:val="0"/>
              <w:jc w:val="both"/>
              <w:rPr>
                <w:rFonts w:eastAsia="Calibri"/>
                <w:lang w:eastAsia="en-US"/>
              </w:rPr>
            </w:pPr>
            <w:r w:rsidRPr="00F36371">
              <w:rPr>
                <w:rFonts w:eastAsia="Calibri"/>
                <w:lang w:eastAsia="en-US"/>
              </w:rPr>
              <w:t>Student si osvojí jednotlivé etapy vývoje edukace dospělých, dokáže tyto poznatky prakticky uplatnit, rozumí interdisciplinárním souvislostem. Student dokáže kriticky analyzovat vývoj andragogického myšlení v rámci všeobecné historie a dokáže hodnotit názory představitelů dějin výchovy a vzdělávání z hlediska rozvoje andra</w:t>
            </w:r>
            <w:r>
              <w:rPr>
                <w:rFonts w:eastAsia="Calibri"/>
                <w:lang w:eastAsia="en-US"/>
              </w:rPr>
              <w:t>gogického myšlení a kreativity.</w:t>
            </w:r>
          </w:p>
        </w:tc>
      </w:tr>
      <w:tr w:rsidR="00F36371" w:rsidRPr="00E87514" w:rsidTr="00F36371">
        <w:trPr>
          <w:trHeight w:val="265"/>
        </w:trPr>
        <w:tc>
          <w:tcPr>
            <w:tcW w:w="3653" w:type="dxa"/>
            <w:gridSpan w:val="2"/>
            <w:tcBorders>
              <w:top w:val="nil"/>
            </w:tcBorders>
            <w:shd w:val="clear" w:color="auto" w:fill="F7CAAC"/>
          </w:tcPr>
          <w:p w:rsidR="00F36371" w:rsidRPr="00E87514" w:rsidRDefault="00F36371" w:rsidP="00F36371">
            <w:pPr>
              <w:jc w:val="both"/>
            </w:pPr>
            <w:r w:rsidRPr="00E87514">
              <w:rPr>
                <w:b/>
              </w:rPr>
              <w:t>Studijní literatura a studijní pomůcky</w:t>
            </w:r>
          </w:p>
        </w:tc>
        <w:tc>
          <w:tcPr>
            <w:tcW w:w="6202" w:type="dxa"/>
            <w:gridSpan w:val="6"/>
            <w:tcBorders>
              <w:top w:val="nil"/>
              <w:bottom w:val="nil"/>
            </w:tcBorders>
          </w:tcPr>
          <w:p w:rsidR="00F36371" w:rsidRPr="00E87514" w:rsidRDefault="00F36371" w:rsidP="00F36371">
            <w:pPr>
              <w:jc w:val="both"/>
            </w:pPr>
          </w:p>
        </w:tc>
      </w:tr>
      <w:tr w:rsidR="00F36371" w:rsidRPr="00E87514" w:rsidTr="00F36371">
        <w:trPr>
          <w:trHeight w:val="2218"/>
        </w:trPr>
        <w:tc>
          <w:tcPr>
            <w:tcW w:w="9855" w:type="dxa"/>
            <w:gridSpan w:val="8"/>
            <w:tcBorders>
              <w:top w:val="nil"/>
            </w:tcBorders>
          </w:tcPr>
          <w:p w:rsidR="00F36371" w:rsidRPr="00E87514" w:rsidRDefault="00F36371" w:rsidP="00F36371">
            <w:pPr>
              <w:jc w:val="both"/>
              <w:rPr>
                <w:b/>
                <w:sz w:val="19"/>
                <w:szCs w:val="19"/>
              </w:rPr>
            </w:pPr>
            <w:r w:rsidRPr="00E87514">
              <w:rPr>
                <w:b/>
                <w:sz w:val="19"/>
                <w:szCs w:val="19"/>
              </w:rPr>
              <w:t>Povinná literatura</w:t>
            </w:r>
          </w:p>
          <w:p w:rsidR="00F36371" w:rsidRPr="00E87514" w:rsidRDefault="00F36371" w:rsidP="00F36371">
            <w:pPr>
              <w:jc w:val="both"/>
              <w:rPr>
                <w:b/>
                <w:sz w:val="19"/>
                <w:szCs w:val="19"/>
              </w:rPr>
            </w:pPr>
            <w:r w:rsidRPr="00E87514">
              <w:rPr>
                <w:rFonts w:eastAsia="Calibri"/>
                <w:lang w:val="sk-SK" w:eastAsia="en-US"/>
              </w:rPr>
              <w:t xml:space="preserve">Dvořáková, M, Šerák, M. </w:t>
            </w:r>
            <w:r w:rsidRPr="00E87514">
              <w:rPr>
                <w:rFonts w:eastAsia="Calibri"/>
                <w:i/>
                <w:lang w:val="sk-SK" w:eastAsia="en-US"/>
              </w:rPr>
              <w:t xml:space="preserve">Andragogika a vzdélávání dospělých. </w:t>
            </w:r>
            <w:r w:rsidRPr="00E87514">
              <w:rPr>
                <w:rFonts w:eastAsia="Calibri"/>
                <w:lang w:val="sk-SK" w:eastAsia="en-US"/>
              </w:rPr>
              <w:t>Praha: FF UK, 2016.</w:t>
            </w:r>
          </w:p>
          <w:p w:rsidR="00F36371" w:rsidRPr="00E87514" w:rsidRDefault="00F36371" w:rsidP="00F36371">
            <w:pPr>
              <w:autoSpaceDE w:val="0"/>
              <w:autoSpaceDN w:val="0"/>
              <w:adjustRightInd w:val="0"/>
              <w:rPr>
                <w:rFonts w:eastAsia="Calibri"/>
                <w:lang w:val="sk-SK" w:eastAsia="en-US"/>
              </w:rPr>
            </w:pPr>
            <w:r w:rsidRPr="00E87514">
              <w:rPr>
                <w:rFonts w:eastAsia="Calibri"/>
                <w:lang w:val="sk-SK" w:eastAsia="en-US"/>
              </w:rPr>
              <w:t xml:space="preserve">Krystoň, M. </w:t>
            </w:r>
            <w:r w:rsidRPr="00E87514">
              <w:rPr>
                <w:rFonts w:eastAsia="TimesNewRomanPS-ItalicMT"/>
                <w:i/>
                <w:iCs/>
                <w:lang w:val="sk-SK" w:eastAsia="en-US"/>
              </w:rPr>
              <w:t xml:space="preserve">Andragogické aspekty využívania voľného času. </w:t>
            </w:r>
            <w:r w:rsidRPr="00E87514">
              <w:rPr>
                <w:rFonts w:eastAsia="Calibri"/>
                <w:lang w:val="sk-SK" w:eastAsia="en-US"/>
              </w:rPr>
              <w:t>Banská Bystrica :PF UMB, 2011.</w:t>
            </w:r>
          </w:p>
          <w:p w:rsidR="00F36371" w:rsidRPr="00E87514" w:rsidRDefault="00F36371" w:rsidP="00F36371">
            <w:pPr>
              <w:jc w:val="both"/>
              <w:rPr>
                <w:b/>
              </w:rPr>
            </w:pPr>
            <w:r w:rsidRPr="00E87514">
              <w:rPr>
                <w:rFonts w:eastAsia="Calibri"/>
                <w:lang w:val="sk-SK" w:eastAsia="en-US"/>
              </w:rPr>
              <w:t xml:space="preserve">Vacínová, T. </w:t>
            </w:r>
            <w:r w:rsidRPr="00E87514">
              <w:rPr>
                <w:rFonts w:eastAsia="TimesNewRomanPS-ItalicMT"/>
                <w:i/>
                <w:iCs/>
                <w:lang w:val="sk-SK" w:eastAsia="en-US"/>
              </w:rPr>
              <w:t xml:space="preserve">Dějiny vzdělávání od antiky po Komenského. </w:t>
            </w:r>
            <w:r w:rsidRPr="00E87514">
              <w:rPr>
                <w:rFonts w:eastAsia="Calibri"/>
                <w:lang w:val="sk-SK" w:eastAsia="en-US"/>
              </w:rPr>
              <w:t>Praha: UJAK, 2009.</w:t>
            </w:r>
          </w:p>
          <w:p w:rsidR="00F36371" w:rsidRPr="00E87514" w:rsidRDefault="00F36371" w:rsidP="00F36371">
            <w:pPr>
              <w:jc w:val="both"/>
              <w:rPr>
                <w:b/>
                <w:sz w:val="19"/>
                <w:szCs w:val="19"/>
              </w:rPr>
            </w:pPr>
            <w:r w:rsidRPr="00E87514">
              <w:rPr>
                <w:b/>
                <w:sz w:val="19"/>
                <w:szCs w:val="19"/>
              </w:rPr>
              <w:t>Doporučená literatura</w:t>
            </w:r>
          </w:p>
          <w:p w:rsidR="00F36371" w:rsidRPr="00E87514" w:rsidRDefault="00F36371" w:rsidP="00F36371">
            <w:pPr>
              <w:autoSpaceDE w:val="0"/>
              <w:autoSpaceDN w:val="0"/>
              <w:adjustRightInd w:val="0"/>
              <w:rPr>
                <w:rFonts w:eastAsia="TimesNewRomanPS-ItalicMT"/>
                <w:i/>
                <w:iCs/>
                <w:lang w:val="sk-SK" w:eastAsia="en-US"/>
              </w:rPr>
            </w:pPr>
            <w:r w:rsidRPr="00E87514">
              <w:rPr>
                <w:rFonts w:eastAsia="Calibri"/>
                <w:lang w:val="sk-SK" w:eastAsia="en-US"/>
              </w:rPr>
              <w:t xml:space="preserve">Krystoň, M. </w:t>
            </w:r>
            <w:r w:rsidRPr="00E87514">
              <w:rPr>
                <w:rFonts w:eastAsia="Calibri"/>
                <w:i/>
                <w:lang w:val="sk-SK" w:eastAsia="en-US"/>
              </w:rPr>
              <w:t>Historické aspekty voľnočasovej edukácie</w:t>
            </w:r>
            <w:r w:rsidRPr="00E87514">
              <w:rPr>
                <w:rFonts w:eastAsia="Calibri"/>
                <w:lang w:val="sk-SK" w:eastAsia="en-US"/>
              </w:rPr>
              <w:t xml:space="preserve">. In </w:t>
            </w:r>
            <w:r w:rsidRPr="00E87514">
              <w:rPr>
                <w:rFonts w:eastAsia="TimesNewRomanPS-ItalicMT"/>
                <w:i/>
                <w:iCs/>
                <w:lang w:val="sk-SK" w:eastAsia="en-US"/>
              </w:rPr>
              <w:t>Edukácia c</w:t>
            </w:r>
            <w:r w:rsidRPr="00E87514">
              <w:rPr>
                <w:rFonts w:eastAsia="CambriaMath,Italic"/>
                <w:i/>
                <w:iCs/>
                <w:lang w:val="sk-SK" w:eastAsia="en-US"/>
              </w:rPr>
              <w:t>̌</w:t>
            </w:r>
            <w:r w:rsidRPr="00E87514">
              <w:rPr>
                <w:rFonts w:eastAsia="TimesNewRomanPS-ItalicMT"/>
                <w:i/>
                <w:iCs/>
                <w:lang w:val="sk-SK" w:eastAsia="en-US"/>
              </w:rPr>
              <w:t>loveka –problémy a výzvy pre 21. storoc</w:t>
            </w:r>
            <w:r w:rsidRPr="00E87514">
              <w:rPr>
                <w:rFonts w:eastAsia="CambriaMath,Italic"/>
                <w:i/>
                <w:iCs/>
                <w:lang w:val="sk-SK" w:eastAsia="en-US"/>
              </w:rPr>
              <w:t>̌</w:t>
            </w:r>
            <w:r w:rsidRPr="00E87514">
              <w:rPr>
                <w:rFonts w:eastAsia="TimesNewRomanPS-ItalicMT"/>
                <w:i/>
                <w:iCs/>
                <w:lang w:val="sk-SK" w:eastAsia="en-US"/>
              </w:rPr>
              <w:t xml:space="preserve">ie. </w:t>
            </w:r>
            <w:r w:rsidRPr="00E87514">
              <w:rPr>
                <w:rFonts w:eastAsia="Calibri"/>
                <w:lang w:val="sk-SK" w:eastAsia="en-US"/>
              </w:rPr>
              <w:t>Prešov: Prešovská univerzita, 2013.</w:t>
            </w:r>
          </w:p>
          <w:p w:rsidR="00F36371" w:rsidRPr="00E87514" w:rsidRDefault="00F36371" w:rsidP="00F36371">
            <w:pPr>
              <w:autoSpaceDE w:val="0"/>
              <w:autoSpaceDN w:val="0"/>
              <w:adjustRightInd w:val="0"/>
              <w:rPr>
                <w:rFonts w:eastAsia="Calibri"/>
                <w:lang w:val="sk-SK" w:eastAsia="en-US"/>
              </w:rPr>
            </w:pPr>
            <w:r w:rsidRPr="00E87514">
              <w:rPr>
                <w:rFonts w:eastAsia="Calibri"/>
                <w:lang w:val="sk-SK" w:eastAsia="en-US"/>
              </w:rPr>
              <w:t xml:space="preserve">Kudláčková, B. </w:t>
            </w:r>
            <w:r w:rsidRPr="00E87514">
              <w:rPr>
                <w:rFonts w:eastAsia="TimesNewRomanPS-ItalicMT"/>
                <w:i/>
                <w:iCs/>
                <w:lang w:val="sk-SK" w:eastAsia="en-US"/>
              </w:rPr>
              <w:t xml:space="preserve">Človek a výchova v dejinách európskeho myslenia. </w:t>
            </w:r>
            <w:r w:rsidRPr="00E87514">
              <w:rPr>
                <w:rFonts w:eastAsia="Calibri"/>
                <w:lang w:val="sk-SK" w:eastAsia="en-US"/>
              </w:rPr>
              <w:t>Trnava: PFTU, 2007.</w:t>
            </w:r>
          </w:p>
          <w:p w:rsidR="00F36371" w:rsidRPr="00E87514" w:rsidRDefault="00F36371" w:rsidP="00F36371">
            <w:pPr>
              <w:autoSpaceDE w:val="0"/>
              <w:autoSpaceDN w:val="0"/>
              <w:adjustRightInd w:val="0"/>
              <w:rPr>
                <w:rFonts w:eastAsia="Calibri"/>
                <w:lang w:val="sk-SK" w:eastAsia="en-US"/>
              </w:rPr>
            </w:pPr>
            <w:r w:rsidRPr="00E87514">
              <w:rPr>
                <w:rFonts w:eastAsia="Calibri"/>
                <w:lang w:val="sk-SK" w:eastAsia="en-US"/>
              </w:rPr>
              <w:t xml:space="preserve">Matulčík, J. </w:t>
            </w:r>
            <w:r w:rsidRPr="00E87514">
              <w:rPr>
                <w:rFonts w:eastAsia="TimesNewRomanPS-ItalicMT"/>
                <w:i/>
                <w:iCs/>
                <w:lang w:val="sk-SK" w:eastAsia="en-US"/>
              </w:rPr>
              <w:t>Teórie výchovy a vzdelávania dospelých v zahraničí</w:t>
            </w:r>
            <w:r w:rsidRPr="00E87514">
              <w:rPr>
                <w:rFonts w:eastAsia="Calibri"/>
                <w:lang w:val="sk-SK" w:eastAsia="en-US"/>
              </w:rPr>
              <w:t>. Bratislava:Gerlach Print, 2004.</w:t>
            </w:r>
          </w:p>
          <w:p w:rsidR="00F36371" w:rsidRPr="00E87514" w:rsidRDefault="00F36371" w:rsidP="00F36371">
            <w:pPr>
              <w:autoSpaceDE w:val="0"/>
              <w:autoSpaceDN w:val="0"/>
              <w:adjustRightInd w:val="0"/>
              <w:rPr>
                <w:rFonts w:eastAsia="Calibri"/>
                <w:lang w:val="sk-SK" w:eastAsia="en-US"/>
              </w:rPr>
            </w:pPr>
            <w:r w:rsidRPr="00E87514">
              <w:rPr>
                <w:rFonts w:eastAsia="Calibri"/>
                <w:lang w:val="sk-SK" w:eastAsia="en-US"/>
              </w:rPr>
              <w:t xml:space="preserve">Veteška, J. </w:t>
            </w:r>
            <w:r w:rsidRPr="00E87514">
              <w:rPr>
                <w:rFonts w:eastAsia="Calibri"/>
                <w:i/>
                <w:lang w:val="sk-SK" w:eastAsia="en-US"/>
              </w:rPr>
              <w:t xml:space="preserve">Přehled andragogiky. </w:t>
            </w:r>
            <w:r w:rsidRPr="00E87514">
              <w:rPr>
                <w:rFonts w:eastAsia="Calibri"/>
                <w:lang w:val="sk-SK" w:eastAsia="en-US"/>
              </w:rPr>
              <w:t>Praha: Portál. 2016.</w:t>
            </w:r>
          </w:p>
        </w:tc>
      </w:tr>
      <w:tr w:rsidR="00F36371" w:rsidRPr="00E87514" w:rsidTr="00F3637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36371" w:rsidRPr="00E87514" w:rsidRDefault="00F36371" w:rsidP="00F36371">
            <w:pPr>
              <w:jc w:val="center"/>
              <w:rPr>
                <w:b/>
              </w:rPr>
            </w:pPr>
            <w:r w:rsidRPr="00E87514">
              <w:rPr>
                <w:b/>
              </w:rPr>
              <w:t>Informace ke kombinované nebo distanční formě</w:t>
            </w:r>
          </w:p>
        </w:tc>
      </w:tr>
      <w:tr w:rsidR="00F36371" w:rsidRPr="00E87514" w:rsidTr="00F36371">
        <w:tc>
          <w:tcPr>
            <w:tcW w:w="4787" w:type="dxa"/>
            <w:gridSpan w:val="3"/>
            <w:tcBorders>
              <w:top w:val="single" w:sz="2" w:space="0" w:color="auto"/>
            </w:tcBorders>
            <w:shd w:val="clear" w:color="auto" w:fill="F7CAAC"/>
          </w:tcPr>
          <w:p w:rsidR="00F36371" w:rsidRPr="00E87514" w:rsidRDefault="00F36371" w:rsidP="00F36371">
            <w:pPr>
              <w:jc w:val="both"/>
            </w:pPr>
            <w:r w:rsidRPr="00E87514">
              <w:rPr>
                <w:b/>
              </w:rPr>
              <w:t>Rozsah konzultací (soustředění)</w:t>
            </w:r>
          </w:p>
        </w:tc>
        <w:tc>
          <w:tcPr>
            <w:tcW w:w="889" w:type="dxa"/>
            <w:tcBorders>
              <w:top w:val="single" w:sz="2" w:space="0" w:color="auto"/>
            </w:tcBorders>
          </w:tcPr>
          <w:p w:rsidR="00F36371" w:rsidRPr="00E87514" w:rsidRDefault="00F36371" w:rsidP="00F36371">
            <w:pPr>
              <w:jc w:val="both"/>
            </w:pPr>
            <w:r w:rsidRPr="00E87514">
              <w:t>25</w:t>
            </w:r>
          </w:p>
        </w:tc>
        <w:tc>
          <w:tcPr>
            <w:tcW w:w="4179" w:type="dxa"/>
            <w:gridSpan w:val="4"/>
            <w:tcBorders>
              <w:top w:val="single" w:sz="2" w:space="0" w:color="auto"/>
            </w:tcBorders>
            <w:shd w:val="clear" w:color="auto" w:fill="F7CAAC"/>
          </w:tcPr>
          <w:p w:rsidR="00F36371" w:rsidRPr="00E87514" w:rsidRDefault="00F36371" w:rsidP="00F36371">
            <w:pPr>
              <w:jc w:val="both"/>
              <w:rPr>
                <w:b/>
              </w:rPr>
            </w:pPr>
            <w:r w:rsidRPr="00E87514">
              <w:rPr>
                <w:b/>
              </w:rPr>
              <w:t xml:space="preserve">hodin </w:t>
            </w:r>
          </w:p>
        </w:tc>
      </w:tr>
      <w:tr w:rsidR="00F36371" w:rsidRPr="00E87514" w:rsidTr="00F36371">
        <w:tc>
          <w:tcPr>
            <w:tcW w:w="9855" w:type="dxa"/>
            <w:gridSpan w:val="8"/>
            <w:shd w:val="clear" w:color="auto" w:fill="F7CAAC"/>
          </w:tcPr>
          <w:p w:rsidR="00F36371" w:rsidRPr="00E87514" w:rsidRDefault="00F36371" w:rsidP="00F36371">
            <w:pPr>
              <w:jc w:val="both"/>
              <w:rPr>
                <w:b/>
              </w:rPr>
            </w:pPr>
            <w:r w:rsidRPr="00E87514">
              <w:rPr>
                <w:b/>
              </w:rPr>
              <w:t>Informace o způsobu kontaktu s vyučujícím</w:t>
            </w:r>
          </w:p>
        </w:tc>
      </w:tr>
      <w:tr w:rsidR="00F36371" w:rsidRPr="00E87514" w:rsidTr="00F36371">
        <w:trPr>
          <w:trHeight w:val="490"/>
        </w:trPr>
        <w:tc>
          <w:tcPr>
            <w:tcW w:w="9855" w:type="dxa"/>
            <w:gridSpan w:val="8"/>
          </w:tcPr>
          <w:p w:rsidR="00F36371" w:rsidRPr="00E87514" w:rsidRDefault="00F36371" w:rsidP="00F36371">
            <w:pPr>
              <w:jc w:val="both"/>
            </w:pPr>
            <w:r w:rsidRPr="00E87514">
              <w:rPr>
                <w:color w:val="000000"/>
              </w:rPr>
              <w:t>15 hodin přímá výuka formou přednášky. 10 hodin distanční forma: přímá konzultační činnost a konzultační činnost prostřednictvím e-komunikace k problematice prezentované na přednáškách.</w:t>
            </w:r>
          </w:p>
        </w:tc>
      </w:tr>
    </w:tbl>
    <w:p w:rsidR="00F36371" w:rsidRDefault="00F36371" w:rsidP="00E87514"/>
    <w:p w:rsidR="00F36371" w:rsidRDefault="00F36371" w:rsidP="00E87514"/>
    <w:p w:rsidR="00F36371" w:rsidRDefault="00F36371" w:rsidP="00E87514"/>
    <w:p w:rsidR="00D95789" w:rsidRDefault="00D95789" w:rsidP="00E87514"/>
    <w:p w:rsidR="00D95789" w:rsidRDefault="00D95789" w:rsidP="00E87514"/>
    <w:p w:rsidR="00D95789" w:rsidRDefault="00D95789" w:rsidP="00E87514"/>
    <w:tbl>
      <w:tblPr>
        <w:tblpPr w:leftFromText="141" w:rightFromText="141" w:vertAnchor="text" w:horzAnchor="margin" w:tblpY="53"/>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36371" w:rsidRPr="00E87514" w:rsidTr="00F36371">
        <w:tc>
          <w:tcPr>
            <w:tcW w:w="9855" w:type="dxa"/>
            <w:gridSpan w:val="8"/>
            <w:tcBorders>
              <w:bottom w:val="double" w:sz="4" w:space="0" w:color="auto"/>
            </w:tcBorders>
            <w:shd w:val="clear" w:color="auto" w:fill="BDD6EE"/>
          </w:tcPr>
          <w:p w:rsidR="00F36371" w:rsidRPr="00E87514" w:rsidRDefault="00F36371" w:rsidP="00F36371">
            <w:pPr>
              <w:jc w:val="both"/>
              <w:rPr>
                <w:b/>
                <w:sz w:val="28"/>
              </w:rPr>
            </w:pPr>
            <w:r w:rsidRPr="00E87514">
              <w:lastRenderedPageBreak/>
              <w:br w:type="page"/>
            </w:r>
            <w:r w:rsidRPr="00E87514">
              <w:rPr>
                <w:b/>
                <w:sz w:val="28"/>
              </w:rPr>
              <w:t>B-III – Charakteristika studijního předmětu</w:t>
            </w:r>
          </w:p>
        </w:tc>
      </w:tr>
      <w:tr w:rsidR="00F36371" w:rsidRPr="00E87514" w:rsidTr="00F36371">
        <w:tc>
          <w:tcPr>
            <w:tcW w:w="3086" w:type="dxa"/>
            <w:tcBorders>
              <w:top w:val="double" w:sz="4" w:space="0" w:color="auto"/>
            </w:tcBorders>
            <w:shd w:val="clear" w:color="auto" w:fill="F7CAAC"/>
          </w:tcPr>
          <w:p w:rsidR="00F36371" w:rsidRPr="00E87514" w:rsidRDefault="00F36371" w:rsidP="00F36371">
            <w:pPr>
              <w:jc w:val="both"/>
              <w:rPr>
                <w:b/>
              </w:rPr>
            </w:pPr>
            <w:r w:rsidRPr="00E87514">
              <w:rPr>
                <w:b/>
              </w:rPr>
              <w:t>Název studijního předmětu</w:t>
            </w:r>
          </w:p>
        </w:tc>
        <w:tc>
          <w:tcPr>
            <w:tcW w:w="6769" w:type="dxa"/>
            <w:gridSpan w:val="7"/>
            <w:tcBorders>
              <w:top w:val="double" w:sz="4" w:space="0" w:color="auto"/>
            </w:tcBorders>
          </w:tcPr>
          <w:p w:rsidR="00F36371" w:rsidRPr="00E87514" w:rsidRDefault="00F36371" w:rsidP="00F36371">
            <w:pPr>
              <w:jc w:val="both"/>
            </w:pPr>
            <w:r w:rsidRPr="00E87514">
              <w:t>Základy sociologie</w:t>
            </w:r>
          </w:p>
        </w:tc>
      </w:tr>
      <w:tr w:rsidR="00F36371" w:rsidRPr="00E87514" w:rsidTr="00F36371">
        <w:tc>
          <w:tcPr>
            <w:tcW w:w="3086" w:type="dxa"/>
            <w:shd w:val="clear" w:color="auto" w:fill="F7CAAC"/>
          </w:tcPr>
          <w:p w:rsidR="00F36371" w:rsidRPr="00E87514" w:rsidRDefault="00F36371" w:rsidP="00F36371">
            <w:pPr>
              <w:jc w:val="both"/>
              <w:rPr>
                <w:b/>
              </w:rPr>
            </w:pPr>
            <w:r w:rsidRPr="00E87514">
              <w:rPr>
                <w:b/>
              </w:rPr>
              <w:t>Typ předmětu</w:t>
            </w:r>
          </w:p>
        </w:tc>
        <w:tc>
          <w:tcPr>
            <w:tcW w:w="3406" w:type="dxa"/>
            <w:gridSpan w:val="4"/>
          </w:tcPr>
          <w:p w:rsidR="00F36371" w:rsidRPr="00E87514" w:rsidRDefault="00F36371" w:rsidP="00F36371">
            <w:pPr>
              <w:jc w:val="both"/>
            </w:pPr>
            <w:r w:rsidRPr="00E87514">
              <w:t>ZT</w:t>
            </w:r>
          </w:p>
        </w:tc>
        <w:tc>
          <w:tcPr>
            <w:tcW w:w="2695" w:type="dxa"/>
            <w:gridSpan w:val="2"/>
            <w:shd w:val="clear" w:color="auto" w:fill="F7CAAC"/>
          </w:tcPr>
          <w:p w:rsidR="00F36371" w:rsidRPr="00E87514" w:rsidRDefault="00F36371" w:rsidP="00F36371">
            <w:pPr>
              <w:jc w:val="both"/>
            </w:pPr>
            <w:r w:rsidRPr="00E87514">
              <w:rPr>
                <w:b/>
              </w:rPr>
              <w:t>doporučený ročník / semestr</w:t>
            </w:r>
          </w:p>
        </w:tc>
        <w:tc>
          <w:tcPr>
            <w:tcW w:w="668" w:type="dxa"/>
          </w:tcPr>
          <w:p w:rsidR="00F36371" w:rsidRPr="00E87514" w:rsidRDefault="00F36371" w:rsidP="00F36371">
            <w:pPr>
              <w:jc w:val="both"/>
            </w:pPr>
            <w:proofErr w:type="gramStart"/>
            <w:r w:rsidRPr="00E87514">
              <w:t>1./LS</w:t>
            </w:r>
            <w:proofErr w:type="gramEnd"/>
          </w:p>
        </w:tc>
      </w:tr>
      <w:tr w:rsidR="00F36371" w:rsidRPr="00E87514" w:rsidTr="00F36371">
        <w:tc>
          <w:tcPr>
            <w:tcW w:w="3086" w:type="dxa"/>
            <w:shd w:val="clear" w:color="auto" w:fill="F7CAAC"/>
          </w:tcPr>
          <w:p w:rsidR="00F36371" w:rsidRPr="00E87514" w:rsidRDefault="00F36371" w:rsidP="00F36371">
            <w:pPr>
              <w:jc w:val="both"/>
              <w:rPr>
                <w:b/>
              </w:rPr>
            </w:pPr>
            <w:r w:rsidRPr="00E87514">
              <w:rPr>
                <w:b/>
              </w:rPr>
              <w:t>Rozsah studijního předmětu</w:t>
            </w:r>
          </w:p>
        </w:tc>
        <w:tc>
          <w:tcPr>
            <w:tcW w:w="1701" w:type="dxa"/>
            <w:gridSpan w:val="2"/>
          </w:tcPr>
          <w:p w:rsidR="00F36371" w:rsidRPr="00E87514" w:rsidRDefault="00F36371" w:rsidP="00F36371">
            <w:pPr>
              <w:jc w:val="both"/>
            </w:pPr>
            <w:r w:rsidRPr="00E87514">
              <w:t>15p + 10</w:t>
            </w:r>
          </w:p>
        </w:tc>
        <w:tc>
          <w:tcPr>
            <w:tcW w:w="889" w:type="dxa"/>
            <w:shd w:val="clear" w:color="auto" w:fill="F7CAAC"/>
          </w:tcPr>
          <w:p w:rsidR="00F36371" w:rsidRPr="00E87514" w:rsidRDefault="00F36371" w:rsidP="00F36371">
            <w:pPr>
              <w:jc w:val="both"/>
              <w:rPr>
                <w:b/>
              </w:rPr>
            </w:pPr>
            <w:r w:rsidRPr="00E87514">
              <w:rPr>
                <w:b/>
              </w:rPr>
              <w:t xml:space="preserve">hod. </w:t>
            </w:r>
          </w:p>
        </w:tc>
        <w:tc>
          <w:tcPr>
            <w:tcW w:w="816" w:type="dxa"/>
          </w:tcPr>
          <w:p w:rsidR="00F36371" w:rsidRPr="00E87514" w:rsidRDefault="00F36371" w:rsidP="00F36371">
            <w:pPr>
              <w:jc w:val="both"/>
            </w:pPr>
          </w:p>
        </w:tc>
        <w:tc>
          <w:tcPr>
            <w:tcW w:w="2156" w:type="dxa"/>
            <w:shd w:val="clear" w:color="auto" w:fill="F7CAAC"/>
          </w:tcPr>
          <w:p w:rsidR="00F36371" w:rsidRPr="00E87514" w:rsidRDefault="00F36371" w:rsidP="00F36371">
            <w:pPr>
              <w:jc w:val="both"/>
              <w:rPr>
                <w:b/>
              </w:rPr>
            </w:pPr>
            <w:r w:rsidRPr="00E87514">
              <w:rPr>
                <w:b/>
              </w:rPr>
              <w:t>kreditů</w:t>
            </w:r>
          </w:p>
        </w:tc>
        <w:tc>
          <w:tcPr>
            <w:tcW w:w="1207" w:type="dxa"/>
            <w:gridSpan w:val="2"/>
          </w:tcPr>
          <w:p w:rsidR="00F36371" w:rsidRPr="00E87514" w:rsidRDefault="00F36371" w:rsidP="00F36371">
            <w:pPr>
              <w:jc w:val="both"/>
            </w:pPr>
            <w:r w:rsidRPr="00E87514">
              <w:t>6</w:t>
            </w:r>
          </w:p>
        </w:tc>
      </w:tr>
      <w:tr w:rsidR="00F36371" w:rsidRPr="00E87514" w:rsidTr="00F36371">
        <w:tc>
          <w:tcPr>
            <w:tcW w:w="3086" w:type="dxa"/>
            <w:shd w:val="clear" w:color="auto" w:fill="F7CAAC"/>
          </w:tcPr>
          <w:p w:rsidR="00F36371" w:rsidRPr="00E87514" w:rsidRDefault="00F36371" w:rsidP="00F36371">
            <w:pPr>
              <w:jc w:val="both"/>
              <w:rPr>
                <w:b/>
                <w:sz w:val="22"/>
              </w:rPr>
            </w:pPr>
            <w:r w:rsidRPr="00E87514">
              <w:rPr>
                <w:b/>
              </w:rPr>
              <w:t>Prerekvizity, korekvizity, ekvivalence</w:t>
            </w:r>
          </w:p>
        </w:tc>
        <w:tc>
          <w:tcPr>
            <w:tcW w:w="6769" w:type="dxa"/>
            <w:gridSpan w:val="7"/>
          </w:tcPr>
          <w:p w:rsidR="00F36371" w:rsidRPr="00E87514" w:rsidRDefault="00F36371" w:rsidP="00F36371">
            <w:pPr>
              <w:jc w:val="both"/>
            </w:pPr>
          </w:p>
        </w:tc>
      </w:tr>
      <w:tr w:rsidR="00F36371" w:rsidRPr="00E87514" w:rsidTr="00F36371">
        <w:tc>
          <w:tcPr>
            <w:tcW w:w="3086" w:type="dxa"/>
            <w:shd w:val="clear" w:color="auto" w:fill="F7CAAC"/>
          </w:tcPr>
          <w:p w:rsidR="00F36371" w:rsidRPr="00E87514" w:rsidRDefault="00F36371" w:rsidP="00F36371">
            <w:pPr>
              <w:jc w:val="both"/>
              <w:rPr>
                <w:b/>
              </w:rPr>
            </w:pPr>
            <w:r w:rsidRPr="00E87514">
              <w:rPr>
                <w:b/>
              </w:rPr>
              <w:t>Způsob ověření studijních výsledků</w:t>
            </w:r>
          </w:p>
        </w:tc>
        <w:tc>
          <w:tcPr>
            <w:tcW w:w="3406" w:type="dxa"/>
            <w:gridSpan w:val="4"/>
          </w:tcPr>
          <w:p w:rsidR="00F36371" w:rsidRPr="00E87514" w:rsidRDefault="00F36371" w:rsidP="00F36371">
            <w:pPr>
              <w:jc w:val="both"/>
            </w:pPr>
            <w:r w:rsidRPr="00E87514">
              <w:t>Zk</w:t>
            </w:r>
          </w:p>
        </w:tc>
        <w:tc>
          <w:tcPr>
            <w:tcW w:w="2156" w:type="dxa"/>
            <w:shd w:val="clear" w:color="auto" w:fill="F7CAAC"/>
          </w:tcPr>
          <w:p w:rsidR="00F36371" w:rsidRPr="00E87514" w:rsidRDefault="00F36371" w:rsidP="00F36371">
            <w:pPr>
              <w:jc w:val="both"/>
              <w:rPr>
                <w:b/>
              </w:rPr>
            </w:pPr>
            <w:r w:rsidRPr="00E87514">
              <w:rPr>
                <w:b/>
              </w:rPr>
              <w:t>Forma výuky</w:t>
            </w:r>
          </w:p>
        </w:tc>
        <w:tc>
          <w:tcPr>
            <w:tcW w:w="1207" w:type="dxa"/>
            <w:gridSpan w:val="2"/>
          </w:tcPr>
          <w:p w:rsidR="00F36371" w:rsidRPr="00E87514" w:rsidRDefault="00F36371" w:rsidP="00F36371">
            <w:pPr>
              <w:jc w:val="both"/>
            </w:pPr>
            <w:r w:rsidRPr="00E87514">
              <w:t>přednáška</w:t>
            </w:r>
          </w:p>
        </w:tc>
      </w:tr>
      <w:tr w:rsidR="00F36371" w:rsidRPr="00E87514" w:rsidTr="00F36371">
        <w:tc>
          <w:tcPr>
            <w:tcW w:w="3086" w:type="dxa"/>
            <w:shd w:val="clear" w:color="auto" w:fill="F7CAAC"/>
          </w:tcPr>
          <w:p w:rsidR="00F36371" w:rsidRPr="00E87514" w:rsidRDefault="00F36371" w:rsidP="00F36371">
            <w:pPr>
              <w:jc w:val="both"/>
              <w:rPr>
                <w:b/>
              </w:rPr>
            </w:pPr>
            <w:r w:rsidRPr="00E87514">
              <w:rPr>
                <w:b/>
              </w:rPr>
              <w:t>Forma způsobu ověření studijních výsledků a další požadavky na studenta</w:t>
            </w:r>
          </w:p>
        </w:tc>
        <w:tc>
          <w:tcPr>
            <w:tcW w:w="6769" w:type="dxa"/>
            <w:gridSpan w:val="7"/>
            <w:tcBorders>
              <w:bottom w:val="nil"/>
            </w:tcBorders>
          </w:tcPr>
          <w:p w:rsidR="00F36371" w:rsidRPr="00E87514" w:rsidRDefault="00F36371" w:rsidP="0079121D">
            <w:pPr>
              <w:jc w:val="both"/>
            </w:pPr>
            <w:r w:rsidRPr="00E87514">
              <w:t>Zkouška písemnou formou.</w:t>
            </w:r>
          </w:p>
        </w:tc>
      </w:tr>
      <w:tr w:rsidR="00F36371" w:rsidRPr="00E87514" w:rsidTr="00DD480B">
        <w:trPr>
          <w:trHeight w:val="257"/>
        </w:trPr>
        <w:tc>
          <w:tcPr>
            <w:tcW w:w="9855" w:type="dxa"/>
            <w:gridSpan w:val="8"/>
            <w:tcBorders>
              <w:top w:val="nil"/>
            </w:tcBorders>
          </w:tcPr>
          <w:p w:rsidR="00F36371" w:rsidRPr="00E87514" w:rsidRDefault="00F36371" w:rsidP="00F36371">
            <w:pPr>
              <w:jc w:val="both"/>
            </w:pPr>
          </w:p>
        </w:tc>
      </w:tr>
      <w:tr w:rsidR="00F36371" w:rsidRPr="00E87514" w:rsidTr="00F36371">
        <w:trPr>
          <w:trHeight w:val="197"/>
        </w:trPr>
        <w:tc>
          <w:tcPr>
            <w:tcW w:w="3086" w:type="dxa"/>
            <w:tcBorders>
              <w:top w:val="nil"/>
            </w:tcBorders>
            <w:shd w:val="clear" w:color="auto" w:fill="F7CAAC"/>
          </w:tcPr>
          <w:p w:rsidR="00F36371" w:rsidRPr="00E87514" w:rsidRDefault="00F36371" w:rsidP="00F36371">
            <w:pPr>
              <w:jc w:val="both"/>
              <w:rPr>
                <w:b/>
              </w:rPr>
            </w:pPr>
            <w:r w:rsidRPr="00E87514">
              <w:rPr>
                <w:b/>
              </w:rPr>
              <w:t>Garant předmětu</w:t>
            </w:r>
          </w:p>
        </w:tc>
        <w:tc>
          <w:tcPr>
            <w:tcW w:w="6769" w:type="dxa"/>
            <w:gridSpan w:val="7"/>
            <w:tcBorders>
              <w:top w:val="nil"/>
            </w:tcBorders>
          </w:tcPr>
          <w:p w:rsidR="00F36371" w:rsidRPr="00E87514" w:rsidRDefault="00F36371" w:rsidP="00F36371">
            <w:pPr>
              <w:jc w:val="both"/>
            </w:pPr>
            <w:r w:rsidRPr="00E87514">
              <w:t>Mgr. Jan Kalenda, Ph.D.</w:t>
            </w:r>
          </w:p>
        </w:tc>
      </w:tr>
      <w:tr w:rsidR="00F36371" w:rsidRPr="00E87514" w:rsidTr="00F36371">
        <w:trPr>
          <w:trHeight w:val="243"/>
        </w:trPr>
        <w:tc>
          <w:tcPr>
            <w:tcW w:w="3086" w:type="dxa"/>
            <w:tcBorders>
              <w:top w:val="nil"/>
            </w:tcBorders>
            <w:shd w:val="clear" w:color="auto" w:fill="F7CAAC"/>
          </w:tcPr>
          <w:p w:rsidR="00F36371" w:rsidRPr="00E87514" w:rsidRDefault="00F36371" w:rsidP="00F36371">
            <w:pPr>
              <w:jc w:val="both"/>
              <w:rPr>
                <w:b/>
              </w:rPr>
            </w:pPr>
            <w:r w:rsidRPr="00E87514">
              <w:rPr>
                <w:b/>
              </w:rPr>
              <w:t>Zapojení garanta do výuky předmětu</w:t>
            </w:r>
          </w:p>
        </w:tc>
        <w:tc>
          <w:tcPr>
            <w:tcW w:w="6769" w:type="dxa"/>
            <w:gridSpan w:val="7"/>
            <w:tcBorders>
              <w:top w:val="nil"/>
            </w:tcBorders>
          </w:tcPr>
          <w:p w:rsidR="00F36371" w:rsidRPr="00E87514" w:rsidRDefault="00F36371" w:rsidP="00F36371">
            <w:pPr>
              <w:jc w:val="both"/>
            </w:pPr>
          </w:p>
        </w:tc>
      </w:tr>
      <w:tr w:rsidR="00F36371" w:rsidRPr="00E87514" w:rsidTr="00F36371">
        <w:tc>
          <w:tcPr>
            <w:tcW w:w="3086" w:type="dxa"/>
            <w:shd w:val="clear" w:color="auto" w:fill="F7CAAC"/>
          </w:tcPr>
          <w:p w:rsidR="00F36371" w:rsidRPr="00E87514" w:rsidRDefault="00F36371" w:rsidP="00F36371">
            <w:pPr>
              <w:jc w:val="both"/>
              <w:rPr>
                <w:b/>
              </w:rPr>
            </w:pPr>
            <w:r w:rsidRPr="00E87514">
              <w:rPr>
                <w:b/>
              </w:rPr>
              <w:t>Vyučující</w:t>
            </w:r>
          </w:p>
        </w:tc>
        <w:tc>
          <w:tcPr>
            <w:tcW w:w="6769" w:type="dxa"/>
            <w:gridSpan w:val="7"/>
            <w:tcBorders>
              <w:bottom w:val="nil"/>
            </w:tcBorders>
          </w:tcPr>
          <w:p w:rsidR="00F36371" w:rsidRPr="00E87514" w:rsidRDefault="00F36371" w:rsidP="00F36371">
            <w:pPr>
              <w:jc w:val="both"/>
            </w:pPr>
          </w:p>
        </w:tc>
      </w:tr>
      <w:tr w:rsidR="00F36371" w:rsidRPr="00E87514" w:rsidTr="00DD480B">
        <w:trPr>
          <w:trHeight w:val="175"/>
        </w:trPr>
        <w:tc>
          <w:tcPr>
            <w:tcW w:w="9855" w:type="dxa"/>
            <w:gridSpan w:val="8"/>
            <w:tcBorders>
              <w:top w:val="nil"/>
            </w:tcBorders>
          </w:tcPr>
          <w:p w:rsidR="00F36371" w:rsidRPr="00E87514" w:rsidRDefault="00F36371" w:rsidP="00F36371">
            <w:pPr>
              <w:jc w:val="both"/>
            </w:pPr>
            <w:r w:rsidRPr="00E87514">
              <w:t>Mgr. Jan Kalenda, Ph.D.</w:t>
            </w:r>
          </w:p>
        </w:tc>
      </w:tr>
      <w:tr w:rsidR="00F36371" w:rsidRPr="00E87514" w:rsidTr="00F36371">
        <w:tc>
          <w:tcPr>
            <w:tcW w:w="3086" w:type="dxa"/>
            <w:shd w:val="clear" w:color="auto" w:fill="F7CAAC"/>
          </w:tcPr>
          <w:p w:rsidR="00F36371" w:rsidRPr="00E87514" w:rsidRDefault="00F36371" w:rsidP="00F36371">
            <w:pPr>
              <w:jc w:val="both"/>
              <w:rPr>
                <w:b/>
              </w:rPr>
            </w:pPr>
            <w:r w:rsidRPr="00E87514">
              <w:rPr>
                <w:b/>
              </w:rPr>
              <w:t>Stručná anotace předmětu</w:t>
            </w:r>
          </w:p>
        </w:tc>
        <w:tc>
          <w:tcPr>
            <w:tcW w:w="6769" w:type="dxa"/>
            <w:gridSpan w:val="7"/>
            <w:tcBorders>
              <w:bottom w:val="nil"/>
            </w:tcBorders>
          </w:tcPr>
          <w:p w:rsidR="00F36371" w:rsidRPr="00E87514" w:rsidRDefault="00F36371" w:rsidP="00F36371">
            <w:pPr>
              <w:jc w:val="both"/>
            </w:pPr>
          </w:p>
        </w:tc>
      </w:tr>
      <w:tr w:rsidR="00F36371" w:rsidRPr="00E87514" w:rsidTr="00DD480B">
        <w:trPr>
          <w:trHeight w:val="3655"/>
        </w:trPr>
        <w:tc>
          <w:tcPr>
            <w:tcW w:w="9855" w:type="dxa"/>
            <w:gridSpan w:val="8"/>
            <w:tcBorders>
              <w:top w:val="nil"/>
              <w:bottom w:val="single" w:sz="12" w:space="0" w:color="auto"/>
            </w:tcBorders>
          </w:tcPr>
          <w:p w:rsidR="00F36371" w:rsidRPr="00E87514" w:rsidRDefault="00F36371" w:rsidP="00F36371">
            <w:pPr>
              <w:jc w:val="both"/>
              <w:rPr>
                <w:b/>
                <w:sz w:val="19"/>
                <w:szCs w:val="19"/>
              </w:rPr>
            </w:pPr>
            <w:r w:rsidRPr="00E87514">
              <w:rPr>
                <w:b/>
                <w:sz w:val="19"/>
                <w:szCs w:val="19"/>
              </w:rPr>
              <w:t>Cíl předmětu</w:t>
            </w:r>
          </w:p>
          <w:p w:rsidR="00F36371" w:rsidRPr="00E87514" w:rsidRDefault="00F36371" w:rsidP="00F36371">
            <w:pPr>
              <w:jc w:val="both"/>
              <w:rPr>
                <w:sz w:val="19"/>
                <w:szCs w:val="19"/>
              </w:rPr>
            </w:pPr>
            <w:r w:rsidRPr="00E87514">
              <w:rPr>
                <w:sz w:val="19"/>
                <w:szCs w:val="19"/>
              </w:rPr>
              <w:t>Cílem předmětu je seznámit studenty se základy sociologie jako jedné z výchozích společenskovědních disciplín, z níž intenzivně čerpají jak andragogické teorie (resp. koncepce neškolské pedagogiky), tak výzkumy. V tomto ohledu je cílem předmět studenty seznámit s předmětem sociologie – moderní společností a jejími vývojovými tendencemi. Následně se předmět zaměřuje na obeznámení studentů s hlavními metodologickými orientacemi, užívanými v sociologii, a teoriemi.</w:t>
            </w:r>
          </w:p>
          <w:p w:rsidR="00F36371" w:rsidRPr="00E87514" w:rsidRDefault="00F36371" w:rsidP="00F36371">
            <w:pPr>
              <w:jc w:val="both"/>
              <w:rPr>
                <w:sz w:val="19"/>
                <w:szCs w:val="19"/>
              </w:rPr>
            </w:pPr>
            <w:r w:rsidRPr="00E87514">
              <w:rPr>
                <w:b/>
                <w:sz w:val="19"/>
                <w:szCs w:val="19"/>
              </w:rPr>
              <w:t>Obsah předmětu</w:t>
            </w:r>
          </w:p>
          <w:p w:rsidR="00F36371" w:rsidRPr="00E87514" w:rsidRDefault="00F36371" w:rsidP="00F36371">
            <w:pPr>
              <w:jc w:val="both"/>
              <w:rPr>
                <w:sz w:val="19"/>
                <w:szCs w:val="19"/>
              </w:rPr>
            </w:pPr>
            <w:r w:rsidRPr="00E87514">
              <w:rPr>
                <w:sz w:val="19"/>
                <w:szCs w:val="19"/>
              </w:rPr>
              <w:t>Sociologie jako společenskovědní disciplína a její vazby k dalším disciplínám</w:t>
            </w:r>
          </w:p>
          <w:p w:rsidR="00F36371" w:rsidRPr="00E87514" w:rsidRDefault="00F36371" w:rsidP="00F36371">
            <w:pPr>
              <w:rPr>
                <w:sz w:val="19"/>
                <w:szCs w:val="19"/>
              </w:rPr>
            </w:pPr>
            <w:r w:rsidRPr="00E87514">
              <w:rPr>
                <w:sz w:val="19"/>
                <w:szCs w:val="19"/>
              </w:rPr>
              <w:t>Geneze primární a sekundární (organizované) modernity.</w:t>
            </w:r>
          </w:p>
          <w:p w:rsidR="00F36371" w:rsidRPr="00E87514" w:rsidRDefault="00F36371" w:rsidP="00F36371">
            <w:pPr>
              <w:rPr>
                <w:sz w:val="19"/>
                <w:szCs w:val="19"/>
              </w:rPr>
            </w:pPr>
            <w:r w:rsidRPr="00E87514">
              <w:rPr>
                <w:sz w:val="19"/>
                <w:szCs w:val="19"/>
              </w:rPr>
              <w:t>Vývojové tendence v současné společnosti (dezorganizované modernitě).</w:t>
            </w:r>
          </w:p>
          <w:p w:rsidR="00F36371" w:rsidRPr="00E87514" w:rsidRDefault="00F36371" w:rsidP="00F36371">
            <w:pPr>
              <w:rPr>
                <w:sz w:val="19"/>
                <w:szCs w:val="19"/>
              </w:rPr>
            </w:pPr>
            <w:r w:rsidRPr="00E87514">
              <w:rPr>
                <w:sz w:val="19"/>
                <w:szCs w:val="19"/>
              </w:rPr>
              <w:t>Předmět, teorie a metoda v sociologii.</w:t>
            </w:r>
            <w:r w:rsidRPr="00E87514">
              <w:rPr>
                <w:sz w:val="19"/>
                <w:szCs w:val="19"/>
              </w:rPr>
              <w:br/>
              <w:t>Konsensuální, konfliktologické a interakcionistické teorie.</w:t>
            </w:r>
          </w:p>
          <w:p w:rsidR="00F36371" w:rsidRPr="00E87514" w:rsidRDefault="00F36371" w:rsidP="00F36371">
            <w:pPr>
              <w:jc w:val="both"/>
              <w:rPr>
                <w:sz w:val="19"/>
                <w:szCs w:val="19"/>
              </w:rPr>
            </w:pPr>
            <w:r w:rsidRPr="00E87514">
              <w:rPr>
                <w:b/>
                <w:sz w:val="19"/>
                <w:szCs w:val="19"/>
              </w:rPr>
              <w:t>Výstupní kompetence</w:t>
            </w:r>
          </w:p>
          <w:p w:rsidR="00F36371" w:rsidRPr="00E87514" w:rsidRDefault="00F36371" w:rsidP="00F36371">
            <w:pPr>
              <w:jc w:val="both"/>
              <w:rPr>
                <w:sz w:val="19"/>
                <w:szCs w:val="19"/>
              </w:rPr>
            </w:pPr>
            <w:r w:rsidRPr="00E87514">
              <w:rPr>
                <w:sz w:val="19"/>
                <w:szCs w:val="19"/>
              </w:rPr>
              <w:t xml:space="preserve">Student bude po absolvování kurzu </w:t>
            </w:r>
            <w:r w:rsidRPr="00E87514">
              <w:rPr>
                <w:rFonts w:eastAsia="Batang"/>
                <w:sz w:val="19"/>
                <w:szCs w:val="19"/>
              </w:rPr>
              <w:t xml:space="preserve">schopen vymezit sociologii jako společenskovědní disciplínu a popsat její vztah k jiným společenskovědním disciplínám. Student bude zároveň schopen rozlišit a </w:t>
            </w:r>
            <w:r w:rsidRPr="00E87514">
              <w:rPr>
                <w:sz w:val="19"/>
                <w:szCs w:val="19"/>
              </w:rPr>
              <w:t xml:space="preserve">popsat jednotlivé vývojové fáze moderní společnosti – modernity, včetně jejich ústředních znaků. Bude schopný porozumět vztahům mezi předmětem sociologie, sociologickou metodologií a teoriemi. Následně bude schopen rozlišit a vymezit hlavní skupiny sociologických teorií, včetně jejich autorů </w:t>
            </w:r>
            <w:r w:rsidR="00DD480B">
              <w:rPr>
                <w:sz w:val="19"/>
                <w:szCs w:val="19"/>
              </w:rPr>
              <w:br/>
            </w:r>
            <w:r w:rsidRPr="00E87514">
              <w:rPr>
                <w:sz w:val="19"/>
                <w:szCs w:val="19"/>
              </w:rPr>
              <w:t xml:space="preserve">a klíčových pojmů a poznatků. </w:t>
            </w:r>
          </w:p>
        </w:tc>
      </w:tr>
      <w:tr w:rsidR="00F36371" w:rsidRPr="00E87514" w:rsidTr="00F36371">
        <w:trPr>
          <w:trHeight w:val="265"/>
        </w:trPr>
        <w:tc>
          <w:tcPr>
            <w:tcW w:w="3653" w:type="dxa"/>
            <w:gridSpan w:val="2"/>
            <w:tcBorders>
              <w:top w:val="nil"/>
            </w:tcBorders>
            <w:shd w:val="clear" w:color="auto" w:fill="F7CAAC"/>
          </w:tcPr>
          <w:p w:rsidR="00F36371" w:rsidRPr="00E87514" w:rsidRDefault="00F36371" w:rsidP="00F36371">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F36371" w:rsidRPr="00E87514" w:rsidRDefault="00F36371" w:rsidP="00F36371">
            <w:pPr>
              <w:jc w:val="both"/>
              <w:rPr>
                <w:sz w:val="19"/>
                <w:szCs w:val="19"/>
              </w:rPr>
            </w:pPr>
          </w:p>
        </w:tc>
      </w:tr>
      <w:tr w:rsidR="00F36371" w:rsidRPr="00E87514" w:rsidTr="00F36371">
        <w:trPr>
          <w:trHeight w:val="698"/>
        </w:trPr>
        <w:tc>
          <w:tcPr>
            <w:tcW w:w="9855" w:type="dxa"/>
            <w:gridSpan w:val="8"/>
            <w:tcBorders>
              <w:top w:val="nil"/>
            </w:tcBorders>
          </w:tcPr>
          <w:p w:rsidR="00F36371" w:rsidRPr="00E87514" w:rsidRDefault="00F36371" w:rsidP="00F36371">
            <w:pPr>
              <w:jc w:val="both"/>
              <w:rPr>
                <w:b/>
                <w:sz w:val="19"/>
                <w:szCs w:val="19"/>
              </w:rPr>
            </w:pPr>
            <w:r w:rsidRPr="00E87514">
              <w:rPr>
                <w:b/>
                <w:sz w:val="19"/>
                <w:szCs w:val="19"/>
              </w:rPr>
              <w:t>Povinná literatura</w:t>
            </w:r>
          </w:p>
          <w:p w:rsidR="00F36371" w:rsidRPr="00E87514" w:rsidRDefault="00F36371" w:rsidP="00F36371">
            <w:pPr>
              <w:jc w:val="both"/>
              <w:rPr>
                <w:sz w:val="19"/>
                <w:szCs w:val="19"/>
              </w:rPr>
            </w:pPr>
            <w:r w:rsidRPr="00E87514">
              <w:rPr>
                <w:sz w:val="19"/>
                <w:szCs w:val="19"/>
              </w:rPr>
              <w:t xml:space="preserve">Giddens, A. </w:t>
            </w:r>
            <w:r w:rsidRPr="00E87514">
              <w:rPr>
                <w:i/>
                <w:iCs/>
                <w:sz w:val="19"/>
                <w:szCs w:val="19"/>
              </w:rPr>
              <w:t>Sociologie</w:t>
            </w:r>
            <w:r w:rsidRPr="00E87514">
              <w:rPr>
                <w:sz w:val="19"/>
                <w:szCs w:val="19"/>
              </w:rPr>
              <w:t>. Praha: Argo, 2013.</w:t>
            </w:r>
          </w:p>
          <w:p w:rsidR="00F36371" w:rsidRPr="00E87514" w:rsidRDefault="00F36371" w:rsidP="00F36371">
            <w:pPr>
              <w:jc w:val="both"/>
              <w:rPr>
                <w:sz w:val="19"/>
                <w:szCs w:val="19"/>
              </w:rPr>
            </w:pPr>
            <w:r w:rsidRPr="00E87514">
              <w:rPr>
                <w:sz w:val="19"/>
                <w:szCs w:val="19"/>
              </w:rPr>
              <w:t xml:space="preserve">Harrington, A. a kol. </w:t>
            </w:r>
            <w:r w:rsidRPr="00E87514">
              <w:rPr>
                <w:i/>
                <w:iCs/>
                <w:sz w:val="19"/>
                <w:szCs w:val="19"/>
              </w:rPr>
              <w:t>Moderní sociální teorie. Základní témata a myšlenkové proudy</w:t>
            </w:r>
            <w:r w:rsidRPr="00E87514">
              <w:rPr>
                <w:sz w:val="19"/>
                <w:szCs w:val="19"/>
              </w:rPr>
              <w:t xml:space="preserve">. Praha: Portál, 2006. </w:t>
            </w:r>
          </w:p>
          <w:p w:rsidR="00F36371" w:rsidRPr="00E87514" w:rsidRDefault="00F36371" w:rsidP="00F36371">
            <w:pPr>
              <w:jc w:val="both"/>
              <w:rPr>
                <w:sz w:val="19"/>
                <w:szCs w:val="19"/>
              </w:rPr>
            </w:pPr>
            <w:r w:rsidRPr="00E87514">
              <w:rPr>
                <w:sz w:val="19"/>
                <w:szCs w:val="19"/>
              </w:rPr>
              <w:t xml:space="preserve">Urban L. </w:t>
            </w:r>
            <w:r w:rsidRPr="00E87514">
              <w:rPr>
                <w:i/>
                <w:iCs/>
                <w:sz w:val="19"/>
                <w:szCs w:val="19"/>
              </w:rPr>
              <w:t>Sociologie</w:t>
            </w:r>
            <w:r w:rsidRPr="00E87514">
              <w:rPr>
                <w:sz w:val="19"/>
                <w:szCs w:val="19"/>
              </w:rPr>
              <w:t>. Praha, 2006.</w:t>
            </w:r>
          </w:p>
          <w:p w:rsidR="00F36371" w:rsidRPr="00E87514" w:rsidRDefault="00F36371" w:rsidP="00F36371">
            <w:pPr>
              <w:jc w:val="both"/>
              <w:rPr>
                <w:sz w:val="19"/>
                <w:szCs w:val="19"/>
              </w:rPr>
            </w:pPr>
            <w:r w:rsidRPr="00E87514">
              <w:rPr>
                <w:sz w:val="19"/>
                <w:szCs w:val="19"/>
              </w:rPr>
              <w:t xml:space="preserve">Havlík, R. </w:t>
            </w:r>
            <w:r w:rsidRPr="00E87514">
              <w:rPr>
                <w:i/>
                <w:iCs/>
                <w:sz w:val="19"/>
                <w:szCs w:val="19"/>
              </w:rPr>
              <w:t>Úvod do sociologie</w:t>
            </w:r>
            <w:r w:rsidRPr="00E87514">
              <w:rPr>
                <w:sz w:val="19"/>
                <w:szCs w:val="19"/>
              </w:rPr>
              <w:t xml:space="preserve">. Praha: Karolinum, 2007. </w:t>
            </w:r>
          </w:p>
          <w:p w:rsidR="00F36371" w:rsidRPr="00E87514" w:rsidRDefault="00F36371" w:rsidP="00F36371">
            <w:pPr>
              <w:rPr>
                <w:sz w:val="19"/>
                <w:szCs w:val="19"/>
              </w:rPr>
            </w:pPr>
            <w:r w:rsidRPr="00E87514">
              <w:rPr>
                <w:sz w:val="19"/>
                <w:szCs w:val="19"/>
              </w:rPr>
              <w:t xml:space="preserve">Lyons, P., Kindlerová, R. </w:t>
            </w:r>
            <w:r w:rsidRPr="00E87514">
              <w:rPr>
                <w:i/>
                <w:iCs/>
                <w:sz w:val="19"/>
                <w:szCs w:val="19"/>
              </w:rPr>
              <w:t>47 odstínů české společnosti.</w:t>
            </w:r>
            <w:r w:rsidRPr="00E87514">
              <w:rPr>
                <w:sz w:val="19"/>
                <w:szCs w:val="19"/>
              </w:rPr>
              <w:t xml:space="preserve"> Praha: Sociologický ústav AV ČR, 2015.</w:t>
            </w:r>
          </w:p>
          <w:p w:rsidR="00F36371" w:rsidRPr="00E87514" w:rsidRDefault="00F36371" w:rsidP="00F36371">
            <w:pPr>
              <w:jc w:val="both"/>
              <w:rPr>
                <w:sz w:val="19"/>
                <w:szCs w:val="19"/>
              </w:rPr>
            </w:pPr>
            <w:r w:rsidRPr="00E87514">
              <w:rPr>
                <w:sz w:val="19"/>
                <w:szCs w:val="19"/>
              </w:rPr>
              <w:t xml:space="preserve">Petrusek, M. a kol. </w:t>
            </w:r>
            <w:r w:rsidRPr="00E87514">
              <w:rPr>
                <w:i/>
                <w:iCs/>
                <w:sz w:val="19"/>
                <w:szCs w:val="19"/>
              </w:rPr>
              <w:t>Společnosti pozdní doby</w:t>
            </w:r>
            <w:r w:rsidRPr="00E87514">
              <w:rPr>
                <w:sz w:val="19"/>
                <w:szCs w:val="19"/>
              </w:rPr>
              <w:t xml:space="preserve">. Praha: SLON, 2007. </w:t>
            </w:r>
          </w:p>
          <w:p w:rsidR="00F36371" w:rsidRPr="00E87514" w:rsidRDefault="00F36371" w:rsidP="00F36371">
            <w:pPr>
              <w:jc w:val="both"/>
              <w:rPr>
                <w:b/>
                <w:sz w:val="19"/>
                <w:szCs w:val="19"/>
              </w:rPr>
            </w:pPr>
            <w:r w:rsidRPr="00E87514">
              <w:rPr>
                <w:b/>
                <w:sz w:val="19"/>
                <w:szCs w:val="19"/>
              </w:rPr>
              <w:t>Doporučená literatura</w:t>
            </w:r>
          </w:p>
          <w:p w:rsidR="00F36371" w:rsidRPr="00E87514" w:rsidRDefault="00F36371" w:rsidP="00F36371">
            <w:pPr>
              <w:jc w:val="both"/>
              <w:rPr>
                <w:sz w:val="19"/>
                <w:szCs w:val="19"/>
              </w:rPr>
            </w:pPr>
            <w:r w:rsidRPr="00E87514">
              <w:rPr>
                <w:sz w:val="19"/>
                <w:szCs w:val="19"/>
              </w:rPr>
              <w:t xml:space="preserve">Keller, J. </w:t>
            </w:r>
            <w:r w:rsidRPr="00E87514">
              <w:rPr>
                <w:i/>
                <w:iCs/>
                <w:sz w:val="19"/>
                <w:szCs w:val="19"/>
              </w:rPr>
              <w:t xml:space="preserve">Úvod do sociologie. </w:t>
            </w:r>
            <w:r w:rsidRPr="00E87514">
              <w:rPr>
                <w:sz w:val="19"/>
                <w:szCs w:val="19"/>
              </w:rPr>
              <w:t>Praha: Slon, 2002.</w:t>
            </w:r>
          </w:p>
          <w:p w:rsidR="00F36371" w:rsidRPr="00E87514" w:rsidRDefault="00F36371" w:rsidP="00F36371">
            <w:pPr>
              <w:jc w:val="both"/>
              <w:rPr>
                <w:sz w:val="19"/>
                <w:szCs w:val="19"/>
              </w:rPr>
            </w:pPr>
            <w:r w:rsidRPr="00E87514">
              <w:rPr>
                <w:sz w:val="19"/>
                <w:szCs w:val="19"/>
              </w:rPr>
              <w:t xml:space="preserve">Disman, M. </w:t>
            </w:r>
            <w:r w:rsidRPr="00E87514">
              <w:rPr>
                <w:i/>
                <w:iCs/>
                <w:sz w:val="19"/>
                <w:szCs w:val="19"/>
              </w:rPr>
              <w:t>Jak se vyrábí sociologická znalost.</w:t>
            </w:r>
            <w:r w:rsidRPr="00E87514">
              <w:rPr>
                <w:sz w:val="19"/>
                <w:szCs w:val="19"/>
              </w:rPr>
              <w:t xml:space="preserve"> Praha: Karolinum, 1993. </w:t>
            </w:r>
          </w:p>
          <w:p w:rsidR="00F36371" w:rsidRPr="00E87514" w:rsidRDefault="00F36371" w:rsidP="00F36371">
            <w:pPr>
              <w:jc w:val="both"/>
              <w:rPr>
                <w:sz w:val="19"/>
                <w:szCs w:val="19"/>
              </w:rPr>
            </w:pPr>
            <w:r w:rsidRPr="00E87514">
              <w:rPr>
                <w:sz w:val="19"/>
                <w:szCs w:val="19"/>
              </w:rPr>
              <w:t xml:space="preserve">Petrusek, M. a kol. </w:t>
            </w:r>
            <w:r w:rsidRPr="00E87514">
              <w:rPr>
                <w:i/>
                <w:iCs/>
                <w:sz w:val="19"/>
                <w:szCs w:val="19"/>
              </w:rPr>
              <w:t>Sociologické školy, směry a paradigmata</w:t>
            </w:r>
            <w:r w:rsidRPr="00E87514">
              <w:rPr>
                <w:sz w:val="19"/>
                <w:szCs w:val="19"/>
              </w:rPr>
              <w:t xml:space="preserve">. Praha: Slon, 2000. </w:t>
            </w:r>
          </w:p>
          <w:p w:rsidR="00F36371" w:rsidRPr="00E87514" w:rsidRDefault="00F36371" w:rsidP="00F36371">
            <w:pPr>
              <w:jc w:val="both"/>
              <w:rPr>
                <w:sz w:val="19"/>
                <w:szCs w:val="19"/>
              </w:rPr>
            </w:pPr>
            <w:r w:rsidRPr="00E87514">
              <w:rPr>
                <w:sz w:val="19"/>
                <w:szCs w:val="19"/>
              </w:rPr>
              <w:t xml:space="preserve">Jeřábek, H. </w:t>
            </w:r>
            <w:r w:rsidRPr="00E87514">
              <w:rPr>
                <w:i/>
                <w:iCs/>
                <w:sz w:val="19"/>
                <w:szCs w:val="19"/>
              </w:rPr>
              <w:t>Úvod do sociologického výzkumu</w:t>
            </w:r>
            <w:r w:rsidRPr="00E87514">
              <w:rPr>
                <w:sz w:val="19"/>
                <w:szCs w:val="19"/>
              </w:rPr>
              <w:t xml:space="preserve">. Praha: UK, 1993. </w:t>
            </w:r>
          </w:p>
        </w:tc>
      </w:tr>
      <w:tr w:rsidR="00F36371" w:rsidRPr="00E87514" w:rsidTr="00F3637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36371" w:rsidRPr="00E87514" w:rsidRDefault="00F36371" w:rsidP="00F36371">
            <w:pPr>
              <w:jc w:val="center"/>
              <w:rPr>
                <w:b/>
                <w:sz w:val="19"/>
                <w:szCs w:val="19"/>
              </w:rPr>
            </w:pPr>
            <w:r w:rsidRPr="00E87514">
              <w:rPr>
                <w:b/>
                <w:sz w:val="19"/>
                <w:szCs w:val="19"/>
              </w:rPr>
              <w:t>Informace ke kombinované nebo distanční formě</w:t>
            </w:r>
          </w:p>
        </w:tc>
      </w:tr>
      <w:tr w:rsidR="00F36371" w:rsidRPr="00E87514" w:rsidTr="00F36371">
        <w:tc>
          <w:tcPr>
            <w:tcW w:w="4787" w:type="dxa"/>
            <w:gridSpan w:val="3"/>
            <w:tcBorders>
              <w:top w:val="single" w:sz="2" w:space="0" w:color="auto"/>
            </w:tcBorders>
            <w:shd w:val="clear" w:color="auto" w:fill="F7CAAC"/>
          </w:tcPr>
          <w:p w:rsidR="00F36371" w:rsidRPr="00E87514" w:rsidRDefault="00F36371" w:rsidP="00F36371">
            <w:pPr>
              <w:jc w:val="both"/>
              <w:rPr>
                <w:sz w:val="19"/>
                <w:szCs w:val="19"/>
              </w:rPr>
            </w:pPr>
            <w:r w:rsidRPr="00E87514">
              <w:rPr>
                <w:b/>
                <w:sz w:val="19"/>
                <w:szCs w:val="19"/>
              </w:rPr>
              <w:t>Rozsah konzultací (soustředění)</w:t>
            </w:r>
          </w:p>
        </w:tc>
        <w:tc>
          <w:tcPr>
            <w:tcW w:w="889" w:type="dxa"/>
            <w:tcBorders>
              <w:top w:val="single" w:sz="2" w:space="0" w:color="auto"/>
            </w:tcBorders>
          </w:tcPr>
          <w:p w:rsidR="00F36371" w:rsidRPr="00E87514" w:rsidRDefault="00F36371" w:rsidP="00F36371">
            <w:pPr>
              <w:jc w:val="both"/>
              <w:rPr>
                <w:sz w:val="19"/>
                <w:szCs w:val="19"/>
              </w:rPr>
            </w:pPr>
            <w:r w:rsidRPr="00E87514">
              <w:rPr>
                <w:sz w:val="19"/>
                <w:szCs w:val="19"/>
              </w:rPr>
              <w:t>25</w:t>
            </w:r>
          </w:p>
        </w:tc>
        <w:tc>
          <w:tcPr>
            <w:tcW w:w="4179" w:type="dxa"/>
            <w:gridSpan w:val="4"/>
            <w:tcBorders>
              <w:top w:val="single" w:sz="2" w:space="0" w:color="auto"/>
            </w:tcBorders>
            <w:shd w:val="clear" w:color="auto" w:fill="F7CAAC"/>
          </w:tcPr>
          <w:p w:rsidR="00F36371" w:rsidRPr="00E87514" w:rsidRDefault="00F36371" w:rsidP="00F36371">
            <w:pPr>
              <w:jc w:val="both"/>
              <w:rPr>
                <w:b/>
                <w:sz w:val="19"/>
                <w:szCs w:val="19"/>
              </w:rPr>
            </w:pPr>
            <w:r w:rsidRPr="00E87514">
              <w:rPr>
                <w:b/>
                <w:sz w:val="19"/>
                <w:szCs w:val="19"/>
              </w:rPr>
              <w:t xml:space="preserve">hodin </w:t>
            </w:r>
          </w:p>
        </w:tc>
      </w:tr>
      <w:tr w:rsidR="00F36371" w:rsidRPr="00E87514" w:rsidTr="00F36371">
        <w:tc>
          <w:tcPr>
            <w:tcW w:w="9855" w:type="dxa"/>
            <w:gridSpan w:val="8"/>
            <w:shd w:val="clear" w:color="auto" w:fill="F7CAAC"/>
          </w:tcPr>
          <w:p w:rsidR="00F36371" w:rsidRPr="00E87514" w:rsidRDefault="00F36371" w:rsidP="00F36371">
            <w:pPr>
              <w:jc w:val="both"/>
              <w:rPr>
                <w:b/>
                <w:sz w:val="19"/>
                <w:szCs w:val="19"/>
              </w:rPr>
            </w:pPr>
            <w:r w:rsidRPr="00E87514">
              <w:rPr>
                <w:b/>
                <w:sz w:val="19"/>
                <w:szCs w:val="19"/>
              </w:rPr>
              <w:t>Informace o způsobu kontaktu s vyučujícím</w:t>
            </w:r>
          </w:p>
        </w:tc>
      </w:tr>
      <w:tr w:rsidR="00F36371" w:rsidRPr="00E87514" w:rsidTr="00DD480B">
        <w:trPr>
          <w:trHeight w:val="854"/>
        </w:trPr>
        <w:tc>
          <w:tcPr>
            <w:tcW w:w="9855" w:type="dxa"/>
            <w:gridSpan w:val="8"/>
          </w:tcPr>
          <w:p w:rsidR="00F36371" w:rsidRPr="00E87514" w:rsidRDefault="00F36371" w:rsidP="00F36371">
            <w:pPr>
              <w:jc w:val="both"/>
              <w:rPr>
                <w:sz w:val="19"/>
                <w:szCs w:val="19"/>
              </w:rPr>
            </w:pPr>
            <w:r w:rsidRPr="00E87514">
              <w:rPr>
                <w:sz w:val="19"/>
                <w:szCs w:val="19"/>
              </w:rPr>
              <w:t xml:space="preserve">15 hodin přímá výuka formou přednášky a10 hodin distanční forma: podmínkou udělení zápočtu je splnění 1 úkolu zadaného </w:t>
            </w:r>
            <w:r w:rsidR="007F1CAB">
              <w:rPr>
                <w:sz w:val="19"/>
                <w:szCs w:val="19"/>
              </w:rPr>
              <w:br/>
            </w:r>
            <w:r w:rsidRPr="00E87514">
              <w:rPr>
                <w:sz w:val="19"/>
                <w:szCs w:val="19"/>
              </w:rPr>
              <w:t>v rámci distanční formy výuky. V rámci úkolu studenti vyhledávat informace o sociologických jevech a teoriích z povinné literatury. Celkově budou mít k nastudování informace ze šesti kapitol, v rámci nichž budou vyhledávat relevantní informace. Rozsah úkolu je 3000 znaků. Zkouška ověřující získané znalosti proběhne písemnou formou.</w:t>
            </w:r>
            <w:r w:rsidR="00DD480B">
              <w:rPr>
                <w:sz w:val="19"/>
                <w:szCs w:val="19"/>
              </w:rPr>
              <w:t xml:space="preserve"> Komunikace prostřednictvím MOODLE nebo emailu.</w:t>
            </w:r>
          </w:p>
        </w:tc>
      </w:tr>
    </w:tbl>
    <w:p w:rsidR="00F36371" w:rsidRDefault="00F36371" w:rsidP="00E87514"/>
    <w:p w:rsidR="00F36371" w:rsidRDefault="00F36371" w:rsidP="00E87514"/>
    <w:p w:rsidR="00F36371" w:rsidRDefault="00F36371" w:rsidP="00E87514"/>
    <w:p w:rsidR="00D95789" w:rsidRDefault="00D95789" w:rsidP="00E87514"/>
    <w:p w:rsidR="00D95789" w:rsidRDefault="00D95789" w:rsidP="00E87514"/>
    <w:p w:rsidR="00D95789" w:rsidRDefault="00D95789" w:rsidP="00E87514"/>
    <w:tbl>
      <w:tblPr>
        <w:tblpPr w:leftFromText="141" w:rightFromText="141" w:vertAnchor="text" w:horzAnchor="margin" w:tblpY="78"/>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D480B" w:rsidRPr="00E87514" w:rsidTr="00DD480B">
        <w:tc>
          <w:tcPr>
            <w:tcW w:w="9855" w:type="dxa"/>
            <w:gridSpan w:val="8"/>
            <w:tcBorders>
              <w:bottom w:val="double" w:sz="4" w:space="0" w:color="auto"/>
            </w:tcBorders>
            <w:shd w:val="clear" w:color="auto" w:fill="BDD6EE"/>
          </w:tcPr>
          <w:p w:rsidR="00DD480B" w:rsidRPr="00E87514" w:rsidRDefault="00DD480B" w:rsidP="00DD480B">
            <w:pPr>
              <w:jc w:val="both"/>
              <w:rPr>
                <w:b/>
                <w:sz w:val="28"/>
              </w:rPr>
            </w:pPr>
            <w:r w:rsidRPr="00E87514">
              <w:lastRenderedPageBreak/>
              <w:br w:type="page"/>
            </w:r>
            <w:r w:rsidRPr="00E87514">
              <w:rPr>
                <w:b/>
                <w:sz w:val="28"/>
              </w:rPr>
              <w:t>B-III – Charakteristika studijního předmětu</w:t>
            </w:r>
          </w:p>
        </w:tc>
      </w:tr>
      <w:tr w:rsidR="00DD480B" w:rsidRPr="00E87514" w:rsidTr="00DD480B">
        <w:tc>
          <w:tcPr>
            <w:tcW w:w="3086" w:type="dxa"/>
            <w:tcBorders>
              <w:top w:val="double" w:sz="4" w:space="0" w:color="auto"/>
            </w:tcBorders>
            <w:shd w:val="clear" w:color="auto" w:fill="F7CAAC"/>
          </w:tcPr>
          <w:p w:rsidR="00DD480B" w:rsidRPr="00E87514" w:rsidRDefault="00DD480B" w:rsidP="00DD480B">
            <w:pPr>
              <w:jc w:val="both"/>
              <w:rPr>
                <w:b/>
              </w:rPr>
            </w:pPr>
            <w:r w:rsidRPr="00E87514">
              <w:rPr>
                <w:b/>
              </w:rPr>
              <w:t>Název studijního předmětu</w:t>
            </w:r>
          </w:p>
        </w:tc>
        <w:tc>
          <w:tcPr>
            <w:tcW w:w="6769" w:type="dxa"/>
            <w:gridSpan w:val="7"/>
            <w:tcBorders>
              <w:top w:val="double" w:sz="4" w:space="0" w:color="auto"/>
            </w:tcBorders>
          </w:tcPr>
          <w:p w:rsidR="00DD480B" w:rsidRPr="00E87514" w:rsidRDefault="00DD480B" w:rsidP="00DD480B">
            <w:pPr>
              <w:jc w:val="both"/>
            </w:pPr>
            <w:r w:rsidRPr="00E87514">
              <w:t>Cizí jazyk 1</w:t>
            </w:r>
            <w:r w:rsidR="00F2741F">
              <w:t xml:space="preserve"> – anglický jazyk</w:t>
            </w:r>
          </w:p>
        </w:tc>
      </w:tr>
      <w:tr w:rsidR="00DD480B" w:rsidRPr="00E87514" w:rsidTr="00DD480B">
        <w:tc>
          <w:tcPr>
            <w:tcW w:w="3086" w:type="dxa"/>
            <w:shd w:val="clear" w:color="auto" w:fill="F7CAAC"/>
          </w:tcPr>
          <w:p w:rsidR="00DD480B" w:rsidRPr="00E87514" w:rsidRDefault="00DD480B" w:rsidP="00DD480B">
            <w:pPr>
              <w:jc w:val="both"/>
              <w:rPr>
                <w:b/>
              </w:rPr>
            </w:pPr>
            <w:r w:rsidRPr="00E87514">
              <w:rPr>
                <w:b/>
              </w:rPr>
              <w:t>Typ předmětu</w:t>
            </w:r>
          </w:p>
        </w:tc>
        <w:tc>
          <w:tcPr>
            <w:tcW w:w="3406" w:type="dxa"/>
            <w:gridSpan w:val="4"/>
          </w:tcPr>
          <w:p w:rsidR="00DD480B" w:rsidRPr="00E87514" w:rsidRDefault="00DD480B" w:rsidP="00DD480B">
            <w:pPr>
              <w:jc w:val="both"/>
            </w:pPr>
          </w:p>
        </w:tc>
        <w:tc>
          <w:tcPr>
            <w:tcW w:w="2695" w:type="dxa"/>
            <w:gridSpan w:val="2"/>
            <w:shd w:val="clear" w:color="auto" w:fill="F7CAAC"/>
          </w:tcPr>
          <w:p w:rsidR="00DD480B" w:rsidRPr="00E87514" w:rsidRDefault="00DD480B" w:rsidP="00DD480B">
            <w:pPr>
              <w:jc w:val="both"/>
            </w:pPr>
            <w:r w:rsidRPr="00E87514">
              <w:rPr>
                <w:b/>
              </w:rPr>
              <w:t>doporučený ročník / semestr</w:t>
            </w:r>
          </w:p>
        </w:tc>
        <w:tc>
          <w:tcPr>
            <w:tcW w:w="668" w:type="dxa"/>
          </w:tcPr>
          <w:p w:rsidR="00DD480B" w:rsidRPr="00E87514" w:rsidRDefault="00DD480B" w:rsidP="00DD480B">
            <w:pPr>
              <w:jc w:val="both"/>
            </w:pPr>
            <w:proofErr w:type="gramStart"/>
            <w:r w:rsidRPr="00E87514">
              <w:t>2./ZS</w:t>
            </w:r>
            <w:proofErr w:type="gramEnd"/>
          </w:p>
        </w:tc>
      </w:tr>
      <w:tr w:rsidR="00DD480B" w:rsidRPr="00E87514" w:rsidTr="00DD480B">
        <w:tc>
          <w:tcPr>
            <w:tcW w:w="3086" w:type="dxa"/>
            <w:shd w:val="clear" w:color="auto" w:fill="F7CAAC"/>
          </w:tcPr>
          <w:p w:rsidR="00DD480B" w:rsidRPr="00E87514" w:rsidRDefault="00DD480B" w:rsidP="00DD480B">
            <w:pPr>
              <w:jc w:val="both"/>
              <w:rPr>
                <w:b/>
              </w:rPr>
            </w:pPr>
            <w:r w:rsidRPr="00E87514">
              <w:rPr>
                <w:b/>
              </w:rPr>
              <w:t>Rozsah studijního předmětu</w:t>
            </w:r>
          </w:p>
        </w:tc>
        <w:tc>
          <w:tcPr>
            <w:tcW w:w="1701" w:type="dxa"/>
            <w:gridSpan w:val="2"/>
          </w:tcPr>
          <w:p w:rsidR="00DD480B" w:rsidRPr="00E87514" w:rsidRDefault="00DD480B" w:rsidP="00DD480B">
            <w:pPr>
              <w:jc w:val="both"/>
            </w:pPr>
            <w:r w:rsidRPr="00E87514">
              <w:t>30s + 0</w:t>
            </w:r>
          </w:p>
        </w:tc>
        <w:tc>
          <w:tcPr>
            <w:tcW w:w="889" w:type="dxa"/>
            <w:shd w:val="clear" w:color="auto" w:fill="F7CAAC"/>
          </w:tcPr>
          <w:p w:rsidR="00DD480B" w:rsidRPr="00E87514" w:rsidRDefault="00DD480B" w:rsidP="00DD480B">
            <w:pPr>
              <w:jc w:val="both"/>
              <w:rPr>
                <w:b/>
              </w:rPr>
            </w:pPr>
            <w:r w:rsidRPr="00E87514">
              <w:rPr>
                <w:b/>
              </w:rPr>
              <w:t xml:space="preserve">hod. </w:t>
            </w:r>
          </w:p>
        </w:tc>
        <w:tc>
          <w:tcPr>
            <w:tcW w:w="816" w:type="dxa"/>
          </w:tcPr>
          <w:p w:rsidR="00DD480B" w:rsidRPr="00E87514" w:rsidRDefault="00DD480B" w:rsidP="00DD480B">
            <w:pPr>
              <w:jc w:val="both"/>
            </w:pPr>
          </w:p>
        </w:tc>
        <w:tc>
          <w:tcPr>
            <w:tcW w:w="2156" w:type="dxa"/>
            <w:shd w:val="clear" w:color="auto" w:fill="F7CAAC"/>
          </w:tcPr>
          <w:p w:rsidR="00DD480B" w:rsidRPr="00E87514" w:rsidRDefault="00DD480B" w:rsidP="00DD480B">
            <w:pPr>
              <w:jc w:val="both"/>
              <w:rPr>
                <w:b/>
              </w:rPr>
            </w:pPr>
            <w:r w:rsidRPr="00E87514">
              <w:rPr>
                <w:b/>
              </w:rPr>
              <w:t>kreditů</w:t>
            </w:r>
          </w:p>
        </w:tc>
        <w:tc>
          <w:tcPr>
            <w:tcW w:w="1207" w:type="dxa"/>
            <w:gridSpan w:val="2"/>
          </w:tcPr>
          <w:p w:rsidR="00DD480B" w:rsidRPr="00E87514" w:rsidRDefault="00DD480B" w:rsidP="00DD480B">
            <w:pPr>
              <w:jc w:val="both"/>
            </w:pPr>
            <w:r w:rsidRPr="00E87514">
              <w:t>3</w:t>
            </w:r>
          </w:p>
        </w:tc>
      </w:tr>
      <w:tr w:rsidR="00DD480B" w:rsidRPr="00E87514" w:rsidTr="00DD480B">
        <w:tc>
          <w:tcPr>
            <w:tcW w:w="3086" w:type="dxa"/>
            <w:shd w:val="clear" w:color="auto" w:fill="F7CAAC"/>
          </w:tcPr>
          <w:p w:rsidR="00DD480B" w:rsidRPr="00E87514" w:rsidRDefault="00DD480B" w:rsidP="00DD480B">
            <w:pPr>
              <w:jc w:val="both"/>
              <w:rPr>
                <w:b/>
                <w:sz w:val="22"/>
              </w:rPr>
            </w:pPr>
            <w:r w:rsidRPr="00E87514">
              <w:rPr>
                <w:b/>
              </w:rPr>
              <w:t>Prerekvizity, korekvizity, ekvivalence</w:t>
            </w:r>
          </w:p>
        </w:tc>
        <w:tc>
          <w:tcPr>
            <w:tcW w:w="6769" w:type="dxa"/>
            <w:gridSpan w:val="7"/>
          </w:tcPr>
          <w:p w:rsidR="00DD480B" w:rsidRPr="00E87514" w:rsidRDefault="00DD480B" w:rsidP="00DD480B">
            <w:pPr>
              <w:jc w:val="both"/>
            </w:pPr>
          </w:p>
        </w:tc>
      </w:tr>
      <w:tr w:rsidR="00DD480B" w:rsidRPr="00E87514" w:rsidTr="00DD480B">
        <w:tc>
          <w:tcPr>
            <w:tcW w:w="3086" w:type="dxa"/>
            <w:shd w:val="clear" w:color="auto" w:fill="F7CAAC"/>
          </w:tcPr>
          <w:p w:rsidR="00DD480B" w:rsidRPr="00E87514" w:rsidRDefault="00DD480B" w:rsidP="00DD480B">
            <w:pPr>
              <w:jc w:val="both"/>
              <w:rPr>
                <w:b/>
              </w:rPr>
            </w:pPr>
            <w:r w:rsidRPr="00E87514">
              <w:rPr>
                <w:b/>
              </w:rPr>
              <w:t>Způsob ověření studijních výsledků</w:t>
            </w:r>
          </w:p>
        </w:tc>
        <w:tc>
          <w:tcPr>
            <w:tcW w:w="3406" w:type="dxa"/>
            <w:gridSpan w:val="4"/>
          </w:tcPr>
          <w:p w:rsidR="00DD480B" w:rsidRPr="00E87514" w:rsidRDefault="00DD480B" w:rsidP="00DD480B">
            <w:pPr>
              <w:jc w:val="both"/>
            </w:pPr>
            <w:r w:rsidRPr="00E87514">
              <w:t>Klz</w:t>
            </w:r>
          </w:p>
        </w:tc>
        <w:tc>
          <w:tcPr>
            <w:tcW w:w="2156" w:type="dxa"/>
            <w:shd w:val="clear" w:color="auto" w:fill="F7CAAC"/>
          </w:tcPr>
          <w:p w:rsidR="00DD480B" w:rsidRPr="00E87514" w:rsidRDefault="00DD480B" w:rsidP="00DD480B">
            <w:pPr>
              <w:jc w:val="both"/>
              <w:rPr>
                <w:b/>
              </w:rPr>
            </w:pPr>
            <w:r w:rsidRPr="00E87514">
              <w:rPr>
                <w:b/>
              </w:rPr>
              <w:t>Forma výuky</w:t>
            </w:r>
          </w:p>
        </w:tc>
        <w:tc>
          <w:tcPr>
            <w:tcW w:w="1207" w:type="dxa"/>
            <w:gridSpan w:val="2"/>
          </w:tcPr>
          <w:p w:rsidR="00DD480B" w:rsidRPr="00E87514" w:rsidRDefault="00DD480B" w:rsidP="00DD480B">
            <w:pPr>
              <w:jc w:val="both"/>
            </w:pPr>
            <w:r w:rsidRPr="00E87514">
              <w:t>seminář</w:t>
            </w:r>
          </w:p>
        </w:tc>
      </w:tr>
      <w:tr w:rsidR="00DD480B" w:rsidRPr="00E87514" w:rsidTr="00DD480B">
        <w:tc>
          <w:tcPr>
            <w:tcW w:w="3086" w:type="dxa"/>
            <w:shd w:val="clear" w:color="auto" w:fill="F7CAAC"/>
          </w:tcPr>
          <w:p w:rsidR="00DD480B" w:rsidRPr="00E87514" w:rsidRDefault="00DD480B" w:rsidP="00DD480B">
            <w:pPr>
              <w:jc w:val="both"/>
              <w:rPr>
                <w:b/>
              </w:rPr>
            </w:pPr>
            <w:r w:rsidRPr="00E87514">
              <w:rPr>
                <w:b/>
              </w:rPr>
              <w:t>Forma způsobu ověření studijních výsledků a další požadavky na studenta</w:t>
            </w:r>
          </w:p>
        </w:tc>
        <w:tc>
          <w:tcPr>
            <w:tcW w:w="6769" w:type="dxa"/>
            <w:gridSpan w:val="7"/>
            <w:tcBorders>
              <w:bottom w:val="nil"/>
            </w:tcBorders>
          </w:tcPr>
          <w:p w:rsidR="00DD480B" w:rsidRPr="00E87514" w:rsidRDefault="00F2741F" w:rsidP="00DD480B">
            <w:pPr>
              <w:jc w:val="both"/>
            </w:pPr>
            <w:r>
              <w:t xml:space="preserve">Klasifikovaný zápočet, prezence 80%, aktivní účast, plnění zadaných úkolů </w:t>
            </w:r>
            <w:r>
              <w:br/>
              <w:t>v Moodle.</w:t>
            </w:r>
            <w:r w:rsidR="008F2169">
              <w:t xml:space="preserve"> </w:t>
            </w:r>
            <w:r w:rsidR="008F2169" w:rsidRPr="002A4D90">
              <w:t xml:space="preserve"> Práce studentů je sledována komunikačními aktivitami v hodinách. Na konci semestru absolvují studenti závěrečný test (minimální úspěšnost 60%).</w:t>
            </w:r>
          </w:p>
        </w:tc>
      </w:tr>
      <w:tr w:rsidR="00DD480B" w:rsidRPr="00E87514" w:rsidTr="00DD480B">
        <w:trPr>
          <w:trHeight w:val="217"/>
        </w:trPr>
        <w:tc>
          <w:tcPr>
            <w:tcW w:w="9855" w:type="dxa"/>
            <w:gridSpan w:val="8"/>
            <w:tcBorders>
              <w:top w:val="nil"/>
            </w:tcBorders>
          </w:tcPr>
          <w:p w:rsidR="00DD480B" w:rsidRPr="00E87514" w:rsidRDefault="00DD480B" w:rsidP="00DD480B">
            <w:pPr>
              <w:jc w:val="both"/>
            </w:pPr>
          </w:p>
        </w:tc>
      </w:tr>
      <w:tr w:rsidR="00DD480B" w:rsidRPr="00E87514" w:rsidTr="00DD480B">
        <w:trPr>
          <w:trHeight w:val="197"/>
        </w:trPr>
        <w:tc>
          <w:tcPr>
            <w:tcW w:w="3086" w:type="dxa"/>
            <w:tcBorders>
              <w:top w:val="nil"/>
            </w:tcBorders>
            <w:shd w:val="clear" w:color="auto" w:fill="F7CAAC"/>
          </w:tcPr>
          <w:p w:rsidR="00DD480B" w:rsidRPr="00E87514" w:rsidRDefault="00DD480B" w:rsidP="00DD480B">
            <w:pPr>
              <w:jc w:val="both"/>
              <w:rPr>
                <w:b/>
              </w:rPr>
            </w:pPr>
            <w:r w:rsidRPr="00E87514">
              <w:rPr>
                <w:b/>
              </w:rPr>
              <w:t>Garant předmětu</w:t>
            </w:r>
          </w:p>
        </w:tc>
        <w:tc>
          <w:tcPr>
            <w:tcW w:w="6769" w:type="dxa"/>
            <w:gridSpan w:val="7"/>
            <w:tcBorders>
              <w:top w:val="nil"/>
            </w:tcBorders>
          </w:tcPr>
          <w:p w:rsidR="00DD480B" w:rsidRPr="00E87514" w:rsidRDefault="00DD480B" w:rsidP="00DD480B">
            <w:pPr>
              <w:jc w:val="both"/>
            </w:pPr>
            <w:r w:rsidRPr="00E87514">
              <w:t xml:space="preserve">  </w:t>
            </w:r>
          </w:p>
        </w:tc>
      </w:tr>
      <w:tr w:rsidR="00DD480B" w:rsidRPr="00E87514" w:rsidTr="00DD480B">
        <w:trPr>
          <w:trHeight w:val="243"/>
        </w:trPr>
        <w:tc>
          <w:tcPr>
            <w:tcW w:w="3086" w:type="dxa"/>
            <w:tcBorders>
              <w:top w:val="nil"/>
            </w:tcBorders>
            <w:shd w:val="clear" w:color="auto" w:fill="F7CAAC"/>
          </w:tcPr>
          <w:p w:rsidR="00DD480B" w:rsidRPr="00E87514" w:rsidRDefault="00DD480B" w:rsidP="00DD480B">
            <w:pPr>
              <w:jc w:val="both"/>
              <w:rPr>
                <w:b/>
              </w:rPr>
            </w:pPr>
            <w:r w:rsidRPr="00E87514">
              <w:rPr>
                <w:b/>
              </w:rPr>
              <w:t>Zapojení garanta do výuky předmětu</w:t>
            </w:r>
          </w:p>
        </w:tc>
        <w:tc>
          <w:tcPr>
            <w:tcW w:w="6769" w:type="dxa"/>
            <w:gridSpan w:val="7"/>
            <w:tcBorders>
              <w:top w:val="nil"/>
            </w:tcBorders>
          </w:tcPr>
          <w:p w:rsidR="00DD480B" w:rsidRPr="00E87514" w:rsidRDefault="00DD480B" w:rsidP="00DD480B">
            <w:pPr>
              <w:jc w:val="both"/>
            </w:pPr>
          </w:p>
        </w:tc>
      </w:tr>
      <w:tr w:rsidR="00DD480B" w:rsidRPr="00E87514" w:rsidTr="00DD480B">
        <w:tc>
          <w:tcPr>
            <w:tcW w:w="3086" w:type="dxa"/>
            <w:shd w:val="clear" w:color="auto" w:fill="F7CAAC"/>
          </w:tcPr>
          <w:p w:rsidR="00DD480B" w:rsidRPr="00E87514" w:rsidRDefault="00DD480B" w:rsidP="00DD480B">
            <w:pPr>
              <w:jc w:val="both"/>
              <w:rPr>
                <w:b/>
              </w:rPr>
            </w:pPr>
            <w:r w:rsidRPr="00E87514">
              <w:rPr>
                <w:b/>
              </w:rPr>
              <w:t>Vyučující</w:t>
            </w:r>
          </w:p>
        </w:tc>
        <w:tc>
          <w:tcPr>
            <w:tcW w:w="6769" w:type="dxa"/>
            <w:gridSpan w:val="7"/>
            <w:tcBorders>
              <w:bottom w:val="nil"/>
            </w:tcBorders>
          </w:tcPr>
          <w:p w:rsidR="00DD480B" w:rsidRPr="00E87514" w:rsidRDefault="00DD480B" w:rsidP="00DD480B">
            <w:pPr>
              <w:jc w:val="both"/>
            </w:pPr>
          </w:p>
        </w:tc>
      </w:tr>
      <w:tr w:rsidR="00DD480B" w:rsidRPr="00E87514" w:rsidTr="00F2741F">
        <w:trPr>
          <w:trHeight w:val="203"/>
        </w:trPr>
        <w:tc>
          <w:tcPr>
            <w:tcW w:w="9855" w:type="dxa"/>
            <w:gridSpan w:val="8"/>
            <w:tcBorders>
              <w:top w:val="nil"/>
            </w:tcBorders>
          </w:tcPr>
          <w:p w:rsidR="00DD480B" w:rsidRPr="00E87514" w:rsidRDefault="00DD480B" w:rsidP="00DD480B">
            <w:pPr>
              <w:jc w:val="both"/>
            </w:pPr>
            <w:r w:rsidRPr="00E87514">
              <w:t xml:space="preserve"> Mgr. et Mgr. Kristýna Kozubíková</w:t>
            </w:r>
          </w:p>
        </w:tc>
      </w:tr>
      <w:tr w:rsidR="00DD480B" w:rsidRPr="00E87514" w:rsidTr="00DD480B">
        <w:tc>
          <w:tcPr>
            <w:tcW w:w="3086" w:type="dxa"/>
            <w:shd w:val="clear" w:color="auto" w:fill="F7CAAC"/>
          </w:tcPr>
          <w:p w:rsidR="00DD480B" w:rsidRPr="00E87514" w:rsidRDefault="00DD480B" w:rsidP="00DD480B">
            <w:pPr>
              <w:jc w:val="both"/>
              <w:rPr>
                <w:b/>
              </w:rPr>
            </w:pPr>
            <w:r w:rsidRPr="00E87514">
              <w:rPr>
                <w:b/>
              </w:rPr>
              <w:t>Stručná anotace předmětu</w:t>
            </w:r>
          </w:p>
        </w:tc>
        <w:tc>
          <w:tcPr>
            <w:tcW w:w="6769" w:type="dxa"/>
            <w:gridSpan w:val="7"/>
            <w:tcBorders>
              <w:bottom w:val="nil"/>
            </w:tcBorders>
          </w:tcPr>
          <w:p w:rsidR="00DD480B" w:rsidRPr="00E87514" w:rsidRDefault="00DD480B" w:rsidP="00DD480B">
            <w:pPr>
              <w:jc w:val="both"/>
            </w:pPr>
          </w:p>
        </w:tc>
      </w:tr>
      <w:tr w:rsidR="00DD480B" w:rsidRPr="00E87514" w:rsidTr="00DD480B">
        <w:trPr>
          <w:trHeight w:val="3938"/>
        </w:trPr>
        <w:tc>
          <w:tcPr>
            <w:tcW w:w="9855" w:type="dxa"/>
            <w:gridSpan w:val="8"/>
            <w:tcBorders>
              <w:top w:val="nil"/>
              <w:bottom w:val="single" w:sz="12" w:space="0" w:color="auto"/>
            </w:tcBorders>
          </w:tcPr>
          <w:p w:rsidR="00F2741F" w:rsidRPr="008708AA" w:rsidRDefault="00F2741F" w:rsidP="00F2741F">
            <w:pPr>
              <w:jc w:val="both"/>
              <w:rPr>
                <w:b/>
                <w:sz w:val="19"/>
                <w:szCs w:val="19"/>
              </w:rPr>
            </w:pPr>
            <w:r w:rsidRPr="008708AA">
              <w:rPr>
                <w:b/>
                <w:sz w:val="19"/>
                <w:szCs w:val="19"/>
              </w:rPr>
              <w:t>Cíl předmětu</w:t>
            </w:r>
          </w:p>
          <w:p w:rsidR="00F2741F" w:rsidRDefault="00F2741F" w:rsidP="00F2741F">
            <w:pPr>
              <w:jc w:val="both"/>
              <w:rPr>
                <w:sz w:val="19"/>
                <w:szCs w:val="19"/>
              </w:rPr>
            </w:pPr>
            <w:r w:rsidRPr="008708AA">
              <w:rPr>
                <w:sz w:val="19"/>
                <w:szCs w:val="19"/>
              </w:rPr>
              <w:t xml:space="preserve">Cílem je prohloubit komunikativní dovednosti a procvičit nové gramatické jevy na úrovni mírně až středně pokročilý. Kurz rozvíjí všechny jazykové dovednosti tedy poslech, mluvení, čtení a psaní. Obecný jazyk je rozvíjen na základě probírané učebnice, je však rozšiřován </w:t>
            </w:r>
            <w:r w:rsidR="00653CD2">
              <w:rPr>
                <w:sz w:val="19"/>
                <w:szCs w:val="19"/>
              </w:rPr>
              <w:t>odbornými</w:t>
            </w:r>
            <w:r w:rsidR="008F2169" w:rsidRPr="008708AA">
              <w:rPr>
                <w:sz w:val="19"/>
                <w:szCs w:val="19"/>
              </w:rPr>
              <w:t xml:space="preserve"> </w:t>
            </w:r>
            <w:r w:rsidRPr="008708AA">
              <w:rPr>
                <w:sz w:val="19"/>
                <w:szCs w:val="19"/>
              </w:rPr>
              <w:t xml:space="preserve">doplňujícími materiály. Studenti jsou systematicky vedeni k domácí práci a samostudiu. Poměrná část kurzu probíhá online pomocí e-learningu na Moodle. </w:t>
            </w:r>
            <w:r>
              <w:rPr>
                <w:sz w:val="19"/>
                <w:szCs w:val="19"/>
              </w:rPr>
              <w:t xml:space="preserve"> Předmět navazuje na znalosti studentů získaných</w:t>
            </w:r>
            <w:r w:rsidRPr="008708AA">
              <w:rPr>
                <w:sz w:val="19"/>
                <w:szCs w:val="19"/>
              </w:rPr>
              <w:t xml:space="preserve"> </w:t>
            </w:r>
            <w:r>
              <w:rPr>
                <w:sz w:val="19"/>
                <w:szCs w:val="19"/>
              </w:rPr>
              <w:br/>
            </w:r>
            <w:r w:rsidRPr="008708AA">
              <w:rPr>
                <w:sz w:val="19"/>
                <w:szCs w:val="19"/>
              </w:rPr>
              <w:t xml:space="preserve">na nižších stupních škol. </w:t>
            </w:r>
          </w:p>
          <w:p w:rsidR="00F2741F" w:rsidRPr="008708AA" w:rsidRDefault="00F2741F" w:rsidP="00F2741F">
            <w:pPr>
              <w:jc w:val="both"/>
              <w:rPr>
                <w:sz w:val="19"/>
                <w:szCs w:val="19"/>
              </w:rPr>
            </w:pPr>
            <w:r w:rsidRPr="008708AA">
              <w:rPr>
                <w:b/>
                <w:sz w:val="19"/>
                <w:szCs w:val="19"/>
              </w:rPr>
              <w:t>Obsah předmětu</w:t>
            </w:r>
          </w:p>
          <w:p w:rsidR="00F2741F" w:rsidRPr="008708AA" w:rsidRDefault="00F2741F" w:rsidP="00F2741F">
            <w:pPr>
              <w:jc w:val="both"/>
              <w:rPr>
                <w:sz w:val="19"/>
                <w:szCs w:val="19"/>
              </w:rPr>
            </w:pPr>
            <w:r w:rsidRPr="008708AA">
              <w:rPr>
                <w:sz w:val="19"/>
                <w:szCs w:val="19"/>
              </w:rPr>
              <w:t xml:space="preserve">Přehled probírané látky: gramatika a slovní zásoba učebnice International Express Pre-Intermediate 3rd Edition Units 1 - 4 </w:t>
            </w:r>
          </w:p>
          <w:p w:rsidR="00F2741F" w:rsidRPr="008708AA" w:rsidRDefault="00F2741F" w:rsidP="00F2741F">
            <w:pPr>
              <w:jc w:val="both"/>
              <w:rPr>
                <w:sz w:val="19"/>
                <w:szCs w:val="19"/>
              </w:rPr>
            </w:pPr>
            <w:r w:rsidRPr="008708AA">
              <w:rPr>
                <w:sz w:val="19"/>
                <w:szCs w:val="19"/>
              </w:rPr>
              <w:t>Gramatika: přítomný čas prostý, tvoření otázek, přítomný čas průběhový, přítomný prostý čas v kontrastu k přítomnému průběhovému.</w:t>
            </w:r>
          </w:p>
          <w:p w:rsidR="00F2741F" w:rsidRPr="008708AA" w:rsidRDefault="00F2741F" w:rsidP="00F2741F">
            <w:pPr>
              <w:jc w:val="both"/>
              <w:rPr>
                <w:sz w:val="19"/>
                <w:szCs w:val="19"/>
              </w:rPr>
            </w:pPr>
            <w:r w:rsidRPr="008708AA">
              <w:rPr>
                <w:sz w:val="19"/>
                <w:szCs w:val="19"/>
              </w:rPr>
              <w:t>Žádost o radu, poskytování rady.</w:t>
            </w:r>
          </w:p>
          <w:p w:rsidR="00F2741F" w:rsidRPr="008708AA" w:rsidRDefault="00F2741F" w:rsidP="00F2741F">
            <w:pPr>
              <w:jc w:val="both"/>
              <w:rPr>
                <w:sz w:val="19"/>
                <w:szCs w:val="19"/>
              </w:rPr>
            </w:pPr>
            <w:r w:rsidRPr="008708AA">
              <w:rPr>
                <w:sz w:val="19"/>
                <w:szCs w:val="19"/>
              </w:rPr>
              <w:t xml:space="preserve">Trpný rod v přítomném prostém čase a v minulém prostém čase. </w:t>
            </w:r>
          </w:p>
          <w:p w:rsidR="00F2741F" w:rsidRPr="008708AA" w:rsidRDefault="00F2741F" w:rsidP="00F2741F">
            <w:pPr>
              <w:jc w:val="both"/>
              <w:rPr>
                <w:sz w:val="19"/>
                <w:szCs w:val="19"/>
              </w:rPr>
            </w:pPr>
            <w:r w:rsidRPr="008708AA">
              <w:rPr>
                <w:sz w:val="19"/>
                <w:szCs w:val="19"/>
              </w:rPr>
              <w:t>Vyjadřování názoru, vyjadřování souhlasu a nesouhlasu.</w:t>
            </w:r>
          </w:p>
          <w:p w:rsidR="00F2741F" w:rsidRPr="008708AA" w:rsidRDefault="00F2741F" w:rsidP="00F2741F">
            <w:pPr>
              <w:jc w:val="both"/>
              <w:rPr>
                <w:sz w:val="19"/>
                <w:szCs w:val="19"/>
              </w:rPr>
            </w:pPr>
            <w:r w:rsidRPr="008708AA">
              <w:rPr>
                <w:sz w:val="19"/>
                <w:szCs w:val="19"/>
              </w:rPr>
              <w:t xml:space="preserve">Slovní zásoba: okruhy slovní zásoby vychází z každodenních komunikativních situací a praktických témat probíraných </w:t>
            </w:r>
            <w:r>
              <w:rPr>
                <w:sz w:val="19"/>
                <w:szCs w:val="19"/>
              </w:rPr>
              <w:br/>
            </w:r>
            <w:r w:rsidRPr="008708AA">
              <w:rPr>
                <w:sz w:val="19"/>
                <w:szCs w:val="19"/>
              </w:rPr>
              <w:t xml:space="preserve">v jednotlivých lekcích učebnic (zaměstnání, každodenní činnosti rozdíl mezi "make" a "do" a "have", seznamování se s lidmi, plány do budoucna, cestování, dopravní prostředky, telefonování, popis osob a věcí přídavná jména, oblečení, přístroje, nabídky a žádosti). </w:t>
            </w:r>
          </w:p>
          <w:p w:rsidR="00F2741F" w:rsidRPr="008708AA" w:rsidRDefault="00F2741F" w:rsidP="00F2741F">
            <w:pPr>
              <w:jc w:val="both"/>
              <w:rPr>
                <w:b/>
                <w:sz w:val="19"/>
                <w:szCs w:val="19"/>
              </w:rPr>
            </w:pPr>
            <w:r w:rsidRPr="008708AA">
              <w:rPr>
                <w:b/>
                <w:sz w:val="19"/>
                <w:szCs w:val="19"/>
              </w:rPr>
              <w:t>Výstupní kompetence</w:t>
            </w:r>
          </w:p>
          <w:p w:rsidR="00DD480B" w:rsidRPr="00E87514" w:rsidRDefault="00F2741F" w:rsidP="00F2741F">
            <w:pPr>
              <w:jc w:val="both"/>
              <w:rPr>
                <w:sz w:val="19"/>
                <w:szCs w:val="19"/>
              </w:rPr>
            </w:pPr>
            <w:r w:rsidRPr="008708AA">
              <w:rPr>
                <w:sz w:val="19"/>
                <w:szCs w:val="19"/>
              </w:rPr>
              <w:t>Student je schopen používat získané jazykové kompetence v každodenních situacích - práce, cestování, vztahy, povinnosti, atd. Chápe jazykové zákonitosti a umí pracovat s autentickými materiály (text, poslech, mluvené slovo) dané úrovně a na ně adekvátně reagovat</w:t>
            </w:r>
            <w:r w:rsidR="008F2169">
              <w:rPr>
                <w:sz w:val="19"/>
                <w:szCs w:val="19"/>
              </w:rPr>
              <w:t xml:space="preserve"> </w:t>
            </w:r>
            <w:r w:rsidR="008F2169" w:rsidRPr="002A4D90">
              <w:rPr>
                <w:sz w:val="19"/>
                <w:szCs w:val="19"/>
              </w:rPr>
              <w:t xml:space="preserve"> dle A1- A2 SERR/ CEFR</w:t>
            </w:r>
          </w:p>
        </w:tc>
      </w:tr>
      <w:tr w:rsidR="00DD480B" w:rsidRPr="00E87514" w:rsidTr="00DD480B">
        <w:trPr>
          <w:trHeight w:val="265"/>
        </w:trPr>
        <w:tc>
          <w:tcPr>
            <w:tcW w:w="3653" w:type="dxa"/>
            <w:gridSpan w:val="2"/>
            <w:tcBorders>
              <w:top w:val="nil"/>
            </w:tcBorders>
            <w:shd w:val="clear" w:color="auto" w:fill="F7CAAC"/>
          </w:tcPr>
          <w:p w:rsidR="00DD480B" w:rsidRPr="00E87514" w:rsidRDefault="00DD480B" w:rsidP="00DD480B">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DD480B" w:rsidRPr="00E87514" w:rsidRDefault="00DD480B" w:rsidP="00DD480B">
            <w:pPr>
              <w:jc w:val="both"/>
              <w:rPr>
                <w:sz w:val="19"/>
                <w:szCs w:val="19"/>
              </w:rPr>
            </w:pPr>
          </w:p>
        </w:tc>
      </w:tr>
      <w:tr w:rsidR="00DD480B" w:rsidRPr="00E87514" w:rsidTr="00DD480B">
        <w:trPr>
          <w:trHeight w:val="1497"/>
        </w:trPr>
        <w:tc>
          <w:tcPr>
            <w:tcW w:w="9855" w:type="dxa"/>
            <w:gridSpan w:val="8"/>
            <w:tcBorders>
              <w:top w:val="nil"/>
            </w:tcBorders>
          </w:tcPr>
          <w:p w:rsidR="00DD480B" w:rsidRPr="00E87514" w:rsidRDefault="00DD480B" w:rsidP="00DD480B">
            <w:pPr>
              <w:jc w:val="both"/>
              <w:rPr>
                <w:b/>
                <w:sz w:val="19"/>
                <w:szCs w:val="19"/>
              </w:rPr>
            </w:pPr>
            <w:r w:rsidRPr="00E87514">
              <w:rPr>
                <w:b/>
                <w:sz w:val="19"/>
                <w:szCs w:val="19"/>
              </w:rPr>
              <w:t>Povinná literatura</w:t>
            </w:r>
          </w:p>
          <w:p w:rsidR="00DD480B" w:rsidRPr="00E87514" w:rsidRDefault="00DD480B" w:rsidP="00DD480B">
            <w:pPr>
              <w:jc w:val="both"/>
              <w:rPr>
                <w:sz w:val="19"/>
                <w:szCs w:val="19"/>
              </w:rPr>
            </w:pPr>
            <w:r w:rsidRPr="00E87514">
              <w:rPr>
                <w:sz w:val="19"/>
                <w:szCs w:val="19"/>
              </w:rPr>
              <w:t xml:space="preserve">Alexander, </w:t>
            </w:r>
            <w:proofErr w:type="gramStart"/>
            <w:r w:rsidRPr="00E87514">
              <w:rPr>
                <w:sz w:val="19"/>
                <w:szCs w:val="19"/>
              </w:rPr>
              <w:t>L.G.</w:t>
            </w:r>
            <w:proofErr w:type="gramEnd"/>
            <w:r w:rsidRPr="00E87514">
              <w:rPr>
                <w:sz w:val="19"/>
                <w:szCs w:val="19"/>
              </w:rPr>
              <w:t xml:space="preserve"> </w:t>
            </w:r>
            <w:r w:rsidRPr="00E87514">
              <w:rPr>
                <w:i/>
                <w:sz w:val="19"/>
                <w:szCs w:val="19"/>
              </w:rPr>
              <w:t>Longman English Grammar</w:t>
            </w:r>
            <w:r w:rsidRPr="00E87514">
              <w:rPr>
                <w:sz w:val="19"/>
                <w:szCs w:val="19"/>
              </w:rPr>
              <w:t>. Harlow: Pearson Education Limited, 2003.</w:t>
            </w:r>
          </w:p>
          <w:p w:rsidR="00DD480B" w:rsidRPr="00E87514" w:rsidRDefault="00DD480B" w:rsidP="00DD480B">
            <w:pPr>
              <w:jc w:val="both"/>
              <w:rPr>
                <w:sz w:val="19"/>
                <w:szCs w:val="19"/>
              </w:rPr>
            </w:pPr>
            <w:r w:rsidRPr="00E87514">
              <w:rPr>
                <w:sz w:val="19"/>
                <w:szCs w:val="19"/>
              </w:rPr>
              <w:t xml:space="preserve">Cough, C. </w:t>
            </w:r>
            <w:r w:rsidRPr="00E87514">
              <w:rPr>
                <w:i/>
                <w:sz w:val="19"/>
                <w:szCs w:val="19"/>
              </w:rPr>
              <w:t>English Vocabulary Organizer</w:t>
            </w:r>
            <w:r w:rsidRPr="00E87514">
              <w:rPr>
                <w:sz w:val="19"/>
                <w:szCs w:val="19"/>
              </w:rPr>
              <w:t>. Hove: Language Teaching Publications, 2001.</w:t>
            </w:r>
          </w:p>
          <w:p w:rsidR="00DD480B" w:rsidRPr="00E87514" w:rsidRDefault="00DD480B" w:rsidP="00DD480B">
            <w:pPr>
              <w:jc w:val="both"/>
              <w:rPr>
                <w:sz w:val="19"/>
                <w:szCs w:val="19"/>
              </w:rPr>
            </w:pPr>
            <w:r w:rsidRPr="00E87514">
              <w:rPr>
                <w:sz w:val="19"/>
                <w:szCs w:val="19"/>
              </w:rPr>
              <w:t xml:space="preserve">Harding, K. </w:t>
            </w:r>
            <w:r w:rsidRPr="00E87514">
              <w:rPr>
                <w:i/>
                <w:sz w:val="19"/>
                <w:szCs w:val="19"/>
              </w:rPr>
              <w:t>Internation Express Pre-Intermediate.</w:t>
            </w:r>
            <w:r w:rsidRPr="00E87514">
              <w:rPr>
                <w:sz w:val="19"/>
                <w:szCs w:val="19"/>
              </w:rPr>
              <w:t xml:space="preserve"> Oxford: Oxford University Press, 2014.</w:t>
            </w:r>
          </w:p>
          <w:p w:rsidR="00DD480B" w:rsidRPr="00E87514" w:rsidRDefault="00DD480B" w:rsidP="00DD480B">
            <w:pPr>
              <w:jc w:val="both"/>
              <w:rPr>
                <w:sz w:val="19"/>
                <w:szCs w:val="19"/>
              </w:rPr>
            </w:pPr>
            <w:r w:rsidRPr="00E87514">
              <w:rPr>
                <w:sz w:val="19"/>
                <w:szCs w:val="19"/>
              </w:rPr>
              <w:t xml:space="preserve">Hewings, M. </w:t>
            </w:r>
            <w:r w:rsidRPr="00E87514">
              <w:rPr>
                <w:i/>
                <w:sz w:val="19"/>
                <w:szCs w:val="19"/>
              </w:rPr>
              <w:t xml:space="preserve">Advanced Grammar in </w:t>
            </w:r>
            <w:proofErr w:type="gramStart"/>
            <w:r w:rsidRPr="00E87514">
              <w:rPr>
                <w:i/>
                <w:sz w:val="19"/>
                <w:szCs w:val="19"/>
              </w:rPr>
              <w:t>Use</w:t>
            </w:r>
            <w:proofErr w:type="gramEnd"/>
            <w:r w:rsidRPr="00E87514">
              <w:rPr>
                <w:i/>
                <w:sz w:val="19"/>
                <w:szCs w:val="19"/>
              </w:rPr>
              <w:t xml:space="preserve"> Third Edition</w:t>
            </w:r>
            <w:r w:rsidRPr="00E87514">
              <w:rPr>
                <w:sz w:val="19"/>
                <w:szCs w:val="19"/>
              </w:rPr>
              <w:t>. Cambridge: Cambridge University Press, 2013</w:t>
            </w:r>
          </w:p>
          <w:p w:rsidR="00DD480B" w:rsidRPr="00E87514" w:rsidRDefault="00DD480B" w:rsidP="00DD480B">
            <w:pPr>
              <w:jc w:val="both"/>
              <w:rPr>
                <w:sz w:val="19"/>
                <w:szCs w:val="19"/>
              </w:rPr>
            </w:pPr>
            <w:r w:rsidRPr="00E87514">
              <w:rPr>
                <w:sz w:val="19"/>
                <w:szCs w:val="19"/>
              </w:rPr>
              <w:t xml:space="preserve">Murphy, R. </w:t>
            </w:r>
            <w:r w:rsidRPr="00E87514">
              <w:rPr>
                <w:i/>
                <w:sz w:val="19"/>
                <w:szCs w:val="19"/>
              </w:rPr>
              <w:t xml:space="preserve">English Grammar in </w:t>
            </w:r>
            <w:proofErr w:type="gramStart"/>
            <w:r w:rsidRPr="00E87514">
              <w:rPr>
                <w:i/>
                <w:sz w:val="19"/>
                <w:szCs w:val="19"/>
              </w:rPr>
              <w:t>Use</w:t>
            </w:r>
            <w:proofErr w:type="gramEnd"/>
            <w:r w:rsidRPr="00E87514">
              <w:rPr>
                <w:i/>
                <w:sz w:val="19"/>
                <w:szCs w:val="19"/>
              </w:rPr>
              <w:t xml:space="preserve"> 4th Edition</w:t>
            </w:r>
            <w:r w:rsidRPr="00E87514">
              <w:rPr>
                <w:sz w:val="19"/>
                <w:szCs w:val="19"/>
              </w:rPr>
              <w:t>. Cambridge: Cambridge university press, 2012.</w:t>
            </w:r>
          </w:p>
          <w:p w:rsidR="00DD480B" w:rsidRPr="00E87514" w:rsidRDefault="00DD480B" w:rsidP="00DD480B">
            <w:pPr>
              <w:jc w:val="both"/>
              <w:rPr>
                <w:sz w:val="19"/>
                <w:szCs w:val="19"/>
              </w:rPr>
            </w:pPr>
            <w:r w:rsidRPr="00E87514">
              <w:rPr>
                <w:sz w:val="19"/>
                <w:szCs w:val="19"/>
              </w:rPr>
              <w:t xml:space="preserve">Redman, S. </w:t>
            </w:r>
            <w:r w:rsidRPr="00E87514">
              <w:rPr>
                <w:i/>
                <w:sz w:val="19"/>
                <w:szCs w:val="19"/>
              </w:rPr>
              <w:t xml:space="preserve">English Vocabulary in </w:t>
            </w:r>
            <w:proofErr w:type="gramStart"/>
            <w:r w:rsidRPr="00E87514">
              <w:rPr>
                <w:i/>
                <w:sz w:val="19"/>
                <w:szCs w:val="19"/>
              </w:rPr>
              <w:t>Use</w:t>
            </w:r>
            <w:proofErr w:type="gramEnd"/>
            <w:r w:rsidRPr="00E87514">
              <w:rPr>
                <w:i/>
                <w:sz w:val="19"/>
                <w:szCs w:val="19"/>
              </w:rPr>
              <w:t xml:space="preserve"> Pre-Intermediate and Intermediate</w:t>
            </w:r>
            <w:r w:rsidRPr="00E87514">
              <w:rPr>
                <w:sz w:val="19"/>
                <w:szCs w:val="19"/>
              </w:rPr>
              <w:t>. Cambridge: Cambridge University Press, 2004.</w:t>
            </w:r>
          </w:p>
          <w:p w:rsidR="00DD480B" w:rsidRPr="00E87514" w:rsidRDefault="00DD480B" w:rsidP="00DD480B">
            <w:pPr>
              <w:jc w:val="both"/>
              <w:rPr>
                <w:b/>
                <w:sz w:val="19"/>
                <w:szCs w:val="19"/>
              </w:rPr>
            </w:pPr>
            <w:r w:rsidRPr="00E87514">
              <w:rPr>
                <w:b/>
                <w:sz w:val="19"/>
                <w:szCs w:val="19"/>
              </w:rPr>
              <w:t>Doporučená literatura</w:t>
            </w:r>
          </w:p>
          <w:p w:rsidR="00DD480B" w:rsidRPr="00E87514" w:rsidRDefault="00DD480B" w:rsidP="00DD480B">
            <w:pPr>
              <w:jc w:val="both"/>
              <w:rPr>
                <w:sz w:val="19"/>
                <w:szCs w:val="19"/>
              </w:rPr>
            </w:pPr>
            <w:r w:rsidRPr="00E87514">
              <w:rPr>
                <w:sz w:val="19"/>
                <w:szCs w:val="19"/>
              </w:rPr>
              <w:t xml:space="preserve">Flower, J. </w:t>
            </w:r>
            <w:r w:rsidRPr="00E87514">
              <w:rPr>
                <w:i/>
                <w:sz w:val="19"/>
                <w:szCs w:val="19"/>
              </w:rPr>
              <w:t>Phrasal Verb Organizer with Mini-Dictionary</w:t>
            </w:r>
            <w:r w:rsidRPr="00E87514">
              <w:rPr>
                <w:sz w:val="19"/>
                <w:szCs w:val="19"/>
              </w:rPr>
              <w:t>. Hove: Language Teaching Publications, 1998.</w:t>
            </w:r>
          </w:p>
          <w:p w:rsidR="00DD480B" w:rsidRPr="00E87514" w:rsidRDefault="00DD480B" w:rsidP="00DD480B">
            <w:pPr>
              <w:jc w:val="both"/>
              <w:rPr>
                <w:sz w:val="19"/>
                <w:szCs w:val="19"/>
              </w:rPr>
            </w:pPr>
            <w:r w:rsidRPr="00E87514">
              <w:rPr>
                <w:sz w:val="19"/>
                <w:szCs w:val="19"/>
              </w:rPr>
              <w:t xml:space="preserve">Mann, M. </w:t>
            </w:r>
            <w:r w:rsidRPr="00E87514">
              <w:rPr>
                <w:i/>
                <w:sz w:val="19"/>
                <w:szCs w:val="19"/>
              </w:rPr>
              <w:t>Destination B1 Grammar &amp; Vocabulary with Answer Key</w:t>
            </w:r>
            <w:r w:rsidRPr="00E87514">
              <w:rPr>
                <w:sz w:val="19"/>
                <w:szCs w:val="19"/>
              </w:rPr>
              <w:t>. MacMillan, 2007.</w:t>
            </w:r>
          </w:p>
          <w:p w:rsidR="00DD480B" w:rsidRPr="00E87514" w:rsidRDefault="00DD480B" w:rsidP="00DD480B">
            <w:pPr>
              <w:jc w:val="both"/>
              <w:rPr>
                <w:sz w:val="19"/>
                <w:szCs w:val="19"/>
              </w:rPr>
            </w:pPr>
            <w:r w:rsidRPr="00E87514">
              <w:rPr>
                <w:sz w:val="19"/>
                <w:szCs w:val="19"/>
              </w:rPr>
              <w:t xml:space="preserve">Sparling, D. </w:t>
            </w:r>
            <w:r w:rsidRPr="00E87514">
              <w:rPr>
                <w:i/>
                <w:sz w:val="19"/>
                <w:szCs w:val="19"/>
              </w:rPr>
              <w:t>English or Czenglish</w:t>
            </w:r>
            <w:r w:rsidRPr="00E87514">
              <w:rPr>
                <w:sz w:val="19"/>
                <w:szCs w:val="19"/>
              </w:rPr>
              <w:t>. Praha: Státní pedagogické nakladatelství, 1990.</w:t>
            </w:r>
          </w:p>
          <w:p w:rsidR="00DD480B" w:rsidRPr="00E87514" w:rsidRDefault="00DD480B" w:rsidP="00DD480B">
            <w:pPr>
              <w:rPr>
                <w:sz w:val="19"/>
                <w:szCs w:val="19"/>
              </w:rPr>
            </w:pPr>
            <w:r w:rsidRPr="00E87514">
              <w:rPr>
                <w:sz w:val="19"/>
                <w:szCs w:val="19"/>
              </w:rPr>
              <w:t xml:space="preserve">Wyatt, R. </w:t>
            </w:r>
            <w:r w:rsidRPr="00E87514">
              <w:rPr>
                <w:i/>
                <w:sz w:val="19"/>
                <w:szCs w:val="19"/>
              </w:rPr>
              <w:t>Check Your English Vocabulary For FCE+.</w:t>
            </w:r>
            <w:r w:rsidRPr="00E87514">
              <w:rPr>
                <w:sz w:val="19"/>
                <w:szCs w:val="19"/>
              </w:rPr>
              <w:t xml:space="preserve"> London: Bloomsbury, 2004.</w:t>
            </w:r>
          </w:p>
          <w:p w:rsidR="00DD480B" w:rsidRPr="00E87514" w:rsidRDefault="00DD480B" w:rsidP="00DD480B">
            <w:pPr>
              <w:jc w:val="both"/>
              <w:rPr>
                <w:sz w:val="19"/>
                <w:szCs w:val="19"/>
              </w:rPr>
            </w:pPr>
            <w:r w:rsidRPr="00E87514">
              <w:rPr>
                <w:sz w:val="19"/>
                <w:szCs w:val="19"/>
              </w:rPr>
              <w:t xml:space="preserve">Wright, J. </w:t>
            </w:r>
            <w:r w:rsidRPr="00E87514">
              <w:rPr>
                <w:i/>
                <w:sz w:val="19"/>
                <w:szCs w:val="19"/>
              </w:rPr>
              <w:t>Idioms Organizer</w:t>
            </w:r>
            <w:r w:rsidRPr="00E87514">
              <w:rPr>
                <w:sz w:val="19"/>
                <w:szCs w:val="19"/>
              </w:rPr>
              <w:t>. Boston: Heinle, 2002.</w:t>
            </w:r>
          </w:p>
        </w:tc>
      </w:tr>
      <w:tr w:rsidR="00DD480B" w:rsidRPr="00E87514" w:rsidTr="00DD480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D480B" w:rsidRPr="00E87514" w:rsidRDefault="00DD480B" w:rsidP="00DD480B">
            <w:pPr>
              <w:jc w:val="center"/>
              <w:rPr>
                <w:b/>
                <w:sz w:val="19"/>
                <w:szCs w:val="19"/>
              </w:rPr>
            </w:pPr>
            <w:r w:rsidRPr="00E87514">
              <w:rPr>
                <w:b/>
                <w:sz w:val="19"/>
                <w:szCs w:val="19"/>
              </w:rPr>
              <w:t>Informace ke kombinované nebo distanční formě</w:t>
            </w:r>
          </w:p>
        </w:tc>
      </w:tr>
      <w:tr w:rsidR="00DD480B" w:rsidRPr="00E87514" w:rsidTr="00DD480B">
        <w:tc>
          <w:tcPr>
            <w:tcW w:w="4787" w:type="dxa"/>
            <w:gridSpan w:val="3"/>
            <w:tcBorders>
              <w:top w:val="single" w:sz="2" w:space="0" w:color="auto"/>
            </w:tcBorders>
            <w:shd w:val="clear" w:color="auto" w:fill="F7CAAC"/>
          </w:tcPr>
          <w:p w:rsidR="00DD480B" w:rsidRPr="00E87514" w:rsidRDefault="00DD480B" w:rsidP="00DD480B">
            <w:pPr>
              <w:jc w:val="both"/>
              <w:rPr>
                <w:sz w:val="19"/>
                <w:szCs w:val="19"/>
              </w:rPr>
            </w:pPr>
            <w:r w:rsidRPr="00E87514">
              <w:rPr>
                <w:b/>
                <w:sz w:val="19"/>
                <w:szCs w:val="19"/>
              </w:rPr>
              <w:t>Rozsah konzultací (soustředění)</w:t>
            </w:r>
          </w:p>
        </w:tc>
        <w:tc>
          <w:tcPr>
            <w:tcW w:w="889" w:type="dxa"/>
            <w:tcBorders>
              <w:top w:val="single" w:sz="2" w:space="0" w:color="auto"/>
            </w:tcBorders>
          </w:tcPr>
          <w:p w:rsidR="00DD480B" w:rsidRPr="00E87514" w:rsidRDefault="00DD480B" w:rsidP="00DD480B">
            <w:pPr>
              <w:jc w:val="both"/>
              <w:rPr>
                <w:sz w:val="19"/>
                <w:szCs w:val="19"/>
              </w:rPr>
            </w:pPr>
            <w:r w:rsidRPr="00E87514">
              <w:rPr>
                <w:sz w:val="19"/>
                <w:szCs w:val="19"/>
              </w:rPr>
              <w:t>30</w:t>
            </w:r>
          </w:p>
        </w:tc>
        <w:tc>
          <w:tcPr>
            <w:tcW w:w="4179" w:type="dxa"/>
            <w:gridSpan w:val="4"/>
            <w:tcBorders>
              <w:top w:val="single" w:sz="2" w:space="0" w:color="auto"/>
            </w:tcBorders>
            <w:shd w:val="clear" w:color="auto" w:fill="F7CAAC"/>
          </w:tcPr>
          <w:p w:rsidR="00DD480B" w:rsidRPr="00E87514" w:rsidRDefault="00DD480B" w:rsidP="00DD480B">
            <w:pPr>
              <w:jc w:val="both"/>
              <w:rPr>
                <w:b/>
                <w:sz w:val="19"/>
                <w:szCs w:val="19"/>
              </w:rPr>
            </w:pPr>
            <w:r w:rsidRPr="00E87514">
              <w:rPr>
                <w:b/>
                <w:sz w:val="19"/>
                <w:szCs w:val="19"/>
              </w:rPr>
              <w:t xml:space="preserve">hodin </w:t>
            </w:r>
          </w:p>
        </w:tc>
      </w:tr>
      <w:tr w:rsidR="00DD480B" w:rsidRPr="00E87514" w:rsidTr="00DD480B">
        <w:tc>
          <w:tcPr>
            <w:tcW w:w="9855" w:type="dxa"/>
            <w:gridSpan w:val="8"/>
            <w:shd w:val="clear" w:color="auto" w:fill="F7CAAC"/>
          </w:tcPr>
          <w:p w:rsidR="00DD480B" w:rsidRPr="00E87514" w:rsidRDefault="00DD480B" w:rsidP="00DD480B">
            <w:pPr>
              <w:jc w:val="both"/>
              <w:rPr>
                <w:b/>
                <w:sz w:val="19"/>
                <w:szCs w:val="19"/>
              </w:rPr>
            </w:pPr>
            <w:r w:rsidRPr="00E87514">
              <w:rPr>
                <w:b/>
                <w:sz w:val="19"/>
                <w:szCs w:val="19"/>
              </w:rPr>
              <w:t>Informace o způsobu kontaktu s vyučujícím</w:t>
            </w:r>
          </w:p>
        </w:tc>
      </w:tr>
      <w:tr w:rsidR="00DD480B" w:rsidRPr="00E87514" w:rsidTr="00F2741F">
        <w:trPr>
          <w:trHeight w:val="225"/>
        </w:trPr>
        <w:tc>
          <w:tcPr>
            <w:tcW w:w="9855" w:type="dxa"/>
            <w:gridSpan w:val="8"/>
          </w:tcPr>
          <w:p w:rsidR="00DD480B" w:rsidRPr="00E87514" w:rsidRDefault="00DD480B" w:rsidP="00DD480B">
            <w:pPr>
              <w:jc w:val="both"/>
              <w:rPr>
                <w:sz w:val="19"/>
                <w:szCs w:val="19"/>
              </w:rPr>
            </w:pPr>
            <w:r w:rsidRPr="00E87514">
              <w:rPr>
                <w:color w:val="000000"/>
                <w:sz w:val="19"/>
                <w:szCs w:val="19"/>
              </w:rPr>
              <w:t xml:space="preserve">30 hodin přímá výuka formou semináře. </w:t>
            </w:r>
          </w:p>
        </w:tc>
      </w:tr>
    </w:tbl>
    <w:p w:rsidR="00F36371" w:rsidRDefault="00F36371" w:rsidP="00E87514"/>
    <w:p w:rsidR="00F36371" w:rsidRDefault="00F36371" w:rsidP="00E87514"/>
    <w:p w:rsidR="00E87514" w:rsidRPr="00E87514" w:rsidRDefault="00E87514" w:rsidP="00E87514">
      <w:pPr>
        <w:rPr>
          <w:sz w:val="19"/>
          <w:szCs w:val="19"/>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keepNext/>
              <w:keepLines/>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keepNext/>
              <w:keepLines/>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keepNext/>
              <w:keepLines/>
              <w:jc w:val="both"/>
            </w:pPr>
            <w:r w:rsidRPr="00E87514">
              <w:t>Cizí jazyk 1</w:t>
            </w:r>
            <w:r w:rsidR="00F2741F">
              <w:t xml:space="preserve"> – německý jazyk</w:t>
            </w:r>
          </w:p>
        </w:tc>
      </w:tr>
      <w:tr w:rsidR="00E87514" w:rsidRPr="00E87514" w:rsidTr="00017D69">
        <w:tc>
          <w:tcPr>
            <w:tcW w:w="3086" w:type="dxa"/>
            <w:shd w:val="clear" w:color="auto" w:fill="F7CAAC"/>
          </w:tcPr>
          <w:p w:rsidR="00E87514" w:rsidRPr="00E87514" w:rsidRDefault="00E87514" w:rsidP="00E87514">
            <w:pPr>
              <w:keepNext/>
              <w:keepLines/>
              <w:jc w:val="both"/>
              <w:rPr>
                <w:b/>
              </w:rPr>
            </w:pPr>
            <w:r w:rsidRPr="00E87514">
              <w:rPr>
                <w:b/>
              </w:rPr>
              <w:t>Typ předmětu</w:t>
            </w:r>
          </w:p>
        </w:tc>
        <w:tc>
          <w:tcPr>
            <w:tcW w:w="3406" w:type="dxa"/>
            <w:gridSpan w:val="4"/>
          </w:tcPr>
          <w:p w:rsidR="00E87514" w:rsidRPr="00E87514" w:rsidRDefault="00E87514" w:rsidP="00E87514">
            <w:pPr>
              <w:keepNext/>
              <w:keepLines/>
              <w:jc w:val="both"/>
            </w:pPr>
          </w:p>
        </w:tc>
        <w:tc>
          <w:tcPr>
            <w:tcW w:w="2695" w:type="dxa"/>
            <w:gridSpan w:val="2"/>
            <w:shd w:val="clear" w:color="auto" w:fill="F7CAAC"/>
          </w:tcPr>
          <w:p w:rsidR="00E87514" w:rsidRPr="00E87514" w:rsidRDefault="00E87514" w:rsidP="00E87514">
            <w:pPr>
              <w:keepNext/>
              <w:keepLines/>
              <w:jc w:val="both"/>
            </w:pPr>
            <w:r w:rsidRPr="00E87514">
              <w:rPr>
                <w:b/>
              </w:rPr>
              <w:t>doporučený ročník / semestr</w:t>
            </w:r>
          </w:p>
        </w:tc>
        <w:tc>
          <w:tcPr>
            <w:tcW w:w="668" w:type="dxa"/>
          </w:tcPr>
          <w:p w:rsidR="00E87514" w:rsidRPr="00E87514" w:rsidRDefault="00E87514" w:rsidP="00E87514">
            <w:pPr>
              <w:keepNext/>
              <w:keepLines/>
              <w:jc w:val="both"/>
            </w:pPr>
            <w:proofErr w:type="gramStart"/>
            <w:r w:rsidRPr="00E87514">
              <w:t>2./ZS</w:t>
            </w:r>
            <w:proofErr w:type="gramEnd"/>
          </w:p>
        </w:tc>
      </w:tr>
      <w:tr w:rsidR="00E87514" w:rsidRPr="00E87514" w:rsidTr="00017D69">
        <w:tc>
          <w:tcPr>
            <w:tcW w:w="3086" w:type="dxa"/>
            <w:shd w:val="clear" w:color="auto" w:fill="F7CAAC"/>
          </w:tcPr>
          <w:p w:rsidR="00E87514" w:rsidRPr="00E87514" w:rsidRDefault="00E87514" w:rsidP="00E87514">
            <w:pPr>
              <w:keepNext/>
              <w:keepLines/>
              <w:jc w:val="both"/>
              <w:rPr>
                <w:b/>
              </w:rPr>
            </w:pPr>
            <w:r w:rsidRPr="00E87514">
              <w:rPr>
                <w:b/>
              </w:rPr>
              <w:t>Rozsah studijního předmětu</w:t>
            </w:r>
          </w:p>
        </w:tc>
        <w:tc>
          <w:tcPr>
            <w:tcW w:w="1701" w:type="dxa"/>
            <w:gridSpan w:val="2"/>
          </w:tcPr>
          <w:p w:rsidR="00E87514" w:rsidRPr="00E87514" w:rsidRDefault="00E87514" w:rsidP="00E87514">
            <w:pPr>
              <w:keepNext/>
              <w:keepLines/>
              <w:jc w:val="both"/>
            </w:pPr>
            <w:r w:rsidRPr="00E87514">
              <w:t>30s + 0</w:t>
            </w:r>
          </w:p>
        </w:tc>
        <w:tc>
          <w:tcPr>
            <w:tcW w:w="889" w:type="dxa"/>
            <w:shd w:val="clear" w:color="auto" w:fill="F7CAAC"/>
          </w:tcPr>
          <w:p w:rsidR="00E87514" w:rsidRPr="00E87514" w:rsidRDefault="00E87514" w:rsidP="00E87514">
            <w:pPr>
              <w:keepNext/>
              <w:keepLines/>
              <w:jc w:val="both"/>
              <w:rPr>
                <w:b/>
              </w:rPr>
            </w:pPr>
            <w:r w:rsidRPr="00E87514">
              <w:rPr>
                <w:b/>
              </w:rPr>
              <w:t xml:space="preserve">hod. </w:t>
            </w:r>
          </w:p>
        </w:tc>
        <w:tc>
          <w:tcPr>
            <w:tcW w:w="816" w:type="dxa"/>
          </w:tcPr>
          <w:p w:rsidR="00E87514" w:rsidRPr="00E87514" w:rsidRDefault="00E87514" w:rsidP="00E87514">
            <w:pPr>
              <w:keepNext/>
              <w:keepLines/>
              <w:jc w:val="both"/>
            </w:pPr>
          </w:p>
        </w:tc>
        <w:tc>
          <w:tcPr>
            <w:tcW w:w="2156" w:type="dxa"/>
            <w:shd w:val="clear" w:color="auto" w:fill="F7CAAC"/>
          </w:tcPr>
          <w:p w:rsidR="00E87514" w:rsidRPr="00E87514" w:rsidRDefault="00E87514" w:rsidP="00E87514">
            <w:pPr>
              <w:keepNext/>
              <w:keepLines/>
              <w:jc w:val="both"/>
              <w:rPr>
                <w:b/>
              </w:rPr>
            </w:pPr>
            <w:r w:rsidRPr="00E87514">
              <w:rPr>
                <w:b/>
              </w:rPr>
              <w:t>kreditů</w:t>
            </w:r>
          </w:p>
        </w:tc>
        <w:tc>
          <w:tcPr>
            <w:tcW w:w="1207" w:type="dxa"/>
            <w:gridSpan w:val="2"/>
          </w:tcPr>
          <w:p w:rsidR="00E87514" w:rsidRPr="00E87514" w:rsidRDefault="00E87514" w:rsidP="00E87514">
            <w:pPr>
              <w:keepNext/>
              <w:keepLines/>
              <w:jc w:val="both"/>
            </w:pPr>
            <w:r w:rsidRPr="00E87514">
              <w:t>3</w:t>
            </w:r>
          </w:p>
        </w:tc>
      </w:tr>
      <w:tr w:rsidR="00E87514" w:rsidRPr="00E87514" w:rsidTr="00017D69">
        <w:tc>
          <w:tcPr>
            <w:tcW w:w="3086" w:type="dxa"/>
            <w:shd w:val="clear" w:color="auto" w:fill="F7CAAC"/>
          </w:tcPr>
          <w:p w:rsidR="00E87514" w:rsidRPr="00E87514" w:rsidRDefault="00E87514" w:rsidP="00E87514">
            <w:pPr>
              <w:keepNext/>
              <w:keepLines/>
              <w:jc w:val="both"/>
              <w:rPr>
                <w:b/>
                <w:sz w:val="22"/>
              </w:rPr>
            </w:pPr>
            <w:r w:rsidRPr="00E87514">
              <w:rPr>
                <w:b/>
              </w:rPr>
              <w:t>Prerekvizity, korekvizity, ekvivalence</w:t>
            </w:r>
          </w:p>
        </w:tc>
        <w:tc>
          <w:tcPr>
            <w:tcW w:w="6769" w:type="dxa"/>
            <w:gridSpan w:val="7"/>
          </w:tcPr>
          <w:p w:rsidR="00E87514" w:rsidRPr="00E87514" w:rsidRDefault="00E87514" w:rsidP="00E87514">
            <w:pPr>
              <w:keepNext/>
              <w:keepLines/>
              <w:jc w:val="both"/>
            </w:pPr>
          </w:p>
        </w:tc>
      </w:tr>
      <w:tr w:rsidR="00E87514" w:rsidRPr="00E87514" w:rsidTr="00017D69">
        <w:tc>
          <w:tcPr>
            <w:tcW w:w="3086" w:type="dxa"/>
            <w:shd w:val="clear" w:color="auto" w:fill="F7CAAC"/>
          </w:tcPr>
          <w:p w:rsidR="00E87514" w:rsidRPr="00E87514" w:rsidRDefault="00E87514" w:rsidP="00E87514">
            <w:pPr>
              <w:keepNext/>
              <w:keepLines/>
              <w:jc w:val="both"/>
              <w:rPr>
                <w:b/>
              </w:rPr>
            </w:pPr>
            <w:r w:rsidRPr="00E87514">
              <w:rPr>
                <w:b/>
              </w:rPr>
              <w:t>Způsob ověření studijních výsledků</w:t>
            </w:r>
          </w:p>
        </w:tc>
        <w:tc>
          <w:tcPr>
            <w:tcW w:w="3406" w:type="dxa"/>
            <w:gridSpan w:val="4"/>
          </w:tcPr>
          <w:p w:rsidR="00E87514" w:rsidRPr="00E87514" w:rsidRDefault="00E87514" w:rsidP="00E87514">
            <w:pPr>
              <w:keepNext/>
              <w:keepLines/>
              <w:jc w:val="both"/>
            </w:pPr>
            <w:r w:rsidRPr="00E87514">
              <w:t>Klz</w:t>
            </w:r>
          </w:p>
        </w:tc>
        <w:tc>
          <w:tcPr>
            <w:tcW w:w="2156" w:type="dxa"/>
            <w:shd w:val="clear" w:color="auto" w:fill="F7CAAC"/>
          </w:tcPr>
          <w:p w:rsidR="00E87514" w:rsidRPr="00E87514" w:rsidRDefault="00E87514" w:rsidP="00E87514">
            <w:pPr>
              <w:keepNext/>
              <w:keepLines/>
              <w:jc w:val="both"/>
              <w:rPr>
                <w:b/>
              </w:rPr>
            </w:pPr>
            <w:r w:rsidRPr="00E87514">
              <w:rPr>
                <w:b/>
              </w:rPr>
              <w:t>Forma výuky</w:t>
            </w:r>
          </w:p>
        </w:tc>
        <w:tc>
          <w:tcPr>
            <w:tcW w:w="1207" w:type="dxa"/>
            <w:gridSpan w:val="2"/>
          </w:tcPr>
          <w:p w:rsidR="00E87514" w:rsidRPr="00E87514" w:rsidRDefault="00E87514" w:rsidP="00E87514">
            <w:pPr>
              <w:keepNext/>
              <w:keepLines/>
              <w:jc w:val="both"/>
            </w:pPr>
            <w:r w:rsidRPr="00E87514">
              <w:t>seminář</w:t>
            </w:r>
          </w:p>
        </w:tc>
      </w:tr>
      <w:tr w:rsidR="00E87514" w:rsidRPr="00E87514" w:rsidTr="00017D69">
        <w:tc>
          <w:tcPr>
            <w:tcW w:w="3086" w:type="dxa"/>
            <w:shd w:val="clear" w:color="auto" w:fill="F7CAAC"/>
          </w:tcPr>
          <w:p w:rsidR="00E87514" w:rsidRPr="00E87514" w:rsidRDefault="00E87514" w:rsidP="00E87514">
            <w:pPr>
              <w:keepNext/>
              <w:keepLines/>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8F2169" w:rsidP="00E87514">
            <w:pPr>
              <w:keepNext/>
              <w:keepLines/>
              <w:jc w:val="both"/>
            </w:pPr>
            <w:r>
              <w:t xml:space="preserve">Klasifikovaný zápočet písemnou formou, prezence </w:t>
            </w:r>
            <w:r w:rsidR="00653CD2">
              <w:t xml:space="preserve">min. </w:t>
            </w:r>
            <w:r>
              <w:t xml:space="preserve">80%, aktivní účast, plnění zadaných úkolů.  Práce studentů je sledována komunikačními aktivitami v hodinách. Na konci semestru absolvují studenti závěrečný test (minimální úspěšnost 60%). </w:t>
            </w:r>
          </w:p>
          <w:p w:rsidR="00E87514" w:rsidRPr="00E87514" w:rsidRDefault="00E87514" w:rsidP="00E87514">
            <w:pPr>
              <w:keepNext/>
              <w:keepLines/>
              <w:jc w:val="both"/>
            </w:pPr>
          </w:p>
        </w:tc>
      </w:tr>
      <w:tr w:rsidR="00E87514" w:rsidRPr="00E87514" w:rsidTr="00017D69">
        <w:trPr>
          <w:trHeight w:val="554"/>
        </w:trPr>
        <w:tc>
          <w:tcPr>
            <w:tcW w:w="9855" w:type="dxa"/>
            <w:gridSpan w:val="8"/>
            <w:tcBorders>
              <w:top w:val="nil"/>
            </w:tcBorders>
          </w:tcPr>
          <w:p w:rsidR="00E87514" w:rsidRPr="00E87514" w:rsidRDefault="00E87514" w:rsidP="00E87514">
            <w:pPr>
              <w:keepNext/>
              <w:keepLines/>
              <w:ind w:left="720"/>
              <w:contextualSpacing/>
              <w:jc w:val="both"/>
              <w:rPr>
                <w:sz w:val="24"/>
                <w:szCs w:val="24"/>
              </w:rPr>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keepNext/>
              <w:keepLines/>
              <w:jc w:val="both"/>
              <w:rPr>
                <w:b/>
              </w:rPr>
            </w:pPr>
            <w:r w:rsidRPr="00E87514">
              <w:rPr>
                <w:b/>
              </w:rPr>
              <w:t>Garant předmětu</w:t>
            </w:r>
          </w:p>
        </w:tc>
        <w:tc>
          <w:tcPr>
            <w:tcW w:w="6769" w:type="dxa"/>
            <w:gridSpan w:val="7"/>
            <w:tcBorders>
              <w:top w:val="nil"/>
            </w:tcBorders>
          </w:tcPr>
          <w:p w:rsidR="00E87514" w:rsidRPr="00E87514" w:rsidRDefault="00E87514" w:rsidP="00E87514">
            <w:pPr>
              <w:keepNext/>
              <w:keepLines/>
              <w:jc w:val="both"/>
            </w:pPr>
            <w:r w:rsidRPr="00E87514">
              <w:t xml:space="preserve"> </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keepNext/>
              <w:keepLines/>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keepNext/>
              <w:keepLines/>
              <w:jc w:val="both"/>
            </w:pPr>
          </w:p>
        </w:tc>
      </w:tr>
      <w:tr w:rsidR="00E87514" w:rsidRPr="00E87514" w:rsidTr="00017D69">
        <w:tc>
          <w:tcPr>
            <w:tcW w:w="3086" w:type="dxa"/>
            <w:shd w:val="clear" w:color="auto" w:fill="F7CAAC"/>
          </w:tcPr>
          <w:p w:rsidR="00E87514" w:rsidRPr="00E87514" w:rsidRDefault="00E87514" w:rsidP="00E87514">
            <w:pPr>
              <w:keepNext/>
              <w:keepLines/>
              <w:jc w:val="both"/>
              <w:rPr>
                <w:b/>
              </w:rPr>
            </w:pPr>
            <w:r w:rsidRPr="00E87514">
              <w:rPr>
                <w:b/>
              </w:rPr>
              <w:t>Vyučující</w:t>
            </w:r>
          </w:p>
        </w:tc>
        <w:tc>
          <w:tcPr>
            <w:tcW w:w="6769" w:type="dxa"/>
            <w:gridSpan w:val="7"/>
            <w:tcBorders>
              <w:bottom w:val="nil"/>
            </w:tcBorders>
          </w:tcPr>
          <w:p w:rsidR="00E87514" w:rsidRPr="00E87514" w:rsidRDefault="00E87514" w:rsidP="00E87514">
            <w:pPr>
              <w:keepNext/>
              <w:keepLines/>
              <w:jc w:val="both"/>
            </w:pPr>
          </w:p>
        </w:tc>
      </w:tr>
      <w:tr w:rsidR="00E87514" w:rsidRPr="00E87514" w:rsidTr="00F2741F">
        <w:trPr>
          <w:trHeight w:val="263"/>
        </w:trPr>
        <w:tc>
          <w:tcPr>
            <w:tcW w:w="9855" w:type="dxa"/>
            <w:gridSpan w:val="8"/>
            <w:tcBorders>
              <w:top w:val="nil"/>
            </w:tcBorders>
          </w:tcPr>
          <w:p w:rsidR="00E87514" w:rsidRPr="00E87514" w:rsidRDefault="00E87514" w:rsidP="00E87514">
            <w:pPr>
              <w:keepNext/>
              <w:keepLines/>
              <w:jc w:val="both"/>
            </w:pPr>
            <w:r w:rsidRPr="00E87514">
              <w:t>Mgr. Věra Kozáková, Ph.D.</w:t>
            </w:r>
          </w:p>
        </w:tc>
      </w:tr>
      <w:tr w:rsidR="00E87514" w:rsidRPr="00E87514" w:rsidTr="00017D69">
        <w:tc>
          <w:tcPr>
            <w:tcW w:w="3086" w:type="dxa"/>
            <w:shd w:val="clear" w:color="auto" w:fill="F7CAAC"/>
          </w:tcPr>
          <w:p w:rsidR="00E87514" w:rsidRPr="00E87514" w:rsidRDefault="00E87514" w:rsidP="00E87514">
            <w:pPr>
              <w:keepNext/>
              <w:keepLines/>
              <w:jc w:val="both"/>
              <w:rPr>
                <w:b/>
              </w:rPr>
            </w:pPr>
            <w:r w:rsidRPr="00E87514">
              <w:rPr>
                <w:b/>
              </w:rPr>
              <w:t>Stručná anotace předmětu</w:t>
            </w:r>
          </w:p>
        </w:tc>
        <w:tc>
          <w:tcPr>
            <w:tcW w:w="6769" w:type="dxa"/>
            <w:gridSpan w:val="7"/>
            <w:tcBorders>
              <w:bottom w:val="nil"/>
            </w:tcBorders>
          </w:tcPr>
          <w:p w:rsidR="00E87514" w:rsidRPr="00E87514" w:rsidRDefault="00E87514" w:rsidP="00E87514">
            <w:pPr>
              <w:keepNext/>
              <w:keepLines/>
              <w:jc w:val="both"/>
            </w:pPr>
          </w:p>
        </w:tc>
      </w:tr>
      <w:tr w:rsidR="00E87514" w:rsidRPr="00E87514" w:rsidTr="00F2741F">
        <w:trPr>
          <w:trHeight w:val="3431"/>
        </w:trPr>
        <w:tc>
          <w:tcPr>
            <w:tcW w:w="9855" w:type="dxa"/>
            <w:gridSpan w:val="8"/>
            <w:tcBorders>
              <w:top w:val="nil"/>
              <w:bottom w:val="single" w:sz="12" w:space="0" w:color="auto"/>
            </w:tcBorders>
          </w:tcPr>
          <w:p w:rsidR="00E87514" w:rsidRPr="00E87514" w:rsidRDefault="00E87514" w:rsidP="00E87514">
            <w:pPr>
              <w:keepNext/>
              <w:keepLines/>
              <w:jc w:val="both"/>
              <w:rPr>
                <w:b/>
              </w:rPr>
            </w:pPr>
            <w:r w:rsidRPr="00E87514">
              <w:rPr>
                <w:b/>
              </w:rPr>
              <w:t>Cíl předmětu</w:t>
            </w:r>
          </w:p>
          <w:p w:rsidR="008F2169" w:rsidRPr="009E09D9" w:rsidRDefault="008F2169" w:rsidP="008F2169">
            <w:pPr>
              <w:keepNext/>
              <w:keepLines/>
              <w:jc w:val="both"/>
              <w:rPr>
                <w:color w:val="000000"/>
              </w:rPr>
            </w:pPr>
            <w:r w:rsidRPr="008708AA">
              <w:rPr>
                <w:sz w:val="19"/>
                <w:szCs w:val="19"/>
              </w:rPr>
              <w:t>Cílem je prohloubit komunikativní dovednosti a procvičit nové gramatické jevy na úrovni mírně až středně pokročilý. Kurz rozvíjí všechny jazykové dovednosti tedy poslech, mluvení, čtení a psaní. Obecný jazyk je rozvíjen na základě probírané učeb</w:t>
            </w:r>
            <w:r>
              <w:rPr>
                <w:sz w:val="19"/>
                <w:szCs w:val="19"/>
              </w:rPr>
              <w:t>nice, je však rozšiřován odbornými</w:t>
            </w:r>
            <w:r w:rsidRPr="008708AA">
              <w:rPr>
                <w:sz w:val="19"/>
                <w:szCs w:val="19"/>
              </w:rPr>
              <w:t xml:space="preserve"> doplňujícími materiály. Studenti jsou systematicky vedeni k domácí práci a samostudiu</w:t>
            </w:r>
            <w:r>
              <w:rPr>
                <w:sz w:val="19"/>
                <w:szCs w:val="19"/>
              </w:rPr>
              <w:t xml:space="preserve">. </w:t>
            </w:r>
            <w:r>
              <w:t xml:space="preserve">Cílem Předmět je má naučit studenty základům současné němčiny, získat schopnost dorozumět se v základních životních situacích, pracovat s odbornými tématy, písemně i ústně prezentovat informace ze svého oboru v němčině. </w:t>
            </w:r>
          </w:p>
          <w:p w:rsidR="00E87514" w:rsidRPr="00E87514" w:rsidRDefault="00E87514" w:rsidP="00E87514">
            <w:pPr>
              <w:keepNext/>
              <w:keepLines/>
              <w:jc w:val="both"/>
            </w:pPr>
            <w:r w:rsidRPr="00E87514">
              <w:rPr>
                <w:b/>
              </w:rPr>
              <w:t>Obsah předmětu</w:t>
            </w:r>
          </w:p>
          <w:p w:rsidR="00E87514" w:rsidRPr="00E87514" w:rsidRDefault="00E87514" w:rsidP="00E87514">
            <w:pPr>
              <w:keepNext/>
              <w:keepLines/>
              <w:jc w:val="both"/>
            </w:pPr>
            <w:r w:rsidRPr="00E87514">
              <w:t>Informace o své osobě a studiu.</w:t>
            </w:r>
          </w:p>
          <w:p w:rsidR="00E87514" w:rsidRPr="00E87514" w:rsidRDefault="00E87514" w:rsidP="00E87514">
            <w:pPr>
              <w:keepNext/>
              <w:keepLines/>
              <w:jc w:val="both"/>
            </w:pPr>
            <w:r w:rsidRPr="00E87514">
              <w:t>Schopnost navázat kontakt a říci o sobě základní údaje.</w:t>
            </w:r>
          </w:p>
          <w:p w:rsidR="00E87514" w:rsidRPr="00E87514" w:rsidRDefault="00E87514" w:rsidP="00E87514">
            <w:pPr>
              <w:keepNext/>
              <w:keepLines/>
              <w:jc w:val="both"/>
            </w:pPr>
            <w:r w:rsidRPr="00E87514">
              <w:t>Schopnost vést dialog s klientem a formulovat jednoduché dotazy.</w:t>
            </w:r>
          </w:p>
          <w:p w:rsidR="00E87514" w:rsidRPr="00E87514" w:rsidRDefault="00E87514" w:rsidP="00E87514">
            <w:pPr>
              <w:keepNext/>
              <w:keepLines/>
              <w:jc w:val="both"/>
            </w:pPr>
            <w:r w:rsidRPr="00E87514">
              <w:t>Schopnost reagovat na dotazy klienta, znát důležité pojmy ze svého oboru.</w:t>
            </w:r>
          </w:p>
          <w:p w:rsidR="00E87514" w:rsidRPr="00E87514" w:rsidRDefault="00E87514" w:rsidP="00E87514">
            <w:pPr>
              <w:keepNext/>
              <w:keepLines/>
              <w:jc w:val="both"/>
            </w:pPr>
            <w:r w:rsidRPr="00E87514">
              <w:t>Základní gramatické celky na úrovni A1 – A2.</w:t>
            </w:r>
          </w:p>
          <w:p w:rsidR="00E87514" w:rsidRPr="00E87514" w:rsidRDefault="00E87514" w:rsidP="00E87514">
            <w:pPr>
              <w:keepNext/>
              <w:keepLines/>
              <w:jc w:val="both"/>
            </w:pPr>
            <w:r w:rsidRPr="00E87514">
              <w:t>Slovosled vedlejší věty, slovosled hlavní věty po větě vedlejší.</w:t>
            </w:r>
          </w:p>
          <w:p w:rsidR="00E87514" w:rsidRPr="00E87514" w:rsidRDefault="00E87514" w:rsidP="00E87514">
            <w:pPr>
              <w:keepNext/>
              <w:keepLines/>
              <w:jc w:val="both"/>
            </w:pPr>
            <w:r w:rsidRPr="00E87514">
              <w:t>Spojky v hlavní větě, ve vedlejší větě.</w:t>
            </w:r>
          </w:p>
          <w:p w:rsidR="00E87514" w:rsidRPr="00E87514" w:rsidRDefault="00E87514" w:rsidP="00E87514">
            <w:pPr>
              <w:keepNext/>
              <w:keepLines/>
              <w:jc w:val="both"/>
            </w:pPr>
            <w:r w:rsidRPr="00E87514">
              <w:t>Přehled používaných slabých a silných sloves.</w:t>
            </w:r>
          </w:p>
          <w:p w:rsidR="00E87514" w:rsidRPr="00E87514" w:rsidRDefault="00E87514" w:rsidP="00E87514">
            <w:pPr>
              <w:keepNext/>
              <w:keepLines/>
              <w:jc w:val="both"/>
            </w:pPr>
            <w:r w:rsidRPr="00E87514">
              <w:t>Perfektum a préteritum vybraných sloves.</w:t>
            </w:r>
          </w:p>
          <w:p w:rsidR="00E87514" w:rsidRPr="00E87514" w:rsidRDefault="00E87514" w:rsidP="00E87514">
            <w:pPr>
              <w:keepNext/>
              <w:keepLines/>
              <w:jc w:val="both"/>
              <w:rPr>
                <w:b/>
              </w:rPr>
            </w:pPr>
            <w:r w:rsidRPr="00E87514">
              <w:rPr>
                <w:b/>
              </w:rPr>
              <w:t>Výstupní kompetence</w:t>
            </w:r>
          </w:p>
          <w:p w:rsidR="00E87514" w:rsidRPr="00E87514" w:rsidRDefault="008F2169" w:rsidP="00E87514">
            <w:pPr>
              <w:keepNext/>
              <w:keepLines/>
              <w:jc w:val="both"/>
            </w:pPr>
            <w:r w:rsidRPr="008708AA">
              <w:rPr>
                <w:sz w:val="19"/>
                <w:szCs w:val="19"/>
              </w:rPr>
              <w:t>Student je schopen používat získané jazykové kompetence</w:t>
            </w:r>
            <w:r>
              <w:rPr>
                <w:sz w:val="19"/>
                <w:szCs w:val="19"/>
              </w:rPr>
              <w:t xml:space="preserve"> v každodenních situacích – informace o své osobě, o studiu</w:t>
            </w:r>
            <w:r w:rsidRPr="008708AA">
              <w:rPr>
                <w:sz w:val="19"/>
                <w:szCs w:val="19"/>
              </w:rPr>
              <w:t>,</w:t>
            </w:r>
            <w:r>
              <w:rPr>
                <w:sz w:val="19"/>
                <w:szCs w:val="19"/>
              </w:rPr>
              <w:t xml:space="preserve"> formulovat dotazy a reagovat na dotazy </w:t>
            </w:r>
            <w:r w:rsidRPr="008708AA">
              <w:rPr>
                <w:sz w:val="19"/>
                <w:szCs w:val="19"/>
              </w:rPr>
              <w:t>atd. Chápe jazykové zákonitosti a umí pracovat s autentickými materiály (text, poslech, mluvené slovo) dané úrovně a na ně adekvátně reagovat</w:t>
            </w:r>
            <w:r>
              <w:rPr>
                <w:sz w:val="19"/>
                <w:szCs w:val="19"/>
              </w:rPr>
              <w:t xml:space="preserve"> dle </w:t>
            </w:r>
            <w:r w:rsidRPr="00A33443">
              <w:t>A1 - A2</w:t>
            </w:r>
            <w:r>
              <w:t xml:space="preserve"> SERR/ CEFR.</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keepNext/>
              <w:keepLines/>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keepNext/>
              <w:keepLines/>
              <w:jc w:val="both"/>
            </w:pPr>
          </w:p>
        </w:tc>
      </w:tr>
      <w:tr w:rsidR="00E87514" w:rsidRPr="00E87514" w:rsidTr="00017D69">
        <w:trPr>
          <w:trHeight w:val="1497"/>
        </w:trPr>
        <w:tc>
          <w:tcPr>
            <w:tcW w:w="9855" w:type="dxa"/>
            <w:gridSpan w:val="8"/>
            <w:tcBorders>
              <w:top w:val="nil"/>
            </w:tcBorders>
          </w:tcPr>
          <w:p w:rsidR="008F2169" w:rsidRDefault="008F2169" w:rsidP="008F2169">
            <w:pPr>
              <w:keepNext/>
              <w:keepLines/>
              <w:jc w:val="both"/>
              <w:rPr>
                <w:b/>
                <w:sz w:val="19"/>
                <w:szCs w:val="19"/>
              </w:rPr>
            </w:pPr>
            <w:r w:rsidRPr="002C0D21">
              <w:rPr>
                <w:b/>
                <w:sz w:val="19"/>
                <w:szCs w:val="19"/>
              </w:rPr>
              <w:t>Povinná literatura</w:t>
            </w:r>
          </w:p>
          <w:p w:rsidR="008F2169" w:rsidRDefault="008F2169" w:rsidP="008F2169">
            <w:pPr>
              <w:keepNext/>
              <w:keepLines/>
              <w:jc w:val="both"/>
            </w:pPr>
            <w:r>
              <w:t xml:space="preserve">Höppnerová, V. </w:t>
            </w:r>
            <w:r>
              <w:rPr>
                <w:i/>
              </w:rPr>
              <w:t xml:space="preserve">Němčina pro jazykové školy 1. </w:t>
            </w:r>
            <w:r>
              <w:t xml:space="preserve">Plzeň, Fraus 2010. </w:t>
            </w:r>
          </w:p>
          <w:p w:rsidR="008F2169" w:rsidRDefault="008F2169" w:rsidP="008F2169">
            <w:pPr>
              <w:keepNext/>
              <w:keepLines/>
              <w:jc w:val="both"/>
            </w:pPr>
            <w:r>
              <w:t xml:space="preserve">Höppnerová, V. </w:t>
            </w:r>
            <w:r>
              <w:rPr>
                <w:i/>
              </w:rPr>
              <w:t xml:space="preserve">Němčina pro jazykové školy 2. </w:t>
            </w:r>
            <w:r>
              <w:t xml:space="preserve">Plzeň, Fraus 2010. </w:t>
            </w:r>
          </w:p>
          <w:p w:rsidR="008F2169" w:rsidRDefault="008F2169" w:rsidP="008F2169">
            <w:pPr>
              <w:keepNext/>
              <w:keepLines/>
              <w:jc w:val="both"/>
              <w:rPr>
                <w:b/>
              </w:rPr>
            </w:pPr>
            <w:r>
              <w:rPr>
                <w:b/>
              </w:rPr>
              <w:t>Doporučená literatura</w:t>
            </w:r>
          </w:p>
          <w:p w:rsidR="008F2169" w:rsidRDefault="008F2169" w:rsidP="008F2169">
            <w:pPr>
              <w:keepNext/>
              <w:keepLines/>
              <w:jc w:val="both"/>
            </w:pPr>
            <w:r>
              <w:t xml:space="preserve">Krenn, W., Puchta, H. </w:t>
            </w:r>
            <w:r>
              <w:rPr>
                <w:i/>
              </w:rPr>
              <w:t>Motive A1- B1</w:t>
            </w:r>
            <w:r>
              <w:t xml:space="preserve">. Hueber Verlag, München 2016. </w:t>
            </w:r>
          </w:p>
          <w:p w:rsidR="008F2169" w:rsidRPr="00F776DE" w:rsidRDefault="008F2169" w:rsidP="008F2169">
            <w:pPr>
              <w:jc w:val="both"/>
            </w:pPr>
            <w:r>
              <w:t xml:space="preserve">Sacher, N. </w:t>
            </w:r>
            <w:r>
              <w:rPr>
                <w:i/>
              </w:rPr>
              <w:t xml:space="preserve">Die Präsentation. </w:t>
            </w:r>
            <w:r>
              <w:t>Stuttgart, Ernst Klett Verlag 2010. ISBN 978-3-12-006568-5.</w:t>
            </w:r>
          </w:p>
          <w:p w:rsidR="008F2169" w:rsidRDefault="008F2169" w:rsidP="008F2169">
            <w:pPr>
              <w:jc w:val="both"/>
            </w:pPr>
            <w:r>
              <w:t>Seifert, J.</w:t>
            </w:r>
            <w:r>
              <w:rPr>
                <w:i/>
              </w:rPr>
              <w:t xml:space="preserve"> Visualisieren, Präsentieren, Moderieren. </w:t>
            </w:r>
            <w:r>
              <w:t>Offenbach, Gabal 2014. ISBN 978-3-86936-240-3.</w:t>
            </w:r>
          </w:p>
          <w:p w:rsidR="008F2169" w:rsidRDefault="008F2169" w:rsidP="008F2169">
            <w:pPr>
              <w:jc w:val="both"/>
            </w:pPr>
            <w:r>
              <w:t xml:space="preserve">Wiater, W. </w:t>
            </w:r>
            <w:r>
              <w:rPr>
                <w:i/>
              </w:rPr>
              <w:t xml:space="preserve">Unterrichtsprinzipien. </w:t>
            </w:r>
            <w:r>
              <w:t>Donauwörth, Auer Verlag GmbH 2009. ISBN978-3-403-03617-3.</w:t>
            </w:r>
          </w:p>
          <w:p w:rsidR="008F2169" w:rsidRDefault="008F2169" w:rsidP="008F2169">
            <w:pPr>
              <w:keepNext/>
              <w:keepLines/>
              <w:jc w:val="both"/>
            </w:pPr>
            <w:r>
              <w:t xml:space="preserve">Doplňující materiály: </w:t>
            </w:r>
          </w:p>
          <w:p w:rsidR="008F2169" w:rsidRPr="008B1593" w:rsidRDefault="005D1A0B" w:rsidP="008F2169">
            <w:pPr>
              <w:keepNext/>
              <w:keepLines/>
              <w:jc w:val="both"/>
              <w:rPr>
                <w:rStyle w:val="Hypertextovodkaz"/>
              </w:rPr>
            </w:pPr>
            <w:hyperlink r:id="rId17" w:history="1">
              <w:r w:rsidR="008F2169" w:rsidRPr="008B1593">
                <w:rPr>
                  <w:rStyle w:val="Hypertextovodkaz"/>
                </w:rPr>
                <w:t>https://www.hueber.de/seite/pg_lehren_unterrichtsplan_mot</w:t>
              </w:r>
            </w:hyperlink>
          </w:p>
          <w:p w:rsidR="008F2169" w:rsidRDefault="005D1A0B" w:rsidP="008F2169">
            <w:pPr>
              <w:keepNext/>
              <w:keepLines/>
              <w:jc w:val="both"/>
              <w:rPr>
                <w:rStyle w:val="Hypertextovodkaz"/>
              </w:rPr>
            </w:pPr>
            <w:hyperlink r:id="rId18" w:history="1">
              <w:r w:rsidR="008F2169" w:rsidRPr="008B1593">
                <w:rPr>
                  <w:rStyle w:val="Hypertextovodkaz"/>
                </w:rPr>
                <w:t>https://www.hueber.de/shared/elka/Internet_Muster/Red1/978-3-19-401190-8_Muster1.pdf</w:t>
              </w:r>
            </w:hyperlink>
          </w:p>
          <w:p w:rsidR="00E87514" w:rsidRPr="00E87514" w:rsidRDefault="005D1A0B" w:rsidP="008F2169">
            <w:pPr>
              <w:keepNext/>
              <w:keepLines/>
              <w:jc w:val="both"/>
            </w:pPr>
            <w:hyperlink r:id="rId19" w:history="1">
              <w:r w:rsidR="008F2169" w:rsidRPr="00F503D3">
                <w:rPr>
                  <w:rStyle w:val="Hypertextovodkaz"/>
                </w:rPr>
                <w:t>https://schubert-verlag.de/aufgaben/uebungen_a1/a1_uebungen_index.htm</w:t>
              </w:r>
            </w:hyperlink>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keepNext/>
              <w:keepLines/>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keepNext/>
              <w:keepLines/>
              <w:jc w:val="both"/>
            </w:pPr>
            <w:r w:rsidRPr="00E87514">
              <w:rPr>
                <w:b/>
              </w:rPr>
              <w:t>Rozsah konzultací (soustředění)</w:t>
            </w:r>
          </w:p>
        </w:tc>
        <w:tc>
          <w:tcPr>
            <w:tcW w:w="889" w:type="dxa"/>
            <w:tcBorders>
              <w:top w:val="single" w:sz="2" w:space="0" w:color="auto"/>
            </w:tcBorders>
          </w:tcPr>
          <w:p w:rsidR="00E87514" w:rsidRPr="00E87514" w:rsidRDefault="00E87514" w:rsidP="00E87514">
            <w:pPr>
              <w:keepNext/>
              <w:keepLines/>
              <w:jc w:val="both"/>
            </w:pPr>
            <w:r w:rsidRPr="00E87514">
              <w:t>30</w:t>
            </w:r>
          </w:p>
        </w:tc>
        <w:tc>
          <w:tcPr>
            <w:tcW w:w="4179" w:type="dxa"/>
            <w:gridSpan w:val="4"/>
            <w:tcBorders>
              <w:top w:val="single" w:sz="2" w:space="0" w:color="auto"/>
            </w:tcBorders>
            <w:shd w:val="clear" w:color="auto" w:fill="F7CAAC"/>
          </w:tcPr>
          <w:p w:rsidR="00E87514" w:rsidRPr="00E87514" w:rsidRDefault="00E87514" w:rsidP="00E87514">
            <w:pPr>
              <w:keepNext/>
              <w:keepLines/>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keepNext/>
              <w:keepLines/>
              <w:jc w:val="both"/>
              <w:rPr>
                <w:b/>
              </w:rPr>
            </w:pPr>
            <w:r w:rsidRPr="00E87514">
              <w:rPr>
                <w:b/>
              </w:rPr>
              <w:t>Informace o způsobu kontaktu s vyučujícím</w:t>
            </w:r>
          </w:p>
        </w:tc>
      </w:tr>
      <w:tr w:rsidR="00E87514" w:rsidRPr="00E87514" w:rsidTr="00F2741F">
        <w:trPr>
          <w:trHeight w:val="197"/>
        </w:trPr>
        <w:tc>
          <w:tcPr>
            <w:tcW w:w="9855" w:type="dxa"/>
            <w:gridSpan w:val="8"/>
          </w:tcPr>
          <w:p w:rsidR="00E87514" w:rsidRPr="00E87514" w:rsidRDefault="00E87514" w:rsidP="00E87514">
            <w:pPr>
              <w:keepNext/>
              <w:keepLines/>
              <w:jc w:val="both"/>
            </w:pPr>
            <w:r w:rsidRPr="00E87514">
              <w:rPr>
                <w:color w:val="000000"/>
              </w:rPr>
              <w:t>30 hodin přímá výuka formou semináře. Zpracování písemných podkladů k prezentaci o své osobě a studiu.</w:t>
            </w:r>
          </w:p>
        </w:tc>
      </w:tr>
    </w:tbl>
    <w:p w:rsidR="00E87514" w:rsidRDefault="00E87514" w:rsidP="00E87514"/>
    <w:p w:rsidR="00F2741F" w:rsidRDefault="00F2741F" w:rsidP="00E87514"/>
    <w:p w:rsidR="00F2741F" w:rsidRDefault="00F2741F" w:rsidP="00E87514"/>
    <w:p w:rsidR="00E87514" w:rsidRPr="00E87514" w:rsidRDefault="00E87514"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Cizí jazyk 1</w:t>
            </w:r>
            <w:r w:rsidR="00F2741F">
              <w:t xml:space="preserve"> – ruský jazyk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30s + 0</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3</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Klz</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8F2169" w:rsidP="00E87514">
            <w:pPr>
              <w:jc w:val="both"/>
            </w:pPr>
            <w:r>
              <w:t xml:space="preserve">Klasifikovaný zápočet písemnou formou, prezence </w:t>
            </w:r>
            <w:r w:rsidR="00653CD2">
              <w:t xml:space="preserve">min. </w:t>
            </w:r>
            <w:r>
              <w:t>80%, aktivní účast, plnění zadaných úkolů. Práce studentů je sledována komunikačními aktivitami v hodinách. Na konci semestru absolvují studenti závěrečný test (minimální úspěšnost 60%).</w:t>
            </w:r>
          </w:p>
        </w:tc>
      </w:tr>
      <w:tr w:rsidR="00E87514" w:rsidRPr="00E87514" w:rsidTr="00F2741F">
        <w:trPr>
          <w:trHeight w:val="263"/>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 xml:space="preserve"> </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F2741F">
        <w:trPr>
          <w:trHeight w:val="167"/>
        </w:trPr>
        <w:tc>
          <w:tcPr>
            <w:tcW w:w="9855" w:type="dxa"/>
            <w:gridSpan w:val="8"/>
            <w:tcBorders>
              <w:top w:val="nil"/>
            </w:tcBorders>
          </w:tcPr>
          <w:p w:rsidR="00E87514" w:rsidRPr="00E87514" w:rsidRDefault="00E87514" w:rsidP="00E87514">
            <w:pPr>
              <w:jc w:val="both"/>
            </w:pPr>
            <w:r w:rsidRPr="00E87514">
              <w:t>Mgr. Oxana Cagašová</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F2741F">
        <w:trPr>
          <w:trHeight w:val="4640"/>
        </w:trPr>
        <w:tc>
          <w:tcPr>
            <w:tcW w:w="9855" w:type="dxa"/>
            <w:gridSpan w:val="8"/>
            <w:tcBorders>
              <w:top w:val="nil"/>
              <w:bottom w:val="single" w:sz="12" w:space="0" w:color="auto"/>
            </w:tcBorders>
          </w:tcPr>
          <w:p w:rsidR="00F2741F" w:rsidRPr="00EE2E11" w:rsidRDefault="00F2741F" w:rsidP="00F2741F">
            <w:pPr>
              <w:jc w:val="both"/>
              <w:rPr>
                <w:b/>
              </w:rPr>
            </w:pPr>
            <w:r w:rsidRPr="00EE2E11">
              <w:rPr>
                <w:b/>
              </w:rPr>
              <w:t>Cíl předmětu</w:t>
            </w:r>
          </w:p>
          <w:p w:rsidR="008F2169" w:rsidRPr="00623D3E" w:rsidRDefault="008F2169" w:rsidP="008F2169">
            <w:pPr>
              <w:jc w:val="both"/>
              <w:rPr>
                <w:b/>
              </w:rPr>
            </w:pPr>
            <w:r w:rsidRPr="00623D3E">
              <w:t xml:space="preserve">Cílem je prohloubit komunikativní dovednosti a procvičit nové gramatické jevy na úrovni mírně až středně pokročilý. Kurz rozvíjí všechny jazykové dovednosti tedy poslech, mluvení, čtení a psaní. Obecný jazyk je rozvíjen na základě probírané učebnice, je však rozšiřován odbornými doplňujícími materiály. Studenti jsou systematicky vedeni k domácí práci a samostudiu. Student si osvojí základní rysy zvukové stránky ruského jazyka a bude schopen používat azbuku jak pro účely čtení, tak i psaní. Student bude schopen číst jednoduché texty, písemně i ústně se vyjadřovat v jednoduchých větách na známá témata. Student bude umět užívat pro účely studia LMS </w:t>
            </w:r>
            <w:r>
              <w:t>MOODLE</w:t>
            </w:r>
            <w:r w:rsidRPr="00623D3E">
              <w:t>. Student si osvojí ruský jazyk na úrovni A1-A2.</w:t>
            </w:r>
          </w:p>
          <w:p w:rsidR="00F2741F" w:rsidRDefault="00F2741F" w:rsidP="00F2741F">
            <w:pPr>
              <w:jc w:val="both"/>
              <w:rPr>
                <w:b/>
              </w:rPr>
            </w:pPr>
            <w:r w:rsidRPr="00EE2E11">
              <w:rPr>
                <w:b/>
              </w:rPr>
              <w:t>Obsah předmětu</w:t>
            </w:r>
          </w:p>
          <w:p w:rsidR="00F2741F" w:rsidRDefault="00F2741F" w:rsidP="00F2741F">
            <w:r>
              <w:t>Úvodní fonetický kurz.</w:t>
            </w:r>
          </w:p>
          <w:p w:rsidR="00F2741F" w:rsidRDefault="00F2741F" w:rsidP="00F2741F">
            <w:r>
              <w:t>Rodina, kolegové.</w:t>
            </w:r>
          </w:p>
          <w:p w:rsidR="00F2741F" w:rsidRDefault="00F2741F" w:rsidP="00F2741F">
            <w:r>
              <w:t>Orientace ve městě, seznámení, v restauraci.</w:t>
            </w:r>
            <w:r>
              <w:br/>
              <w:t xml:space="preserve">Denní rutina, pasová kontrola. </w:t>
            </w:r>
            <w:r>
              <w:br/>
              <w:t xml:space="preserve">V obchodě. V práci. Práce a odpočinek. </w:t>
            </w:r>
            <w:r>
              <w:br/>
              <w:t>Moje firma.</w:t>
            </w:r>
          </w:p>
          <w:p w:rsidR="00F2741F" w:rsidRPr="00B472BD" w:rsidRDefault="00F2741F" w:rsidP="00F2741F">
            <w:r>
              <w:t xml:space="preserve">Počasí a klima. </w:t>
            </w:r>
            <w:r>
              <w:br/>
              <w:t xml:space="preserve">Národnosti. </w:t>
            </w:r>
            <w:r>
              <w:br/>
            </w:r>
            <w:r w:rsidRPr="00EE2E11">
              <w:rPr>
                <w:b/>
              </w:rPr>
              <w:t>Výstupní kompetence</w:t>
            </w:r>
          </w:p>
          <w:p w:rsidR="00E87514" w:rsidRPr="00E87514" w:rsidRDefault="00F2741F" w:rsidP="008F2169">
            <w:pPr>
              <w:jc w:val="both"/>
            </w:pPr>
            <w:r>
              <w:t xml:space="preserve">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w:t>
            </w:r>
            <w:r>
              <w:br/>
            </w:r>
            <w:r w:rsidR="008F2169" w:rsidRPr="00623D3E">
              <w:t>Student je schopen používat získané jazykové kompetence v každodenních situacích – informace o své osobě, o studiu, formulovat dotazy a reagovat na dotazy atd. Chápe jazykové zákonitosti a umí pracovat s autentickými materiály (text, poslech, mluvené slovo) dané úrovně a na ně adekvátně reagovat na úrovni A1 - A2 SERR/ CEFR.</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F2741F">
        <w:trPr>
          <w:trHeight w:val="982"/>
        </w:trPr>
        <w:tc>
          <w:tcPr>
            <w:tcW w:w="9855" w:type="dxa"/>
            <w:gridSpan w:val="8"/>
            <w:tcBorders>
              <w:top w:val="nil"/>
            </w:tcBorders>
          </w:tcPr>
          <w:p w:rsidR="00E87514" w:rsidRPr="00E87514" w:rsidRDefault="00E87514" w:rsidP="00E87514">
            <w:pPr>
              <w:jc w:val="both"/>
              <w:rPr>
                <w:b/>
              </w:rPr>
            </w:pPr>
            <w:r w:rsidRPr="00E87514">
              <w:rPr>
                <w:b/>
              </w:rPr>
              <w:t>Povinná literatura</w:t>
            </w:r>
          </w:p>
          <w:p w:rsidR="00E87514" w:rsidRPr="00E87514" w:rsidRDefault="00E87514" w:rsidP="00E87514">
            <w:pPr>
              <w:jc w:val="both"/>
              <w:rPr>
                <w:b/>
              </w:rPr>
            </w:pPr>
            <w:r w:rsidRPr="00E87514">
              <w:t xml:space="preserve">Pařízková, Š. </w:t>
            </w:r>
            <w:r w:rsidRPr="00E87514">
              <w:rPr>
                <w:i/>
                <w:iCs/>
              </w:rPr>
              <w:t>Ruština pro začátečníky a samouky - mp3</w:t>
            </w:r>
            <w:r w:rsidRPr="00E87514">
              <w:t xml:space="preserve">. Ředice, Pařízek, 2015. </w:t>
            </w:r>
          </w:p>
          <w:p w:rsidR="00E87514" w:rsidRPr="00E87514" w:rsidRDefault="00E87514" w:rsidP="00E87514">
            <w:pPr>
              <w:jc w:val="both"/>
              <w:rPr>
                <w:b/>
              </w:rPr>
            </w:pPr>
            <w:r w:rsidRPr="00E87514">
              <w:rPr>
                <w:b/>
              </w:rPr>
              <w:t>Doporučená literatura</w:t>
            </w:r>
          </w:p>
          <w:p w:rsidR="00E87514" w:rsidRPr="00E87514" w:rsidRDefault="00E87514" w:rsidP="00E87514">
            <w:pPr>
              <w:jc w:val="both"/>
              <w:rPr>
                <w:b/>
                <w:sz w:val="19"/>
                <w:szCs w:val="19"/>
              </w:rPr>
            </w:pPr>
            <w:r w:rsidRPr="00E87514">
              <w:t xml:space="preserve">Jelínek, S. a kol. </w:t>
            </w:r>
            <w:r w:rsidRPr="00E87514">
              <w:rPr>
                <w:i/>
                <w:iCs/>
              </w:rPr>
              <w:t>Raduga po novomu 1</w:t>
            </w:r>
            <w:r w:rsidRPr="00E87514">
              <w:t>. Plzeň, Fraus, 2007.</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30</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F2741F">
        <w:trPr>
          <w:trHeight w:val="241"/>
        </w:trPr>
        <w:tc>
          <w:tcPr>
            <w:tcW w:w="9855" w:type="dxa"/>
            <w:gridSpan w:val="8"/>
          </w:tcPr>
          <w:p w:rsidR="00E87514" w:rsidRPr="00E87514" w:rsidRDefault="00E87514" w:rsidP="00E87514">
            <w:pPr>
              <w:jc w:val="both"/>
            </w:pPr>
            <w:r w:rsidRPr="00E87514">
              <w:rPr>
                <w:color w:val="000000"/>
              </w:rPr>
              <w:t>30 hodin přímá výuka formou semináře.</w:t>
            </w:r>
          </w:p>
        </w:tc>
      </w:tr>
    </w:tbl>
    <w:p w:rsidR="00E87514" w:rsidRDefault="00E87514" w:rsidP="00E87514"/>
    <w:p w:rsidR="00F2741F" w:rsidRDefault="00F2741F" w:rsidP="00E87514"/>
    <w:p w:rsidR="00F2741F" w:rsidRDefault="00F2741F" w:rsidP="00E87514"/>
    <w:p w:rsidR="00F2741F" w:rsidRDefault="00F2741F" w:rsidP="00E87514"/>
    <w:p w:rsidR="00F2741F" w:rsidRDefault="00F2741F" w:rsidP="00E87514"/>
    <w:p w:rsidR="00F2741F" w:rsidRDefault="00F2741F" w:rsidP="00E87514"/>
    <w:p w:rsidR="00D95789" w:rsidRDefault="00D95789" w:rsidP="00E87514"/>
    <w:p w:rsidR="00D95789" w:rsidRDefault="00D95789" w:rsidP="00E87514"/>
    <w:p w:rsidR="00D95789" w:rsidRDefault="00D95789" w:rsidP="00E87514"/>
    <w:p w:rsidR="00F2741F" w:rsidRPr="00E87514" w:rsidRDefault="00F2741F"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Cizí jazyk 1</w:t>
            </w:r>
            <w:r w:rsidR="00F2741F">
              <w:t xml:space="preserve"> – francouzský jazyk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30s + 0</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3</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Klz</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E87514">
            <w:pPr>
              <w:jc w:val="both"/>
            </w:pPr>
            <w:r w:rsidRPr="00E87514">
              <w:t>Klasifikovaný zápočet písemnou formou.</w:t>
            </w:r>
            <w:r w:rsidR="008F2169">
              <w:t xml:space="preserve"> Práce studentů je sledována komunikačními aktivitami v hodinách. Na konci semestru absolvují studenti závěrečný test (minimální úspěšnost 60%).</w:t>
            </w:r>
          </w:p>
        </w:tc>
      </w:tr>
      <w:tr w:rsidR="00E87514" w:rsidRPr="00E87514" w:rsidTr="00F2741F">
        <w:trPr>
          <w:trHeight w:val="263"/>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 xml:space="preserve"> </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F2741F">
        <w:trPr>
          <w:trHeight w:val="167"/>
        </w:trPr>
        <w:tc>
          <w:tcPr>
            <w:tcW w:w="9855" w:type="dxa"/>
            <w:gridSpan w:val="8"/>
            <w:tcBorders>
              <w:top w:val="nil"/>
            </w:tcBorders>
          </w:tcPr>
          <w:p w:rsidR="00E87514" w:rsidRPr="00E87514" w:rsidRDefault="00E87514" w:rsidP="00E87514">
            <w:pPr>
              <w:jc w:val="both"/>
            </w:pPr>
            <w:r w:rsidRPr="00E87514">
              <w:t>Mgr. Magda Zálešáková</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E87514" w:rsidRPr="00E87514" w:rsidRDefault="00E87514" w:rsidP="00E87514">
            <w:pPr>
              <w:jc w:val="both"/>
              <w:rPr>
                <w:b/>
              </w:rPr>
            </w:pPr>
            <w:r w:rsidRPr="00E87514">
              <w:rPr>
                <w:b/>
              </w:rPr>
              <w:t>Cíl předmětu</w:t>
            </w:r>
          </w:p>
          <w:p w:rsidR="00E87514" w:rsidRPr="00E87514" w:rsidRDefault="008F2169" w:rsidP="00E87514">
            <w:pPr>
              <w:jc w:val="both"/>
            </w:pPr>
            <w:r w:rsidRPr="00650543">
              <w:t>Cílem je prohloubit komunikativní dovednosti a procvičit nové gramatické jevy na úrovni mírně až středně pokročilý. Kurz rozvíjí všechny jazykové dovednosti tedy poslech, mluvení, čtení a psaní. Obecný jazyk je rozvíjen na základě probírané učebnice, je však rozšiřován odbornými doplňujícími materiály. Studenti jsou systematicky vedeni k domácí práci a samostudiu.</w:t>
            </w:r>
            <w:r>
              <w:rPr>
                <w:b/>
              </w:rPr>
              <w:t xml:space="preserve"> </w:t>
            </w:r>
            <w:r w:rsidR="00E87514" w:rsidRPr="00E87514">
              <w:t>Cílem předmětu je schopnost používat jazyk v běžných životních situacích a dosáhnout takové úrovně jazyka, která umožní studentům porozumět jednoduchým textům a poslechovým cvičením, ústně a písemně se vyjadřovat v krátkých srozumitelných větách. Student se seznámí se specifičností tohoto jazyka, osvojí si základní gramatické jevy.</w:t>
            </w:r>
          </w:p>
          <w:p w:rsidR="00E87514" w:rsidRPr="00E87514" w:rsidRDefault="00E87514" w:rsidP="00E87514">
            <w:pPr>
              <w:jc w:val="both"/>
            </w:pPr>
            <w:r w:rsidRPr="00E87514">
              <w:t>Důraz je kladen na schopnost používat jazyk v diskuzi na vybraná témata.</w:t>
            </w:r>
          </w:p>
          <w:p w:rsidR="00E87514" w:rsidRPr="00E87514" w:rsidRDefault="00E87514" w:rsidP="00E87514">
            <w:pPr>
              <w:jc w:val="both"/>
            </w:pPr>
            <w:r w:rsidRPr="00E87514">
              <w:rPr>
                <w:b/>
              </w:rPr>
              <w:t>Obsah předmětu</w:t>
            </w:r>
          </w:p>
          <w:p w:rsidR="00E87514" w:rsidRPr="00E87514" w:rsidRDefault="00E87514" w:rsidP="00E87514">
            <w:pPr>
              <w:jc w:val="both"/>
            </w:pPr>
            <w:r w:rsidRPr="00E87514">
              <w:t xml:space="preserve">Předmět je úvodem do základů francouzské gramatiky, fonetického systému a reálií frankofonních oblastí. </w:t>
            </w:r>
            <w:r w:rsidRPr="00E87514">
              <w:br/>
              <w:t>Člen určitý a neurčitý.</w:t>
            </w:r>
          </w:p>
          <w:p w:rsidR="00E87514" w:rsidRPr="00E87514" w:rsidRDefault="00E87514" w:rsidP="00E87514">
            <w:pPr>
              <w:jc w:val="both"/>
            </w:pPr>
            <w:r w:rsidRPr="00E87514">
              <w:t>Podstatné jméno – rod, číslo podstatných jmen.</w:t>
            </w:r>
          </w:p>
          <w:p w:rsidR="00E87514" w:rsidRPr="00E87514" w:rsidRDefault="00E87514" w:rsidP="00E87514">
            <w:pPr>
              <w:jc w:val="both"/>
            </w:pPr>
            <w:r w:rsidRPr="00E87514">
              <w:t>Skloňování podstatných jmen.</w:t>
            </w:r>
          </w:p>
          <w:p w:rsidR="00E87514" w:rsidRPr="00E87514" w:rsidRDefault="00E87514" w:rsidP="00E87514">
            <w:pPr>
              <w:jc w:val="both"/>
            </w:pPr>
            <w:r w:rsidRPr="00E87514">
              <w:t>Přídavné jméno - číslo u přídavných jmen.</w:t>
            </w:r>
          </w:p>
          <w:p w:rsidR="00E87514" w:rsidRPr="00E87514" w:rsidRDefault="00E87514" w:rsidP="00E87514">
            <w:pPr>
              <w:jc w:val="both"/>
            </w:pPr>
            <w:r w:rsidRPr="00E87514">
              <w:t>Číslovky základní.</w:t>
            </w:r>
          </w:p>
          <w:p w:rsidR="00E87514" w:rsidRPr="00E87514" w:rsidRDefault="00E87514" w:rsidP="00E87514">
            <w:pPr>
              <w:jc w:val="both"/>
            </w:pPr>
            <w:r w:rsidRPr="00E87514">
              <w:t>Zájmena osobní nesamostatná.</w:t>
            </w:r>
          </w:p>
          <w:p w:rsidR="00E87514" w:rsidRPr="00E87514" w:rsidRDefault="00E87514" w:rsidP="00E87514">
            <w:pPr>
              <w:jc w:val="both"/>
            </w:pPr>
            <w:r w:rsidRPr="00E87514">
              <w:t>Sloveso - slovesa I. třídy. Vybraná nepravidelná slovesa.</w:t>
            </w:r>
          </w:p>
          <w:p w:rsidR="00E87514" w:rsidRPr="00E87514" w:rsidRDefault="00E87514" w:rsidP="00E87514">
            <w:pPr>
              <w:jc w:val="both"/>
            </w:pPr>
            <w:r w:rsidRPr="00E87514">
              <w:t>Zápor ve francouzštině, otázka ve francouzštině.</w:t>
            </w:r>
          </w:p>
          <w:p w:rsidR="00E87514" w:rsidRPr="00E87514" w:rsidRDefault="00E87514" w:rsidP="00E87514">
            <w:pPr>
              <w:jc w:val="both"/>
            </w:pPr>
            <w:r w:rsidRPr="00E87514">
              <w:t>Základní pravidla francouzské výslovnosti.</w:t>
            </w:r>
          </w:p>
          <w:p w:rsidR="00E87514" w:rsidRPr="00E87514" w:rsidRDefault="00E87514" w:rsidP="00E87514">
            <w:pPr>
              <w:jc w:val="both"/>
              <w:rPr>
                <w:b/>
              </w:rPr>
            </w:pPr>
            <w:r w:rsidRPr="00E87514">
              <w:rPr>
                <w:b/>
              </w:rPr>
              <w:t>Výstupní kompetence</w:t>
            </w:r>
          </w:p>
          <w:p w:rsidR="00E87514" w:rsidRPr="00E87514" w:rsidRDefault="008F2169" w:rsidP="00E87514">
            <w:pPr>
              <w:jc w:val="both"/>
            </w:pPr>
            <w:r w:rsidRPr="008708AA">
              <w:rPr>
                <w:sz w:val="19"/>
                <w:szCs w:val="19"/>
              </w:rPr>
              <w:t>Student je schopen používat získané jazykové kompetence</w:t>
            </w:r>
            <w:r>
              <w:rPr>
                <w:sz w:val="19"/>
                <w:szCs w:val="19"/>
              </w:rPr>
              <w:t xml:space="preserve"> v každodenních situacích – informace o své osobě, o studiu</w:t>
            </w:r>
            <w:r w:rsidRPr="008708AA">
              <w:rPr>
                <w:sz w:val="19"/>
                <w:szCs w:val="19"/>
              </w:rPr>
              <w:t>,</w:t>
            </w:r>
            <w:r>
              <w:rPr>
                <w:sz w:val="19"/>
                <w:szCs w:val="19"/>
              </w:rPr>
              <w:t xml:space="preserve"> formulovat dotazy a reagovat na dotazy </w:t>
            </w:r>
            <w:r w:rsidRPr="008708AA">
              <w:rPr>
                <w:sz w:val="19"/>
                <w:szCs w:val="19"/>
              </w:rPr>
              <w:t>atd. Chápe jazykové zákonitosti a umí pracovat s autentickými materiály (text, poslech, mluvené slovo) dané úrovně a na ně adekvátně reagovat</w:t>
            </w:r>
            <w:r>
              <w:rPr>
                <w:sz w:val="19"/>
                <w:szCs w:val="19"/>
              </w:rPr>
              <w:t xml:space="preserve"> na úrovni </w:t>
            </w:r>
            <w:r w:rsidRPr="00A33443">
              <w:t>A1 - A2</w:t>
            </w:r>
            <w:r>
              <w:t xml:space="preserve"> SERR/ CEFR.</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F2741F">
        <w:trPr>
          <w:trHeight w:val="1389"/>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b/>
                <w:sz w:val="19"/>
                <w:szCs w:val="19"/>
              </w:rPr>
            </w:pPr>
            <w:r w:rsidRPr="00E87514">
              <w:t xml:space="preserve">Girardet J.,  Pécheur J. </w:t>
            </w:r>
            <w:r w:rsidRPr="00E87514">
              <w:rPr>
                <w:i/>
                <w:iCs/>
              </w:rPr>
              <w:t>Campus 1</w:t>
            </w:r>
            <w:r w:rsidRPr="00E87514">
              <w:t xml:space="preserve">. Paris: </w:t>
            </w:r>
            <w:proofErr w:type="gramStart"/>
            <w:r w:rsidRPr="00E87514">
              <w:t>CLE</w:t>
            </w:r>
            <w:proofErr w:type="gramEnd"/>
            <w:r w:rsidRPr="00E87514">
              <w:t xml:space="preserve"> International, 2002.</w:t>
            </w:r>
          </w:p>
          <w:p w:rsidR="00E87514" w:rsidRPr="00E87514" w:rsidRDefault="00E87514" w:rsidP="00E87514">
            <w:pPr>
              <w:jc w:val="both"/>
              <w:rPr>
                <w:b/>
                <w:sz w:val="19"/>
                <w:szCs w:val="19"/>
              </w:rPr>
            </w:pPr>
            <w:r w:rsidRPr="00E87514">
              <w:t xml:space="preserve">Steele R.,  Zemiro J. </w:t>
            </w:r>
            <w:r w:rsidRPr="00E87514">
              <w:rPr>
                <w:i/>
                <w:iCs/>
              </w:rPr>
              <w:t>Exercons - nous 1</w:t>
            </w:r>
            <w:r w:rsidRPr="00E87514">
              <w:t>. Paris: Hachette, 1992.</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i/>
                <w:iCs/>
              </w:rPr>
            </w:pPr>
            <w:r w:rsidRPr="00E87514">
              <w:t xml:space="preserve">Bárta J. </w:t>
            </w:r>
            <w:r w:rsidRPr="00E87514">
              <w:rPr>
                <w:i/>
                <w:iCs/>
              </w:rPr>
              <w:t>Průvodce francouzskou gramatikou. Praha. 1992.</w:t>
            </w:r>
          </w:p>
          <w:p w:rsidR="00E87514" w:rsidRPr="00E87514" w:rsidRDefault="00E87514" w:rsidP="00E87514">
            <w:pPr>
              <w:jc w:val="both"/>
            </w:pPr>
            <w:r w:rsidRPr="00E87514">
              <w:rPr>
                <w:iCs/>
              </w:rPr>
              <w:t>Pravdová M.</w:t>
            </w:r>
            <w:r w:rsidRPr="00E87514">
              <w:rPr>
                <w:i/>
                <w:iCs/>
              </w:rPr>
              <w:t xml:space="preserve"> Francouzština pro začátečníky. Praha: LEDA, 1995.</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30</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F2741F">
        <w:trPr>
          <w:trHeight w:val="257"/>
        </w:trPr>
        <w:tc>
          <w:tcPr>
            <w:tcW w:w="9855" w:type="dxa"/>
            <w:gridSpan w:val="8"/>
          </w:tcPr>
          <w:p w:rsidR="00E87514" w:rsidRPr="00E87514" w:rsidRDefault="00E87514" w:rsidP="00E87514">
            <w:pPr>
              <w:jc w:val="both"/>
            </w:pPr>
            <w:r w:rsidRPr="00E87514">
              <w:rPr>
                <w:color w:val="000000"/>
              </w:rPr>
              <w:t xml:space="preserve">30 hodin přímá výuka formou semináře. </w:t>
            </w:r>
          </w:p>
        </w:tc>
      </w:tr>
    </w:tbl>
    <w:p w:rsidR="00E87514" w:rsidRPr="00E87514" w:rsidRDefault="00E87514" w:rsidP="00E87514"/>
    <w:p w:rsidR="00E87514" w:rsidRPr="00E87514" w:rsidRDefault="00E87514" w:rsidP="00E87514"/>
    <w:p w:rsidR="00E87514" w:rsidRDefault="00E87514" w:rsidP="00E87514">
      <w:pPr>
        <w:rPr>
          <w:b/>
          <w:szCs w:val="36"/>
        </w:rPr>
      </w:pPr>
      <w:r w:rsidRPr="00E87514">
        <w:rPr>
          <w:b/>
          <w:sz w:val="36"/>
          <w:szCs w:val="36"/>
        </w:rPr>
        <w:t xml:space="preserve"> </w:t>
      </w:r>
    </w:p>
    <w:p w:rsidR="00F2741F" w:rsidRDefault="00F2741F" w:rsidP="00E87514">
      <w:pPr>
        <w:rPr>
          <w:b/>
          <w:szCs w:val="36"/>
        </w:rPr>
      </w:pPr>
    </w:p>
    <w:p w:rsidR="00F2741F" w:rsidRDefault="00F2741F" w:rsidP="00E87514">
      <w:pPr>
        <w:rPr>
          <w:b/>
          <w:szCs w:val="36"/>
        </w:rPr>
      </w:pPr>
    </w:p>
    <w:p w:rsidR="00F2741F" w:rsidRDefault="00F2741F" w:rsidP="00E87514">
      <w:pPr>
        <w:rPr>
          <w:b/>
          <w:szCs w:val="36"/>
        </w:rPr>
      </w:pPr>
    </w:p>
    <w:p w:rsidR="00D95789" w:rsidRDefault="00D95789" w:rsidP="00E87514">
      <w:pPr>
        <w:rPr>
          <w:b/>
          <w:szCs w:val="36"/>
        </w:rPr>
      </w:pPr>
    </w:p>
    <w:p w:rsidR="00F2741F" w:rsidRPr="00F2741F" w:rsidRDefault="00F2741F" w:rsidP="00E87514">
      <w:pPr>
        <w:rPr>
          <w:b/>
          <w:szCs w:val="36"/>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Informační technologie</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10s + 10</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4</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Zp</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857FC9">
            <w:pPr>
              <w:jc w:val="both"/>
            </w:pPr>
            <w:r w:rsidRPr="00E87514">
              <w:t xml:space="preserve">Portfolio splněných úkolů zadávaných během semináře. </w:t>
            </w:r>
            <w:del w:id="8" w:author="*" w:date="2018-08-23T10:10:00Z">
              <w:r w:rsidRPr="00E87514" w:rsidDel="00857FC9">
                <w:delText>Na záv</w:delText>
              </w:r>
              <w:r w:rsidR="00F2741F" w:rsidDel="00857FC9">
                <w:delText xml:space="preserve">ěr vypracování seminární práce a </w:delText>
              </w:r>
              <w:r w:rsidRPr="00E87514" w:rsidDel="00857FC9">
                <w:delText>její prezentace.</w:delText>
              </w:r>
            </w:del>
            <w:ins w:id="9" w:author="*" w:date="2018-08-23T10:10:00Z">
              <w:r w:rsidR="00857FC9">
                <w:t>Vypracování prezentace, která bude obsahovat ukázku vlastní činnosti v oblasti informačních technologií (</w:t>
              </w:r>
            </w:ins>
            <w:ins w:id="10" w:author="*" w:date="2018-08-23T10:11:00Z">
              <w:r w:rsidR="00857FC9">
                <w:t>práce se zvukem, videem, pokročilou práci s tabulkami, využití internetu pro vyhledávání informací v databázích).</w:t>
              </w:r>
            </w:ins>
          </w:p>
        </w:tc>
      </w:tr>
      <w:tr w:rsidR="00E87514" w:rsidRPr="00E87514" w:rsidTr="00F2741F">
        <w:trPr>
          <w:trHeight w:val="263"/>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F2741F">
        <w:trPr>
          <w:trHeight w:val="157"/>
        </w:trPr>
        <w:tc>
          <w:tcPr>
            <w:tcW w:w="9855" w:type="dxa"/>
            <w:gridSpan w:val="8"/>
            <w:tcBorders>
              <w:top w:val="nil"/>
            </w:tcBorders>
          </w:tcPr>
          <w:p w:rsidR="00E87514" w:rsidRPr="00E87514" w:rsidRDefault="00E87514" w:rsidP="00E87514">
            <w:r w:rsidRPr="00E87514">
              <w:t>Ing. Jan Kolek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F2741F" w:rsidRPr="00447D7F" w:rsidRDefault="00F2741F" w:rsidP="00F2741F">
            <w:pPr>
              <w:jc w:val="both"/>
              <w:rPr>
                <w:b/>
              </w:rPr>
            </w:pPr>
            <w:r>
              <w:rPr>
                <w:b/>
              </w:rPr>
              <w:t>Cíl předmětu</w:t>
            </w:r>
          </w:p>
          <w:p w:rsidR="00F2741F" w:rsidRPr="00D82981" w:rsidRDefault="00F2741F" w:rsidP="00F2741F">
            <w:pPr>
              <w:jc w:val="both"/>
            </w:pPr>
            <w:r>
              <w:t>Cílem předmětu je získání základních vědomostí a dovedností potřebných ke každodennímu užívání PC. Studenti jsou seznámeni se základním kancelářským softwarem, získají základní znalosti z oblasti využití statistiky, využití databází k ukládání dat a používáním multimédií (zachytávání a další zpracování zvuku a obrazu v digitální podobě, vypalování CD/DVD).</w:t>
            </w:r>
          </w:p>
          <w:p w:rsidR="00F2741F" w:rsidRPr="00447D7F" w:rsidRDefault="00F2741F" w:rsidP="00F2741F">
            <w:pPr>
              <w:jc w:val="both"/>
            </w:pPr>
            <w:r w:rsidRPr="00447D7F">
              <w:rPr>
                <w:b/>
              </w:rPr>
              <w:t>Obsah předmětu</w:t>
            </w:r>
          </w:p>
          <w:p w:rsidR="00F2741F" w:rsidRDefault="00F2741F" w:rsidP="00F2741F">
            <w:pPr>
              <w:jc w:val="both"/>
            </w:pPr>
            <w:r>
              <w:t>Základní pojmy z oblasti informačních a komunikačních technologií.</w:t>
            </w:r>
          </w:p>
          <w:p w:rsidR="00F2741F" w:rsidRDefault="00F2741F" w:rsidP="00F2741F">
            <w:pPr>
              <w:jc w:val="both"/>
            </w:pPr>
            <w:r>
              <w:t>Práce s PC a správa souborů.</w:t>
            </w:r>
          </w:p>
          <w:p w:rsidR="00F2741F" w:rsidRDefault="00F2741F" w:rsidP="00F2741F">
            <w:pPr>
              <w:jc w:val="both"/>
            </w:pPr>
            <w:r>
              <w:t>Internet a jeho služby.</w:t>
            </w:r>
          </w:p>
          <w:p w:rsidR="00F2741F" w:rsidRDefault="00F2741F" w:rsidP="00F2741F">
            <w:pPr>
              <w:jc w:val="both"/>
            </w:pPr>
            <w:r>
              <w:t>Textový editor.</w:t>
            </w:r>
          </w:p>
          <w:p w:rsidR="00F2741F" w:rsidRDefault="00F2741F" w:rsidP="00F2741F">
            <w:pPr>
              <w:jc w:val="both"/>
            </w:pPr>
            <w:r>
              <w:t>Tabulkový editor a jeho využití pro základní statistické výpočty.</w:t>
            </w:r>
          </w:p>
          <w:p w:rsidR="00F2741F" w:rsidRDefault="00F2741F" w:rsidP="00F2741F">
            <w:pPr>
              <w:jc w:val="both"/>
            </w:pPr>
            <w:r>
              <w:t>Tvorba prezentací.</w:t>
            </w:r>
          </w:p>
          <w:p w:rsidR="00F2741F" w:rsidRDefault="00F2741F" w:rsidP="00F2741F">
            <w:pPr>
              <w:jc w:val="both"/>
            </w:pPr>
            <w:r>
              <w:t>Multimédia, e-learning a videokonference.</w:t>
            </w:r>
          </w:p>
          <w:p w:rsidR="00F2741F" w:rsidRDefault="00F2741F" w:rsidP="00F2741F">
            <w:pPr>
              <w:jc w:val="both"/>
            </w:pPr>
            <w:r>
              <w:t>Zachytávání a zpracování zvuku a obrazu.</w:t>
            </w:r>
          </w:p>
          <w:p w:rsidR="00F2741F" w:rsidRPr="00D82981" w:rsidRDefault="00F2741F" w:rsidP="00F2741F">
            <w:pPr>
              <w:jc w:val="both"/>
            </w:pPr>
            <w:r>
              <w:t>Vytváření CD/DVD.</w:t>
            </w:r>
          </w:p>
          <w:p w:rsidR="00F2741F" w:rsidRPr="00AB0288" w:rsidRDefault="00F2741F" w:rsidP="00F2741F">
            <w:pPr>
              <w:jc w:val="both"/>
              <w:rPr>
                <w:b/>
              </w:rPr>
            </w:pPr>
            <w:r w:rsidRPr="00AB0288">
              <w:rPr>
                <w:b/>
              </w:rPr>
              <w:t>Výstupní kompetence</w:t>
            </w:r>
          </w:p>
          <w:p w:rsidR="00E87514" w:rsidRPr="00E87514" w:rsidRDefault="00F2741F" w:rsidP="00F2741F">
            <w:pPr>
              <w:jc w:val="both"/>
            </w:pPr>
            <w:r>
              <w:t>Studenti jsou schopni pracovat s PC na uživatelské úrovni, zvládají běžné kancelářské aplikace – práce s textem, tvorba grafů, tabulek a prezentací. Také mají znalost o základech statistiky, umí využívat služeb na Internetu, pracovat s multimédii využívat E-learning.</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b/>
              </w:rPr>
            </w:pPr>
            <w:r w:rsidRPr="00E87514">
              <w:rPr>
                <w:b/>
              </w:rPr>
              <w:t>Povinná literatura</w:t>
            </w:r>
          </w:p>
          <w:p w:rsidR="00E87514" w:rsidRPr="00E87514" w:rsidRDefault="00E87514" w:rsidP="00E87514">
            <w:r w:rsidRPr="00E87514">
              <w:t xml:space="preserve">Gála, L., Pour, J., Šedivá, Z. </w:t>
            </w:r>
            <w:r w:rsidRPr="00E87514">
              <w:rPr>
                <w:i/>
              </w:rPr>
              <w:t>Podniková informatika</w:t>
            </w:r>
            <w:r w:rsidRPr="00E87514">
              <w:t xml:space="preserve">. Praha: Grada, 2015. </w:t>
            </w:r>
          </w:p>
          <w:p w:rsidR="00E87514" w:rsidRPr="00E87514" w:rsidRDefault="00E87514" w:rsidP="00E87514">
            <w:r w:rsidRPr="00E87514">
              <w:t xml:space="preserve">Pecinovský, J. </w:t>
            </w:r>
            <w:r w:rsidRPr="00E87514">
              <w:rPr>
                <w:i/>
              </w:rPr>
              <w:t>Digitální video natáčíme, upravujeme, vypalujeme.</w:t>
            </w:r>
            <w:r w:rsidRPr="00E87514">
              <w:t xml:space="preserve">  Praha: Grada, 2009. </w:t>
            </w:r>
          </w:p>
          <w:p w:rsidR="00E87514" w:rsidRPr="00E87514" w:rsidRDefault="005D1A0B" w:rsidP="00E87514">
            <w:hyperlink r:id="rId20" w:history="1">
              <w:r w:rsidR="00E87514" w:rsidRPr="00E87514">
                <w:t xml:space="preserve">Pecinovský, J., </w:t>
              </w:r>
            </w:hyperlink>
            <w:r w:rsidR="00E87514" w:rsidRPr="00E87514">
              <w:t xml:space="preserve">Pecinovský, R. </w:t>
            </w:r>
            <w:r w:rsidR="00E87514" w:rsidRPr="00E87514">
              <w:rPr>
                <w:i/>
              </w:rPr>
              <w:t>Windows 10: Snadno a rychle</w:t>
            </w:r>
            <w:r w:rsidR="00E87514" w:rsidRPr="00E87514">
              <w:t>. Praha: Grada, 2016.</w:t>
            </w:r>
          </w:p>
          <w:p w:rsidR="00E87514" w:rsidRPr="00E87514" w:rsidRDefault="00E87514" w:rsidP="00E87514">
            <w:pPr>
              <w:jc w:val="both"/>
            </w:pPr>
            <w:r w:rsidRPr="00E87514">
              <w:t xml:space="preserve">Zounek, J. </w:t>
            </w:r>
            <w:r w:rsidRPr="00E87514">
              <w:rPr>
                <w:i/>
              </w:rPr>
              <w:t>Internet pro pedagogy</w:t>
            </w:r>
            <w:r w:rsidRPr="00E87514">
              <w:t>. Praha: Grada, 2001.</w:t>
            </w:r>
          </w:p>
          <w:p w:rsidR="00E87514" w:rsidRPr="00E87514" w:rsidRDefault="00E87514" w:rsidP="00E87514">
            <w:pPr>
              <w:jc w:val="both"/>
              <w:rPr>
                <w:b/>
              </w:rPr>
            </w:pPr>
            <w:r w:rsidRPr="00E87514">
              <w:rPr>
                <w:b/>
              </w:rPr>
              <w:t>Doporučená literatura</w:t>
            </w:r>
          </w:p>
          <w:p w:rsidR="00E87514" w:rsidRPr="00E87514" w:rsidRDefault="00E87514" w:rsidP="00E87514">
            <w:pPr>
              <w:jc w:val="both"/>
            </w:pPr>
            <w:r w:rsidRPr="00E87514">
              <w:t xml:space="preserve">Burian, P. </w:t>
            </w:r>
            <w:r w:rsidRPr="00E87514">
              <w:rPr>
                <w:i/>
              </w:rPr>
              <w:t>Internet inteligentních aktivit</w:t>
            </w:r>
            <w:r w:rsidRPr="00E87514">
              <w:t xml:space="preserve">. Praha: Grada, 2014. </w:t>
            </w:r>
          </w:p>
          <w:p w:rsidR="00E87514" w:rsidRPr="00E87514" w:rsidRDefault="00E87514" w:rsidP="00E87514">
            <w:pPr>
              <w:jc w:val="both"/>
            </w:pPr>
            <w:r w:rsidRPr="00E87514">
              <w:t xml:space="preserve">Pecinovský, J. </w:t>
            </w:r>
            <w:r w:rsidRPr="00E87514">
              <w:rPr>
                <w:i/>
              </w:rPr>
              <w:t>1001 tipů a triků pro Microsoft Windows 10.</w:t>
            </w:r>
            <w:r w:rsidRPr="00E87514">
              <w:t xml:space="preserve"> Praha: ComputerPress, 2016.</w:t>
            </w:r>
          </w:p>
          <w:p w:rsidR="00E87514" w:rsidRPr="00E87514" w:rsidRDefault="00E87514" w:rsidP="00E87514">
            <w:pPr>
              <w:jc w:val="both"/>
            </w:pPr>
            <w:r w:rsidRPr="00E87514">
              <w:t xml:space="preserve">Soukup, R. </w:t>
            </w:r>
            <w:r w:rsidRPr="00E87514">
              <w:rPr>
                <w:i/>
              </w:rPr>
              <w:t>Začínáme fotografovat digitálně. Rady, tipy triky a návody</w:t>
            </w:r>
            <w:r w:rsidRPr="00E87514">
              <w:t xml:space="preserve">. Praha: Grada, 2004. </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20</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F2741F">
        <w:trPr>
          <w:trHeight w:val="551"/>
        </w:trPr>
        <w:tc>
          <w:tcPr>
            <w:tcW w:w="9855" w:type="dxa"/>
            <w:gridSpan w:val="8"/>
          </w:tcPr>
          <w:p w:rsidR="00E87514" w:rsidRPr="00E87514" w:rsidRDefault="00E87514" w:rsidP="00E87514">
            <w:pPr>
              <w:jc w:val="both"/>
            </w:pPr>
            <w:r w:rsidRPr="00E87514">
              <w:rPr>
                <w:color w:val="000000"/>
              </w:rPr>
              <w:t>10</w:t>
            </w:r>
            <w:r w:rsidR="00653CD2">
              <w:rPr>
                <w:color w:val="000000"/>
              </w:rPr>
              <w:t xml:space="preserve"> </w:t>
            </w:r>
            <w:r w:rsidRPr="00E87514">
              <w:rPr>
                <w:color w:val="000000"/>
              </w:rPr>
              <w:t>hodin přímá výuka formou semináře. 10 hodin distanční forma: E-lerning přes portál MOODLE, vypracování portfolia zadaných úkolů. Případné konzultace s vyučujícím přes portál MOODLE nebo email.</w:t>
            </w:r>
          </w:p>
        </w:tc>
      </w:tr>
    </w:tbl>
    <w:p w:rsidR="00E87514" w:rsidRDefault="00E87514" w:rsidP="00E87514"/>
    <w:p w:rsidR="00F2741F" w:rsidRDefault="00F2741F" w:rsidP="00E87514"/>
    <w:p w:rsidR="00F2741F" w:rsidRDefault="00F2741F" w:rsidP="00E87514"/>
    <w:p w:rsidR="00F2741F" w:rsidRDefault="00F2741F" w:rsidP="00E87514"/>
    <w:p w:rsidR="00D95789" w:rsidRDefault="00D95789" w:rsidP="00E87514"/>
    <w:p w:rsidR="00D95789" w:rsidRDefault="00D95789" w:rsidP="00E87514"/>
    <w:p w:rsidR="00F2741F" w:rsidRDefault="00F2741F" w:rsidP="00E87514"/>
    <w:p w:rsidR="00F2741F" w:rsidRPr="00E87514" w:rsidRDefault="00F2741F"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r w:rsidRPr="00E87514">
              <w:t>Základy managementu</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r w:rsidRPr="00E87514">
              <w:t>PZ</w:t>
            </w: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15p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5</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Zk</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přednáška</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E87514">
            <w:pPr>
              <w:jc w:val="both"/>
            </w:pPr>
            <w:r w:rsidRPr="00E87514">
              <w:t>Zkouška písemnou formou. Vypracování semestrální práce k problematice aktuálních problémů managementu.</w:t>
            </w:r>
          </w:p>
          <w:p w:rsidR="00E87514" w:rsidRPr="00E87514" w:rsidRDefault="00E87514" w:rsidP="00E87514">
            <w:pPr>
              <w:jc w:val="both"/>
              <w:rPr>
                <w:b/>
              </w:rPr>
            </w:pPr>
          </w:p>
        </w:tc>
      </w:tr>
      <w:tr w:rsidR="00E87514" w:rsidRPr="00E87514" w:rsidTr="00F2741F">
        <w:trPr>
          <w:trHeight w:val="263"/>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doc. Ing. Josef Kubík, CSc.</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F2741F">
        <w:trPr>
          <w:trHeight w:val="167"/>
        </w:trPr>
        <w:tc>
          <w:tcPr>
            <w:tcW w:w="9855" w:type="dxa"/>
            <w:gridSpan w:val="8"/>
            <w:tcBorders>
              <w:top w:val="nil"/>
            </w:tcBorders>
          </w:tcPr>
          <w:p w:rsidR="00E87514" w:rsidRPr="00E87514" w:rsidRDefault="00E87514" w:rsidP="00E87514">
            <w:pPr>
              <w:jc w:val="both"/>
            </w:pPr>
            <w:r w:rsidRPr="00E87514">
              <w:t>doc. Ing. Josef Kubík, CSc.</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E87514" w:rsidRPr="00E87514" w:rsidRDefault="00E87514" w:rsidP="00E87514">
            <w:pPr>
              <w:jc w:val="both"/>
              <w:rPr>
                <w:b/>
              </w:rPr>
            </w:pPr>
            <w:r w:rsidRPr="00E87514">
              <w:rPr>
                <w:b/>
              </w:rPr>
              <w:t>Cíl předmětu</w:t>
            </w:r>
          </w:p>
          <w:p w:rsidR="00DD77C1" w:rsidRDefault="00E87514" w:rsidP="00E87514">
            <w:pPr>
              <w:jc w:val="both"/>
            </w:pPr>
            <w:r w:rsidRPr="00E87514">
              <w:t xml:space="preserve">Cílem předmětu je seznámit studenty se základními </w:t>
            </w:r>
            <w:r w:rsidR="00F2741F">
              <w:t>termíny a koncepty</w:t>
            </w:r>
            <w:r w:rsidRPr="00E87514">
              <w:t xml:space="preserve"> management</w:t>
            </w:r>
            <w:r w:rsidR="00F2741F">
              <w:t>u</w:t>
            </w:r>
            <w:r w:rsidRPr="00E87514">
              <w:t xml:space="preserve"> včetně jeho historického vývoje</w:t>
            </w:r>
            <w:r w:rsidR="00DD77C1">
              <w:t>. Studenti jsou dále seznámeni s</w:t>
            </w:r>
            <w:r w:rsidRPr="00E87514">
              <w:t xml:space="preserve"> fáz</w:t>
            </w:r>
            <w:r w:rsidR="00DD77C1">
              <w:t>emi</w:t>
            </w:r>
            <w:r w:rsidRPr="00E87514">
              <w:t xml:space="preserve"> řídícího procesu, tvorbou organizačních struktur, zásadami personálního managementu a předpokládaným vývojem managementu v dalším období. </w:t>
            </w:r>
          </w:p>
          <w:p w:rsidR="00E87514" w:rsidRPr="00E87514" w:rsidRDefault="00E87514" w:rsidP="00E87514">
            <w:pPr>
              <w:jc w:val="both"/>
              <w:rPr>
                <w:b/>
              </w:rPr>
            </w:pPr>
            <w:r w:rsidRPr="00E87514">
              <w:rPr>
                <w:b/>
              </w:rPr>
              <w:t>Obsah předmětu</w:t>
            </w:r>
          </w:p>
          <w:p w:rsidR="00E87514" w:rsidRPr="00E87514" w:rsidRDefault="00E87514" w:rsidP="00E87514">
            <w:pPr>
              <w:jc w:val="both"/>
            </w:pPr>
            <w:r w:rsidRPr="00E87514">
              <w:t>Úvod do problematiky managementu.</w:t>
            </w:r>
          </w:p>
          <w:p w:rsidR="00E87514" w:rsidRPr="00E87514" w:rsidRDefault="00E87514" w:rsidP="00E87514">
            <w:pPr>
              <w:jc w:val="both"/>
            </w:pPr>
            <w:r w:rsidRPr="00E87514">
              <w:t>Styly řízení.</w:t>
            </w:r>
          </w:p>
          <w:p w:rsidR="00E87514" w:rsidRPr="00E87514" w:rsidRDefault="00E87514" w:rsidP="00E87514">
            <w:pPr>
              <w:jc w:val="both"/>
            </w:pPr>
            <w:r w:rsidRPr="00E87514">
              <w:t>Efektivnost organizace.</w:t>
            </w:r>
          </w:p>
          <w:p w:rsidR="00E87514" w:rsidRPr="00E87514" w:rsidRDefault="00E87514" w:rsidP="00E87514">
            <w:pPr>
              <w:jc w:val="both"/>
            </w:pPr>
            <w:r w:rsidRPr="00E87514">
              <w:t>Rozhodování u manažerů.</w:t>
            </w:r>
          </w:p>
          <w:p w:rsidR="00E87514" w:rsidRPr="00E87514" w:rsidRDefault="00E87514" w:rsidP="00E87514">
            <w:pPr>
              <w:jc w:val="both"/>
            </w:pPr>
            <w:r w:rsidRPr="00E87514">
              <w:t>Vedení lidí.</w:t>
            </w:r>
          </w:p>
          <w:p w:rsidR="00E87514" w:rsidRPr="00E87514" w:rsidRDefault="00E87514" w:rsidP="00E87514">
            <w:pPr>
              <w:jc w:val="both"/>
            </w:pPr>
            <w:r w:rsidRPr="00E87514">
              <w:t>Kontrola a kontrolní činnost.</w:t>
            </w:r>
          </w:p>
          <w:p w:rsidR="00E87514" w:rsidRPr="00E87514" w:rsidRDefault="00E87514" w:rsidP="00E87514">
            <w:pPr>
              <w:jc w:val="both"/>
            </w:pPr>
            <w:r w:rsidRPr="00E87514">
              <w:t>Organizace a organizační struktury.</w:t>
            </w:r>
          </w:p>
          <w:p w:rsidR="00E87514" w:rsidRPr="00E87514" w:rsidRDefault="00E87514" w:rsidP="00E87514">
            <w:pPr>
              <w:jc w:val="both"/>
            </w:pPr>
            <w:r w:rsidRPr="00E87514">
              <w:t>Úloha manažera v organizaci.</w:t>
            </w:r>
          </w:p>
          <w:p w:rsidR="00E87514" w:rsidRPr="00E87514" w:rsidRDefault="00E87514" w:rsidP="00E87514">
            <w:pPr>
              <w:jc w:val="both"/>
            </w:pPr>
            <w:r w:rsidRPr="00E87514">
              <w:t>Procesy probíhající v organizaci.</w:t>
            </w:r>
          </w:p>
          <w:p w:rsidR="00E87514" w:rsidRPr="00E87514" w:rsidRDefault="00E87514" w:rsidP="00E87514">
            <w:pPr>
              <w:jc w:val="both"/>
            </w:pPr>
            <w:r w:rsidRPr="00E87514">
              <w:t>Personální management a jeho poslání.</w:t>
            </w:r>
          </w:p>
          <w:p w:rsidR="00E87514" w:rsidRPr="00E87514" w:rsidRDefault="00E87514" w:rsidP="00E87514">
            <w:pPr>
              <w:jc w:val="both"/>
            </w:pPr>
            <w:r w:rsidRPr="00E87514">
              <w:t>Další vývoj managementu.</w:t>
            </w:r>
          </w:p>
          <w:p w:rsidR="00E87514" w:rsidRPr="00E87514" w:rsidRDefault="00E87514" w:rsidP="00E87514">
            <w:pPr>
              <w:jc w:val="both"/>
              <w:rPr>
                <w:b/>
              </w:rPr>
            </w:pPr>
            <w:r w:rsidRPr="00E87514">
              <w:rPr>
                <w:b/>
              </w:rPr>
              <w:t>Výstupní kompetence</w:t>
            </w:r>
          </w:p>
          <w:p w:rsidR="00E87514" w:rsidRPr="00E87514" w:rsidRDefault="00E87514" w:rsidP="00E87514">
            <w:pPr>
              <w:jc w:val="both"/>
            </w:pPr>
            <w:r w:rsidRPr="00E87514">
              <w:t>Student ovládá základní poznatky z managementu a manažerské práce. Dovede charakterizovat jednotlivé fáze řídícího procesu. Rozumí zásadám tvorby organizačních struktur. Má přehled o problematice řízení lidských zdrojů – personálního managementu. Umí popsat očekávané trendy vývoje managementu.</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017D69">
        <w:trPr>
          <w:trHeight w:val="1497"/>
        </w:trPr>
        <w:tc>
          <w:tcPr>
            <w:tcW w:w="9855" w:type="dxa"/>
            <w:gridSpan w:val="8"/>
            <w:tcBorders>
              <w:top w:val="nil"/>
            </w:tcBorders>
          </w:tcPr>
          <w:p w:rsidR="00E87514" w:rsidRPr="00DD77C1" w:rsidRDefault="00E87514" w:rsidP="00E87514">
            <w:pPr>
              <w:jc w:val="both"/>
              <w:rPr>
                <w:b/>
                <w:szCs w:val="19"/>
              </w:rPr>
            </w:pPr>
            <w:r w:rsidRPr="00DD77C1">
              <w:rPr>
                <w:b/>
                <w:szCs w:val="19"/>
              </w:rPr>
              <w:t>Povinná literatura</w:t>
            </w:r>
          </w:p>
          <w:p w:rsidR="00E87514" w:rsidRPr="00DD77C1" w:rsidRDefault="00E87514" w:rsidP="00E87514">
            <w:pPr>
              <w:jc w:val="both"/>
              <w:rPr>
                <w:szCs w:val="19"/>
              </w:rPr>
            </w:pPr>
            <w:r w:rsidRPr="00DD77C1">
              <w:rPr>
                <w:szCs w:val="19"/>
              </w:rPr>
              <w:t xml:space="preserve">Blažek, L. </w:t>
            </w:r>
            <w:r w:rsidRPr="00DD77C1">
              <w:rPr>
                <w:i/>
                <w:szCs w:val="19"/>
              </w:rPr>
              <w:t xml:space="preserve">Management. </w:t>
            </w:r>
            <w:r w:rsidRPr="00DD77C1">
              <w:rPr>
                <w:szCs w:val="19"/>
              </w:rPr>
              <w:t>Praha: Grada, 2016.</w:t>
            </w:r>
          </w:p>
          <w:p w:rsidR="00E87514" w:rsidRPr="00DD77C1" w:rsidRDefault="00E87514" w:rsidP="00E87514">
            <w:pPr>
              <w:jc w:val="both"/>
              <w:rPr>
                <w:szCs w:val="19"/>
              </w:rPr>
            </w:pPr>
            <w:r w:rsidRPr="00DD77C1">
              <w:rPr>
                <w:szCs w:val="19"/>
              </w:rPr>
              <w:t xml:space="preserve">Koubek, J. </w:t>
            </w:r>
            <w:r w:rsidRPr="00DD77C1">
              <w:rPr>
                <w:i/>
                <w:szCs w:val="19"/>
              </w:rPr>
              <w:t xml:space="preserve">Řízení lidských zdrojů. </w:t>
            </w:r>
            <w:r w:rsidRPr="00DD77C1">
              <w:rPr>
                <w:szCs w:val="19"/>
              </w:rPr>
              <w:t>Praha: Management Press, 2010.</w:t>
            </w:r>
          </w:p>
          <w:p w:rsidR="00E87514" w:rsidRPr="00DD77C1" w:rsidRDefault="00E87514" w:rsidP="00E87514">
            <w:pPr>
              <w:jc w:val="both"/>
              <w:rPr>
                <w:i/>
                <w:szCs w:val="19"/>
              </w:rPr>
            </w:pPr>
            <w:r w:rsidRPr="00DD77C1">
              <w:rPr>
                <w:szCs w:val="19"/>
              </w:rPr>
              <w:t xml:space="preserve">Veber, J. a kol. </w:t>
            </w:r>
            <w:r w:rsidRPr="00DD77C1">
              <w:rPr>
                <w:i/>
                <w:szCs w:val="19"/>
              </w:rPr>
              <w:t xml:space="preserve">Management. </w:t>
            </w:r>
            <w:r w:rsidRPr="00DD77C1">
              <w:rPr>
                <w:szCs w:val="19"/>
              </w:rPr>
              <w:t>Praha: Management Press, 2009.</w:t>
            </w:r>
          </w:p>
          <w:p w:rsidR="00E87514" w:rsidRPr="00DD77C1" w:rsidRDefault="00E87514" w:rsidP="00E87514">
            <w:pPr>
              <w:jc w:val="both"/>
              <w:rPr>
                <w:szCs w:val="19"/>
              </w:rPr>
            </w:pPr>
            <w:r w:rsidRPr="00DD77C1">
              <w:rPr>
                <w:szCs w:val="19"/>
              </w:rPr>
              <w:t xml:space="preserve">Zelený, M. </w:t>
            </w:r>
            <w:r w:rsidRPr="00DD77C1">
              <w:rPr>
                <w:i/>
                <w:szCs w:val="19"/>
              </w:rPr>
              <w:t xml:space="preserve">Hledání vlastní cesty. </w:t>
            </w:r>
            <w:r w:rsidRPr="00DD77C1">
              <w:rPr>
                <w:szCs w:val="19"/>
              </w:rPr>
              <w:t>Brno: Computer Press, 2011.</w:t>
            </w:r>
          </w:p>
          <w:p w:rsidR="00E87514" w:rsidRPr="00DD77C1" w:rsidRDefault="00E87514" w:rsidP="00E87514">
            <w:pPr>
              <w:jc w:val="both"/>
              <w:rPr>
                <w:b/>
                <w:szCs w:val="19"/>
              </w:rPr>
            </w:pPr>
            <w:r w:rsidRPr="00DD77C1">
              <w:rPr>
                <w:b/>
                <w:szCs w:val="19"/>
              </w:rPr>
              <w:t>Doporučená literatura</w:t>
            </w:r>
          </w:p>
          <w:p w:rsidR="00E87514" w:rsidRPr="00DD77C1" w:rsidRDefault="00E87514" w:rsidP="00E87514">
            <w:pPr>
              <w:jc w:val="both"/>
              <w:rPr>
                <w:szCs w:val="19"/>
              </w:rPr>
            </w:pPr>
            <w:r w:rsidRPr="00DD77C1">
              <w:rPr>
                <w:szCs w:val="19"/>
              </w:rPr>
              <w:t xml:space="preserve">Bělohlávek, F., Košťan, P., Šuléř, O. </w:t>
            </w:r>
            <w:r w:rsidRPr="00DD77C1">
              <w:rPr>
                <w:i/>
                <w:szCs w:val="19"/>
              </w:rPr>
              <w:t>Management</w:t>
            </w:r>
            <w:r w:rsidRPr="00DD77C1">
              <w:rPr>
                <w:szCs w:val="19"/>
              </w:rPr>
              <w:t>. Olomouc: Rubico, 2001.</w:t>
            </w:r>
          </w:p>
          <w:p w:rsidR="00E87514" w:rsidRPr="00DD77C1" w:rsidRDefault="00E87514" w:rsidP="00E87514">
            <w:pPr>
              <w:jc w:val="both"/>
              <w:rPr>
                <w:szCs w:val="19"/>
              </w:rPr>
            </w:pPr>
            <w:r w:rsidRPr="00DD77C1">
              <w:rPr>
                <w:szCs w:val="19"/>
              </w:rPr>
              <w:t xml:space="preserve">Foot, M., Hook, C. </w:t>
            </w:r>
            <w:r w:rsidRPr="00DD77C1">
              <w:rPr>
                <w:i/>
                <w:szCs w:val="19"/>
              </w:rPr>
              <w:t xml:space="preserve">Personalistika. </w:t>
            </w:r>
            <w:r w:rsidRPr="00DD77C1">
              <w:rPr>
                <w:szCs w:val="19"/>
              </w:rPr>
              <w:t>Praha: Computer Press, 2002.</w:t>
            </w:r>
          </w:p>
          <w:p w:rsidR="00E87514" w:rsidRPr="00E87514" w:rsidRDefault="00E87514" w:rsidP="00E87514">
            <w:pPr>
              <w:jc w:val="both"/>
              <w:rPr>
                <w:sz w:val="19"/>
                <w:szCs w:val="19"/>
              </w:rPr>
            </w:pPr>
            <w:r w:rsidRPr="00DD77C1">
              <w:rPr>
                <w:szCs w:val="19"/>
              </w:rPr>
              <w:t xml:space="preserve">Synek, M. a kol. </w:t>
            </w:r>
            <w:r w:rsidRPr="00DD77C1">
              <w:rPr>
                <w:i/>
                <w:szCs w:val="19"/>
              </w:rPr>
              <w:t xml:space="preserve">Manažerská ekonomika. </w:t>
            </w:r>
            <w:r w:rsidRPr="00DD77C1">
              <w:rPr>
                <w:szCs w:val="19"/>
              </w:rPr>
              <w:t>Praha: Grada, 2000.</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20</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DD77C1">
        <w:trPr>
          <w:trHeight w:val="468"/>
        </w:trPr>
        <w:tc>
          <w:tcPr>
            <w:tcW w:w="9855" w:type="dxa"/>
            <w:gridSpan w:val="8"/>
          </w:tcPr>
          <w:p w:rsidR="00E87514" w:rsidRPr="00E87514" w:rsidRDefault="00E87514" w:rsidP="00E87514">
            <w:pPr>
              <w:jc w:val="both"/>
            </w:pPr>
            <w:r w:rsidRPr="00E87514">
              <w:rPr>
                <w:color w:val="000000"/>
              </w:rPr>
              <w:t>15 hodin přímá výuka formou přednášky. 5 hodin distanční forma: vypracování semestrální práce, průběžná konzultace e-mailem či případně prostřednictvím MOODLE.</w:t>
            </w:r>
          </w:p>
        </w:tc>
      </w:tr>
    </w:tbl>
    <w:p w:rsidR="00E87514" w:rsidRPr="00E87514" w:rsidRDefault="00E87514" w:rsidP="00E87514"/>
    <w:p w:rsidR="00E87514" w:rsidRDefault="00E87514" w:rsidP="00E87514"/>
    <w:p w:rsidR="00DD77C1" w:rsidRDefault="00DD77C1" w:rsidP="00E87514"/>
    <w:p w:rsidR="00A24F0A" w:rsidRDefault="00A24F0A" w:rsidP="00E87514"/>
    <w:p w:rsidR="00A24F0A" w:rsidRDefault="00A24F0A" w:rsidP="00E87514"/>
    <w:p w:rsidR="00A24F0A" w:rsidRDefault="00A24F0A" w:rsidP="00E87514"/>
    <w:p w:rsidR="00A24F0A" w:rsidRDefault="00A24F0A" w:rsidP="00E87514"/>
    <w:tbl>
      <w:tblPr>
        <w:tblpPr w:leftFromText="141" w:rightFromText="141" w:vertAnchor="text" w:horzAnchor="margin" w:tblpY="-30"/>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4F0A" w:rsidRPr="00E87514" w:rsidTr="00A24F0A">
        <w:tc>
          <w:tcPr>
            <w:tcW w:w="9855" w:type="dxa"/>
            <w:gridSpan w:val="8"/>
            <w:tcBorders>
              <w:bottom w:val="double" w:sz="4" w:space="0" w:color="auto"/>
            </w:tcBorders>
            <w:shd w:val="clear" w:color="auto" w:fill="BDD6EE"/>
          </w:tcPr>
          <w:p w:rsidR="00A24F0A" w:rsidRPr="00E87514" w:rsidRDefault="00A24F0A" w:rsidP="00A24F0A">
            <w:pPr>
              <w:jc w:val="both"/>
              <w:rPr>
                <w:b/>
                <w:sz w:val="28"/>
              </w:rPr>
            </w:pPr>
            <w:r w:rsidRPr="00E87514">
              <w:br w:type="page"/>
            </w:r>
            <w:r w:rsidRPr="00E87514">
              <w:rPr>
                <w:b/>
                <w:sz w:val="28"/>
              </w:rPr>
              <w:t>B-III – Charakteristika studijního předmětu</w:t>
            </w:r>
          </w:p>
        </w:tc>
      </w:tr>
      <w:tr w:rsidR="00A24F0A" w:rsidRPr="00E87514" w:rsidTr="00A24F0A">
        <w:tc>
          <w:tcPr>
            <w:tcW w:w="3086" w:type="dxa"/>
            <w:tcBorders>
              <w:top w:val="double" w:sz="4" w:space="0" w:color="auto"/>
            </w:tcBorders>
            <w:shd w:val="clear" w:color="auto" w:fill="F7CAAC"/>
          </w:tcPr>
          <w:p w:rsidR="00A24F0A" w:rsidRPr="00E87514" w:rsidRDefault="00A24F0A" w:rsidP="00A24F0A">
            <w:pPr>
              <w:jc w:val="both"/>
              <w:rPr>
                <w:b/>
              </w:rPr>
            </w:pPr>
            <w:r w:rsidRPr="00E87514">
              <w:rPr>
                <w:b/>
              </w:rPr>
              <w:t>Název studijního předmětu</w:t>
            </w:r>
          </w:p>
        </w:tc>
        <w:tc>
          <w:tcPr>
            <w:tcW w:w="6769" w:type="dxa"/>
            <w:gridSpan w:val="7"/>
            <w:tcBorders>
              <w:top w:val="double" w:sz="4" w:space="0" w:color="auto"/>
            </w:tcBorders>
          </w:tcPr>
          <w:p w:rsidR="00A24F0A" w:rsidRPr="00E87514" w:rsidRDefault="00A24F0A" w:rsidP="00A24F0A">
            <w:r w:rsidRPr="00E87514">
              <w:t>Veřejná správa</w:t>
            </w:r>
          </w:p>
        </w:tc>
      </w:tr>
      <w:tr w:rsidR="00A24F0A" w:rsidRPr="00E87514" w:rsidTr="00A24F0A">
        <w:tc>
          <w:tcPr>
            <w:tcW w:w="3086" w:type="dxa"/>
            <w:shd w:val="clear" w:color="auto" w:fill="F7CAAC"/>
          </w:tcPr>
          <w:p w:rsidR="00A24F0A" w:rsidRPr="00E87514" w:rsidRDefault="00A24F0A" w:rsidP="00A24F0A">
            <w:pPr>
              <w:jc w:val="both"/>
              <w:rPr>
                <w:b/>
              </w:rPr>
            </w:pPr>
            <w:r w:rsidRPr="00E87514">
              <w:rPr>
                <w:b/>
              </w:rPr>
              <w:t>Typ předmětu</w:t>
            </w:r>
          </w:p>
        </w:tc>
        <w:tc>
          <w:tcPr>
            <w:tcW w:w="3406" w:type="dxa"/>
            <w:gridSpan w:val="4"/>
          </w:tcPr>
          <w:p w:rsidR="00A24F0A" w:rsidRPr="00E87514" w:rsidRDefault="00A24F0A" w:rsidP="00A24F0A">
            <w:pPr>
              <w:jc w:val="both"/>
            </w:pPr>
          </w:p>
        </w:tc>
        <w:tc>
          <w:tcPr>
            <w:tcW w:w="2695" w:type="dxa"/>
            <w:gridSpan w:val="2"/>
            <w:shd w:val="clear" w:color="auto" w:fill="F7CAAC"/>
          </w:tcPr>
          <w:p w:rsidR="00A24F0A" w:rsidRPr="00E87514" w:rsidRDefault="00A24F0A" w:rsidP="00A24F0A">
            <w:pPr>
              <w:jc w:val="both"/>
            </w:pPr>
            <w:r w:rsidRPr="00E87514">
              <w:rPr>
                <w:b/>
              </w:rPr>
              <w:t>doporučený ročník / semestr</w:t>
            </w:r>
          </w:p>
        </w:tc>
        <w:tc>
          <w:tcPr>
            <w:tcW w:w="668" w:type="dxa"/>
          </w:tcPr>
          <w:p w:rsidR="00A24F0A" w:rsidRPr="00E87514" w:rsidRDefault="00A24F0A" w:rsidP="00A24F0A">
            <w:pPr>
              <w:jc w:val="both"/>
            </w:pPr>
            <w:proofErr w:type="gramStart"/>
            <w:r w:rsidRPr="00E87514">
              <w:t>2./ZS</w:t>
            </w:r>
            <w:proofErr w:type="gramEnd"/>
          </w:p>
        </w:tc>
      </w:tr>
      <w:tr w:rsidR="00A24F0A" w:rsidRPr="00E87514" w:rsidTr="00A24F0A">
        <w:tc>
          <w:tcPr>
            <w:tcW w:w="3086" w:type="dxa"/>
            <w:shd w:val="clear" w:color="auto" w:fill="F7CAAC"/>
          </w:tcPr>
          <w:p w:rsidR="00A24F0A" w:rsidRPr="00E87514" w:rsidRDefault="00A24F0A" w:rsidP="00A24F0A">
            <w:pPr>
              <w:jc w:val="both"/>
              <w:rPr>
                <w:b/>
              </w:rPr>
            </w:pPr>
            <w:r w:rsidRPr="00E87514">
              <w:rPr>
                <w:b/>
              </w:rPr>
              <w:t>Rozsah studijního předmětu</w:t>
            </w:r>
          </w:p>
        </w:tc>
        <w:tc>
          <w:tcPr>
            <w:tcW w:w="1701" w:type="dxa"/>
            <w:gridSpan w:val="2"/>
          </w:tcPr>
          <w:p w:rsidR="00A24F0A" w:rsidRPr="00E87514" w:rsidRDefault="00A24F0A" w:rsidP="00A24F0A">
            <w:pPr>
              <w:jc w:val="both"/>
            </w:pPr>
            <w:r w:rsidRPr="00E87514">
              <w:t>10s + 5</w:t>
            </w:r>
          </w:p>
        </w:tc>
        <w:tc>
          <w:tcPr>
            <w:tcW w:w="889" w:type="dxa"/>
            <w:shd w:val="clear" w:color="auto" w:fill="F7CAAC"/>
          </w:tcPr>
          <w:p w:rsidR="00A24F0A" w:rsidRPr="00E87514" w:rsidRDefault="00A24F0A" w:rsidP="00A24F0A">
            <w:pPr>
              <w:jc w:val="both"/>
              <w:rPr>
                <w:b/>
              </w:rPr>
            </w:pPr>
            <w:r w:rsidRPr="00E87514">
              <w:rPr>
                <w:b/>
              </w:rPr>
              <w:t xml:space="preserve">hod. </w:t>
            </w:r>
          </w:p>
        </w:tc>
        <w:tc>
          <w:tcPr>
            <w:tcW w:w="816" w:type="dxa"/>
          </w:tcPr>
          <w:p w:rsidR="00A24F0A" w:rsidRPr="00E87514" w:rsidRDefault="00A24F0A" w:rsidP="00A24F0A">
            <w:pPr>
              <w:jc w:val="both"/>
            </w:pPr>
          </w:p>
        </w:tc>
        <w:tc>
          <w:tcPr>
            <w:tcW w:w="2156" w:type="dxa"/>
            <w:shd w:val="clear" w:color="auto" w:fill="F7CAAC"/>
          </w:tcPr>
          <w:p w:rsidR="00A24F0A" w:rsidRPr="00E87514" w:rsidRDefault="00A24F0A" w:rsidP="00A24F0A">
            <w:pPr>
              <w:jc w:val="both"/>
              <w:rPr>
                <w:b/>
              </w:rPr>
            </w:pPr>
            <w:r w:rsidRPr="00E87514">
              <w:rPr>
                <w:b/>
              </w:rPr>
              <w:t>kreditů</w:t>
            </w:r>
          </w:p>
        </w:tc>
        <w:tc>
          <w:tcPr>
            <w:tcW w:w="1207" w:type="dxa"/>
            <w:gridSpan w:val="2"/>
          </w:tcPr>
          <w:p w:rsidR="00A24F0A" w:rsidRPr="00E87514" w:rsidRDefault="00A24F0A" w:rsidP="00A24F0A">
            <w:pPr>
              <w:jc w:val="both"/>
            </w:pPr>
            <w:r w:rsidRPr="00E87514">
              <w:t>4</w:t>
            </w:r>
          </w:p>
        </w:tc>
      </w:tr>
      <w:tr w:rsidR="00A24F0A" w:rsidRPr="00E87514" w:rsidTr="00A24F0A">
        <w:tc>
          <w:tcPr>
            <w:tcW w:w="3086" w:type="dxa"/>
            <w:shd w:val="clear" w:color="auto" w:fill="F7CAAC"/>
          </w:tcPr>
          <w:p w:rsidR="00A24F0A" w:rsidRPr="00E87514" w:rsidRDefault="00A24F0A" w:rsidP="00A24F0A">
            <w:pPr>
              <w:jc w:val="both"/>
              <w:rPr>
                <w:b/>
                <w:sz w:val="22"/>
              </w:rPr>
            </w:pPr>
            <w:r w:rsidRPr="00E87514">
              <w:rPr>
                <w:b/>
              </w:rPr>
              <w:t>Prerekvizity, korekvizity, ekvivalence</w:t>
            </w:r>
          </w:p>
        </w:tc>
        <w:tc>
          <w:tcPr>
            <w:tcW w:w="6769" w:type="dxa"/>
            <w:gridSpan w:val="7"/>
          </w:tcPr>
          <w:p w:rsidR="00A24F0A" w:rsidRPr="00E87514" w:rsidRDefault="00D1422E" w:rsidP="00A24F0A">
            <w:pPr>
              <w:jc w:val="both"/>
            </w:pPr>
            <w:ins w:id="11" w:author="*" w:date="2018-08-23T07:32:00Z">
              <w:r>
                <w:t>Prerekvizita: Občanský sektor</w:t>
              </w:r>
            </w:ins>
          </w:p>
        </w:tc>
      </w:tr>
      <w:tr w:rsidR="00A24F0A" w:rsidRPr="00E87514" w:rsidTr="00A24F0A">
        <w:tc>
          <w:tcPr>
            <w:tcW w:w="3086" w:type="dxa"/>
            <w:shd w:val="clear" w:color="auto" w:fill="F7CAAC"/>
          </w:tcPr>
          <w:p w:rsidR="00A24F0A" w:rsidRPr="00E87514" w:rsidRDefault="00A24F0A" w:rsidP="00A24F0A">
            <w:pPr>
              <w:jc w:val="both"/>
              <w:rPr>
                <w:b/>
              </w:rPr>
            </w:pPr>
            <w:r w:rsidRPr="00E87514">
              <w:rPr>
                <w:b/>
              </w:rPr>
              <w:t>Způsob ověření studijních výsledků</w:t>
            </w:r>
          </w:p>
        </w:tc>
        <w:tc>
          <w:tcPr>
            <w:tcW w:w="3406" w:type="dxa"/>
            <w:gridSpan w:val="4"/>
          </w:tcPr>
          <w:p w:rsidR="00A24F0A" w:rsidRPr="00E87514" w:rsidRDefault="00A24F0A" w:rsidP="00A24F0A">
            <w:pPr>
              <w:jc w:val="both"/>
            </w:pPr>
            <w:r w:rsidRPr="00E87514">
              <w:t>Klz</w:t>
            </w:r>
          </w:p>
        </w:tc>
        <w:tc>
          <w:tcPr>
            <w:tcW w:w="2156" w:type="dxa"/>
            <w:shd w:val="clear" w:color="auto" w:fill="F7CAAC"/>
          </w:tcPr>
          <w:p w:rsidR="00A24F0A" w:rsidRPr="00E87514" w:rsidRDefault="00A24F0A" w:rsidP="00A24F0A">
            <w:pPr>
              <w:jc w:val="both"/>
              <w:rPr>
                <w:b/>
              </w:rPr>
            </w:pPr>
            <w:r w:rsidRPr="00E87514">
              <w:rPr>
                <w:b/>
              </w:rPr>
              <w:t>Forma výuky</w:t>
            </w:r>
          </w:p>
        </w:tc>
        <w:tc>
          <w:tcPr>
            <w:tcW w:w="1207" w:type="dxa"/>
            <w:gridSpan w:val="2"/>
          </w:tcPr>
          <w:p w:rsidR="00A24F0A" w:rsidRPr="00E87514" w:rsidRDefault="00A24F0A" w:rsidP="00A24F0A">
            <w:pPr>
              <w:jc w:val="both"/>
            </w:pPr>
            <w:r w:rsidRPr="00E87514">
              <w:t>seminář</w:t>
            </w:r>
          </w:p>
        </w:tc>
      </w:tr>
      <w:tr w:rsidR="00A24F0A" w:rsidRPr="00E87514" w:rsidTr="00A24F0A">
        <w:tc>
          <w:tcPr>
            <w:tcW w:w="3086" w:type="dxa"/>
            <w:shd w:val="clear" w:color="auto" w:fill="F7CAAC"/>
          </w:tcPr>
          <w:p w:rsidR="00A24F0A" w:rsidRPr="00E87514" w:rsidRDefault="00A24F0A" w:rsidP="00A24F0A">
            <w:pPr>
              <w:jc w:val="both"/>
              <w:rPr>
                <w:b/>
              </w:rPr>
            </w:pPr>
            <w:r w:rsidRPr="00E87514">
              <w:rPr>
                <w:b/>
              </w:rPr>
              <w:t>Forma způsobu ověření studijních výsledků a další požadavky na studenta</w:t>
            </w:r>
          </w:p>
        </w:tc>
        <w:tc>
          <w:tcPr>
            <w:tcW w:w="6769" w:type="dxa"/>
            <w:gridSpan w:val="7"/>
            <w:tcBorders>
              <w:bottom w:val="nil"/>
            </w:tcBorders>
          </w:tcPr>
          <w:p w:rsidR="00A24F0A" w:rsidRPr="00E87514" w:rsidRDefault="00A24F0A" w:rsidP="00A24F0A">
            <w:pPr>
              <w:jc w:val="both"/>
            </w:pPr>
            <w:r w:rsidRPr="00E87514">
              <w:t xml:space="preserve">Klasifikovaný zápočet. Test a ústní zkoušení. Vypracování seminární práce </w:t>
            </w:r>
          </w:p>
          <w:p w:rsidR="00A24F0A" w:rsidRPr="00E87514" w:rsidRDefault="00A24F0A" w:rsidP="00A24F0A">
            <w:pPr>
              <w:jc w:val="both"/>
              <w:rPr>
                <w:b/>
              </w:rPr>
            </w:pPr>
            <w:r w:rsidRPr="00E87514">
              <w:t>na zadané téma.</w:t>
            </w:r>
          </w:p>
        </w:tc>
      </w:tr>
      <w:tr w:rsidR="00A24F0A" w:rsidRPr="00E87514" w:rsidTr="00A24F0A">
        <w:trPr>
          <w:trHeight w:val="263"/>
        </w:trPr>
        <w:tc>
          <w:tcPr>
            <w:tcW w:w="9855" w:type="dxa"/>
            <w:gridSpan w:val="8"/>
            <w:tcBorders>
              <w:top w:val="nil"/>
            </w:tcBorders>
          </w:tcPr>
          <w:p w:rsidR="00A24F0A" w:rsidRPr="00E87514" w:rsidRDefault="00A24F0A" w:rsidP="00A24F0A">
            <w:pPr>
              <w:jc w:val="both"/>
            </w:pPr>
          </w:p>
        </w:tc>
      </w:tr>
      <w:tr w:rsidR="00A24F0A" w:rsidRPr="00E87514" w:rsidTr="00A24F0A">
        <w:trPr>
          <w:trHeight w:val="197"/>
        </w:trPr>
        <w:tc>
          <w:tcPr>
            <w:tcW w:w="3086" w:type="dxa"/>
            <w:tcBorders>
              <w:top w:val="nil"/>
            </w:tcBorders>
            <w:shd w:val="clear" w:color="auto" w:fill="F7CAAC"/>
          </w:tcPr>
          <w:p w:rsidR="00A24F0A" w:rsidRPr="00E87514" w:rsidRDefault="00A24F0A" w:rsidP="00A24F0A">
            <w:pPr>
              <w:jc w:val="both"/>
              <w:rPr>
                <w:b/>
              </w:rPr>
            </w:pPr>
            <w:r w:rsidRPr="00E87514">
              <w:rPr>
                <w:b/>
              </w:rPr>
              <w:t>Garant předmětu</w:t>
            </w:r>
          </w:p>
        </w:tc>
        <w:tc>
          <w:tcPr>
            <w:tcW w:w="6769" w:type="dxa"/>
            <w:gridSpan w:val="7"/>
            <w:tcBorders>
              <w:top w:val="nil"/>
            </w:tcBorders>
          </w:tcPr>
          <w:p w:rsidR="00A24F0A" w:rsidRPr="00E87514" w:rsidRDefault="00A24F0A" w:rsidP="00A24F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Ing. Jiří Macháček</w:t>
            </w:r>
            <w:r w:rsidRPr="00E87514">
              <w:t xml:space="preserve"> </w:t>
            </w:r>
          </w:p>
        </w:tc>
      </w:tr>
      <w:tr w:rsidR="00A24F0A" w:rsidRPr="00E87514" w:rsidTr="00A24F0A">
        <w:trPr>
          <w:trHeight w:val="243"/>
        </w:trPr>
        <w:tc>
          <w:tcPr>
            <w:tcW w:w="3086" w:type="dxa"/>
            <w:tcBorders>
              <w:top w:val="nil"/>
            </w:tcBorders>
            <w:shd w:val="clear" w:color="auto" w:fill="F7CAAC"/>
          </w:tcPr>
          <w:p w:rsidR="00A24F0A" w:rsidRPr="00E87514" w:rsidRDefault="00A24F0A" w:rsidP="00A24F0A">
            <w:pPr>
              <w:jc w:val="both"/>
              <w:rPr>
                <w:b/>
              </w:rPr>
            </w:pPr>
            <w:r w:rsidRPr="00E87514">
              <w:rPr>
                <w:b/>
              </w:rPr>
              <w:t>Zapojení garanta do výuky předmětu</w:t>
            </w:r>
          </w:p>
        </w:tc>
        <w:tc>
          <w:tcPr>
            <w:tcW w:w="6769" w:type="dxa"/>
            <w:gridSpan w:val="7"/>
            <w:tcBorders>
              <w:top w:val="nil"/>
            </w:tcBorders>
          </w:tcPr>
          <w:p w:rsidR="00A24F0A" w:rsidRPr="00E87514" w:rsidRDefault="00A24F0A" w:rsidP="00A24F0A">
            <w:pPr>
              <w:jc w:val="both"/>
            </w:pPr>
          </w:p>
        </w:tc>
      </w:tr>
      <w:tr w:rsidR="00A24F0A" w:rsidRPr="00E87514" w:rsidTr="00A24F0A">
        <w:tc>
          <w:tcPr>
            <w:tcW w:w="3086" w:type="dxa"/>
            <w:shd w:val="clear" w:color="auto" w:fill="F7CAAC"/>
          </w:tcPr>
          <w:p w:rsidR="00A24F0A" w:rsidRPr="00E87514" w:rsidRDefault="00A24F0A" w:rsidP="00A24F0A">
            <w:pPr>
              <w:jc w:val="both"/>
              <w:rPr>
                <w:b/>
              </w:rPr>
            </w:pPr>
            <w:r w:rsidRPr="00E87514">
              <w:rPr>
                <w:b/>
              </w:rPr>
              <w:t>Vyučující</w:t>
            </w:r>
          </w:p>
        </w:tc>
        <w:tc>
          <w:tcPr>
            <w:tcW w:w="6769" w:type="dxa"/>
            <w:gridSpan w:val="7"/>
            <w:tcBorders>
              <w:bottom w:val="nil"/>
            </w:tcBorders>
          </w:tcPr>
          <w:p w:rsidR="00A24F0A" w:rsidRPr="00E87514" w:rsidRDefault="00A24F0A" w:rsidP="00A24F0A">
            <w:pPr>
              <w:jc w:val="both"/>
            </w:pPr>
          </w:p>
        </w:tc>
      </w:tr>
      <w:tr w:rsidR="00A24F0A" w:rsidRPr="00E87514" w:rsidTr="00A24F0A">
        <w:trPr>
          <w:trHeight w:val="167"/>
        </w:trPr>
        <w:tc>
          <w:tcPr>
            <w:tcW w:w="9855" w:type="dxa"/>
            <w:gridSpan w:val="8"/>
            <w:tcBorders>
              <w:top w:val="nil"/>
            </w:tcBorders>
          </w:tcPr>
          <w:p w:rsidR="00A24F0A" w:rsidRPr="00E87514" w:rsidRDefault="00A24F0A" w:rsidP="00A24F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87514">
              <w:t>Ing. Jiří Macháček</w:t>
            </w:r>
          </w:p>
        </w:tc>
      </w:tr>
      <w:tr w:rsidR="00A24F0A" w:rsidRPr="00E87514" w:rsidTr="00A24F0A">
        <w:tc>
          <w:tcPr>
            <w:tcW w:w="3086" w:type="dxa"/>
            <w:shd w:val="clear" w:color="auto" w:fill="F7CAAC"/>
          </w:tcPr>
          <w:p w:rsidR="00A24F0A" w:rsidRPr="00E87514" w:rsidRDefault="00A24F0A" w:rsidP="00A24F0A">
            <w:pPr>
              <w:jc w:val="both"/>
              <w:rPr>
                <w:b/>
              </w:rPr>
            </w:pPr>
            <w:r w:rsidRPr="00E87514">
              <w:rPr>
                <w:b/>
              </w:rPr>
              <w:t>Stručná anotace předmětu</w:t>
            </w:r>
          </w:p>
        </w:tc>
        <w:tc>
          <w:tcPr>
            <w:tcW w:w="6769" w:type="dxa"/>
            <w:gridSpan w:val="7"/>
            <w:tcBorders>
              <w:bottom w:val="nil"/>
            </w:tcBorders>
          </w:tcPr>
          <w:p w:rsidR="00A24F0A" w:rsidRPr="00E87514" w:rsidRDefault="00A24F0A" w:rsidP="00A24F0A">
            <w:pPr>
              <w:jc w:val="both"/>
            </w:pPr>
          </w:p>
        </w:tc>
      </w:tr>
      <w:tr w:rsidR="00A24F0A" w:rsidRPr="00E87514" w:rsidTr="00A24F0A">
        <w:trPr>
          <w:trHeight w:val="3938"/>
        </w:trPr>
        <w:tc>
          <w:tcPr>
            <w:tcW w:w="9855" w:type="dxa"/>
            <w:gridSpan w:val="8"/>
            <w:tcBorders>
              <w:top w:val="nil"/>
              <w:bottom w:val="single" w:sz="12" w:space="0" w:color="auto"/>
            </w:tcBorders>
          </w:tcPr>
          <w:p w:rsidR="00A24F0A" w:rsidRPr="00E87514" w:rsidRDefault="00A24F0A" w:rsidP="00A24F0A">
            <w:pPr>
              <w:jc w:val="both"/>
              <w:rPr>
                <w:b/>
              </w:rPr>
            </w:pPr>
            <w:r w:rsidRPr="00E87514">
              <w:rPr>
                <w:b/>
              </w:rPr>
              <w:t>Cíl předmětu</w:t>
            </w:r>
          </w:p>
          <w:p w:rsidR="00A24F0A" w:rsidRPr="00E87514" w:rsidRDefault="00A24F0A" w:rsidP="00A24F0A">
            <w:pPr>
              <w:jc w:val="both"/>
              <w:rPr>
                <w:b/>
              </w:rPr>
            </w:pPr>
            <w:r w:rsidRPr="00E87514">
              <w:t xml:space="preserve">Předmět poskytuje základní vědomosti o fungování státu a veřejné správy. Cílem je seznámení s obsahovou náplní veřejné správy, s veřejným sektorem, příčinami jeho vzniku, s veřejnými financemi a dalšími nástroji např. veřejnými zakázkami a investicemi, veřejnou kontrolou a s jednotlivými stránkami veřejné správy. </w:t>
            </w:r>
          </w:p>
          <w:p w:rsidR="00A24F0A" w:rsidRPr="00E87514" w:rsidRDefault="00A24F0A" w:rsidP="00A24F0A">
            <w:pPr>
              <w:jc w:val="both"/>
              <w:rPr>
                <w:b/>
              </w:rPr>
            </w:pPr>
            <w:r w:rsidRPr="00E87514">
              <w:rPr>
                <w:b/>
              </w:rPr>
              <w:t>Obsah předmětu</w:t>
            </w:r>
          </w:p>
          <w:p w:rsidR="00A24F0A" w:rsidRPr="00E87514" w:rsidRDefault="00A24F0A" w:rsidP="00A24F0A">
            <w:pPr>
              <w:jc w:val="both"/>
              <w:rPr>
                <w:b/>
              </w:rPr>
            </w:pPr>
            <w:r w:rsidRPr="00E87514">
              <w:t>Terminologické vymezení veřejné správy.</w:t>
            </w:r>
          </w:p>
          <w:p w:rsidR="00A24F0A" w:rsidRPr="00E87514" w:rsidRDefault="00A24F0A" w:rsidP="00A24F0A">
            <w:pPr>
              <w:jc w:val="both"/>
            </w:pPr>
            <w:r w:rsidRPr="00E87514">
              <w:t>Veřejná správa a veřejný sektor.</w:t>
            </w:r>
          </w:p>
          <w:p w:rsidR="00A24F0A" w:rsidRPr="00E87514" w:rsidRDefault="00A24F0A" w:rsidP="00A24F0A">
            <w:pPr>
              <w:jc w:val="both"/>
            </w:pPr>
            <w:r w:rsidRPr="00E87514">
              <w:t>Stát a státní správa, orgány a instituce veřejné správy v ČR.</w:t>
            </w:r>
          </w:p>
          <w:p w:rsidR="00A24F0A" w:rsidRPr="00E87514" w:rsidRDefault="00A24F0A" w:rsidP="00A24F0A">
            <w:pPr>
              <w:jc w:val="both"/>
            </w:pPr>
            <w:r w:rsidRPr="00E87514">
              <w:t>Rozdělení mocí v demokratickém státě.</w:t>
            </w:r>
          </w:p>
          <w:p w:rsidR="00A24F0A" w:rsidRPr="00E87514" w:rsidRDefault="00A24F0A" w:rsidP="00A24F0A">
            <w:pPr>
              <w:jc w:val="both"/>
            </w:pPr>
            <w:r w:rsidRPr="00E87514">
              <w:t>Územní samospráva – obce, kraje.</w:t>
            </w:r>
          </w:p>
          <w:p w:rsidR="00A24F0A" w:rsidRPr="00E87514" w:rsidRDefault="00A24F0A" w:rsidP="00A24F0A">
            <w:pPr>
              <w:jc w:val="both"/>
            </w:pPr>
            <w:r w:rsidRPr="00E87514">
              <w:t>Financování územní samosprávy.</w:t>
            </w:r>
          </w:p>
          <w:p w:rsidR="00A24F0A" w:rsidRPr="00E87514" w:rsidRDefault="00A24F0A" w:rsidP="00A24F0A">
            <w:pPr>
              <w:jc w:val="both"/>
            </w:pPr>
            <w:r w:rsidRPr="00E87514">
              <w:t>Reforma veřejné správy.</w:t>
            </w:r>
          </w:p>
          <w:p w:rsidR="00A24F0A" w:rsidRPr="00E87514" w:rsidRDefault="00A24F0A" w:rsidP="00A24F0A">
            <w:pPr>
              <w:jc w:val="both"/>
            </w:pPr>
            <w:r w:rsidRPr="00E87514">
              <w:t>Modernizace a elektronizace veřejné správy.</w:t>
            </w:r>
          </w:p>
          <w:p w:rsidR="00A24F0A" w:rsidRPr="00E87514" w:rsidRDefault="00A24F0A" w:rsidP="00A24F0A">
            <w:pPr>
              <w:jc w:val="both"/>
              <w:rPr>
                <w:b/>
              </w:rPr>
            </w:pPr>
            <w:r w:rsidRPr="00E87514">
              <w:rPr>
                <w:b/>
              </w:rPr>
              <w:t>Výstupní kompetence</w:t>
            </w:r>
          </w:p>
          <w:p w:rsidR="00A24F0A" w:rsidRPr="00E87514" w:rsidRDefault="00A24F0A" w:rsidP="00A24F0A">
            <w:pPr>
              <w:jc w:val="both"/>
            </w:pPr>
            <w:r w:rsidRPr="00E87514">
              <w:t xml:space="preserve">Studenti </w:t>
            </w:r>
            <w:r>
              <w:t>znají</w:t>
            </w:r>
            <w:r w:rsidRPr="00E87514">
              <w:t xml:space="preserve"> principy, </w:t>
            </w:r>
            <w:r>
              <w:t>postavení a fungování</w:t>
            </w:r>
            <w:r w:rsidRPr="00E87514">
              <w:t xml:space="preserve"> soustavy orgánů veřejné správy v České republice. Umí vysvětlit základní vztahy mezi státní správou a územní samosprávou a podat stručný výklad o tom, jak ovlivňuje veřejný a soukromý sektor. Také se orientují v oblasti financování veřejné správy v ČR.</w:t>
            </w:r>
          </w:p>
        </w:tc>
      </w:tr>
      <w:tr w:rsidR="00A24F0A" w:rsidRPr="00E87514" w:rsidTr="00A24F0A">
        <w:trPr>
          <w:trHeight w:val="265"/>
        </w:trPr>
        <w:tc>
          <w:tcPr>
            <w:tcW w:w="3653" w:type="dxa"/>
            <w:gridSpan w:val="2"/>
            <w:tcBorders>
              <w:top w:val="nil"/>
            </w:tcBorders>
            <w:shd w:val="clear" w:color="auto" w:fill="F7CAAC"/>
          </w:tcPr>
          <w:p w:rsidR="00A24F0A" w:rsidRPr="00E87514" w:rsidRDefault="00A24F0A" w:rsidP="00A24F0A">
            <w:pPr>
              <w:jc w:val="both"/>
            </w:pPr>
            <w:r w:rsidRPr="00E87514">
              <w:rPr>
                <w:b/>
              </w:rPr>
              <w:t>Studijní literatura a studijní pomůcky</w:t>
            </w:r>
          </w:p>
        </w:tc>
        <w:tc>
          <w:tcPr>
            <w:tcW w:w="6202" w:type="dxa"/>
            <w:gridSpan w:val="6"/>
            <w:tcBorders>
              <w:top w:val="nil"/>
              <w:bottom w:val="nil"/>
            </w:tcBorders>
          </w:tcPr>
          <w:p w:rsidR="00A24F0A" w:rsidRPr="00E87514" w:rsidRDefault="00A24F0A" w:rsidP="00A24F0A">
            <w:pPr>
              <w:jc w:val="both"/>
            </w:pPr>
          </w:p>
        </w:tc>
      </w:tr>
      <w:tr w:rsidR="00A24F0A" w:rsidRPr="00E87514" w:rsidTr="00A24F0A">
        <w:trPr>
          <w:trHeight w:val="1497"/>
        </w:trPr>
        <w:tc>
          <w:tcPr>
            <w:tcW w:w="9855" w:type="dxa"/>
            <w:gridSpan w:val="8"/>
            <w:tcBorders>
              <w:top w:val="nil"/>
            </w:tcBorders>
          </w:tcPr>
          <w:p w:rsidR="00A24F0A" w:rsidRPr="00DD77C1" w:rsidRDefault="00A24F0A" w:rsidP="00A24F0A">
            <w:pPr>
              <w:jc w:val="both"/>
              <w:rPr>
                <w:b/>
              </w:rPr>
            </w:pPr>
            <w:r w:rsidRPr="00DD77C1">
              <w:rPr>
                <w:b/>
              </w:rPr>
              <w:t>Povinná literatura</w:t>
            </w:r>
          </w:p>
          <w:p w:rsidR="00A24F0A" w:rsidRPr="00DD77C1" w:rsidRDefault="00A24F0A" w:rsidP="00A24F0A">
            <w:pPr>
              <w:rPr>
                <w:bCs/>
              </w:rPr>
            </w:pPr>
            <w:r w:rsidRPr="00DD77C1">
              <w:rPr>
                <w:bCs/>
              </w:rPr>
              <w:t xml:space="preserve">Bednář, P., Macháček, J., Šnédar, L., Zicha, J. </w:t>
            </w:r>
            <w:r w:rsidRPr="00DD77C1">
              <w:rPr>
                <w:bCs/>
                <w:i/>
              </w:rPr>
              <w:t>Veřejné politiky v České republice</w:t>
            </w:r>
            <w:r w:rsidRPr="00DD77C1">
              <w:rPr>
                <w:bCs/>
              </w:rPr>
              <w:t>. Frýdek-Místek, Kleinwächter, 2015.</w:t>
            </w:r>
          </w:p>
          <w:p w:rsidR="00A24F0A" w:rsidRPr="00DD77C1" w:rsidRDefault="00A24F0A" w:rsidP="00A24F0A">
            <w:r w:rsidRPr="00DD77C1">
              <w:t xml:space="preserve">Hendrych, D. </w:t>
            </w:r>
            <w:r w:rsidRPr="00DD77C1">
              <w:rPr>
                <w:i/>
              </w:rPr>
              <w:t xml:space="preserve">Správní právo – obecná část. </w:t>
            </w:r>
            <w:r w:rsidRPr="00DD77C1">
              <w:t>Praha, C. H. Beck, 2012.</w:t>
            </w:r>
          </w:p>
          <w:p w:rsidR="00A24F0A" w:rsidRPr="00DD77C1" w:rsidRDefault="00A24F0A" w:rsidP="00A24F0A">
            <w:pPr>
              <w:jc w:val="both"/>
            </w:pPr>
            <w:r w:rsidRPr="00DD77C1">
              <w:t xml:space="preserve">Kadeřábková, J., Peková, J. </w:t>
            </w:r>
            <w:r w:rsidRPr="00DD77C1">
              <w:rPr>
                <w:i/>
              </w:rPr>
              <w:t>Územní samospráva - udržitelný rozvoj a finance.</w:t>
            </w:r>
            <w:r w:rsidRPr="00DD77C1">
              <w:t xml:space="preserve"> Praha: Wolters Kluwer 2012.</w:t>
            </w:r>
          </w:p>
          <w:p w:rsidR="00A24F0A" w:rsidRPr="00DD77C1" w:rsidRDefault="00A24F0A" w:rsidP="00A24F0A">
            <w:pPr>
              <w:jc w:val="both"/>
            </w:pPr>
            <w:r w:rsidRPr="00DD77C1">
              <w:t>Ochrana, F., Půček, M. </w:t>
            </w:r>
            <w:r w:rsidRPr="00DD77C1">
              <w:rPr>
                <w:i/>
                <w:iCs/>
              </w:rPr>
              <w:t>Efektivní zavádění a řízení změn ve veřejné správě (realizace Smart Administration v podmínkách ČR). </w:t>
            </w:r>
            <w:r w:rsidRPr="00DD77C1">
              <w:t>Praha: Wolters Kluwer, 2011.</w:t>
            </w:r>
          </w:p>
          <w:p w:rsidR="00A24F0A" w:rsidRPr="00DD77C1" w:rsidRDefault="00A24F0A" w:rsidP="00A24F0A">
            <w:pPr>
              <w:jc w:val="both"/>
            </w:pPr>
            <w:r w:rsidRPr="00DD77C1">
              <w:t xml:space="preserve">Pomahač, R. </w:t>
            </w:r>
            <w:r w:rsidRPr="00DD77C1">
              <w:rPr>
                <w:i/>
              </w:rPr>
              <w:t>Veřejná správa</w:t>
            </w:r>
            <w:r w:rsidRPr="00DD77C1">
              <w:t xml:space="preserve">. Praha: </w:t>
            </w:r>
            <w:proofErr w:type="gramStart"/>
            <w:r w:rsidRPr="00DD77C1">
              <w:t>C.H.</w:t>
            </w:r>
            <w:proofErr w:type="gramEnd"/>
            <w:r w:rsidRPr="00DD77C1">
              <w:t>Beck, 2013.</w:t>
            </w:r>
          </w:p>
          <w:p w:rsidR="00A24F0A" w:rsidRPr="00DD77C1" w:rsidRDefault="00A24F0A" w:rsidP="00A24F0A">
            <w:pPr>
              <w:jc w:val="both"/>
              <w:rPr>
                <w:b/>
              </w:rPr>
            </w:pPr>
            <w:r w:rsidRPr="00DD77C1">
              <w:rPr>
                <w:b/>
              </w:rPr>
              <w:t>Doporučená literatura</w:t>
            </w:r>
          </w:p>
          <w:p w:rsidR="00A24F0A" w:rsidRPr="00DD77C1" w:rsidRDefault="00A24F0A" w:rsidP="00A24F0A">
            <w:pPr>
              <w:jc w:val="both"/>
            </w:pPr>
            <w:r w:rsidRPr="00DD77C1">
              <w:t xml:space="preserve">Gruber, J. </w:t>
            </w:r>
            <w:r w:rsidRPr="00DD77C1">
              <w:rPr>
                <w:i/>
              </w:rPr>
              <w:t xml:space="preserve">Public finance and public policy. </w:t>
            </w:r>
            <w:r w:rsidRPr="00DD77C1">
              <w:t>New York: Worth Publishers, 2011.</w:t>
            </w:r>
          </w:p>
          <w:p w:rsidR="00A24F0A" w:rsidRPr="00DD77C1" w:rsidRDefault="00A24F0A" w:rsidP="00A24F0A">
            <w:pPr>
              <w:jc w:val="both"/>
            </w:pPr>
            <w:r w:rsidRPr="00DD77C1">
              <w:t xml:space="preserve">Peková, J. </w:t>
            </w:r>
            <w:r w:rsidRPr="00DD77C1">
              <w:rPr>
                <w:i/>
              </w:rPr>
              <w:t>Finance územní samosprávy: teorie a praxe v ČR</w:t>
            </w:r>
            <w:r w:rsidRPr="00DD77C1">
              <w:t>. Praha: Wolters Kluwer 2011.</w:t>
            </w:r>
          </w:p>
          <w:p w:rsidR="00A24F0A" w:rsidRPr="00DD77C1" w:rsidRDefault="00A24F0A" w:rsidP="00A24F0A">
            <w:pPr>
              <w:jc w:val="both"/>
              <w:rPr>
                <w:color w:val="000000"/>
              </w:rPr>
            </w:pPr>
            <w:r w:rsidRPr="00DD77C1">
              <w:rPr>
                <w:color w:val="000000"/>
              </w:rPr>
              <w:t xml:space="preserve">Ochrana, F., Půček, M., Špacek, D. </w:t>
            </w:r>
            <w:r w:rsidRPr="00DD77C1">
              <w:rPr>
                <w:i/>
                <w:color w:val="000000"/>
              </w:rPr>
              <w:t>Veřejná správa</w:t>
            </w:r>
            <w:r w:rsidRPr="00DD77C1">
              <w:rPr>
                <w:color w:val="000000"/>
              </w:rPr>
              <w:t xml:space="preserve">. Elektronický text. Brno: ESF, 2015. </w:t>
            </w:r>
          </w:p>
          <w:p w:rsidR="00A24F0A" w:rsidRPr="00DD77C1" w:rsidRDefault="00A24F0A" w:rsidP="00A24F0A">
            <w:pPr>
              <w:jc w:val="both"/>
              <w:rPr>
                <w:rFonts w:ascii="Arial" w:hAnsi="Arial" w:cs="Arial"/>
                <w:color w:val="000000"/>
                <w:sz w:val="18"/>
                <w:szCs w:val="18"/>
              </w:rPr>
            </w:pPr>
            <w:r w:rsidRPr="00DD77C1">
              <w:t xml:space="preserve">Poremská, M. </w:t>
            </w:r>
            <w:r w:rsidRPr="00DD77C1">
              <w:rPr>
                <w:i/>
              </w:rPr>
              <w:t>Veřejné zakázky: právní minimum při jejich zadávání.</w:t>
            </w:r>
            <w:r w:rsidRPr="00DD77C1">
              <w:t xml:space="preserve"> Olomouc: ANAG, 2014.</w:t>
            </w:r>
          </w:p>
        </w:tc>
      </w:tr>
      <w:tr w:rsidR="00A24F0A" w:rsidRPr="00E87514" w:rsidTr="00A24F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4F0A" w:rsidRPr="00E87514" w:rsidRDefault="00A24F0A" w:rsidP="00A24F0A">
            <w:pPr>
              <w:jc w:val="center"/>
              <w:rPr>
                <w:b/>
              </w:rPr>
            </w:pPr>
            <w:r w:rsidRPr="00E87514">
              <w:rPr>
                <w:b/>
              </w:rPr>
              <w:t>Informace ke kombinované nebo distanční formě</w:t>
            </w:r>
          </w:p>
        </w:tc>
      </w:tr>
      <w:tr w:rsidR="00A24F0A" w:rsidRPr="00E87514" w:rsidTr="00A24F0A">
        <w:tc>
          <w:tcPr>
            <w:tcW w:w="4787" w:type="dxa"/>
            <w:gridSpan w:val="3"/>
            <w:tcBorders>
              <w:top w:val="single" w:sz="2" w:space="0" w:color="auto"/>
            </w:tcBorders>
            <w:shd w:val="clear" w:color="auto" w:fill="F7CAAC"/>
          </w:tcPr>
          <w:p w:rsidR="00A24F0A" w:rsidRPr="00E87514" w:rsidRDefault="00A24F0A" w:rsidP="00A24F0A">
            <w:pPr>
              <w:jc w:val="both"/>
            </w:pPr>
            <w:r w:rsidRPr="00E87514">
              <w:rPr>
                <w:b/>
              </w:rPr>
              <w:t>Rozsah konzultací (soustředění)</w:t>
            </w:r>
          </w:p>
        </w:tc>
        <w:tc>
          <w:tcPr>
            <w:tcW w:w="889" w:type="dxa"/>
            <w:tcBorders>
              <w:top w:val="single" w:sz="2" w:space="0" w:color="auto"/>
            </w:tcBorders>
          </w:tcPr>
          <w:p w:rsidR="00A24F0A" w:rsidRPr="00E87514" w:rsidRDefault="00A24F0A" w:rsidP="00A24F0A">
            <w:pPr>
              <w:jc w:val="both"/>
            </w:pPr>
            <w:r w:rsidRPr="00E87514">
              <w:t>15</w:t>
            </w:r>
          </w:p>
        </w:tc>
        <w:tc>
          <w:tcPr>
            <w:tcW w:w="4179" w:type="dxa"/>
            <w:gridSpan w:val="4"/>
            <w:tcBorders>
              <w:top w:val="single" w:sz="2" w:space="0" w:color="auto"/>
            </w:tcBorders>
            <w:shd w:val="clear" w:color="auto" w:fill="F7CAAC"/>
          </w:tcPr>
          <w:p w:rsidR="00A24F0A" w:rsidRPr="00E87514" w:rsidRDefault="00A24F0A" w:rsidP="00A24F0A">
            <w:pPr>
              <w:jc w:val="both"/>
              <w:rPr>
                <w:b/>
              </w:rPr>
            </w:pPr>
            <w:r w:rsidRPr="00E87514">
              <w:rPr>
                <w:b/>
              </w:rPr>
              <w:t xml:space="preserve">hodin </w:t>
            </w:r>
          </w:p>
        </w:tc>
      </w:tr>
      <w:tr w:rsidR="00A24F0A" w:rsidRPr="00E87514" w:rsidTr="00A24F0A">
        <w:tc>
          <w:tcPr>
            <w:tcW w:w="9855" w:type="dxa"/>
            <w:gridSpan w:val="8"/>
            <w:shd w:val="clear" w:color="auto" w:fill="F7CAAC"/>
          </w:tcPr>
          <w:p w:rsidR="00A24F0A" w:rsidRPr="00E87514" w:rsidRDefault="00A24F0A" w:rsidP="00A24F0A">
            <w:pPr>
              <w:jc w:val="both"/>
              <w:rPr>
                <w:b/>
              </w:rPr>
            </w:pPr>
            <w:r w:rsidRPr="00E87514">
              <w:rPr>
                <w:b/>
              </w:rPr>
              <w:t>Informace o způsobu kontaktu s vyučujícím</w:t>
            </w:r>
          </w:p>
        </w:tc>
      </w:tr>
      <w:tr w:rsidR="00A24F0A" w:rsidRPr="00E87514" w:rsidTr="00A24F0A">
        <w:trPr>
          <w:trHeight w:val="440"/>
        </w:trPr>
        <w:tc>
          <w:tcPr>
            <w:tcW w:w="9855" w:type="dxa"/>
            <w:gridSpan w:val="8"/>
          </w:tcPr>
          <w:p w:rsidR="00A24F0A" w:rsidRPr="00E87514" w:rsidRDefault="00A24F0A" w:rsidP="00A24F0A">
            <w:pPr>
              <w:jc w:val="both"/>
            </w:pPr>
            <w:r w:rsidRPr="00E87514">
              <w:rPr>
                <w:color w:val="000000"/>
              </w:rPr>
              <w:t xml:space="preserve">10 hodin přímá výuka formou semináře. 5 hodin distanční forma: vypracování seminární práce na zadané téma, průběžné konzultace v prostředí MOODLE nebo e-mailem, práce se studijní oporou </w:t>
            </w:r>
            <w:r w:rsidRPr="00DD77C1">
              <w:rPr>
                <w:i/>
                <w:color w:val="000000"/>
              </w:rPr>
              <w:t>Veřejné politiky v ČR</w:t>
            </w:r>
            <w:r w:rsidRPr="00E87514">
              <w:rPr>
                <w:color w:val="000000"/>
              </w:rPr>
              <w:t>.</w:t>
            </w:r>
          </w:p>
        </w:tc>
      </w:tr>
    </w:tbl>
    <w:p w:rsidR="00A24F0A" w:rsidRDefault="00A24F0A" w:rsidP="00E87514"/>
    <w:p w:rsidR="00A24F0A" w:rsidRDefault="00A24F0A" w:rsidP="00E87514"/>
    <w:p w:rsidR="00A24F0A" w:rsidRDefault="00A24F0A" w:rsidP="00E87514"/>
    <w:p w:rsidR="00D95789" w:rsidRDefault="00D95789" w:rsidP="00E87514"/>
    <w:p w:rsidR="00D95789" w:rsidRDefault="00D95789" w:rsidP="00E87514"/>
    <w:p w:rsidR="00D95789" w:rsidRDefault="00D95789" w:rsidP="00E87514"/>
    <w:p w:rsidR="00D95789" w:rsidRDefault="00D95789" w:rsidP="00E87514"/>
    <w:tbl>
      <w:tblPr>
        <w:tblpPr w:leftFromText="141" w:rightFromText="141" w:vertAnchor="text" w:horzAnchor="margin" w:tblpY="528"/>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4F0A" w:rsidRPr="00E87514" w:rsidTr="00A24F0A">
        <w:tc>
          <w:tcPr>
            <w:tcW w:w="9855" w:type="dxa"/>
            <w:gridSpan w:val="8"/>
            <w:tcBorders>
              <w:bottom w:val="double" w:sz="4" w:space="0" w:color="auto"/>
            </w:tcBorders>
            <w:shd w:val="clear" w:color="auto" w:fill="BDD6EE"/>
          </w:tcPr>
          <w:p w:rsidR="00A24F0A" w:rsidRPr="00E87514" w:rsidRDefault="00A24F0A" w:rsidP="00A24F0A">
            <w:pPr>
              <w:jc w:val="both"/>
              <w:rPr>
                <w:b/>
                <w:sz w:val="28"/>
              </w:rPr>
            </w:pPr>
            <w:r w:rsidRPr="00E87514">
              <w:br w:type="page"/>
            </w:r>
            <w:r w:rsidRPr="00E87514">
              <w:rPr>
                <w:b/>
                <w:sz w:val="28"/>
              </w:rPr>
              <w:t>B-III – Charakteristika studijního předmětu</w:t>
            </w:r>
          </w:p>
        </w:tc>
      </w:tr>
      <w:tr w:rsidR="00A24F0A" w:rsidRPr="00E87514" w:rsidTr="00A24F0A">
        <w:tc>
          <w:tcPr>
            <w:tcW w:w="3086" w:type="dxa"/>
            <w:tcBorders>
              <w:top w:val="double" w:sz="4" w:space="0" w:color="auto"/>
            </w:tcBorders>
            <w:shd w:val="clear" w:color="auto" w:fill="F7CAAC"/>
          </w:tcPr>
          <w:p w:rsidR="00A24F0A" w:rsidRPr="00E87514" w:rsidRDefault="00A24F0A" w:rsidP="00A24F0A">
            <w:pPr>
              <w:jc w:val="both"/>
              <w:rPr>
                <w:b/>
              </w:rPr>
            </w:pPr>
            <w:r w:rsidRPr="00E87514">
              <w:rPr>
                <w:b/>
              </w:rPr>
              <w:t>Název studijního předmětu</w:t>
            </w:r>
          </w:p>
        </w:tc>
        <w:tc>
          <w:tcPr>
            <w:tcW w:w="6769" w:type="dxa"/>
            <w:gridSpan w:val="7"/>
            <w:tcBorders>
              <w:top w:val="double" w:sz="4" w:space="0" w:color="auto"/>
            </w:tcBorders>
          </w:tcPr>
          <w:p w:rsidR="00A24F0A" w:rsidRPr="00E87514" w:rsidRDefault="00A24F0A" w:rsidP="00A24F0A">
            <w:r w:rsidRPr="00E87514">
              <w:t>Sociální andragogika</w:t>
            </w:r>
          </w:p>
        </w:tc>
      </w:tr>
      <w:tr w:rsidR="00A24F0A" w:rsidRPr="00E87514" w:rsidTr="00A24F0A">
        <w:tc>
          <w:tcPr>
            <w:tcW w:w="3086" w:type="dxa"/>
            <w:shd w:val="clear" w:color="auto" w:fill="F7CAAC"/>
          </w:tcPr>
          <w:p w:rsidR="00A24F0A" w:rsidRPr="00E87514" w:rsidRDefault="00A24F0A" w:rsidP="00A24F0A">
            <w:pPr>
              <w:jc w:val="both"/>
              <w:rPr>
                <w:b/>
              </w:rPr>
            </w:pPr>
            <w:r w:rsidRPr="00E87514">
              <w:rPr>
                <w:b/>
              </w:rPr>
              <w:t>Typ předmětu</w:t>
            </w:r>
          </w:p>
        </w:tc>
        <w:tc>
          <w:tcPr>
            <w:tcW w:w="3406" w:type="dxa"/>
            <w:gridSpan w:val="4"/>
          </w:tcPr>
          <w:p w:rsidR="00A24F0A" w:rsidRPr="00E87514" w:rsidRDefault="00A24F0A" w:rsidP="00A24F0A">
            <w:pPr>
              <w:jc w:val="both"/>
            </w:pPr>
            <w:r w:rsidRPr="00E87514">
              <w:t>ZT</w:t>
            </w:r>
          </w:p>
        </w:tc>
        <w:tc>
          <w:tcPr>
            <w:tcW w:w="2695" w:type="dxa"/>
            <w:gridSpan w:val="2"/>
            <w:shd w:val="clear" w:color="auto" w:fill="F7CAAC"/>
          </w:tcPr>
          <w:p w:rsidR="00A24F0A" w:rsidRPr="00E87514" w:rsidRDefault="00A24F0A" w:rsidP="00A24F0A">
            <w:pPr>
              <w:jc w:val="both"/>
            </w:pPr>
            <w:r w:rsidRPr="00E87514">
              <w:rPr>
                <w:b/>
              </w:rPr>
              <w:t>doporučený ročník / semestr</w:t>
            </w:r>
          </w:p>
        </w:tc>
        <w:tc>
          <w:tcPr>
            <w:tcW w:w="668" w:type="dxa"/>
          </w:tcPr>
          <w:p w:rsidR="00A24F0A" w:rsidRPr="00E87514" w:rsidRDefault="00A24F0A" w:rsidP="00A24F0A">
            <w:proofErr w:type="gramStart"/>
            <w:r w:rsidRPr="00E87514">
              <w:t>2./ZS</w:t>
            </w:r>
            <w:proofErr w:type="gramEnd"/>
          </w:p>
        </w:tc>
      </w:tr>
      <w:tr w:rsidR="00A24F0A" w:rsidRPr="00E87514" w:rsidTr="00A24F0A">
        <w:tc>
          <w:tcPr>
            <w:tcW w:w="3086" w:type="dxa"/>
            <w:shd w:val="clear" w:color="auto" w:fill="F7CAAC"/>
          </w:tcPr>
          <w:p w:rsidR="00A24F0A" w:rsidRPr="00E87514" w:rsidRDefault="00A24F0A" w:rsidP="00A24F0A">
            <w:pPr>
              <w:jc w:val="both"/>
              <w:rPr>
                <w:b/>
              </w:rPr>
            </w:pPr>
            <w:r w:rsidRPr="00E87514">
              <w:rPr>
                <w:b/>
              </w:rPr>
              <w:t>Rozsah studijního předmětu</w:t>
            </w:r>
          </w:p>
        </w:tc>
        <w:tc>
          <w:tcPr>
            <w:tcW w:w="1701" w:type="dxa"/>
            <w:gridSpan w:val="2"/>
          </w:tcPr>
          <w:p w:rsidR="00A24F0A" w:rsidRPr="00E87514" w:rsidRDefault="00A24F0A" w:rsidP="00A24F0A">
            <w:pPr>
              <w:jc w:val="both"/>
            </w:pPr>
            <w:r w:rsidRPr="00E87514">
              <w:t>15p + 5</w:t>
            </w:r>
          </w:p>
        </w:tc>
        <w:tc>
          <w:tcPr>
            <w:tcW w:w="889" w:type="dxa"/>
            <w:shd w:val="clear" w:color="auto" w:fill="F7CAAC"/>
          </w:tcPr>
          <w:p w:rsidR="00A24F0A" w:rsidRPr="00E87514" w:rsidRDefault="00A24F0A" w:rsidP="00A24F0A">
            <w:pPr>
              <w:jc w:val="both"/>
              <w:rPr>
                <w:b/>
              </w:rPr>
            </w:pPr>
            <w:r w:rsidRPr="00E87514">
              <w:rPr>
                <w:b/>
              </w:rPr>
              <w:t xml:space="preserve">hod. </w:t>
            </w:r>
          </w:p>
        </w:tc>
        <w:tc>
          <w:tcPr>
            <w:tcW w:w="816" w:type="dxa"/>
          </w:tcPr>
          <w:p w:rsidR="00A24F0A" w:rsidRPr="00E87514" w:rsidRDefault="00A24F0A" w:rsidP="00A24F0A">
            <w:pPr>
              <w:jc w:val="both"/>
            </w:pPr>
          </w:p>
        </w:tc>
        <w:tc>
          <w:tcPr>
            <w:tcW w:w="2156" w:type="dxa"/>
            <w:shd w:val="clear" w:color="auto" w:fill="F7CAAC"/>
          </w:tcPr>
          <w:p w:rsidR="00A24F0A" w:rsidRPr="00E87514" w:rsidRDefault="00A24F0A" w:rsidP="00A24F0A">
            <w:pPr>
              <w:jc w:val="both"/>
              <w:rPr>
                <w:b/>
              </w:rPr>
            </w:pPr>
            <w:r w:rsidRPr="00E87514">
              <w:rPr>
                <w:b/>
              </w:rPr>
              <w:t>kreditů</w:t>
            </w:r>
          </w:p>
        </w:tc>
        <w:tc>
          <w:tcPr>
            <w:tcW w:w="1207" w:type="dxa"/>
            <w:gridSpan w:val="2"/>
          </w:tcPr>
          <w:p w:rsidR="00A24F0A" w:rsidRPr="00E87514" w:rsidRDefault="00A24F0A" w:rsidP="00A24F0A">
            <w:pPr>
              <w:jc w:val="both"/>
            </w:pPr>
            <w:r w:rsidRPr="00E87514">
              <w:t>6</w:t>
            </w:r>
          </w:p>
        </w:tc>
      </w:tr>
      <w:tr w:rsidR="00A24F0A" w:rsidRPr="00E87514" w:rsidTr="00A24F0A">
        <w:tc>
          <w:tcPr>
            <w:tcW w:w="3086" w:type="dxa"/>
            <w:shd w:val="clear" w:color="auto" w:fill="F7CAAC"/>
          </w:tcPr>
          <w:p w:rsidR="00A24F0A" w:rsidRPr="00E87514" w:rsidRDefault="00A24F0A" w:rsidP="00A24F0A">
            <w:pPr>
              <w:jc w:val="both"/>
              <w:rPr>
                <w:b/>
                <w:sz w:val="22"/>
              </w:rPr>
            </w:pPr>
            <w:r w:rsidRPr="00E87514">
              <w:rPr>
                <w:b/>
              </w:rPr>
              <w:t>Prerekvizity, korekvizity, ekvivalence</w:t>
            </w:r>
          </w:p>
        </w:tc>
        <w:tc>
          <w:tcPr>
            <w:tcW w:w="6769" w:type="dxa"/>
            <w:gridSpan w:val="7"/>
          </w:tcPr>
          <w:p w:rsidR="00A24F0A" w:rsidRPr="00E87514" w:rsidRDefault="00581218" w:rsidP="00A24F0A">
            <w:pPr>
              <w:jc w:val="both"/>
            </w:pPr>
            <w:r>
              <w:t>Prerekvizita: Základy andragogiky</w:t>
            </w:r>
          </w:p>
        </w:tc>
      </w:tr>
      <w:tr w:rsidR="00A24F0A" w:rsidRPr="00E87514" w:rsidTr="00A24F0A">
        <w:tc>
          <w:tcPr>
            <w:tcW w:w="3086" w:type="dxa"/>
            <w:shd w:val="clear" w:color="auto" w:fill="F7CAAC"/>
          </w:tcPr>
          <w:p w:rsidR="00A24F0A" w:rsidRPr="00E87514" w:rsidRDefault="00A24F0A" w:rsidP="00A24F0A">
            <w:pPr>
              <w:jc w:val="both"/>
              <w:rPr>
                <w:b/>
              </w:rPr>
            </w:pPr>
            <w:r w:rsidRPr="00E87514">
              <w:rPr>
                <w:b/>
              </w:rPr>
              <w:t>Způsob ověření studijních výsledků</w:t>
            </w:r>
          </w:p>
        </w:tc>
        <w:tc>
          <w:tcPr>
            <w:tcW w:w="3406" w:type="dxa"/>
            <w:gridSpan w:val="4"/>
          </w:tcPr>
          <w:p w:rsidR="00A24F0A" w:rsidRPr="00E87514" w:rsidRDefault="00A24F0A" w:rsidP="00A24F0A">
            <w:pPr>
              <w:jc w:val="both"/>
            </w:pPr>
            <w:r w:rsidRPr="00E87514">
              <w:t>Zk</w:t>
            </w:r>
          </w:p>
        </w:tc>
        <w:tc>
          <w:tcPr>
            <w:tcW w:w="2156" w:type="dxa"/>
            <w:shd w:val="clear" w:color="auto" w:fill="F7CAAC"/>
          </w:tcPr>
          <w:p w:rsidR="00A24F0A" w:rsidRPr="00E87514" w:rsidRDefault="00A24F0A" w:rsidP="00A24F0A">
            <w:pPr>
              <w:jc w:val="both"/>
              <w:rPr>
                <w:b/>
              </w:rPr>
            </w:pPr>
            <w:r w:rsidRPr="00E87514">
              <w:rPr>
                <w:b/>
              </w:rPr>
              <w:t>Forma výuky</w:t>
            </w:r>
          </w:p>
        </w:tc>
        <w:tc>
          <w:tcPr>
            <w:tcW w:w="1207" w:type="dxa"/>
            <w:gridSpan w:val="2"/>
          </w:tcPr>
          <w:p w:rsidR="00A24F0A" w:rsidRPr="00E87514" w:rsidRDefault="00A24F0A" w:rsidP="00A24F0A">
            <w:pPr>
              <w:jc w:val="both"/>
            </w:pPr>
            <w:r w:rsidRPr="00E87514">
              <w:t>přednáška</w:t>
            </w:r>
          </w:p>
        </w:tc>
      </w:tr>
      <w:tr w:rsidR="00A24F0A" w:rsidRPr="00E87514" w:rsidTr="00A24F0A">
        <w:tc>
          <w:tcPr>
            <w:tcW w:w="3086" w:type="dxa"/>
            <w:shd w:val="clear" w:color="auto" w:fill="F7CAAC"/>
          </w:tcPr>
          <w:p w:rsidR="00A24F0A" w:rsidRPr="00E87514" w:rsidRDefault="00A24F0A" w:rsidP="00A24F0A">
            <w:pPr>
              <w:jc w:val="both"/>
              <w:rPr>
                <w:b/>
              </w:rPr>
            </w:pPr>
            <w:r w:rsidRPr="00E87514">
              <w:rPr>
                <w:b/>
              </w:rPr>
              <w:t>Forma způsobu ověření studijních výsledků a další požadavky na studenta</w:t>
            </w:r>
          </w:p>
        </w:tc>
        <w:tc>
          <w:tcPr>
            <w:tcW w:w="6769" w:type="dxa"/>
            <w:gridSpan w:val="7"/>
            <w:tcBorders>
              <w:bottom w:val="nil"/>
            </w:tcBorders>
          </w:tcPr>
          <w:p w:rsidR="00A24F0A" w:rsidRPr="00E87514" w:rsidDel="00DD2572" w:rsidRDefault="00A24F0A" w:rsidP="00DD2572">
            <w:pPr>
              <w:jc w:val="both"/>
              <w:rPr>
                <w:del w:id="12" w:author="*" w:date="2018-08-23T09:44:00Z"/>
              </w:rPr>
            </w:pPr>
            <w:r w:rsidRPr="00E87514">
              <w:t>Zkouška ústní formou</w:t>
            </w:r>
            <w:r>
              <w:t>.</w:t>
            </w:r>
            <w:r w:rsidRPr="00E87514">
              <w:t xml:space="preserve"> </w:t>
            </w:r>
            <w:r>
              <w:t>K</w:t>
            </w:r>
            <w:r w:rsidRPr="00E87514">
              <w:t xml:space="preserve">olektivní prezentace </w:t>
            </w:r>
            <w:r>
              <w:t>témat</w:t>
            </w:r>
            <w:r w:rsidRPr="00E87514">
              <w:t xml:space="preserve"> obsažených v povinné </w:t>
            </w:r>
            <w:ins w:id="13" w:author="*" w:date="2018-08-23T09:44:00Z">
              <w:r w:rsidR="00DD2572">
                <w:br/>
              </w:r>
            </w:ins>
            <w:r w:rsidRPr="00E87514">
              <w:t>i doporučené literatuře.</w:t>
            </w:r>
            <w:del w:id="14" w:author="*" w:date="2018-08-23T09:43:00Z">
              <w:r w:rsidRPr="00E87514" w:rsidDel="00DD2572">
                <w:delText xml:space="preserve"> </w:delText>
              </w:r>
              <w:r w:rsidDel="00DD2572">
                <w:delText>V</w:delText>
              </w:r>
            </w:del>
            <w:r>
              <w:t> </w:t>
            </w:r>
            <w:del w:id="15" w:author="*" w:date="2018-08-23T09:43:00Z">
              <w:r w:rsidDel="00DD2572">
                <w:delText>diskuzi</w:delText>
              </w:r>
            </w:del>
            <w:r>
              <w:t xml:space="preserve"> </w:t>
            </w:r>
            <w:del w:id="16" w:author="*" w:date="2018-08-23T09:43:00Z">
              <w:r w:rsidDel="00DD2572">
                <w:delText>p</w:delText>
              </w:r>
            </w:del>
            <w:ins w:id="17" w:author="*" w:date="2018-08-23T09:43:00Z">
              <w:r w:rsidR="00DD2572">
                <w:t>P</w:t>
              </w:r>
            </w:ins>
            <w:r>
              <w:t xml:space="preserve">rokázání schopnosti </w:t>
            </w:r>
            <w:ins w:id="18" w:author="*" w:date="2018-08-23T09:43:00Z">
              <w:r w:rsidR="00DD2572">
                <w:t>poskytnout základní poradenskou pomoc klientovi v</w:t>
              </w:r>
            </w:ins>
            <w:ins w:id="19" w:author="*" w:date="2018-08-23T09:44:00Z">
              <w:r w:rsidR="00DD2572">
                <w:t> </w:t>
              </w:r>
            </w:ins>
            <w:ins w:id="20" w:author="*" w:date="2018-08-23T09:43:00Z">
              <w:r w:rsidR="00DD2572">
                <w:t xml:space="preserve">tíživé </w:t>
              </w:r>
            </w:ins>
            <w:ins w:id="21" w:author="*" w:date="2018-08-23T09:44:00Z">
              <w:r w:rsidR="00DD2572">
                <w:t xml:space="preserve">sociální situaci. </w:t>
              </w:r>
            </w:ins>
            <w:del w:id="22" w:author="*" w:date="2018-08-23T09:44:00Z">
              <w:r w:rsidDel="00DD2572">
                <w:delText>využití těchto témat v práci s dospělými v tíživé sociální situaci</w:delText>
              </w:r>
              <w:r w:rsidRPr="00E87514" w:rsidDel="00DD2572">
                <w:delText xml:space="preserve">. </w:delText>
              </w:r>
            </w:del>
          </w:p>
          <w:p w:rsidR="00A24F0A" w:rsidRPr="00E87514" w:rsidRDefault="00A24F0A" w:rsidP="005D1A0B">
            <w:pPr>
              <w:jc w:val="both"/>
            </w:pPr>
          </w:p>
        </w:tc>
      </w:tr>
      <w:tr w:rsidR="00A24F0A" w:rsidRPr="00E87514" w:rsidTr="00A24F0A">
        <w:trPr>
          <w:trHeight w:val="299"/>
        </w:trPr>
        <w:tc>
          <w:tcPr>
            <w:tcW w:w="9855" w:type="dxa"/>
            <w:gridSpan w:val="8"/>
            <w:tcBorders>
              <w:top w:val="nil"/>
            </w:tcBorders>
          </w:tcPr>
          <w:p w:rsidR="00A24F0A" w:rsidRPr="00E87514" w:rsidRDefault="00A24F0A" w:rsidP="00A24F0A">
            <w:pPr>
              <w:jc w:val="both"/>
            </w:pPr>
          </w:p>
        </w:tc>
      </w:tr>
      <w:tr w:rsidR="00A24F0A" w:rsidRPr="00E87514" w:rsidTr="00A24F0A">
        <w:trPr>
          <w:trHeight w:val="197"/>
        </w:trPr>
        <w:tc>
          <w:tcPr>
            <w:tcW w:w="3086" w:type="dxa"/>
            <w:tcBorders>
              <w:top w:val="nil"/>
            </w:tcBorders>
            <w:shd w:val="clear" w:color="auto" w:fill="F7CAAC"/>
          </w:tcPr>
          <w:p w:rsidR="00A24F0A" w:rsidRPr="00E87514" w:rsidRDefault="00A24F0A" w:rsidP="00A24F0A">
            <w:pPr>
              <w:jc w:val="both"/>
              <w:rPr>
                <w:b/>
              </w:rPr>
            </w:pPr>
            <w:r w:rsidRPr="00E87514">
              <w:rPr>
                <w:b/>
              </w:rPr>
              <w:t>Garant předmětu</w:t>
            </w:r>
          </w:p>
        </w:tc>
        <w:tc>
          <w:tcPr>
            <w:tcW w:w="6769" w:type="dxa"/>
            <w:gridSpan w:val="7"/>
            <w:tcBorders>
              <w:top w:val="nil"/>
            </w:tcBorders>
          </w:tcPr>
          <w:p w:rsidR="00A24F0A" w:rsidRPr="00E87514" w:rsidRDefault="00A24F0A" w:rsidP="00A24F0A">
            <w:pPr>
              <w:jc w:val="both"/>
              <w:rPr>
                <w:sz w:val="19"/>
                <w:szCs w:val="19"/>
              </w:rPr>
            </w:pPr>
            <w:r w:rsidRPr="00E87514">
              <w:rPr>
                <w:sz w:val="19"/>
                <w:szCs w:val="19"/>
              </w:rPr>
              <w:t>doc. PhDr. Mgr. Jaroslav Balvín, CSc.</w:t>
            </w:r>
          </w:p>
        </w:tc>
      </w:tr>
      <w:tr w:rsidR="00A24F0A" w:rsidRPr="00E87514" w:rsidTr="00A24F0A">
        <w:trPr>
          <w:trHeight w:val="243"/>
        </w:trPr>
        <w:tc>
          <w:tcPr>
            <w:tcW w:w="3086" w:type="dxa"/>
            <w:tcBorders>
              <w:top w:val="nil"/>
            </w:tcBorders>
            <w:shd w:val="clear" w:color="auto" w:fill="F7CAAC"/>
          </w:tcPr>
          <w:p w:rsidR="00A24F0A" w:rsidRPr="00E87514" w:rsidRDefault="00A24F0A" w:rsidP="00A24F0A">
            <w:pPr>
              <w:jc w:val="both"/>
              <w:rPr>
                <w:b/>
              </w:rPr>
            </w:pPr>
            <w:r w:rsidRPr="00E87514">
              <w:rPr>
                <w:b/>
              </w:rPr>
              <w:t>Zapojení garanta do výuky předmětu</w:t>
            </w:r>
          </w:p>
        </w:tc>
        <w:tc>
          <w:tcPr>
            <w:tcW w:w="6769" w:type="dxa"/>
            <w:gridSpan w:val="7"/>
            <w:tcBorders>
              <w:top w:val="nil"/>
            </w:tcBorders>
          </w:tcPr>
          <w:p w:rsidR="00A24F0A" w:rsidRPr="00E87514" w:rsidRDefault="00A24F0A" w:rsidP="00A24F0A">
            <w:pPr>
              <w:jc w:val="both"/>
              <w:rPr>
                <w:sz w:val="19"/>
                <w:szCs w:val="19"/>
              </w:rPr>
            </w:pPr>
          </w:p>
        </w:tc>
      </w:tr>
      <w:tr w:rsidR="00A24F0A" w:rsidRPr="00E87514" w:rsidTr="00A24F0A">
        <w:tc>
          <w:tcPr>
            <w:tcW w:w="3086" w:type="dxa"/>
            <w:shd w:val="clear" w:color="auto" w:fill="F7CAAC"/>
          </w:tcPr>
          <w:p w:rsidR="00A24F0A" w:rsidRPr="00E87514" w:rsidRDefault="00A24F0A" w:rsidP="00A24F0A">
            <w:pPr>
              <w:jc w:val="both"/>
              <w:rPr>
                <w:b/>
              </w:rPr>
            </w:pPr>
            <w:r w:rsidRPr="00E87514">
              <w:rPr>
                <w:b/>
              </w:rPr>
              <w:t>Vyučující</w:t>
            </w:r>
          </w:p>
        </w:tc>
        <w:tc>
          <w:tcPr>
            <w:tcW w:w="6769" w:type="dxa"/>
            <w:gridSpan w:val="7"/>
            <w:tcBorders>
              <w:bottom w:val="nil"/>
            </w:tcBorders>
          </w:tcPr>
          <w:p w:rsidR="00A24F0A" w:rsidRPr="00E87514" w:rsidRDefault="00A24F0A" w:rsidP="00A24F0A">
            <w:pPr>
              <w:jc w:val="both"/>
              <w:rPr>
                <w:sz w:val="19"/>
                <w:szCs w:val="19"/>
              </w:rPr>
            </w:pPr>
          </w:p>
        </w:tc>
      </w:tr>
      <w:tr w:rsidR="00A24F0A" w:rsidRPr="00E87514" w:rsidTr="00A24F0A">
        <w:trPr>
          <w:trHeight w:val="207"/>
        </w:trPr>
        <w:tc>
          <w:tcPr>
            <w:tcW w:w="9855" w:type="dxa"/>
            <w:gridSpan w:val="8"/>
            <w:tcBorders>
              <w:top w:val="nil"/>
            </w:tcBorders>
          </w:tcPr>
          <w:p w:rsidR="00A24F0A" w:rsidRPr="00E87514" w:rsidRDefault="00A24F0A" w:rsidP="00A24F0A">
            <w:pPr>
              <w:jc w:val="both"/>
              <w:rPr>
                <w:sz w:val="19"/>
                <w:szCs w:val="19"/>
              </w:rPr>
            </w:pPr>
            <w:r w:rsidRPr="00E87514">
              <w:rPr>
                <w:sz w:val="19"/>
                <w:szCs w:val="19"/>
              </w:rPr>
              <w:t>doc. PhDr. Mgr. Jaroslav Balvín, CSc.</w:t>
            </w:r>
          </w:p>
        </w:tc>
      </w:tr>
      <w:tr w:rsidR="00A24F0A" w:rsidRPr="00E87514" w:rsidTr="00A24F0A">
        <w:tc>
          <w:tcPr>
            <w:tcW w:w="3086" w:type="dxa"/>
            <w:shd w:val="clear" w:color="auto" w:fill="F7CAAC"/>
          </w:tcPr>
          <w:p w:rsidR="00A24F0A" w:rsidRPr="00E87514" w:rsidRDefault="00A24F0A" w:rsidP="00A24F0A">
            <w:pPr>
              <w:jc w:val="both"/>
              <w:rPr>
                <w:b/>
              </w:rPr>
            </w:pPr>
            <w:r w:rsidRPr="00E87514">
              <w:rPr>
                <w:b/>
              </w:rPr>
              <w:t>Stručná anotace předmětu</w:t>
            </w:r>
          </w:p>
        </w:tc>
        <w:tc>
          <w:tcPr>
            <w:tcW w:w="6769" w:type="dxa"/>
            <w:gridSpan w:val="7"/>
            <w:tcBorders>
              <w:bottom w:val="nil"/>
            </w:tcBorders>
          </w:tcPr>
          <w:p w:rsidR="00A24F0A" w:rsidRPr="00E87514" w:rsidRDefault="00A24F0A" w:rsidP="00A24F0A">
            <w:pPr>
              <w:jc w:val="both"/>
              <w:rPr>
                <w:sz w:val="19"/>
                <w:szCs w:val="19"/>
              </w:rPr>
            </w:pPr>
          </w:p>
        </w:tc>
      </w:tr>
      <w:tr w:rsidR="00A24F0A" w:rsidRPr="00E87514" w:rsidTr="00DD2572">
        <w:trPr>
          <w:trHeight w:val="3825"/>
        </w:trPr>
        <w:tc>
          <w:tcPr>
            <w:tcW w:w="9855" w:type="dxa"/>
            <w:gridSpan w:val="8"/>
            <w:tcBorders>
              <w:top w:val="nil"/>
              <w:bottom w:val="single" w:sz="12" w:space="0" w:color="auto"/>
            </w:tcBorders>
          </w:tcPr>
          <w:p w:rsidR="00A24F0A" w:rsidRPr="00E87514" w:rsidRDefault="00A24F0A" w:rsidP="00B46BDE">
            <w:pPr>
              <w:jc w:val="both"/>
              <w:rPr>
                <w:b/>
                <w:sz w:val="19"/>
                <w:szCs w:val="19"/>
              </w:rPr>
            </w:pPr>
            <w:r w:rsidRPr="00E87514">
              <w:rPr>
                <w:b/>
                <w:sz w:val="19"/>
                <w:szCs w:val="19"/>
              </w:rPr>
              <w:t>Cíl předmětu</w:t>
            </w:r>
          </w:p>
          <w:p w:rsidR="00A24F0A" w:rsidRPr="00E87514" w:rsidRDefault="00A24F0A" w:rsidP="00B46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19"/>
                <w:szCs w:val="19"/>
              </w:rPr>
            </w:pPr>
            <w:r w:rsidRPr="00E87514">
              <w:rPr>
                <w:color w:val="000000"/>
                <w:sz w:val="19"/>
                <w:szCs w:val="19"/>
              </w:rPr>
              <w:t>Cílem předmětu je, aby studenti porozuměli vztahu mezi sociálním prostředím, sociální situací a edukačním potenciálem člověka. Studenti se v předmětu seznámí se sociálními aspekty a specifiky rizikových, marginalizovaných a sociálně znevýhodněných skupin. Základem je získání informací ke kompetencím andragogického pracovníka v situacích sociálních problémů klientů.</w:t>
            </w:r>
          </w:p>
          <w:p w:rsidR="00A24F0A" w:rsidRPr="00E87514" w:rsidRDefault="00A24F0A" w:rsidP="00B46BDE">
            <w:pPr>
              <w:jc w:val="both"/>
              <w:rPr>
                <w:sz w:val="19"/>
                <w:szCs w:val="19"/>
              </w:rPr>
            </w:pPr>
            <w:r w:rsidRPr="00E87514">
              <w:rPr>
                <w:sz w:val="19"/>
                <w:szCs w:val="19"/>
              </w:rPr>
              <w:t xml:space="preserve"> </w:t>
            </w:r>
            <w:r w:rsidRPr="00E87514">
              <w:rPr>
                <w:b/>
                <w:sz w:val="19"/>
                <w:szCs w:val="19"/>
              </w:rPr>
              <w:t>Obsah předmětu</w:t>
            </w:r>
          </w:p>
          <w:p w:rsidR="00A24F0A" w:rsidRPr="00E87514" w:rsidRDefault="00A24F0A" w:rsidP="00B46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19"/>
                <w:szCs w:val="19"/>
              </w:rPr>
            </w:pPr>
            <w:r w:rsidRPr="00E87514">
              <w:rPr>
                <w:color w:val="000000"/>
                <w:sz w:val="19"/>
                <w:szCs w:val="19"/>
              </w:rPr>
              <w:t>Konstituování a koncepce sociální andragogiky.</w:t>
            </w:r>
          </w:p>
          <w:p w:rsidR="00A24F0A" w:rsidRPr="00E87514" w:rsidRDefault="00A24F0A" w:rsidP="00B46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19"/>
                <w:szCs w:val="19"/>
              </w:rPr>
            </w:pPr>
            <w:r w:rsidRPr="00E87514">
              <w:rPr>
                <w:color w:val="000000"/>
                <w:sz w:val="19"/>
                <w:szCs w:val="19"/>
              </w:rPr>
              <w:t>Interdisciplinární vztahy, vymezení vztahu sociální andragogiky k sociální pedagogice a jiným vědním disciplínám.</w:t>
            </w:r>
          </w:p>
          <w:p w:rsidR="00A24F0A" w:rsidRPr="00E87514" w:rsidRDefault="00A24F0A" w:rsidP="00B46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19"/>
                <w:szCs w:val="19"/>
              </w:rPr>
            </w:pPr>
            <w:r w:rsidRPr="00E87514">
              <w:rPr>
                <w:color w:val="000000"/>
                <w:sz w:val="19"/>
                <w:szCs w:val="19"/>
              </w:rPr>
              <w:t>Sociální dimenze edukace dospělého jedince.</w:t>
            </w:r>
          </w:p>
          <w:p w:rsidR="00A24F0A" w:rsidRPr="00E87514" w:rsidRDefault="00A24F0A" w:rsidP="00B46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19"/>
                <w:szCs w:val="19"/>
              </w:rPr>
            </w:pPr>
            <w:r w:rsidRPr="00E87514">
              <w:rPr>
                <w:color w:val="000000"/>
                <w:sz w:val="19"/>
                <w:szCs w:val="19"/>
              </w:rPr>
              <w:t>Socializace, resocializace dospělého jedince.</w:t>
            </w:r>
          </w:p>
          <w:p w:rsidR="00A24F0A" w:rsidRPr="00E87514" w:rsidRDefault="00A24F0A" w:rsidP="00B46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19"/>
                <w:szCs w:val="19"/>
              </w:rPr>
            </w:pPr>
            <w:r w:rsidRPr="00E87514">
              <w:rPr>
                <w:color w:val="000000"/>
                <w:sz w:val="19"/>
                <w:szCs w:val="19"/>
              </w:rPr>
              <w:t>Současné sociální problémy a analýza situace ohrožených skupin.</w:t>
            </w:r>
          </w:p>
          <w:p w:rsidR="00A24F0A" w:rsidRPr="00E87514" w:rsidRDefault="00A24F0A" w:rsidP="00B46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19"/>
                <w:szCs w:val="19"/>
              </w:rPr>
            </w:pPr>
            <w:r w:rsidRPr="00E87514">
              <w:rPr>
                <w:color w:val="000000"/>
                <w:sz w:val="19"/>
                <w:szCs w:val="19"/>
              </w:rPr>
              <w:t>Primární, sekundární a terciární prevence.</w:t>
            </w:r>
          </w:p>
          <w:p w:rsidR="00A24F0A" w:rsidRPr="00E87514" w:rsidRDefault="00A24F0A" w:rsidP="00B46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19"/>
                <w:szCs w:val="19"/>
              </w:rPr>
            </w:pPr>
            <w:r w:rsidRPr="00E87514">
              <w:rPr>
                <w:color w:val="000000"/>
                <w:sz w:val="19"/>
                <w:szCs w:val="19"/>
              </w:rPr>
              <w:t>Individuální a skupinová práce a práce na úrovni komunity.</w:t>
            </w:r>
          </w:p>
          <w:p w:rsidR="00A24F0A" w:rsidRPr="00E87514" w:rsidRDefault="00A24F0A" w:rsidP="00B46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sz w:val="19"/>
                <w:szCs w:val="19"/>
              </w:rPr>
            </w:pPr>
            <w:r w:rsidRPr="00E87514">
              <w:rPr>
                <w:color w:val="000000"/>
                <w:sz w:val="19"/>
                <w:szCs w:val="19"/>
              </w:rPr>
              <w:t>Institucionalizace sociálně andragogických metod.</w:t>
            </w:r>
          </w:p>
          <w:p w:rsidR="00A24F0A" w:rsidRPr="00E87514" w:rsidRDefault="00A24F0A" w:rsidP="00B46BDE">
            <w:pPr>
              <w:jc w:val="both"/>
              <w:rPr>
                <w:b/>
                <w:sz w:val="19"/>
                <w:szCs w:val="19"/>
              </w:rPr>
            </w:pPr>
            <w:r w:rsidRPr="00E87514">
              <w:rPr>
                <w:b/>
                <w:sz w:val="19"/>
                <w:szCs w:val="19"/>
              </w:rPr>
              <w:t>Výstupní kompetence</w:t>
            </w:r>
          </w:p>
          <w:p w:rsidR="00A24F0A" w:rsidRPr="00E87514" w:rsidRDefault="00A24F0A" w:rsidP="00B46BDE">
            <w:pPr>
              <w:jc w:val="both"/>
              <w:rPr>
                <w:sz w:val="19"/>
                <w:szCs w:val="19"/>
              </w:rPr>
            </w:pPr>
            <w:r w:rsidRPr="00E87514">
              <w:rPr>
                <w:sz w:val="19"/>
                <w:szCs w:val="19"/>
              </w:rPr>
              <w:t xml:space="preserve">Porozumění základům problematiky sociální práce z hlediska andragogického pracovníka. </w:t>
            </w:r>
            <w:r w:rsidR="00B46BDE">
              <w:rPr>
                <w:sz w:val="19"/>
                <w:szCs w:val="19"/>
              </w:rPr>
              <w:t>Student získá přehled o profesních oblastech,</w:t>
            </w:r>
            <w:r w:rsidRPr="00E87514">
              <w:rPr>
                <w:sz w:val="19"/>
                <w:szCs w:val="19"/>
              </w:rPr>
              <w:t xml:space="preserve"> v nichž andragog </w:t>
            </w:r>
            <w:r w:rsidR="00B46BDE">
              <w:rPr>
                <w:sz w:val="19"/>
                <w:szCs w:val="19"/>
              </w:rPr>
              <w:t>působí</w:t>
            </w:r>
            <w:r w:rsidRPr="00E87514">
              <w:rPr>
                <w:sz w:val="19"/>
                <w:szCs w:val="19"/>
              </w:rPr>
              <w:t xml:space="preserve"> z hlediska sociální pomoci. </w:t>
            </w:r>
            <w:proofErr w:type="gramStart"/>
            <w:r w:rsidR="00B46BDE">
              <w:rPr>
                <w:sz w:val="19"/>
                <w:szCs w:val="19"/>
              </w:rPr>
              <w:t>Student</w:t>
            </w:r>
            <w:proofErr w:type="gramEnd"/>
            <w:r w:rsidR="00B46BDE">
              <w:rPr>
                <w:sz w:val="19"/>
                <w:szCs w:val="19"/>
              </w:rPr>
              <w:t xml:space="preserve"> je schopen poskytnou základní pomoc klientům v tíživé sociální </w:t>
            </w:r>
            <w:proofErr w:type="gramStart"/>
            <w:r w:rsidR="00B46BDE">
              <w:rPr>
                <w:sz w:val="19"/>
                <w:szCs w:val="19"/>
              </w:rPr>
              <w:t>situaci.</w:t>
            </w:r>
            <w:proofErr w:type="gramEnd"/>
          </w:p>
        </w:tc>
      </w:tr>
      <w:tr w:rsidR="00A24F0A" w:rsidRPr="00E87514" w:rsidTr="00A24F0A">
        <w:trPr>
          <w:trHeight w:val="265"/>
        </w:trPr>
        <w:tc>
          <w:tcPr>
            <w:tcW w:w="3653" w:type="dxa"/>
            <w:gridSpan w:val="2"/>
            <w:tcBorders>
              <w:top w:val="nil"/>
            </w:tcBorders>
            <w:shd w:val="clear" w:color="auto" w:fill="F7CAAC"/>
          </w:tcPr>
          <w:p w:rsidR="00A24F0A" w:rsidRPr="00E87514" w:rsidRDefault="00A24F0A" w:rsidP="00A24F0A">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A24F0A" w:rsidRPr="00E87514" w:rsidRDefault="00A24F0A" w:rsidP="00A24F0A">
            <w:pPr>
              <w:jc w:val="both"/>
              <w:rPr>
                <w:sz w:val="19"/>
                <w:szCs w:val="19"/>
              </w:rPr>
            </w:pPr>
          </w:p>
        </w:tc>
      </w:tr>
      <w:tr w:rsidR="00A24F0A" w:rsidRPr="00E87514" w:rsidTr="00A24F0A">
        <w:trPr>
          <w:trHeight w:val="1497"/>
        </w:trPr>
        <w:tc>
          <w:tcPr>
            <w:tcW w:w="9855" w:type="dxa"/>
            <w:gridSpan w:val="8"/>
            <w:tcBorders>
              <w:top w:val="nil"/>
            </w:tcBorders>
          </w:tcPr>
          <w:p w:rsidR="00A24F0A" w:rsidRPr="00E87514" w:rsidRDefault="00A24F0A" w:rsidP="00A24F0A">
            <w:pPr>
              <w:jc w:val="both"/>
              <w:rPr>
                <w:b/>
                <w:sz w:val="19"/>
                <w:szCs w:val="19"/>
              </w:rPr>
            </w:pPr>
            <w:r w:rsidRPr="00E87514">
              <w:rPr>
                <w:b/>
                <w:sz w:val="19"/>
                <w:szCs w:val="19"/>
              </w:rPr>
              <w:t>Povinná literatura</w:t>
            </w:r>
          </w:p>
          <w:p w:rsidR="00A24F0A" w:rsidRPr="00E87514" w:rsidRDefault="00A24F0A" w:rsidP="00A24F0A">
            <w:pPr>
              <w:jc w:val="both"/>
              <w:rPr>
                <w:sz w:val="19"/>
                <w:szCs w:val="19"/>
              </w:rPr>
            </w:pPr>
            <w:r w:rsidRPr="00E87514">
              <w:rPr>
                <w:sz w:val="19"/>
                <w:szCs w:val="19"/>
              </w:rPr>
              <w:t xml:space="preserve">Balvín, J. </w:t>
            </w:r>
            <w:r w:rsidRPr="00E87514">
              <w:rPr>
                <w:i/>
                <w:sz w:val="19"/>
                <w:szCs w:val="19"/>
              </w:rPr>
              <w:t>Filozofie, andragogika a romská kultura</w:t>
            </w:r>
            <w:r w:rsidRPr="00E87514">
              <w:rPr>
                <w:sz w:val="19"/>
                <w:szCs w:val="19"/>
              </w:rPr>
              <w:t>. Praha: Hnutí R, 2016.</w:t>
            </w:r>
          </w:p>
          <w:p w:rsidR="00A24F0A" w:rsidRPr="00E87514" w:rsidRDefault="00A24F0A" w:rsidP="00A24F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9"/>
                <w:szCs w:val="19"/>
              </w:rPr>
            </w:pPr>
            <w:r w:rsidRPr="00E87514">
              <w:rPr>
                <w:color w:val="000000"/>
                <w:sz w:val="19"/>
                <w:szCs w:val="19"/>
              </w:rPr>
              <w:t xml:space="preserve">Határ, C. </w:t>
            </w:r>
            <w:r w:rsidRPr="00E87514">
              <w:rPr>
                <w:i/>
                <w:color w:val="000000"/>
                <w:sz w:val="19"/>
                <w:szCs w:val="19"/>
              </w:rPr>
              <w:t xml:space="preserve">Sociálna pedagogika, sociálna andragogika a sociálna práca: Teoretické, profesíjne a vzťahové reflexie. </w:t>
            </w:r>
            <w:r w:rsidRPr="00E87514">
              <w:rPr>
                <w:color w:val="000000"/>
                <w:sz w:val="19"/>
                <w:szCs w:val="19"/>
              </w:rPr>
              <w:t>Praha: Česká andragogická společnost, 2009.</w:t>
            </w:r>
          </w:p>
          <w:p w:rsidR="00A24F0A" w:rsidRPr="00E87514" w:rsidRDefault="00A24F0A" w:rsidP="00A24F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9"/>
                <w:szCs w:val="19"/>
              </w:rPr>
            </w:pPr>
            <w:r w:rsidRPr="00E87514">
              <w:rPr>
                <w:color w:val="000000"/>
                <w:sz w:val="19"/>
                <w:szCs w:val="19"/>
              </w:rPr>
              <w:t xml:space="preserve">Matoušek, O. et al. </w:t>
            </w:r>
            <w:r w:rsidRPr="00E87514">
              <w:rPr>
                <w:i/>
                <w:color w:val="000000"/>
                <w:sz w:val="19"/>
                <w:szCs w:val="19"/>
              </w:rPr>
              <w:t>Základy sociální práce.</w:t>
            </w:r>
            <w:r w:rsidRPr="00E87514">
              <w:rPr>
                <w:color w:val="000000"/>
                <w:sz w:val="19"/>
                <w:szCs w:val="19"/>
              </w:rPr>
              <w:t xml:space="preserve"> Praha: Portál, 2001.</w:t>
            </w:r>
          </w:p>
          <w:p w:rsidR="00A24F0A" w:rsidRPr="00E87514" w:rsidRDefault="00A24F0A" w:rsidP="00A24F0A">
            <w:pPr>
              <w:jc w:val="both"/>
              <w:rPr>
                <w:sz w:val="19"/>
                <w:szCs w:val="19"/>
              </w:rPr>
            </w:pPr>
            <w:r w:rsidRPr="00E87514">
              <w:rPr>
                <w:sz w:val="19"/>
                <w:szCs w:val="19"/>
              </w:rPr>
              <w:t xml:space="preserve">Palán, Z., Langer, T. </w:t>
            </w:r>
            <w:r w:rsidRPr="00E87514">
              <w:rPr>
                <w:i/>
                <w:sz w:val="19"/>
                <w:szCs w:val="19"/>
              </w:rPr>
              <w:t>Základy andragogiky.</w:t>
            </w:r>
            <w:r w:rsidRPr="00E87514">
              <w:rPr>
                <w:sz w:val="19"/>
                <w:szCs w:val="19"/>
              </w:rPr>
              <w:t xml:space="preserve"> Praha: Univerzita J. A. Komenského, 2008.</w:t>
            </w:r>
          </w:p>
          <w:p w:rsidR="00A24F0A" w:rsidRPr="00E87514" w:rsidRDefault="00A24F0A" w:rsidP="00A24F0A">
            <w:pPr>
              <w:jc w:val="both"/>
              <w:rPr>
                <w:sz w:val="19"/>
                <w:szCs w:val="19"/>
              </w:rPr>
            </w:pPr>
            <w:r w:rsidRPr="00E87514">
              <w:rPr>
                <w:sz w:val="19"/>
                <w:szCs w:val="19"/>
              </w:rPr>
              <w:t xml:space="preserve">Veteška, J., Vacínová, T. </w:t>
            </w:r>
            <w:r w:rsidRPr="00E87514">
              <w:rPr>
                <w:i/>
                <w:sz w:val="19"/>
                <w:szCs w:val="19"/>
              </w:rPr>
              <w:t>Aktuální otázky vzdělávání dospělých. Andragogika na prahu 21. století</w:t>
            </w:r>
            <w:r w:rsidRPr="00E87514">
              <w:rPr>
                <w:sz w:val="19"/>
                <w:szCs w:val="19"/>
              </w:rPr>
              <w:t xml:space="preserve">. Praha: Univerzita J. A. Komenského, 2011. </w:t>
            </w:r>
          </w:p>
          <w:p w:rsidR="00A24F0A" w:rsidRPr="00E87514" w:rsidRDefault="00A24F0A" w:rsidP="00A24F0A">
            <w:pPr>
              <w:jc w:val="both"/>
              <w:rPr>
                <w:b/>
                <w:sz w:val="19"/>
                <w:szCs w:val="19"/>
              </w:rPr>
            </w:pPr>
            <w:r w:rsidRPr="00E87514">
              <w:rPr>
                <w:b/>
                <w:sz w:val="19"/>
                <w:szCs w:val="19"/>
              </w:rPr>
              <w:t>Doporučená literatura</w:t>
            </w:r>
          </w:p>
          <w:p w:rsidR="00A24F0A" w:rsidRPr="00E87514" w:rsidRDefault="00A24F0A" w:rsidP="00A24F0A">
            <w:pPr>
              <w:jc w:val="both"/>
              <w:rPr>
                <w:sz w:val="19"/>
                <w:szCs w:val="19"/>
              </w:rPr>
            </w:pPr>
            <w:r w:rsidRPr="00E87514">
              <w:rPr>
                <w:sz w:val="19"/>
                <w:szCs w:val="19"/>
              </w:rPr>
              <w:t xml:space="preserve">Balvín, J. </w:t>
            </w:r>
            <w:r w:rsidRPr="00E87514">
              <w:rPr>
                <w:i/>
                <w:sz w:val="19"/>
                <w:szCs w:val="19"/>
              </w:rPr>
              <w:t>Andragogická rozjímání na téma andragogika, sociální etika a hra.</w:t>
            </w:r>
            <w:r w:rsidRPr="00E87514">
              <w:rPr>
                <w:sz w:val="19"/>
                <w:szCs w:val="19"/>
              </w:rPr>
              <w:t xml:space="preserve"> Praha: Hnutí R, 2011.</w:t>
            </w:r>
          </w:p>
          <w:p w:rsidR="00A24F0A" w:rsidRPr="00E87514" w:rsidRDefault="00A24F0A" w:rsidP="00A24F0A">
            <w:pPr>
              <w:rPr>
                <w:sz w:val="19"/>
                <w:szCs w:val="19"/>
              </w:rPr>
            </w:pPr>
            <w:r w:rsidRPr="00E87514">
              <w:rPr>
                <w:sz w:val="19"/>
                <w:szCs w:val="19"/>
              </w:rPr>
              <w:t xml:space="preserve">Balvín, J. </w:t>
            </w:r>
            <w:r w:rsidRPr="00E87514">
              <w:rPr>
                <w:i/>
                <w:sz w:val="19"/>
                <w:szCs w:val="19"/>
              </w:rPr>
              <w:t>Pedagogika, andragogika a multikulturalita</w:t>
            </w:r>
            <w:r w:rsidRPr="00E87514">
              <w:rPr>
                <w:sz w:val="19"/>
                <w:szCs w:val="19"/>
              </w:rPr>
              <w:t xml:space="preserve">. Praha: Hnutí R, 2012. </w:t>
            </w:r>
          </w:p>
          <w:p w:rsidR="00A24F0A" w:rsidRPr="00E87514" w:rsidRDefault="00A24F0A" w:rsidP="00A24F0A">
            <w:pPr>
              <w:jc w:val="both"/>
              <w:rPr>
                <w:sz w:val="19"/>
                <w:szCs w:val="19"/>
              </w:rPr>
            </w:pPr>
            <w:r w:rsidRPr="00E87514">
              <w:rPr>
                <w:sz w:val="19"/>
                <w:szCs w:val="19"/>
              </w:rPr>
              <w:t xml:space="preserve">Kraus, B. </w:t>
            </w:r>
            <w:proofErr w:type="gramStart"/>
            <w:r w:rsidRPr="00E87514">
              <w:rPr>
                <w:sz w:val="19"/>
                <w:szCs w:val="19"/>
              </w:rPr>
              <w:t>et</w:t>
            </w:r>
            <w:proofErr w:type="gramEnd"/>
            <w:r w:rsidRPr="00E87514">
              <w:rPr>
                <w:sz w:val="19"/>
                <w:szCs w:val="19"/>
              </w:rPr>
              <w:t xml:space="preserve"> al. </w:t>
            </w:r>
            <w:r w:rsidRPr="00E87514">
              <w:rPr>
                <w:i/>
                <w:sz w:val="19"/>
                <w:szCs w:val="19"/>
              </w:rPr>
              <w:t>Člověk – prostředí – výchova: k otázkám sociální pedagogiky</w:t>
            </w:r>
            <w:r w:rsidRPr="00E87514">
              <w:rPr>
                <w:sz w:val="19"/>
                <w:szCs w:val="19"/>
              </w:rPr>
              <w:t>. Brno: Paido, 2001.</w:t>
            </w:r>
          </w:p>
          <w:p w:rsidR="00A24F0A" w:rsidRPr="00E87514" w:rsidRDefault="00A24F0A" w:rsidP="00B46BDE">
            <w:pPr>
              <w:jc w:val="both"/>
              <w:rPr>
                <w:sz w:val="19"/>
                <w:szCs w:val="19"/>
              </w:rPr>
            </w:pPr>
            <w:r w:rsidRPr="00E87514">
              <w:rPr>
                <w:sz w:val="19"/>
                <w:szCs w:val="19"/>
              </w:rPr>
              <w:t xml:space="preserve">Průcha, J., Veteška, J. </w:t>
            </w:r>
            <w:r w:rsidRPr="00E87514">
              <w:rPr>
                <w:i/>
                <w:sz w:val="19"/>
                <w:szCs w:val="19"/>
              </w:rPr>
              <w:t>Andragogický slovník</w:t>
            </w:r>
            <w:r w:rsidRPr="00E87514">
              <w:rPr>
                <w:sz w:val="19"/>
                <w:szCs w:val="19"/>
              </w:rPr>
              <w:t>. 2. upravené a rozšířené vydání. Praha: Grada, 2014.</w:t>
            </w:r>
          </w:p>
        </w:tc>
      </w:tr>
      <w:tr w:rsidR="00A24F0A" w:rsidRPr="00E87514" w:rsidTr="00A24F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4F0A" w:rsidRPr="00E87514" w:rsidRDefault="00A24F0A" w:rsidP="00A24F0A">
            <w:pPr>
              <w:jc w:val="center"/>
              <w:rPr>
                <w:b/>
                <w:sz w:val="19"/>
                <w:szCs w:val="19"/>
              </w:rPr>
            </w:pPr>
            <w:r w:rsidRPr="00E87514">
              <w:rPr>
                <w:b/>
                <w:sz w:val="19"/>
                <w:szCs w:val="19"/>
              </w:rPr>
              <w:t>Informace ke kombinované nebo distanční formě</w:t>
            </w:r>
          </w:p>
        </w:tc>
      </w:tr>
      <w:tr w:rsidR="00A24F0A" w:rsidRPr="00E87514" w:rsidTr="00A24F0A">
        <w:tc>
          <w:tcPr>
            <w:tcW w:w="4787" w:type="dxa"/>
            <w:gridSpan w:val="3"/>
            <w:tcBorders>
              <w:top w:val="single" w:sz="2" w:space="0" w:color="auto"/>
            </w:tcBorders>
            <w:shd w:val="clear" w:color="auto" w:fill="F7CAAC"/>
          </w:tcPr>
          <w:p w:rsidR="00A24F0A" w:rsidRPr="00E87514" w:rsidRDefault="00A24F0A" w:rsidP="00A24F0A">
            <w:pPr>
              <w:jc w:val="both"/>
              <w:rPr>
                <w:sz w:val="19"/>
                <w:szCs w:val="19"/>
              </w:rPr>
            </w:pPr>
            <w:r w:rsidRPr="00E87514">
              <w:rPr>
                <w:b/>
                <w:sz w:val="19"/>
                <w:szCs w:val="19"/>
              </w:rPr>
              <w:t>Rozsah konzultací (soustředění)</w:t>
            </w:r>
          </w:p>
        </w:tc>
        <w:tc>
          <w:tcPr>
            <w:tcW w:w="889" w:type="dxa"/>
            <w:tcBorders>
              <w:top w:val="single" w:sz="2" w:space="0" w:color="auto"/>
            </w:tcBorders>
          </w:tcPr>
          <w:p w:rsidR="00A24F0A" w:rsidRPr="00E87514" w:rsidRDefault="00A24F0A" w:rsidP="00A24F0A">
            <w:pPr>
              <w:jc w:val="both"/>
              <w:rPr>
                <w:sz w:val="19"/>
                <w:szCs w:val="19"/>
              </w:rPr>
            </w:pPr>
            <w:r w:rsidRPr="00E87514">
              <w:rPr>
                <w:sz w:val="19"/>
                <w:szCs w:val="19"/>
              </w:rPr>
              <w:t>20</w:t>
            </w:r>
          </w:p>
        </w:tc>
        <w:tc>
          <w:tcPr>
            <w:tcW w:w="4179" w:type="dxa"/>
            <w:gridSpan w:val="4"/>
            <w:tcBorders>
              <w:top w:val="single" w:sz="2" w:space="0" w:color="auto"/>
            </w:tcBorders>
            <w:shd w:val="clear" w:color="auto" w:fill="F7CAAC"/>
          </w:tcPr>
          <w:p w:rsidR="00A24F0A" w:rsidRPr="00E87514" w:rsidRDefault="00A24F0A" w:rsidP="00A24F0A">
            <w:pPr>
              <w:jc w:val="both"/>
              <w:rPr>
                <w:b/>
                <w:sz w:val="19"/>
                <w:szCs w:val="19"/>
              </w:rPr>
            </w:pPr>
            <w:r w:rsidRPr="00E87514">
              <w:rPr>
                <w:b/>
                <w:sz w:val="19"/>
                <w:szCs w:val="19"/>
              </w:rPr>
              <w:t xml:space="preserve">hodin </w:t>
            </w:r>
          </w:p>
        </w:tc>
      </w:tr>
      <w:tr w:rsidR="00A24F0A" w:rsidRPr="00E87514" w:rsidTr="00A24F0A">
        <w:tc>
          <w:tcPr>
            <w:tcW w:w="9855" w:type="dxa"/>
            <w:gridSpan w:val="8"/>
            <w:shd w:val="clear" w:color="auto" w:fill="F7CAAC"/>
          </w:tcPr>
          <w:p w:rsidR="00A24F0A" w:rsidRPr="00E87514" w:rsidRDefault="00A24F0A" w:rsidP="00A24F0A">
            <w:pPr>
              <w:jc w:val="both"/>
              <w:rPr>
                <w:b/>
                <w:sz w:val="19"/>
                <w:szCs w:val="19"/>
              </w:rPr>
            </w:pPr>
            <w:r w:rsidRPr="00E87514">
              <w:rPr>
                <w:b/>
                <w:sz w:val="19"/>
                <w:szCs w:val="19"/>
              </w:rPr>
              <w:t>Informace o způsobu kontaktu s vyučujícím</w:t>
            </w:r>
          </w:p>
        </w:tc>
      </w:tr>
      <w:tr w:rsidR="00A24F0A" w:rsidRPr="00E87514" w:rsidTr="00B46BDE">
        <w:trPr>
          <w:trHeight w:val="421"/>
        </w:trPr>
        <w:tc>
          <w:tcPr>
            <w:tcW w:w="9855" w:type="dxa"/>
            <w:gridSpan w:val="8"/>
          </w:tcPr>
          <w:p w:rsidR="00A24F0A" w:rsidRPr="00E87514" w:rsidRDefault="00A24F0A" w:rsidP="00A24F0A">
            <w:pPr>
              <w:jc w:val="both"/>
              <w:rPr>
                <w:sz w:val="19"/>
                <w:szCs w:val="19"/>
              </w:rPr>
            </w:pPr>
            <w:r w:rsidRPr="00E87514">
              <w:rPr>
                <w:color w:val="000000"/>
                <w:sz w:val="19"/>
                <w:szCs w:val="19"/>
              </w:rPr>
              <w:t>15 hodin přímá výuka formou přednášky. 5 hodin distanční forma: Průběžná příprava prezentace povinné i doporučené literatury, následná prezentace a kolektivní diskuse o problémech andragogické práce se sociálně znevýhodněnými dospělými.</w:t>
            </w:r>
            <w:r w:rsidRPr="00E87514">
              <w:rPr>
                <w:b/>
                <w:color w:val="000000"/>
                <w:sz w:val="19"/>
                <w:szCs w:val="19"/>
              </w:rPr>
              <w:t xml:space="preserve"> </w:t>
            </w:r>
          </w:p>
        </w:tc>
      </w:tr>
    </w:tbl>
    <w:p w:rsidR="00DD77C1" w:rsidRDefault="00DD77C1" w:rsidP="00E87514"/>
    <w:p w:rsidR="00B46BDE" w:rsidRDefault="00B46BDE" w:rsidP="00E87514"/>
    <w:p w:rsidR="00B46BDE" w:rsidRDefault="00B46BDE" w:rsidP="00E87514"/>
    <w:p w:rsidR="00E87514" w:rsidRDefault="00E87514" w:rsidP="00E87514"/>
    <w:p w:rsidR="00D95789" w:rsidRDefault="00D95789" w:rsidP="00E87514"/>
    <w:p w:rsidR="00D95789" w:rsidRPr="00E87514" w:rsidRDefault="00D95789"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Cizí jazyk 2</w:t>
            </w:r>
            <w:r w:rsidR="00D341F9">
              <w:t xml:space="preserve"> – anglický jazyk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2./LS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30s + 0</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5</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581218" w:rsidP="00E87514">
            <w:pPr>
              <w:jc w:val="both"/>
            </w:pPr>
            <w:r>
              <w:t>Prerekvizita: Cizí jazyk 1 – anglický jazyk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Zk</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8F2169" w:rsidP="00E87514">
            <w:pPr>
              <w:jc w:val="both"/>
            </w:pPr>
            <w:r>
              <w:t xml:space="preserve">Zkouška písemnou formou, ústní prezentace k odborné problematice ze svého oboru, prezence </w:t>
            </w:r>
            <w:r w:rsidR="00653CD2">
              <w:t xml:space="preserve">min. </w:t>
            </w:r>
            <w:r>
              <w:t>80%, aktivní účast, plnění zadaných úkolů v MOODLE.</w:t>
            </w:r>
          </w:p>
        </w:tc>
      </w:tr>
      <w:tr w:rsidR="00E87514" w:rsidRPr="00E87514" w:rsidTr="00D341F9">
        <w:trPr>
          <w:trHeight w:val="263"/>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 xml:space="preserve">  </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D341F9">
        <w:trPr>
          <w:trHeight w:val="309"/>
        </w:trPr>
        <w:tc>
          <w:tcPr>
            <w:tcW w:w="9855" w:type="dxa"/>
            <w:gridSpan w:val="8"/>
            <w:tcBorders>
              <w:top w:val="nil"/>
            </w:tcBorders>
          </w:tcPr>
          <w:p w:rsidR="00E87514" w:rsidRPr="00E87514" w:rsidRDefault="00E87514" w:rsidP="00E87514">
            <w:pPr>
              <w:jc w:val="both"/>
            </w:pPr>
            <w:r w:rsidRPr="00E87514">
              <w:t xml:space="preserve"> Mgr. et Mgr. Kristýna Kozubíková</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D341F9" w:rsidRPr="00AC7F3E" w:rsidRDefault="00D341F9" w:rsidP="00D341F9">
            <w:pPr>
              <w:jc w:val="both"/>
              <w:rPr>
                <w:sz w:val="19"/>
                <w:szCs w:val="19"/>
              </w:rPr>
            </w:pPr>
            <w:r w:rsidRPr="005A6136">
              <w:rPr>
                <w:sz w:val="19"/>
                <w:szCs w:val="19"/>
              </w:rPr>
              <w:t xml:space="preserve">Cílem je prohloubit komunikativní dovednosti a procvičit nové gramatické jevy na úrovni mírně až středně pokročilý. Kurz rozvíjí všechny jazykové dovednosti tedy poslech, mluvení, čtení a psaní. Obecný jazyk je rozvíjen na základě probírané učebnice, je však rozšiřován různými doplňujícími materiály. Studenti jsou systematicky vedeni k domácí práci a samostudiu. Mimo období výuky je doporučena návštěva jazykové školy či jiných typů kurzů. </w:t>
            </w:r>
          </w:p>
          <w:p w:rsidR="00D341F9" w:rsidRPr="005A6136" w:rsidRDefault="00D341F9" w:rsidP="00D341F9">
            <w:pPr>
              <w:jc w:val="both"/>
              <w:rPr>
                <w:sz w:val="19"/>
                <w:szCs w:val="19"/>
              </w:rPr>
            </w:pPr>
            <w:r w:rsidRPr="005A6136">
              <w:rPr>
                <w:b/>
                <w:sz w:val="19"/>
                <w:szCs w:val="19"/>
              </w:rPr>
              <w:t>Obsah předmětu</w:t>
            </w:r>
          </w:p>
          <w:p w:rsidR="00D341F9" w:rsidRPr="005A6136" w:rsidRDefault="00D341F9" w:rsidP="00D341F9">
            <w:pPr>
              <w:jc w:val="both"/>
              <w:rPr>
                <w:sz w:val="19"/>
                <w:szCs w:val="19"/>
              </w:rPr>
            </w:pPr>
            <w:r w:rsidRPr="005A6136">
              <w:rPr>
                <w:sz w:val="19"/>
                <w:szCs w:val="19"/>
              </w:rPr>
              <w:t xml:space="preserve">Přehled probírané látky: gramatika a slovní zásoba učebnice International Express Pre-Intermediate 3rd Edition Units 5-7 </w:t>
            </w:r>
          </w:p>
          <w:p w:rsidR="00D341F9" w:rsidRPr="005A6136" w:rsidRDefault="00D341F9" w:rsidP="00D341F9">
            <w:pPr>
              <w:jc w:val="both"/>
              <w:rPr>
                <w:sz w:val="19"/>
                <w:szCs w:val="19"/>
              </w:rPr>
            </w:pPr>
            <w:r w:rsidRPr="005A6136">
              <w:rPr>
                <w:sz w:val="19"/>
                <w:szCs w:val="19"/>
              </w:rPr>
              <w:t xml:space="preserve">Gramatika </w:t>
            </w:r>
          </w:p>
          <w:p w:rsidR="00D341F9" w:rsidRPr="005A6136" w:rsidRDefault="00D341F9" w:rsidP="00D341F9">
            <w:pPr>
              <w:jc w:val="both"/>
              <w:rPr>
                <w:sz w:val="19"/>
                <w:szCs w:val="19"/>
              </w:rPr>
            </w:pPr>
            <w:r w:rsidRPr="005A6136">
              <w:rPr>
                <w:sz w:val="19"/>
                <w:szCs w:val="19"/>
              </w:rPr>
              <w:t xml:space="preserve">Počitatelná </w:t>
            </w:r>
            <w:r>
              <w:rPr>
                <w:sz w:val="19"/>
                <w:szCs w:val="19"/>
              </w:rPr>
              <w:t>a nepočitatelná podstatná jména, vyjadřování množství.</w:t>
            </w:r>
          </w:p>
          <w:p w:rsidR="00D341F9" w:rsidRPr="005A6136" w:rsidRDefault="00D341F9" w:rsidP="00D341F9">
            <w:pPr>
              <w:jc w:val="both"/>
              <w:rPr>
                <w:sz w:val="19"/>
                <w:szCs w:val="19"/>
              </w:rPr>
            </w:pPr>
            <w:r w:rsidRPr="005A6136">
              <w:rPr>
                <w:sz w:val="19"/>
                <w:szCs w:val="19"/>
              </w:rPr>
              <w:t>Porovnávání - stupňování přídavných jmen</w:t>
            </w:r>
            <w:r>
              <w:rPr>
                <w:sz w:val="19"/>
                <w:szCs w:val="19"/>
              </w:rPr>
              <w:t>.</w:t>
            </w:r>
            <w:r w:rsidRPr="005A6136">
              <w:rPr>
                <w:sz w:val="19"/>
                <w:szCs w:val="19"/>
              </w:rPr>
              <w:t xml:space="preserve"> </w:t>
            </w:r>
          </w:p>
          <w:p w:rsidR="00D341F9" w:rsidRPr="005A6136" w:rsidRDefault="00D341F9" w:rsidP="00D341F9">
            <w:pPr>
              <w:jc w:val="both"/>
              <w:rPr>
                <w:sz w:val="19"/>
                <w:szCs w:val="19"/>
              </w:rPr>
            </w:pPr>
            <w:r w:rsidRPr="005A6136">
              <w:rPr>
                <w:sz w:val="19"/>
                <w:szCs w:val="19"/>
              </w:rPr>
              <w:t>Předpřítomný čas prostý</w:t>
            </w:r>
            <w:r>
              <w:rPr>
                <w:sz w:val="19"/>
                <w:szCs w:val="19"/>
              </w:rPr>
              <w:t>, minulý prostý čas.</w:t>
            </w:r>
          </w:p>
          <w:p w:rsidR="00D341F9" w:rsidRDefault="00D341F9" w:rsidP="00D341F9">
            <w:pPr>
              <w:jc w:val="both"/>
              <w:rPr>
                <w:sz w:val="19"/>
                <w:szCs w:val="19"/>
              </w:rPr>
            </w:pPr>
            <w:r w:rsidRPr="005A6136">
              <w:rPr>
                <w:sz w:val="19"/>
                <w:szCs w:val="19"/>
              </w:rPr>
              <w:t>Porovnání předpřítomného prostého a minulého prostého času</w:t>
            </w:r>
            <w:r>
              <w:rPr>
                <w:sz w:val="19"/>
                <w:szCs w:val="19"/>
              </w:rPr>
              <w:t>.</w:t>
            </w:r>
          </w:p>
          <w:p w:rsidR="00D341F9" w:rsidRPr="005A6136" w:rsidRDefault="00D341F9" w:rsidP="00D341F9">
            <w:pPr>
              <w:jc w:val="both"/>
              <w:rPr>
                <w:sz w:val="19"/>
                <w:szCs w:val="19"/>
              </w:rPr>
            </w:pPr>
            <w:r>
              <w:rPr>
                <w:sz w:val="19"/>
                <w:szCs w:val="19"/>
              </w:rPr>
              <w:t>Vyjadřování změn a trendů.</w:t>
            </w:r>
          </w:p>
          <w:p w:rsidR="00D341F9" w:rsidRPr="005A6136" w:rsidRDefault="00D341F9" w:rsidP="00D341F9">
            <w:pPr>
              <w:jc w:val="both"/>
              <w:rPr>
                <w:sz w:val="19"/>
                <w:szCs w:val="19"/>
              </w:rPr>
            </w:pPr>
            <w:r w:rsidRPr="005A6136">
              <w:rPr>
                <w:sz w:val="19"/>
                <w:szCs w:val="19"/>
              </w:rPr>
              <w:t xml:space="preserve">Slovní zásoba: </w:t>
            </w:r>
            <w:r>
              <w:rPr>
                <w:sz w:val="19"/>
                <w:szCs w:val="19"/>
              </w:rPr>
              <w:t>o</w:t>
            </w:r>
            <w:r w:rsidRPr="005A6136">
              <w:rPr>
                <w:sz w:val="19"/>
                <w:szCs w:val="19"/>
              </w:rPr>
              <w:t>kruhy slovní zásoby vychází z každodenních komunikativních situací a praktických témat probíraných v jednotlivých lekcích učebnic (jídlo, stolování - návštěva restaurace, popis města, přídavná jména, pamětihodnosti, hotel, telefonování, pracovní pohovory, elektrotechnick</w:t>
            </w:r>
            <w:r>
              <w:rPr>
                <w:sz w:val="19"/>
                <w:szCs w:val="19"/>
              </w:rPr>
              <w:t>é přístroje, prezentace v Power</w:t>
            </w:r>
            <w:r w:rsidRPr="005A6136">
              <w:rPr>
                <w:sz w:val="19"/>
                <w:szCs w:val="19"/>
              </w:rPr>
              <w:t>Pointu, trendy).</w:t>
            </w:r>
          </w:p>
          <w:p w:rsidR="00D341F9" w:rsidRPr="005A6136" w:rsidRDefault="00D341F9" w:rsidP="00D341F9">
            <w:pPr>
              <w:jc w:val="both"/>
              <w:rPr>
                <w:b/>
                <w:sz w:val="19"/>
                <w:szCs w:val="19"/>
              </w:rPr>
            </w:pPr>
            <w:r w:rsidRPr="005A6136">
              <w:rPr>
                <w:b/>
                <w:sz w:val="19"/>
                <w:szCs w:val="19"/>
              </w:rPr>
              <w:t>Výstupní kompetence</w:t>
            </w:r>
          </w:p>
          <w:p w:rsidR="00E87514" w:rsidRPr="00E87514" w:rsidRDefault="008F2169" w:rsidP="00D341F9">
            <w:pPr>
              <w:jc w:val="both"/>
              <w:rPr>
                <w:sz w:val="19"/>
                <w:szCs w:val="19"/>
              </w:rPr>
            </w:pPr>
            <w:r>
              <w:rPr>
                <w:sz w:val="19"/>
                <w:szCs w:val="19"/>
              </w:rPr>
              <w:t>Student je schopen používa</w:t>
            </w:r>
            <w:r w:rsidRPr="005A6136">
              <w:rPr>
                <w:sz w:val="19"/>
                <w:szCs w:val="19"/>
              </w:rPr>
              <w:t xml:space="preserve">t získané jazykové kompetence v každodenních situacích </w:t>
            </w:r>
            <w:r>
              <w:rPr>
                <w:sz w:val="19"/>
                <w:szCs w:val="19"/>
              </w:rPr>
              <w:t>a informovat o své profesi, používat terminologii ze svého oboru.</w:t>
            </w:r>
            <w:r w:rsidRPr="005A6136">
              <w:rPr>
                <w:sz w:val="19"/>
                <w:szCs w:val="19"/>
              </w:rPr>
              <w:t xml:space="preserve"> Chápe jazykové zákonitosti a umí pracovat s autentickými materiály (text, poslech, mluvené slovo) dané úrovně a na ně adekvá</w:t>
            </w:r>
            <w:r>
              <w:rPr>
                <w:sz w:val="19"/>
                <w:szCs w:val="19"/>
              </w:rPr>
              <w:t>tně reagovat dle A2-B1 SERR/CEFR.</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E87514" w:rsidRPr="00E87514" w:rsidRDefault="00E87514" w:rsidP="00E87514">
            <w:pPr>
              <w:jc w:val="both"/>
              <w:rPr>
                <w:sz w:val="19"/>
                <w:szCs w:val="19"/>
              </w:rPr>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sz w:val="19"/>
                <w:szCs w:val="19"/>
              </w:rPr>
            </w:pPr>
            <w:r w:rsidRPr="00E87514">
              <w:rPr>
                <w:sz w:val="19"/>
                <w:szCs w:val="19"/>
              </w:rPr>
              <w:t xml:space="preserve">Alexander, </w:t>
            </w:r>
            <w:proofErr w:type="gramStart"/>
            <w:r w:rsidRPr="00E87514">
              <w:rPr>
                <w:sz w:val="19"/>
                <w:szCs w:val="19"/>
              </w:rPr>
              <w:t>L.G.</w:t>
            </w:r>
            <w:proofErr w:type="gramEnd"/>
            <w:r w:rsidRPr="00E87514">
              <w:rPr>
                <w:sz w:val="19"/>
                <w:szCs w:val="19"/>
              </w:rPr>
              <w:t xml:space="preserve"> </w:t>
            </w:r>
            <w:r w:rsidRPr="00E87514">
              <w:rPr>
                <w:i/>
                <w:sz w:val="19"/>
                <w:szCs w:val="19"/>
              </w:rPr>
              <w:t>Longman English Grammar</w:t>
            </w:r>
            <w:r w:rsidRPr="00E87514">
              <w:rPr>
                <w:sz w:val="19"/>
                <w:szCs w:val="19"/>
              </w:rPr>
              <w:t>. Harlow: Pearson Education Limited, 2003.</w:t>
            </w:r>
          </w:p>
          <w:p w:rsidR="00E87514" w:rsidRPr="00E87514" w:rsidRDefault="00E87514" w:rsidP="00E87514">
            <w:pPr>
              <w:jc w:val="both"/>
              <w:rPr>
                <w:sz w:val="19"/>
                <w:szCs w:val="19"/>
              </w:rPr>
            </w:pPr>
            <w:r w:rsidRPr="00E87514">
              <w:rPr>
                <w:sz w:val="19"/>
                <w:szCs w:val="19"/>
              </w:rPr>
              <w:t xml:space="preserve">Harding, K. </w:t>
            </w:r>
            <w:r w:rsidRPr="00E87514">
              <w:rPr>
                <w:i/>
                <w:sz w:val="19"/>
                <w:szCs w:val="19"/>
              </w:rPr>
              <w:t>Internation Express Pre-Intermediate.</w:t>
            </w:r>
            <w:r w:rsidRPr="00E87514">
              <w:rPr>
                <w:sz w:val="19"/>
                <w:szCs w:val="19"/>
              </w:rPr>
              <w:t xml:space="preserve"> Oxford: Oxford University Press, 2014.</w:t>
            </w:r>
          </w:p>
          <w:p w:rsidR="00E87514" w:rsidRPr="00E87514" w:rsidRDefault="00E87514" w:rsidP="00E87514">
            <w:pPr>
              <w:jc w:val="both"/>
              <w:rPr>
                <w:sz w:val="19"/>
                <w:szCs w:val="19"/>
              </w:rPr>
            </w:pPr>
            <w:r w:rsidRPr="00E87514">
              <w:rPr>
                <w:sz w:val="19"/>
                <w:szCs w:val="19"/>
              </w:rPr>
              <w:t xml:space="preserve">Hewings, M. </w:t>
            </w:r>
            <w:r w:rsidRPr="00E87514">
              <w:rPr>
                <w:i/>
                <w:sz w:val="19"/>
                <w:szCs w:val="19"/>
              </w:rPr>
              <w:t xml:space="preserve">Advanced Grammar in </w:t>
            </w:r>
            <w:proofErr w:type="gramStart"/>
            <w:r w:rsidRPr="00E87514">
              <w:rPr>
                <w:i/>
                <w:sz w:val="19"/>
                <w:szCs w:val="19"/>
              </w:rPr>
              <w:t>Use</w:t>
            </w:r>
            <w:proofErr w:type="gramEnd"/>
            <w:r w:rsidRPr="00E87514">
              <w:rPr>
                <w:i/>
                <w:sz w:val="19"/>
                <w:szCs w:val="19"/>
              </w:rPr>
              <w:t xml:space="preserve"> Third Edition</w:t>
            </w:r>
            <w:r w:rsidRPr="00E87514">
              <w:rPr>
                <w:sz w:val="19"/>
                <w:szCs w:val="19"/>
              </w:rPr>
              <w:t>. Cambridge: Cambridge University Press, 2013</w:t>
            </w:r>
          </w:p>
          <w:p w:rsidR="00E87514" w:rsidRPr="00E87514" w:rsidRDefault="00E87514" w:rsidP="00E87514">
            <w:pPr>
              <w:jc w:val="both"/>
              <w:rPr>
                <w:sz w:val="19"/>
                <w:szCs w:val="19"/>
              </w:rPr>
            </w:pPr>
            <w:r w:rsidRPr="00E87514">
              <w:rPr>
                <w:sz w:val="19"/>
                <w:szCs w:val="19"/>
              </w:rPr>
              <w:t xml:space="preserve">Murphy, R. </w:t>
            </w:r>
            <w:r w:rsidRPr="00E87514">
              <w:rPr>
                <w:i/>
                <w:sz w:val="19"/>
                <w:szCs w:val="19"/>
              </w:rPr>
              <w:t xml:space="preserve">English Grammar in </w:t>
            </w:r>
            <w:proofErr w:type="gramStart"/>
            <w:r w:rsidRPr="00E87514">
              <w:rPr>
                <w:i/>
                <w:sz w:val="19"/>
                <w:szCs w:val="19"/>
              </w:rPr>
              <w:t>Use</w:t>
            </w:r>
            <w:proofErr w:type="gramEnd"/>
            <w:r w:rsidRPr="00E87514">
              <w:rPr>
                <w:i/>
                <w:sz w:val="19"/>
                <w:szCs w:val="19"/>
              </w:rPr>
              <w:t xml:space="preserve"> 4th Edition</w:t>
            </w:r>
            <w:r w:rsidRPr="00E87514">
              <w:rPr>
                <w:sz w:val="19"/>
                <w:szCs w:val="19"/>
              </w:rPr>
              <w:t>. Cambridge: Cambridge university press, 2012.</w:t>
            </w:r>
          </w:p>
          <w:p w:rsidR="00E87514" w:rsidRPr="00E87514" w:rsidRDefault="00E87514" w:rsidP="00E87514">
            <w:pPr>
              <w:jc w:val="both"/>
              <w:rPr>
                <w:sz w:val="19"/>
                <w:szCs w:val="19"/>
              </w:rPr>
            </w:pPr>
            <w:r w:rsidRPr="00E87514">
              <w:rPr>
                <w:sz w:val="19"/>
                <w:szCs w:val="19"/>
              </w:rPr>
              <w:t xml:space="preserve">Redman, S. </w:t>
            </w:r>
            <w:r w:rsidRPr="00E87514">
              <w:rPr>
                <w:i/>
                <w:sz w:val="19"/>
                <w:szCs w:val="19"/>
              </w:rPr>
              <w:t xml:space="preserve">English Vocabulary in </w:t>
            </w:r>
            <w:proofErr w:type="gramStart"/>
            <w:r w:rsidRPr="00E87514">
              <w:rPr>
                <w:i/>
                <w:sz w:val="19"/>
                <w:szCs w:val="19"/>
              </w:rPr>
              <w:t>Use</w:t>
            </w:r>
            <w:proofErr w:type="gramEnd"/>
            <w:r w:rsidRPr="00E87514">
              <w:rPr>
                <w:i/>
                <w:sz w:val="19"/>
                <w:szCs w:val="19"/>
              </w:rPr>
              <w:t xml:space="preserve"> Pre-Intermediate and Intermediate</w:t>
            </w:r>
            <w:r w:rsidRPr="00E87514">
              <w:rPr>
                <w:sz w:val="19"/>
                <w:szCs w:val="19"/>
              </w:rPr>
              <w:t>. Cambridge: Cambridge University Press, 2004.</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sz w:val="19"/>
                <w:szCs w:val="19"/>
              </w:rPr>
            </w:pPr>
            <w:r w:rsidRPr="00E87514">
              <w:rPr>
                <w:sz w:val="19"/>
                <w:szCs w:val="19"/>
              </w:rPr>
              <w:t xml:space="preserve">Mann, M. </w:t>
            </w:r>
            <w:r w:rsidRPr="00E87514">
              <w:rPr>
                <w:i/>
                <w:sz w:val="19"/>
                <w:szCs w:val="19"/>
              </w:rPr>
              <w:t>Destination B1 Grammar &amp; Vocabulary with Answer Key</w:t>
            </w:r>
            <w:r w:rsidRPr="00E87514">
              <w:rPr>
                <w:sz w:val="19"/>
                <w:szCs w:val="19"/>
              </w:rPr>
              <w:t>. MacMillan, 2007.</w:t>
            </w:r>
          </w:p>
          <w:p w:rsidR="00E87514" w:rsidRPr="00E87514" w:rsidRDefault="00E87514" w:rsidP="00E87514">
            <w:pPr>
              <w:rPr>
                <w:sz w:val="19"/>
                <w:szCs w:val="19"/>
              </w:rPr>
            </w:pPr>
            <w:r w:rsidRPr="00E87514">
              <w:rPr>
                <w:sz w:val="19"/>
                <w:szCs w:val="19"/>
              </w:rPr>
              <w:t xml:space="preserve">Wyatt, R. </w:t>
            </w:r>
            <w:r w:rsidRPr="00E87514">
              <w:rPr>
                <w:i/>
                <w:sz w:val="19"/>
                <w:szCs w:val="19"/>
              </w:rPr>
              <w:t>Check Your English Vocabulary For FCE+.</w:t>
            </w:r>
            <w:r w:rsidRPr="00E87514">
              <w:rPr>
                <w:sz w:val="19"/>
                <w:szCs w:val="19"/>
              </w:rPr>
              <w:t xml:space="preserve"> London: Bloomsbury, 2004.</w:t>
            </w:r>
          </w:p>
          <w:p w:rsidR="00E87514" w:rsidRPr="00E87514" w:rsidRDefault="00E87514" w:rsidP="00E87514">
            <w:pPr>
              <w:jc w:val="both"/>
              <w:rPr>
                <w:sz w:val="19"/>
                <w:szCs w:val="19"/>
              </w:rPr>
            </w:pPr>
            <w:r w:rsidRPr="00E87514">
              <w:rPr>
                <w:sz w:val="19"/>
                <w:szCs w:val="19"/>
              </w:rPr>
              <w:t xml:space="preserve">Wright, J. </w:t>
            </w:r>
            <w:r w:rsidRPr="00E87514">
              <w:rPr>
                <w:i/>
                <w:sz w:val="19"/>
                <w:szCs w:val="19"/>
              </w:rPr>
              <w:t>Idioms Organizer</w:t>
            </w:r>
            <w:r w:rsidRPr="00E87514">
              <w:rPr>
                <w:sz w:val="19"/>
                <w:szCs w:val="19"/>
              </w:rPr>
              <w:t>. Boston: Heinle, 2002.</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sz w:val="19"/>
                <w:szCs w:val="19"/>
              </w:rPr>
            </w:pPr>
            <w:r w:rsidRPr="00E87514">
              <w:rPr>
                <w:b/>
                <w:sz w:val="19"/>
                <w:szCs w:val="19"/>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rPr>
                <w:sz w:val="19"/>
                <w:szCs w:val="19"/>
              </w:rPr>
            </w:pPr>
            <w:r w:rsidRPr="00E87514">
              <w:rPr>
                <w:b/>
                <w:sz w:val="19"/>
                <w:szCs w:val="19"/>
              </w:rPr>
              <w:t>Rozsah konzultací (soustředění)</w:t>
            </w:r>
          </w:p>
        </w:tc>
        <w:tc>
          <w:tcPr>
            <w:tcW w:w="889" w:type="dxa"/>
            <w:tcBorders>
              <w:top w:val="single" w:sz="2" w:space="0" w:color="auto"/>
            </w:tcBorders>
          </w:tcPr>
          <w:p w:rsidR="00E87514" w:rsidRPr="00E87514" w:rsidRDefault="00E87514" w:rsidP="00E87514">
            <w:pPr>
              <w:jc w:val="both"/>
              <w:rPr>
                <w:sz w:val="19"/>
                <w:szCs w:val="19"/>
              </w:rPr>
            </w:pPr>
            <w:r w:rsidRPr="00E87514">
              <w:rPr>
                <w:sz w:val="19"/>
                <w:szCs w:val="19"/>
              </w:rPr>
              <w:t>30</w:t>
            </w:r>
          </w:p>
        </w:tc>
        <w:tc>
          <w:tcPr>
            <w:tcW w:w="4179" w:type="dxa"/>
            <w:gridSpan w:val="4"/>
            <w:tcBorders>
              <w:top w:val="single" w:sz="2" w:space="0" w:color="auto"/>
            </w:tcBorders>
            <w:shd w:val="clear" w:color="auto" w:fill="F7CAAC"/>
          </w:tcPr>
          <w:p w:rsidR="00E87514" w:rsidRPr="00E87514" w:rsidRDefault="00E87514" w:rsidP="00E87514">
            <w:pPr>
              <w:jc w:val="both"/>
              <w:rPr>
                <w:b/>
                <w:sz w:val="19"/>
                <w:szCs w:val="19"/>
              </w:rPr>
            </w:pPr>
            <w:r w:rsidRPr="00E87514">
              <w:rPr>
                <w:b/>
                <w:sz w:val="19"/>
                <w:szCs w:val="19"/>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sz w:val="19"/>
                <w:szCs w:val="19"/>
              </w:rPr>
            </w:pPr>
            <w:r w:rsidRPr="00E87514">
              <w:rPr>
                <w:b/>
                <w:sz w:val="19"/>
                <w:szCs w:val="19"/>
              </w:rPr>
              <w:t>Informace o způsobu kontaktu s vyučujícím</w:t>
            </w:r>
          </w:p>
        </w:tc>
      </w:tr>
      <w:tr w:rsidR="00E87514" w:rsidRPr="00E87514" w:rsidTr="00D341F9">
        <w:trPr>
          <w:trHeight w:val="195"/>
        </w:trPr>
        <w:tc>
          <w:tcPr>
            <w:tcW w:w="9855" w:type="dxa"/>
            <w:gridSpan w:val="8"/>
          </w:tcPr>
          <w:p w:rsidR="00E87514" w:rsidRPr="00E87514" w:rsidRDefault="00E87514" w:rsidP="00E87514">
            <w:pPr>
              <w:jc w:val="both"/>
              <w:rPr>
                <w:sz w:val="19"/>
                <w:szCs w:val="19"/>
              </w:rPr>
            </w:pPr>
            <w:r w:rsidRPr="00E87514">
              <w:rPr>
                <w:color w:val="000000"/>
                <w:sz w:val="19"/>
                <w:szCs w:val="19"/>
              </w:rPr>
              <w:t xml:space="preserve">30 hodin přímá výuka formou semináře. </w:t>
            </w:r>
          </w:p>
        </w:tc>
      </w:tr>
    </w:tbl>
    <w:p w:rsidR="00E87514" w:rsidRDefault="00E87514" w:rsidP="00E87514"/>
    <w:p w:rsidR="00D341F9" w:rsidRDefault="00D341F9" w:rsidP="00E87514"/>
    <w:p w:rsidR="00D341F9" w:rsidRDefault="00D341F9" w:rsidP="00E87514"/>
    <w:p w:rsidR="00D341F9" w:rsidRDefault="00D341F9" w:rsidP="00E87514"/>
    <w:p w:rsidR="00D341F9" w:rsidRDefault="00D341F9" w:rsidP="00E87514"/>
    <w:p w:rsidR="00D95789" w:rsidRDefault="00D95789" w:rsidP="00E87514"/>
    <w:p w:rsidR="00D95789" w:rsidRDefault="00D95789" w:rsidP="00E87514"/>
    <w:p w:rsidR="00D95789" w:rsidRDefault="00D95789" w:rsidP="00E87514"/>
    <w:p w:rsidR="00D341F9" w:rsidRPr="00E87514" w:rsidRDefault="00D341F9" w:rsidP="00E87514"/>
    <w:p w:rsidR="00E87514" w:rsidRPr="00E87514" w:rsidRDefault="00E87514"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Cizí jazyk 2</w:t>
            </w:r>
            <w:r w:rsidR="00D341F9">
              <w:t xml:space="preserve"> – německý jazyk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2./LS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30s + 0</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5</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581218" w:rsidP="00E87514">
            <w:pPr>
              <w:jc w:val="both"/>
            </w:pPr>
            <w:r>
              <w:t>Prerekvizita: Cizí jazyk 1 – německý jazyk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Zk</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D341F9" w:rsidP="00E87514">
            <w:pPr>
              <w:jc w:val="both"/>
            </w:pPr>
            <w:r w:rsidRPr="00E87514">
              <w:t>Zkouška ústní – prezentace k odborné problematice ze svého oboru.</w:t>
            </w:r>
            <w:r>
              <w:t xml:space="preserve"> </w:t>
            </w:r>
            <w:r w:rsidR="00E87514" w:rsidRPr="00E87514">
              <w:t xml:space="preserve">Práce studentů je sledována komunikačními aktivitami v hodinách. </w:t>
            </w:r>
          </w:p>
          <w:p w:rsidR="00E87514" w:rsidRPr="00E87514" w:rsidRDefault="00E87514" w:rsidP="00E87514">
            <w:pPr>
              <w:jc w:val="both"/>
            </w:pPr>
          </w:p>
          <w:p w:rsidR="00E87514" w:rsidRPr="00E87514" w:rsidRDefault="00E87514" w:rsidP="00E87514">
            <w:pPr>
              <w:jc w:val="both"/>
              <w:rPr>
                <w:b/>
              </w:rPr>
            </w:pPr>
          </w:p>
        </w:tc>
      </w:tr>
      <w:tr w:rsidR="00E87514" w:rsidRPr="00E87514" w:rsidTr="00D341F9">
        <w:trPr>
          <w:trHeight w:val="309"/>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 xml:space="preserve"> </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D341F9">
        <w:trPr>
          <w:trHeight w:val="171"/>
        </w:trPr>
        <w:tc>
          <w:tcPr>
            <w:tcW w:w="9855" w:type="dxa"/>
            <w:gridSpan w:val="8"/>
            <w:tcBorders>
              <w:top w:val="nil"/>
            </w:tcBorders>
          </w:tcPr>
          <w:p w:rsidR="00E87514" w:rsidRPr="00E87514" w:rsidRDefault="00E87514" w:rsidP="00E87514">
            <w:pPr>
              <w:jc w:val="both"/>
            </w:pPr>
            <w:r w:rsidRPr="00E87514">
              <w:t>Mgr. Věra Kozáková, Ph.D.</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E87514" w:rsidRPr="00E87514" w:rsidRDefault="00E87514" w:rsidP="00E87514">
            <w:pPr>
              <w:jc w:val="both"/>
              <w:rPr>
                <w:b/>
              </w:rPr>
            </w:pPr>
            <w:r w:rsidRPr="00E87514">
              <w:rPr>
                <w:b/>
              </w:rPr>
              <w:t>Cíl předmětu</w:t>
            </w:r>
          </w:p>
          <w:p w:rsidR="00E87514" w:rsidRPr="00E87514" w:rsidRDefault="00E87514" w:rsidP="00E87514">
            <w:pPr>
              <w:jc w:val="both"/>
              <w:rPr>
                <w:color w:val="000000"/>
              </w:rPr>
            </w:pPr>
            <w:r w:rsidRPr="00E87514">
              <w:t xml:space="preserve">Cílem předmětu je naučit studenty základům současné němčiny, získat schopnost dorozumět se v základních životních situacích, pracovat s odbornými tématy, písemně i ústně prezentovat informace ze svého oboru v němčině. </w:t>
            </w:r>
          </w:p>
          <w:p w:rsidR="00E87514" w:rsidRPr="00E87514" w:rsidRDefault="00E87514" w:rsidP="00E87514">
            <w:pPr>
              <w:jc w:val="both"/>
            </w:pPr>
            <w:r w:rsidRPr="00E87514">
              <w:rPr>
                <w:b/>
              </w:rPr>
              <w:t>Obsah předmětu</w:t>
            </w:r>
          </w:p>
          <w:p w:rsidR="00E87514" w:rsidRPr="00E87514" w:rsidRDefault="00E87514" w:rsidP="00E87514">
            <w:pPr>
              <w:jc w:val="both"/>
            </w:pPr>
            <w:r w:rsidRPr="00E87514">
              <w:t>Obsah předmětu se zabývá rozvojem komunikačních schopností studentů jak v obecné oblasti, tak v profesních situacích.</w:t>
            </w:r>
          </w:p>
          <w:p w:rsidR="00E87514" w:rsidRPr="00E87514" w:rsidRDefault="00E87514" w:rsidP="00E87514">
            <w:pPr>
              <w:jc w:val="both"/>
            </w:pPr>
            <w:r w:rsidRPr="00E87514">
              <w:t>Informace o studiu, informace o profesi.</w:t>
            </w:r>
          </w:p>
          <w:p w:rsidR="00E87514" w:rsidRPr="00E87514" w:rsidRDefault="00E87514" w:rsidP="00E87514">
            <w:pPr>
              <w:jc w:val="both"/>
            </w:pPr>
            <w:r w:rsidRPr="00E87514">
              <w:t>Schopnost používat terminologii z oboru.</w:t>
            </w:r>
          </w:p>
          <w:p w:rsidR="00E87514" w:rsidRPr="00E87514" w:rsidRDefault="00E87514" w:rsidP="00E87514">
            <w:pPr>
              <w:jc w:val="both"/>
            </w:pPr>
            <w:r w:rsidRPr="00E87514">
              <w:t>Schopnost vést dialog s klientem, formulovat myšlenky a reagovat na dotazy.</w:t>
            </w:r>
          </w:p>
          <w:p w:rsidR="00E87514" w:rsidRPr="00E87514" w:rsidRDefault="00E87514" w:rsidP="00E87514">
            <w:pPr>
              <w:jc w:val="both"/>
            </w:pPr>
            <w:r w:rsidRPr="00E87514">
              <w:t>Základní gramatické celky na úrovni A2 – B1.</w:t>
            </w:r>
          </w:p>
          <w:p w:rsidR="00E87514" w:rsidRPr="00E87514" w:rsidRDefault="00E87514" w:rsidP="00E87514">
            <w:pPr>
              <w:jc w:val="both"/>
            </w:pPr>
            <w:r w:rsidRPr="00E87514">
              <w:t>Vybrané druhy vedlejších vět.</w:t>
            </w:r>
          </w:p>
          <w:p w:rsidR="00E87514" w:rsidRPr="00E87514" w:rsidRDefault="00E87514" w:rsidP="00E87514">
            <w:pPr>
              <w:jc w:val="both"/>
            </w:pPr>
            <w:r w:rsidRPr="00E87514">
              <w:t>Spojky v hlavní větě, ve vedlejší větě.</w:t>
            </w:r>
          </w:p>
          <w:p w:rsidR="00E87514" w:rsidRPr="00E87514" w:rsidRDefault="00E87514" w:rsidP="00E87514">
            <w:pPr>
              <w:jc w:val="both"/>
            </w:pPr>
            <w:r w:rsidRPr="00E87514">
              <w:t>Přehled používaných slabých a silných sloves.</w:t>
            </w:r>
          </w:p>
          <w:p w:rsidR="00E87514" w:rsidRPr="00E87514" w:rsidRDefault="00E87514" w:rsidP="00E87514">
            <w:pPr>
              <w:jc w:val="both"/>
            </w:pPr>
            <w:r w:rsidRPr="00E87514">
              <w:t>Perfektum a préteritum vybraných sloves.</w:t>
            </w:r>
          </w:p>
          <w:p w:rsidR="00E87514" w:rsidRPr="00E87514" w:rsidRDefault="00E87514" w:rsidP="00E87514">
            <w:pPr>
              <w:jc w:val="both"/>
            </w:pPr>
            <w:r w:rsidRPr="00E87514">
              <w:t>Konjunktiv II.</w:t>
            </w:r>
          </w:p>
          <w:p w:rsidR="00E87514" w:rsidRPr="00E87514" w:rsidRDefault="00E87514" w:rsidP="00E87514">
            <w:pPr>
              <w:jc w:val="both"/>
            </w:pPr>
            <w:r w:rsidRPr="00E87514">
              <w:t>Uplatnění konjunktivu ve větách.</w:t>
            </w:r>
          </w:p>
          <w:p w:rsidR="00E87514" w:rsidRPr="00E87514" w:rsidRDefault="00E87514" w:rsidP="00E87514">
            <w:pPr>
              <w:jc w:val="both"/>
            </w:pPr>
            <w:r w:rsidRPr="00E87514">
              <w:rPr>
                <w:b/>
              </w:rPr>
              <w:t>Výstupní kompetence</w:t>
            </w:r>
          </w:p>
          <w:p w:rsidR="00E87514" w:rsidRPr="00E87514" w:rsidRDefault="008F2169" w:rsidP="00E87514">
            <w:pPr>
              <w:jc w:val="both"/>
            </w:pPr>
            <w:r>
              <w:rPr>
                <w:sz w:val="19"/>
                <w:szCs w:val="19"/>
              </w:rPr>
              <w:t>Student je schopen používa</w:t>
            </w:r>
            <w:r w:rsidRPr="005A6136">
              <w:rPr>
                <w:sz w:val="19"/>
                <w:szCs w:val="19"/>
              </w:rPr>
              <w:t>t získané jazykové kompeten</w:t>
            </w:r>
            <w:r>
              <w:rPr>
                <w:sz w:val="19"/>
                <w:szCs w:val="19"/>
              </w:rPr>
              <w:t>ce a informovat o své profesi, používat terminologii ze svého oboru, vést dialog s klientem</w:t>
            </w:r>
            <w:r w:rsidRPr="005A6136">
              <w:rPr>
                <w:sz w:val="19"/>
                <w:szCs w:val="19"/>
              </w:rPr>
              <w:t xml:space="preserve"> atd. Chápe jazykové zákonitosti a umí pracovat s autentickými materiály (text, poslech, mluvené slovo) dané úrovně a na ně adekvát</w:t>
            </w:r>
            <w:r>
              <w:rPr>
                <w:sz w:val="19"/>
                <w:szCs w:val="19"/>
              </w:rPr>
              <w:t>ně reagovat na úrovni</w:t>
            </w:r>
            <w:r>
              <w:t xml:space="preserve"> A2 - B1 SERR/CEFR.</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017D69">
        <w:trPr>
          <w:trHeight w:val="1497"/>
        </w:trPr>
        <w:tc>
          <w:tcPr>
            <w:tcW w:w="9855" w:type="dxa"/>
            <w:gridSpan w:val="8"/>
            <w:tcBorders>
              <w:top w:val="nil"/>
            </w:tcBorders>
          </w:tcPr>
          <w:p w:rsidR="008F2169" w:rsidRDefault="008F2169" w:rsidP="008F2169">
            <w:pPr>
              <w:jc w:val="both"/>
              <w:rPr>
                <w:b/>
                <w:sz w:val="19"/>
                <w:szCs w:val="19"/>
              </w:rPr>
            </w:pPr>
            <w:r w:rsidRPr="002C0D21">
              <w:rPr>
                <w:b/>
                <w:sz w:val="19"/>
                <w:szCs w:val="19"/>
              </w:rPr>
              <w:t>Povinná literatura</w:t>
            </w:r>
          </w:p>
          <w:p w:rsidR="008F2169" w:rsidRDefault="008F2169" w:rsidP="008F2169">
            <w:pPr>
              <w:jc w:val="both"/>
            </w:pPr>
            <w:r>
              <w:t xml:space="preserve">Höppnerová, V. </w:t>
            </w:r>
            <w:r>
              <w:rPr>
                <w:i/>
              </w:rPr>
              <w:t xml:space="preserve">Němčina pro jazykové školy 1. </w:t>
            </w:r>
            <w:r>
              <w:t>Plzeň, Fraus 2010. ISBN 978-80-7238-912-4.</w:t>
            </w:r>
          </w:p>
          <w:p w:rsidR="008F2169" w:rsidRDefault="008F2169" w:rsidP="008F2169">
            <w:pPr>
              <w:jc w:val="both"/>
            </w:pPr>
            <w:r>
              <w:t xml:space="preserve">Höppnerová, V. </w:t>
            </w:r>
            <w:r>
              <w:rPr>
                <w:i/>
              </w:rPr>
              <w:t xml:space="preserve">Němčina pro jazykové školy 2. </w:t>
            </w:r>
            <w:r>
              <w:t>Plzeň, Fraus 2010. ISBN 978-80-7238-958-2.</w:t>
            </w:r>
          </w:p>
          <w:p w:rsidR="008F2169" w:rsidRDefault="008F2169" w:rsidP="008F2169">
            <w:pPr>
              <w:jc w:val="both"/>
              <w:rPr>
                <w:b/>
              </w:rPr>
            </w:pPr>
            <w:r>
              <w:rPr>
                <w:b/>
              </w:rPr>
              <w:t>Doporučená literatura</w:t>
            </w:r>
          </w:p>
          <w:p w:rsidR="008F2169" w:rsidRDefault="008F2169" w:rsidP="008F2169">
            <w:pPr>
              <w:jc w:val="both"/>
            </w:pPr>
            <w:r>
              <w:t xml:space="preserve">Krenn, W., Puchta, H. </w:t>
            </w:r>
            <w:r>
              <w:rPr>
                <w:i/>
              </w:rPr>
              <w:t>Motive A1- B1</w:t>
            </w:r>
            <w:r>
              <w:t>. München, Hueber Verlag 2016. ISBN: 978-3-19-001878-9.</w:t>
            </w:r>
          </w:p>
          <w:p w:rsidR="008F2169" w:rsidRPr="00F776DE" w:rsidRDefault="008F2169" w:rsidP="008F2169">
            <w:pPr>
              <w:jc w:val="both"/>
            </w:pPr>
            <w:r>
              <w:t xml:space="preserve">Sacher, N. </w:t>
            </w:r>
            <w:r>
              <w:rPr>
                <w:i/>
              </w:rPr>
              <w:t xml:space="preserve">Die Präsentation. </w:t>
            </w:r>
            <w:r>
              <w:t>Stuttgart, Ernst Klett Verlag 2010. ISBN 978-3-12-006568-5.</w:t>
            </w:r>
          </w:p>
          <w:p w:rsidR="008F2169" w:rsidRDefault="008F2169" w:rsidP="008F2169">
            <w:pPr>
              <w:jc w:val="both"/>
            </w:pPr>
            <w:r>
              <w:t>Seifert, J.</w:t>
            </w:r>
            <w:r>
              <w:rPr>
                <w:i/>
              </w:rPr>
              <w:t xml:space="preserve"> Visualisieren, Präsentieren, Moderieren. </w:t>
            </w:r>
            <w:r>
              <w:t>Offenbach, Gabal 2014. ISBN 978-3-86936-240-3.</w:t>
            </w:r>
          </w:p>
          <w:p w:rsidR="008F2169" w:rsidRPr="00B770A4" w:rsidRDefault="008F2169" w:rsidP="008F2169">
            <w:pPr>
              <w:jc w:val="both"/>
            </w:pPr>
            <w:r>
              <w:t xml:space="preserve">Wiater, W. </w:t>
            </w:r>
            <w:r>
              <w:rPr>
                <w:i/>
              </w:rPr>
              <w:t xml:space="preserve">Unterrichtsprinzipien. </w:t>
            </w:r>
            <w:r>
              <w:t>Donauwörth, Auer Verlag GmbH 2009. ISBN978-3-403-03617-3.</w:t>
            </w:r>
          </w:p>
          <w:p w:rsidR="008F2169" w:rsidRDefault="008F2169" w:rsidP="008F2169">
            <w:pPr>
              <w:jc w:val="both"/>
            </w:pPr>
          </w:p>
          <w:p w:rsidR="008F2169" w:rsidRDefault="008F2169" w:rsidP="008F2169">
            <w:pPr>
              <w:jc w:val="both"/>
            </w:pPr>
            <w:r>
              <w:t xml:space="preserve">Doplňující materiály: </w:t>
            </w:r>
          </w:p>
          <w:p w:rsidR="008F2169" w:rsidRPr="008B1593" w:rsidRDefault="005D1A0B" w:rsidP="008F2169">
            <w:pPr>
              <w:jc w:val="both"/>
              <w:rPr>
                <w:rStyle w:val="Hypertextovodkaz"/>
              </w:rPr>
            </w:pPr>
            <w:hyperlink r:id="rId21" w:history="1">
              <w:r w:rsidR="008F2169" w:rsidRPr="008B1593">
                <w:rPr>
                  <w:rStyle w:val="Hypertextovodkaz"/>
                </w:rPr>
                <w:t>https://www.hueber.de/seite/pg_lehren_unterrichtsplan_mot</w:t>
              </w:r>
            </w:hyperlink>
          </w:p>
          <w:p w:rsidR="008F2169" w:rsidRDefault="005D1A0B" w:rsidP="008F2169">
            <w:pPr>
              <w:jc w:val="both"/>
              <w:rPr>
                <w:rStyle w:val="Hypertextovodkaz"/>
              </w:rPr>
            </w:pPr>
            <w:hyperlink r:id="rId22" w:history="1">
              <w:r w:rsidR="008F2169" w:rsidRPr="008B1593">
                <w:rPr>
                  <w:rStyle w:val="Hypertextovodkaz"/>
                </w:rPr>
                <w:t>https://www.hueber.de/shared/elka/Internet_Muster/Red1/978-3-19-401190-8_Muster1.pdf</w:t>
              </w:r>
            </w:hyperlink>
          </w:p>
          <w:p w:rsidR="00E87514" w:rsidRPr="00E87514" w:rsidRDefault="005D1A0B" w:rsidP="008F2169">
            <w:pPr>
              <w:jc w:val="both"/>
            </w:pPr>
            <w:hyperlink r:id="rId23" w:history="1">
              <w:r w:rsidR="008F2169" w:rsidRPr="00F503D3">
                <w:rPr>
                  <w:rStyle w:val="Hypertextovodkaz"/>
                  <w:sz w:val="19"/>
                  <w:szCs w:val="19"/>
                </w:rPr>
                <w:t>https://schubert-verlag.de/aufgaben/uebungen_a1/a1_uebungen_index.htm</w:t>
              </w:r>
            </w:hyperlink>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30</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D341F9">
        <w:trPr>
          <w:trHeight w:val="211"/>
        </w:trPr>
        <w:tc>
          <w:tcPr>
            <w:tcW w:w="9855" w:type="dxa"/>
            <w:gridSpan w:val="8"/>
          </w:tcPr>
          <w:p w:rsidR="00E87514" w:rsidRPr="00E87514" w:rsidRDefault="00E87514" w:rsidP="00E87514">
            <w:pPr>
              <w:jc w:val="both"/>
            </w:pPr>
            <w:r w:rsidRPr="00E87514">
              <w:rPr>
                <w:color w:val="000000"/>
              </w:rPr>
              <w:t>30 hodin přímá výuka formou semináře. Zpracování písemných podkladů k odborné prezentaci z oboru.</w:t>
            </w:r>
          </w:p>
        </w:tc>
      </w:tr>
    </w:tbl>
    <w:p w:rsidR="00E87514" w:rsidRPr="00E87514" w:rsidRDefault="00E87514" w:rsidP="00E87514"/>
    <w:p w:rsidR="00E87514" w:rsidRDefault="00E87514" w:rsidP="00E87514"/>
    <w:p w:rsidR="00D341F9" w:rsidRDefault="00D341F9" w:rsidP="00E87514"/>
    <w:p w:rsidR="00D341F9" w:rsidRDefault="00D341F9" w:rsidP="00E87514"/>
    <w:p w:rsidR="00D341F9" w:rsidRPr="00E87514" w:rsidRDefault="00D341F9"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Cizí jazyk 2</w:t>
            </w:r>
            <w:r w:rsidR="00D341F9">
              <w:t xml:space="preserve"> – ruský jazyk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2./LS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30s + 0</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5</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581218" w:rsidP="00E87514">
            <w:pPr>
              <w:jc w:val="both"/>
            </w:pPr>
            <w:r>
              <w:t>Prerekvizita: Cizí jazyk 1 – ruský jazyk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Zk</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8F2169" w:rsidP="00E87514">
            <w:pPr>
              <w:jc w:val="both"/>
              <w:rPr>
                <w:b/>
              </w:rPr>
            </w:pPr>
            <w:r>
              <w:t xml:space="preserve">Zkouška písemnou formou, ústní prezentace k odborné problematice ze svého oboru, prezence </w:t>
            </w:r>
            <w:r w:rsidR="00653CD2">
              <w:t xml:space="preserve">min. </w:t>
            </w:r>
            <w:r>
              <w:t>80%, aktivní účast, plnění zadaných úkolů.</w:t>
            </w:r>
          </w:p>
        </w:tc>
      </w:tr>
      <w:tr w:rsidR="00E87514" w:rsidRPr="00E87514" w:rsidTr="00D341F9">
        <w:trPr>
          <w:trHeight w:val="263"/>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 xml:space="preserve"> </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D341F9">
        <w:trPr>
          <w:trHeight w:val="167"/>
        </w:trPr>
        <w:tc>
          <w:tcPr>
            <w:tcW w:w="9855" w:type="dxa"/>
            <w:gridSpan w:val="8"/>
            <w:tcBorders>
              <w:top w:val="nil"/>
            </w:tcBorders>
          </w:tcPr>
          <w:p w:rsidR="00E87514" w:rsidRPr="00E87514" w:rsidRDefault="00E87514" w:rsidP="00E87514">
            <w:pPr>
              <w:jc w:val="both"/>
            </w:pPr>
            <w:r w:rsidRPr="00E87514">
              <w:t>Mgr. Oxana Cagašová</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D341F9" w:rsidRPr="00E87514" w:rsidTr="00017D69">
        <w:trPr>
          <w:trHeight w:val="3938"/>
        </w:trPr>
        <w:tc>
          <w:tcPr>
            <w:tcW w:w="9855" w:type="dxa"/>
            <w:gridSpan w:val="8"/>
            <w:tcBorders>
              <w:top w:val="nil"/>
              <w:bottom w:val="single" w:sz="12" w:space="0" w:color="auto"/>
            </w:tcBorders>
          </w:tcPr>
          <w:p w:rsidR="00D341F9" w:rsidRPr="00C71F16" w:rsidRDefault="00D341F9" w:rsidP="00716F2A">
            <w:pPr>
              <w:jc w:val="both"/>
              <w:rPr>
                <w:b/>
              </w:rPr>
            </w:pPr>
            <w:r w:rsidRPr="00C71F16">
              <w:rPr>
                <w:b/>
              </w:rPr>
              <w:t>Cíl předmětu</w:t>
            </w:r>
          </w:p>
          <w:p w:rsidR="00D341F9" w:rsidRPr="00C71F16" w:rsidRDefault="00D341F9" w:rsidP="00716F2A">
            <w:pPr>
              <w:jc w:val="both"/>
            </w:pPr>
            <w:r w:rsidRPr="00C71F16">
              <w:t xml:space="preserve">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w:t>
            </w:r>
            <w:r>
              <w:br/>
            </w:r>
            <w:r w:rsidRPr="00C71F16">
              <w:t>Z povahy organizace kurzu vyplývá, že se mimo období výuky u studentů předpokládá návštěva jazykové školy či jiných typů kurzů či doučování. Studenti jsou tak systematicky vedeni k domácí práci a samostudiu.</w:t>
            </w:r>
          </w:p>
          <w:p w:rsidR="00D341F9" w:rsidRPr="00C71F16" w:rsidRDefault="00D341F9" w:rsidP="00716F2A">
            <w:pPr>
              <w:jc w:val="both"/>
            </w:pPr>
            <w:r w:rsidRPr="00C71F16">
              <w:rPr>
                <w:b/>
              </w:rPr>
              <w:t>Obsah předmětu</w:t>
            </w:r>
          </w:p>
          <w:p w:rsidR="00D341F9" w:rsidRPr="00C71F16" w:rsidRDefault="00D341F9" w:rsidP="00716F2A">
            <w:r w:rsidRPr="00C71F16">
              <w:t>Rod podstatných jmen, skloňování podstatných jmen.</w:t>
            </w:r>
          </w:p>
          <w:p w:rsidR="00D341F9" w:rsidRPr="00C71F16" w:rsidRDefault="00D341F9" w:rsidP="00716F2A">
            <w:pPr>
              <w:rPr>
                <w:b/>
              </w:rPr>
            </w:pPr>
            <w:r w:rsidRPr="00C71F16">
              <w:t>Cestování, nákupy, restaurace.</w:t>
            </w:r>
            <w:r w:rsidRPr="00C71F16">
              <w:br/>
              <w:t xml:space="preserve">Slovesa I. a II. časování. </w:t>
            </w:r>
            <w:r w:rsidRPr="00C71F16">
              <w:br/>
              <w:t>Zájmena osobní a přivlastňovací.</w:t>
            </w:r>
            <w:r w:rsidRPr="00C71F16">
              <w:br/>
              <w:t xml:space="preserve">Předložkové vazby odlišné od češtiny. </w:t>
            </w:r>
            <w:r w:rsidRPr="00C71F16">
              <w:br/>
              <w:t>Skloňování podstatných jmen. Nesklonná podstatná jména.</w:t>
            </w:r>
            <w:r w:rsidRPr="00C71F16">
              <w:br/>
              <w:t xml:space="preserve">Číslovky 0 – 1000. </w:t>
            </w:r>
            <w:r w:rsidRPr="00C71F16">
              <w:br/>
            </w:r>
            <w:r w:rsidRPr="00C71F16">
              <w:rPr>
                <w:b/>
              </w:rPr>
              <w:t>Výstupní kompetence</w:t>
            </w:r>
          </w:p>
          <w:p w:rsidR="00D341F9" w:rsidRPr="00AC7F3E" w:rsidRDefault="008F2169" w:rsidP="00716F2A">
            <w:pPr>
              <w:jc w:val="both"/>
            </w:pPr>
            <w:r w:rsidRPr="00C71F16">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w:t>
            </w:r>
            <w:r>
              <w:rPr>
                <w:sz w:val="19"/>
                <w:szCs w:val="19"/>
              </w:rPr>
              <w:t>a informovat o své profesi, používat terminologii ze svého oboru.</w:t>
            </w:r>
            <w:r w:rsidRPr="00C71F16">
              <w:t xml:space="preserve"> Na takové otázky umí i odpovídat. V dialogu</w:t>
            </w:r>
            <w:r>
              <w:t xml:space="preserve"> umí navázat na jiného mluvčího</w:t>
            </w:r>
            <w:r w:rsidRPr="00C71F16">
              <w:t xml:space="preserve"> </w:t>
            </w:r>
            <w:r>
              <w:t>a adekvátně reagovat na úrovni A2-B1 SERR/ CEFR.</w:t>
            </w:r>
          </w:p>
        </w:tc>
      </w:tr>
      <w:tr w:rsidR="00D341F9" w:rsidRPr="00E87514" w:rsidTr="00017D69">
        <w:trPr>
          <w:trHeight w:val="265"/>
        </w:trPr>
        <w:tc>
          <w:tcPr>
            <w:tcW w:w="3653" w:type="dxa"/>
            <w:gridSpan w:val="2"/>
            <w:tcBorders>
              <w:top w:val="nil"/>
            </w:tcBorders>
            <w:shd w:val="clear" w:color="auto" w:fill="F7CAAC"/>
          </w:tcPr>
          <w:p w:rsidR="00D341F9" w:rsidRPr="00E87514" w:rsidRDefault="00D341F9" w:rsidP="00E87514">
            <w:pPr>
              <w:jc w:val="both"/>
            </w:pPr>
            <w:r w:rsidRPr="00E87514">
              <w:rPr>
                <w:b/>
              </w:rPr>
              <w:t>Studijní literatura a studijní pomůcky</w:t>
            </w:r>
          </w:p>
        </w:tc>
        <w:tc>
          <w:tcPr>
            <w:tcW w:w="6202" w:type="dxa"/>
            <w:gridSpan w:val="6"/>
            <w:tcBorders>
              <w:top w:val="nil"/>
              <w:bottom w:val="nil"/>
            </w:tcBorders>
          </w:tcPr>
          <w:p w:rsidR="00D341F9" w:rsidRPr="00E87514" w:rsidRDefault="00D341F9" w:rsidP="00E87514">
            <w:pPr>
              <w:jc w:val="both"/>
            </w:pPr>
          </w:p>
        </w:tc>
      </w:tr>
      <w:tr w:rsidR="00D341F9" w:rsidRPr="00E87514" w:rsidTr="00017D69">
        <w:trPr>
          <w:trHeight w:val="1497"/>
        </w:trPr>
        <w:tc>
          <w:tcPr>
            <w:tcW w:w="9855" w:type="dxa"/>
            <w:gridSpan w:val="8"/>
            <w:tcBorders>
              <w:top w:val="nil"/>
            </w:tcBorders>
          </w:tcPr>
          <w:p w:rsidR="00D341F9" w:rsidRPr="00E87514" w:rsidRDefault="00D341F9" w:rsidP="00E87514">
            <w:pPr>
              <w:jc w:val="both"/>
              <w:rPr>
                <w:b/>
              </w:rPr>
            </w:pPr>
            <w:r w:rsidRPr="00E87514">
              <w:rPr>
                <w:b/>
              </w:rPr>
              <w:t>Povinná literatura</w:t>
            </w:r>
          </w:p>
          <w:p w:rsidR="00D341F9" w:rsidRPr="00E87514" w:rsidRDefault="00D341F9" w:rsidP="00E87514">
            <w:pPr>
              <w:jc w:val="both"/>
            </w:pPr>
            <w:r w:rsidRPr="00E87514">
              <w:t xml:space="preserve">Pařízková, Š. </w:t>
            </w:r>
            <w:r w:rsidRPr="00E87514">
              <w:rPr>
                <w:i/>
                <w:iCs/>
              </w:rPr>
              <w:t>Ruština pro začátečníky a samouky - mp3</w:t>
            </w:r>
            <w:r w:rsidRPr="00E87514">
              <w:t>. Ředice, Pařízek, 2002.</w:t>
            </w:r>
          </w:p>
          <w:p w:rsidR="00D341F9" w:rsidRPr="00E87514" w:rsidRDefault="00D341F9" w:rsidP="00E87514">
            <w:pPr>
              <w:jc w:val="both"/>
              <w:rPr>
                <w:b/>
              </w:rPr>
            </w:pPr>
            <w:r w:rsidRPr="00E87514">
              <w:t xml:space="preserve">Csiriková, M., Vysloužilová, E. </w:t>
            </w:r>
            <w:r w:rsidRPr="00E87514">
              <w:rPr>
                <w:i/>
                <w:iCs/>
              </w:rPr>
              <w:t>Ruština v praxi. Praktičeskij kurs russkogo jazyka.</w:t>
            </w:r>
            <w:r w:rsidRPr="00E87514">
              <w:t xml:space="preserve">. Praha: Leda, 2002. </w:t>
            </w:r>
          </w:p>
          <w:p w:rsidR="00D341F9" w:rsidRPr="00E87514" w:rsidRDefault="00D341F9" w:rsidP="00E87514">
            <w:pPr>
              <w:jc w:val="both"/>
              <w:rPr>
                <w:b/>
              </w:rPr>
            </w:pPr>
            <w:r w:rsidRPr="00E87514">
              <w:rPr>
                <w:b/>
              </w:rPr>
              <w:t>Doporučená literatura</w:t>
            </w:r>
          </w:p>
          <w:p w:rsidR="00D341F9" w:rsidRPr="00E87514" w:rsidRDefault="00D341F9" w:rsidP="00E87514">
            <w:pPr>
              <w:jc w:val="both"/>
            </w:pPr>
            <w:r w:rsidRPr="00E87514">
              <w:t xml:space="preserve">Jelínek, S. a kol. </w:t>
            </w:r>
            <w:r w:rsidRPr="00E87514">
              <w:rPr>
                <w:i/>
                <w:iCs/>
              </w:rPr>
              <w:t>Raduga po novomu 1</w:t>
            </w:r>
            <w:r w:rsidRPr="00E87514">
              <w:t xml:space="preserve">. Plzeň, Fraus, 2007. </w:t>
            </w:r>
          </w:p>
          <w:p w:rsidR="00D341F9" w:rsidRPr="00E87514" w:rsidRDefault="00D341F9" w:rsidP="00E87514">
            <w:pPr>
              <w:jc w:val="both"/>
            </w:pPr>
            <w:r w:rsidRPr="00E87514">
              <w:t xml:space="preserve">Vavrečka, M. </w:t>
            </w:r>
            <w:r w:rsidRPr="00E87514">
              <w:rPr>
                <w:i/>
                <w:iCs/>
              </w:rPr>
              <w:t>Ruská slovesa a jejich české ekvivalenty</w:t>
            </w:r>
            <w:r w:rsidRPr="00E87514">
              <w:t>. Brno: Computer Press, 2007.</w:t>
            </w:r>
          </w:p>
          <w:p w:rsidR="00D341F9" w:rsidRPr="00E87514" w:rsidRDefault="00D341F9" w:rsidP="00E87514">
            <w:pPr>
              <w:jc w:val="both"/>
            </w:pPr>
            <w:r w:rsidRPr="00E87514">
              <w:t xml:space="preserve">Lepilová, K. </w:t>
            </w:r>
            <w:r w:rsidRPr="00E87514">
              <w:rPr>
                <w:i/>
                <w:iCs/>
              </w:rPr>
              <w:t>Rusky na cesty: základní slovní obraty pro dorozumění s cizincem</w:t>
            </w:r>
            <w:r w:rsidRPr="00E87514">
              <w:t xml:space="preserve">. Brno: Computer Press, 2007. </w:t>
            </w:r>
          </w:p>
        </w:tc>
      </w:tr>
      <w:tr w:rsidR="00D341F9"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341F9" w:rsidRPr="00E87514" w:rsidRDefault="00D341F9" w:rsidP="00E87514">
            <w:pPr>
              <w:jc w:val="center"/>
              <w:rPr>
                <w:b/>
              </w:rPr>
            </w:pPr>
            <w:r w:rsidRPr="00E87514">
              <w:rPr>
                <w:b/>
              </w:rPr>
              <w:t>Informace ke kombinované nebo distanční formě</w:t>
            </w:r>
          </w:p>
        </w:tc>
      </w:tr>
      <w:tr w:rsidR="00D341F9" w:rsidRPr="00E87514" w:rsidTr="00017D69">
        <w:tc>
          <w:tcPr>
            <w:tcW w:w="4787" w:type="dxa"/>
            <w:gridSpan w:val="3"/>
            <w:tcBorders>
              <w:top w:val="single" w:sz="2" w:space="0" w:color="auto"/>
            </w:tcBorders>
            <w:shd w:val="clear" w:color="auto" w:fill="F7CAAC"/>
          </w:tcPr>
          <w:p w:rsidR="00D341F9" w:rsidRPr="00E87514" w:rsidRDefault="00D341F9" w:rsidP="00E87514">
            <w:pPr>
              <w:jc w:val="both"/>
            </w:pPr>
            <w:r w:rsidRPr="00E87514">
              <w:rPr>
                <w:b/>
              </w:rPr>
              <w:t>Rozsah konzultací (soustředění)</w:t>
            </w:r>
          </w:p>
        </w:tc>
        <w:tc>
          <w:tcPr>
            <w:tcW w:w="889" w:type="dxa"/>
            <w:tcBorders>
              <w:top w:val="single" w:sz="2" w:space="0" w:color="auto"/>
            </w:tcBorders>
          </w:tcPr>
          <w:p w:rsidR="00D341F9" w:rsidRPr="00E87514" w:rsidRDefault="00D341F9" w:rsidP="00E87514">
            <w:pPr>
              <w:jc w:val="both"/>
            </w:pPr>
            <w:r w:rsidRPr="00E87514">
              <w:t>30</w:t>
            </w:r>
          </w:p>
        </w:tc>
        <w:tc>
          <w:tcPr>
            <w:tcW w:w="4179" w:type="dxa"/>
            <w:gridSpan w:val="4"/>
            <w:tcBorders>
              <w:top w:val="single" w:sz="2" w:space="0" w:color="auto"/>
            </w:tcBorders>
            <w:shd w:val="clear" w:color="auto" w:fill="F7CAAC"/>
          </w:tcPr>
          <w:p w:rsidR="00D341F9" w:rsidRPr="00E87514" w:rsidRDefault="00D341F9" w:rsidP="00E87514">
            <w:pPr>
              <w:jc w:val="both"/>
              <w:rPr>
                <w:b/>
              </w:rPr>
            </w:pPr>
            <w:r w:rsidRPr="00E87514">
              <w:rPr>
                <w:b/>
              </w:rPr>
              <w:t xml:space="preserve">hodin </w:t>
            </w:r>
          </w:p>
        </w:tc>
      </w:tr>
      <w:tr w:rsidR="00D341F9" w:rsidRPr="00E87514" w:rsidTr="00017D69">
        <w:tc>
          <w:tcPr>
            <w:tcW w:w="9855" w:type="dxa"/>
            <w:gridSpan w:val="8"/>
            <w:shd w:val="clear" w:color="auto" w:fill="F7CAAC"/>
          </w:tcPr>
          <w:p w:rsidR="00D341F9" w:rsidRPr="00E87514" w:rsidRDefault="00D341F9" w:rsidP="00E87514">
            <w:pPr>
              <w:jc w:val="both"/>
              <w:rPr>
                <w:b/>
              </w:rPr>
            </w:pPr>
            <w:r w:rsidRPr="00E87514">
              <w:rPr>
                <w:b/>
              </w:rPr>
              <w:t>Informace o způsobu kontaktu s vyučujícím</w:t>
            </w:r>
          </w:p>
        </w:tc>
      </w:tr>
      <w:tr w:rsidR="00D341F9" w:rsidRPr="00E87514" w:rsidTr="00D341F9">
        <w:trPr>
          <w:trHeight w:val="267"/>
        </w:trPr>
        <w:tc>
          <w:tcPr>
            <w:tcW w:w="9855" w:type="dxa"/>
            <w:gridSpan w:val="8"/>
          </w:tcPr>
          <w:p w:rsidR="00D341F9" w:rsidRPr="00E87514" w:rsidRDefault="00D341F9" w:rsidP="00E87514">
            <w:pPr>
              <w:jc w:val="both"/>
            </w:pPr>
            <w:r w:rsidRPr="00E87514">
              <w:rPr>
                <w:color w:val="000000"/>
              </w:rPr>
              <w:t xml:space="preserve">30 hodin přímá výuka formou semináře. </w:t>
            </w:r>
          </w:p>
        </w:tc>
      </w:tr>
    </w:tbl>
    <w:p w:rsidR="00E87514" w:rsidRDefault="00E87514" w:rsidP="00E87514"/>
    <w:p w:rsidR="00D341F9" w:rsidRDefault="00D341F9" w:rsidP="00E87514"/>
    <w:p w:rsidR="00D341F9" w:rsidRDefault="00D341F9" w:rsidP="00E87514"/>
    <w:p w:rsidR="00D341F9" w:rsidRDefault="00D341F9" w:rsidP="00E87514"/>
    <w:p w:rsidR="00D95789" w:rsidRDefault="00D95789" w:rsidP="00E87514"/>
    <w:p w:rsidR="00D95789" w:rsidRDefault="00D95789" w:rsidP="00E87514"/>
    <w:p w:rsidR="00D341F9" w:rsidRDefault="00D341F9" w:rsidP="00E87514"/>
    <w:p w:rsidR="00D341F9" w:rsidRDefault="00D341F9" w:rsidP="00E87514"/>
    <w:p w:rsidR="00D341F9" w:rsidRDefault="00D341F9" w:rsidP="00E87514"/>
    <w:p w:rsidR="008F2169" w:rsidRPr="00E87514" w:rsidRDefault="008F2169"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Cizí jazyk 2</w:t>
            </w:r>
            <w:r w:rsidR="00D341F9">
              <w:t xml:space="preserve"> – francouzský jazyk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2./LS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30s + 0</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3</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581218" w:rsidP="00E87514">
            <w:pPr>
              <w:jc w:val="both"/>
            </w:pPr>
            <w:r>
              <w:t>Prerekvizita: Cizí jazyk 1 – francouzský jazyk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Zk</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8F2169" w:rsidP="00E87514">
            <w:pPr>
              <w:jc w:val="both"/>
            </w:pPr>
            <w:r>
              <w:t xml:space="preserve">Zkouška písemnou formou, ústní prezentace k odborné problematice ze svého oboru, prezence </w:t>
            </w:r>
            <w:r w:rsidR="00653CD2">
              <w:t xml:space="preserve">min. </w:t>
            </w:r>
            <w:r>
              <w:t>80%, aktivní účast, plnění zadaných úkolů.</w:t>
            </w:r>
          </w:p>
        </w:tc>
      </w:tr>
      <w:tr w:rsidR="00E87514" w:rsidRPr="00E87514" w:rsidTr="00D341F9">
        <w:trPr>
          <w:trHeight w:val="121"/>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 xml:space="preserve"> </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D341F9">
        <w:trPr>
          <w:trHeight w:val="195"/>
        </w:trPr>
        <w:tc>
          <w:tcPr>
            <w:tcW w:w="9855" w:type="dxa"/>
            <w:gridSpan w:val="8"/>
            <w:tcBorders>
              <w:top w:val="nil"/>
            </w:tcBorders>
          </w:tcPr>
          <w:p w:rsidR="00E87514" w:rsidRPr="00E87514" w:rsidRDefault="00E87514" w:rsidP="00E87514">
            <w:pPr>
              <w:jc w:val="both"/>
            </w:pPr>
            <w:r w:rsidRPr="00E87514">
              <w:t>Mgr. Magda Zálešáková</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D341F9">
        <w:trPr>
          <w:trHeight w:val="3831"/>
        </w:trPr>
        <w:tc>
          <w:tcPr>
            <w:tcW w:w="9855" w:type="dxa"/>
            <w:gridSpan w:val="8"/>
            <w:tcBorders>
              <w:top w:val="nil"/>
              <w:bottom w:val="single" w:sz="12" w:space="0" w:color="auto"/>
            </w:tcBorders>
          </w:tcPr>
          <w:p w:rsidR="00E87514" w:rsidRPr="00E87514" w:rsidRDefault="00E87514" w:rsidP="00E87514">
            <w:pPr>
              <w:jc w:val="both"/>
              <w:rPr>
                <w:b/>
              </w:rPr>
            </w:pPr>
            <w:r w:rsidRPr="00E87514">
              <w:rPr>
                <w:b/>
              </w:rPr>
              <w:t>Cíl předmětu</w:t>
            </w:r>
          </w:p>
          <w:p w:rsidR="00E87514" w:rsidRPr="00E87514" w:rsidRDefault="00E87514" w:rsidP="00E87514">
            <w:pPr>
              <w:jc w:val="both"/>
            </w:pPr>
            <w:r w:rsidRPr="00E87514">
              <w:t xml:space="preserve">Cílem předmětu je komunikativní zvládnutí obecného jazyka. Dovednost dorozumět se v základních životních situacích. Rozšíření slovní zásoby na mírně pokročilé úrovni. </w:t>
            </w:r>
          </w:p>
          <w:p w:rsidR="00E87514" w:rsidRPr="00E87514" w:rsidRDefault="00E87514" w:rsidP="00E87514">
            <w:pPr>
              <w:jc w:val="both"/>
              <w:rPr>
                <w:b/>
              </w:rPr>
            </w:pPr>
            <w:r w:rsidRPr="00E87514">
              <w:rPr>
                <w:b/>
              </w:rPr>
              <w:t>Obsah předmětu</w:t>
            </w:r>
          </w:p>
          <w:p w:rsidR="00E87514" w:rsidRPr="00E87514" w:rsidRDefault="00E87514" w:rsidP="00E87514">
            <w:pPr>
              <w:jc w:val="both"/>
            </w:pPr>
            <w:r w:rsidRPr="00E87514">
              <w:t>Člen a předložky u jmen měst a zemí.</w:t>
            </w:r>
          </w:p>
          <w:p w:rsidR="00E87514" w:rsidRPr="00E87514" w:rsidRDefault="00E87514" w:rsidP="00E87514">
            <w:r w:rsidRPr="00E87514">
              <w:t>Vynechání členu.</w:t>
            </w:r>
            <w:r w:rsidRPr="00E87514">
              <w:br/>
              <w:t>Ženský rod u podstatných jmen označujících některá povolání.</w:t>
            </w:r>
            <w:r w:rsidRPr="00E87514">
              <w:br/>
              <w:t>Tvoření množného čísla u podstatných jmen na -s, -x, - z.</w:t>
            </w:r>
            <w:r w:rsidRPr="00E87514">
              <w:br/>
              <w:t>Postavení přídavného jména.</w:t>
            </w:r>
          </w:p>
          <w:p w:rsidR="00E87514" w:rsidRPr="00E87514" w:rsidRDefault="00E87514" w:rsidP="00E87514">
            <w:r w:rsidRPr="00E87514">
              <w:t>Příslovce tázací.</w:t>
            </w:r>
          </w:p>
          <w:p w:rsidR="00E87514" w:rsidRPr="00E87514" w:rsidRDefault="00E87514" w:rsidP="00E87514">
            <w:r w:rsidRPr="00E87514">
              <w:t>Číslovky základní – systém fr. číslovek základních.</w:t>
            </w:r>
            <w:r w:rsidRPr="00E87514">
              <w:br/>
              <w:t>Číslovky řadové – úvod.</w:t>
            </w:r>
            <w:r w:rsidRPr="00E87514">
              <w:br/>
              <w:t>Popis města, země, ve které žiji.</w:t>
            </w:r>
          </w:p>
          <w:p w:rsidR="00E87514" w:rsidRPr="00E87514" w:rsidRDefault="00E87514" w:rsidP="00E87514">
            <w:r w:rsidRPr="00E87514">
              <w:t>Popis osoby - základní údaje.</w:t>
            </w:r>
            <w:r w:rsidRPr="00E87514">
              <w:br/>
            </w:r>
            <w:r w:rsidRPr="00E87514">
              <w:rPr>
                <w:b/>
              </w:rPr>
              <w:t>Výstupní kompetence</w:t>
            </w:r>
          </w:p>
          <w:p w:rsidR="00E87514" w:rsidRPr="00E87514" w:rsidRDefault="008F2169" w:rsidP="00E87514">
            <w:pPr>
              <w:jc w:val="both"/>
            </w:pPr>
            <w:r w:rsidRPr="006441B9">
              <w:t>Student je schopen používat získané jazykové kompetence a informovat o své profesi, používat terminologii ze svého oboru, vést dialog s partnerem. Chápe jazykové zákonitosti a umí pracovat s autentickými materiály (text, poslech, mluvené slovo) dané úrovně a na ně adekvátně reagovat dle A2 - B1 SERR/CEFR.</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b/>
                <w:sz w:val="19"/>
                <w:szCs w:val="19"/>
              </w:rPr>
            </w:pPr>
            <w:r w:rsidRPr="00E87514">
              <w:t xml:space="preserve">Girardet, J.  Pécheur J. </w:t>
            </w:r>
            <w:r w:rsidRPr="00E87514">
              <w:rPr>
                <w:i/>
                <w:iCs/>
              </w:rPr>
              <w:t>Campus 1</w:t>
            </w:r>
            <w:r w:rsidRPr="00E87514">
              <w:t xml:space="preserve">. Paris: </w:t>
            </w:r>
            <w:proofErr w:type="gramStart"/>
            <w:r w:rsidRPr="00E87514">
              <w:t>CLE</w:t>
            </w:r>
            <w:proofErr w:type="gramEnd"/>
            <w:r w:rsidRPr="00E87514">
              <w:t xml:space="preserve"> International, 2002.</w:t>
            </w:r>
          </w:p>
          <w:p w:rsidR="00E87514" w:rsidRPr="00E87514" w:rsidRDefault="00E87514" w:rsidP="00E87514">
            <w:pPr>
              <w:jc w:val="both"/>
              <w:rPr>
                <w:b/>
                <w:sz w:val="19"/>
                <w:szCs w:val="19"/>
              </w:rPr>
            </w:pPr>
            <w:r w:rsidRPr="00E87514">
              <w:t xml:space="preserve">Steele, R.  Zemiro J. </w:t>
            </w:r>
            <w:r w:rsidRPr="00E87514">
              <w:rPr>
                <w:i/>
                <w:iCs/>
              </w:rPr>
              <w:t>Exercons - nous 1</w:t>
            </w:r>
            <w:r w:rsidRPr="00E87514">
              <w:t>. Paris: Hachette, 1992.</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i/>
                <w:iCs/>
              </w:rPr>
            </w:pPr>
            <w:r w:rsidRPr="00E87514">
              <w:t xml:space="preserve">Bárta, J. </w:t>
            </w:r>
            <w:r w:rsidRPr="00E87514">
              <w:rPr>
                <w:i/>
                <w:iCs/>
              </w:rPr>
              <w:t>Průvodce francouzskou gramatikou. Praha. 1992.</w:t>
            </w:r>
          </w:p>
          <w:p w:rsidR="00E87514" w:rsidRPr="00E87514" w:rsidRDefault="00E87514" w:rsidP="00E87514">
            <w:pPr>
              <w:jc w:val="both"/>
            </w:pPr>
            <w:r w:rsidRPr="00E87514">
              <w:rPr>
                <w:iCs/>
              </w:rPr>
              <w:t xml:space="preserve">Pravdová, </w:t>
            </w:r>
            <w:r w:rsidRPr="00E87514">
              <w:rPr>
                <w:i/>
                <w:iCs/>
              </w:rPr>
              <w:t>M. Francouzština pro začátečníky. Praha: LEDA, 1995.</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30</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D341F9">
        <w:trPr>
          <w:trHeight w:val="209"/>
        </w:trPr>
        <w:tc>
          <w:tcPr>
            <w:tcW w:w="9855" w:type="dxa"/>
            <w:gridSpan w:val="8"/>
          </w:tcPr>
          <w:p w:rsidR="00E87514" w:rsidRPr="00E87514" w:rsidRDefault="00E87514" w:rsidP="00E87514">
            <w:pPr>
              <w:jc w:val="both"/>
            </w:pPr>
            <w:r w:rsidRPr="00E87514">
              <w:rPr>
                <w:color w:val="000000"/>
              </w:rPr>
              <w:t xml:space="preserve">30 hodin přímá výuka formou semináře. </w:t>
            </w:r>
          </w:p>
        </w:tc>
      </w:tr>
    </w:tbl>
    <w:p w:rsidR="00E87514" w:rsidRPr="00E87514" w:rsidRDefault="00E87514" w:rsidP="00E87514"/>
    <w:p w:rsidR="00E87514" w:rsidRPr="00E87514" w:rsidRDefault="00E87514" w:rsidP="00E87514"/>
    <w:p w:rsidR="00E87514" w:rsidRPr="00E87514" w:rsidRDefault="00E87514" w:rsidP="00E87514"/>
    <w:p w:rsidR="00E87514" w:rsidRDefault="00E87514" w:rsidP="00E87514"/>
    <w:p w:rsidR="00D341F9" w:rsidRDefault="00D341F9" w:rsidP="00E87514"/>
    <w:p w:rsidR="00D341F9" w:rsidRDefault="00D341F9" w:rsidP="00E87514"/>
    <w:p w:rsidR="00D341F9" w:rsidRDefault="00D341F9" w:rsidP="00E87514"/>
    <w:p w:rsidR="00D341F9" w:rsidRDefault="00D341F9" w:rsidP="00E87514"/>
    <w:p w:rsidR="00D95789" w:rsidRDefault="00D95789" w:rsidP="00E87514"/>
    <w:p w:rsidR="00D95789" w:rsidRDefault="00D95789" w:rsidP="00E87514"/>
    <w:p w:rsidR="00D95789" w:rsidRDefault="00D95789" w:rsidP="00E87514"/>
    <w:p w:rsidR="00D341F9" w:rsidRDefault="00D341F9" w:rsidP="00E87514"/>
    <w:p w:rsidR="00D341F9" w:rsidRDefault="00D341F9" w:rsidP="00E87514"/>
    <w:p w:rsidR="00D341F9" w:rsidRPr="00E87514" w:rsidRDefault="00D341F9" w:rsidP="00E87514"/>
    <w:tbl>
      <w:tblPr>
        <w:tblW w:w="985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1134"/>
        <w:gridCol w:w="889"/>
        <w:gridCol w:w="816"/>
        <w:gridCol w:w="2156"/>
        <w:gridCol w:w="539"/>
        <w:gridCol w:w="668"/>
      </w:tblGrid>
      <w:tr w:rsidR="00E87514" w:rsidRPr="00E87514" w:rsidTr="00017D69">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rsidR="00E87514" w:rsidRPr="00E87514" w:rsidRDefault="00E87514" w:rsidP="00E87514">
            <w:pPr>
              <w:spacing w:line="276" w:lineRule="auto"/>
              <w:jc w:val="both"/>
              <w:rPr>
                <w:b/>
                <w:sz w:val="28"/>
                <w:lang w:eastAsia="en-US"/>
              </w:rPr>
            </w:pPr>
            <w:r w:rsidRPr="00E87514">
              <w:br w:type="page"/>
            </w:r>
            <w:r w:rsidRPr="00E87514">
              <w:rPr>
                <w:b/>
                <w:sz w:val="28"/>
                <w:lang w:eastAsia="en-US"/>
              </w:rPr>
              <w:t>B-III – Charakteristika studijního předmětu</w:t>
            </w:r>
          </w:p>
        </w:tc>
      </w:tr>
      <w:tr w:rsidR="00E87514" w:rsidRPr="00E87514" w:rsidTr="00017D69">
        <w:tc>
          <w:tcPr>
            <w:tcW w:w="3085" w:type="dxa"/>
            <w:tcBorders>
              <w:top w:val="double" w:sz="4"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E87514" w:rsidRPr="00D341F9" w:rsidRDefault="00E87514" w:rsidP="00D341F9">
            <w:pPr>
              <w:jc w:val="both"/>
              <w:rPr>
                <w:lang w:eastAsia="en-US"/>
              </w:rPr>
            </w:pPr>
            <w:r w:rsidRPr="00D341F9">
              <w:rPr>
                <w:lang w:eastAsia="en-US"/>
              </w:rPr>
              <w:t>Androdidaktika</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E87514" w:rsidRPr="00D341F9" w:rsidRDefault="00E87514" w:rsidP="00D341F9">
            <w:pPr>
              <w:jc w:val="both"/>
              <w:rPr>
                <w:lang w:eastAsia="en-US"/>
              </w:rPr>
            </w:pPr>
            <w:r w:rsidRPr="00D341F9">
              <w:rPr>
                <w:lang w:eastAsia="en-US"/>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lang w:eastAsia="en-US"/>
              </w:rPr>
            </w:pPr>
            <w:r w:rsidRPr="00D341F9">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E87514" w:rsidRPr="00D341F9" w:rsidRDefault="00E87514" w:rsidP="00D341F9">
            <w:pPr>
              <w:jc w:val="both"/>
              <w:rPr>
                <w:lang w:eastAsia="en-US"/>
              </w:rPr>
            </w:pPr>
            <w:proofErr w:type="gramStart"/>
            <w:r w:rsidRPr="00D341F9">
              <w:rPr>
                <w:lang w:eastAsia="en-US"/>
              </w:rPr>
              <w:t>2./LS</w:t>
            </w:r>
            <w:proofErr w:type="gramEnd"/>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E87514" w:rsidRPr="00D341F9" w:rsidRDefault="00E87514" w:rsidP="00D341F9">
            <w:pPr>
              <w:jc w:val="both"/>
              <w:rPr>
                <w:lang w:eastAsia="en-US"/>
              </w:rPr>
            </w:pPr>
            <w:r w:rsidRPr="00D341F9">
              <w:rPr>
                <w:lang w:eastAsia="en-US"/>
              </w:rPr>
              <w:t>15p + 10</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rsidR="00E87514" w:rsidRPr="00D341F9" w:rsidRDefault="00E87514" w:rsidP="00D341F9">
            <w:pPr>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E87514" w:rsidRPr="00D341F9" w:rsidRDefault="00E87514" w:rsidP="00D341F9">
            <w:pPr>
              <w:jc w:val="both"/>
              <w:rPr>
                <w:lang w:eastAsia="en-US"/>
              </w:rPr>
            </w:pPr>
            <w:r w:rsidRPr="00D341F9">
              <w:rPr>
                <w:lang w:eastAsia="en-US"/>
              </w:rPr>
              <w:t>6</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E87514" w:rsidRPr="00D341F9" w:rsidRDefault="00581218" w:rsidP="00D341F9">
            <w:pPr>
              <w:jc w:val="both"/>
              <w:rPr>
                <w:lang w:eastAsia="en-US"/>
              </w:rPr>
            </w:pPr>
            <w:r>
              <w:rPr>
                <w:lang w:eastAsia="en-US"/>
              </w:rPr>
              <w:t>Prerekvizita: Základy andragogiky</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E87514" w:rsidRPr="00D341F9" w:rsidRDefault="00E87514" w:rsidP="00D341F9">
            <w:pPr>
              <w:jc w:val="both"/>
              <w:rPr>
                <w:lang w:eastAsia="en-US"/>
              </w:rPr>
            </w:pPr>
            <w:r w:rsidRPr="00D341F9">
              <w:rPr>
                <w:lang w:eastAsia="en-US"/>
              </w:rPr>
              <w:t>Zk</w:t>
            </w:r>
          </w:p>
          <w:p w:rsidR="00E87514" w:rsidRPr="00D341F9" w:rsidRDefault="00E87514" w:rsidP="00D341F9">
            <w:pPr>
              <w:ind w:firstLine="708"/>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E87514" w:rsidRPr="00D341F9" w:rsidRDefault="00E87514" w:rsidP="00D341F9">
            <w:pPr>
              <w:jc w:val="both"/>
              <w:rPr>
                <w:lang w:eastAsia="en-US"/>
              </w:rPr>
            </w:pPr>
            <w:r w:rsidRPr="00D341F9">
              <w:rPr>
                <w:lang w:eastAsia="en-US"/>
              </w:rPr>
              <w:t>přednáška</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E87514" w:rsidRPr="00D341F9" w:rsidRDefault="00E87514" w:rsidP="006136AE">
            <w:pPr>
              <w:jc w:val="both"/>
              <w:rPr>
                <w:lang w:eastAsia="en-US"/>
              </w:rPr>
            </w:pPr>
            <w:r w:rsidRPr="00D341F9">
              <w:rPr>
                <w:lang w:eastAsia="en-US"/>
              </w:rPr>
              <w:t>Zkouška ústní formou. Vypracování projektu edukační aktivity pro vybranou cílovou skupinu dospělých.</w:t>
            </w:r>
          </w:p>
        </w:tc>
      </w:tr>
      <w:tr w:rsidR="00E87514" w:rsidRPr="00E87514" w:rsidTr="00017D69">
        <w:trPr>
          <w:trHeight w:val="264"/>
        </w:trPr>
        <w:tc>
          <w:tcPr>
            <w:tcW w:w="9854" w:type="dxa"/>
            <w:gridSpan w:val="8"/>
            <w:tcBorders>
              <w:top w:val="nil"/>
              <w:left w:val="single" w:sz="4" w:space="0" w:color="auto"/>
              <w:bottom w:val="single" w:sz="4" w:space="0" w:color="auto"/>
              <w:right w:val="single" w:sz="4" w:space="0" w:color="auto"/>
            </w:tcBorders>
          </w:tcPr>
          <w:p w:rsidR="00E87514" w:rsidRPr="00D341F9" w:rsidRDefault="00E87514" w:rsidP="00D341F9">
            <w:pPr>
              <w:jc w:val="both"/>
              <w:rPr>
                <w:lang w:eastAsia="en-US"/>
              </w:rPr>
            </w:pPr>
          </w:p>
        </w:tc>
      </w:tr>
      <w:tr w:rsidR="00E87514" w:rsidRPr="00E87514" w:rsidTr="00017D69">
        <w:trPr>
          <w:trHeight w:val="197"/>
        </w:trPr>
        <w:tc>
          <w:tcPr>
            <w:tcW w:w="3085" w:type="dxa"/>
            <w:tcBorders>
              <w:top w:val="nil"/>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Garant předmětu</w:t>
            </w:r>
          </w:p>
        </w:tc>
        <w:tc>
          <w:tcPr>
            <w:tcW w:w="6769" w:type="dxa"/>
            <w:gridSpan w:val="7"/>
            <w:tcBorders>
              <w:top w:val="nil"/>
              <w:left w:val="single" w:sz="4" w:space="0" w:color="auto"/>
              <w:bottom w:val="single" w:sz="4" w:space="0" w:color="auto"/>
              <w:right w:val="single" w:sz="4" w:space="0" w:color="auto"/>
            </w:tcBorders>
          </w:tcPr>
          <w:p w:rsidR="00E87514" w:rsidRPr="00D341F9" w:rsidRDefault="00E87514" w:rsidP="00D341F9">
            <w:pPr>
              <w:jc w:val="both"/>
              <w:rPr>
                <w:lang w:eastAsia="en-US"/>
              </w:rPr>
            </w:pPr>
            <w:r w:rsidRPr="00D341F9">
              <w:rPr>
                <w:lang w:eastAsia="en-US"/>
              </w:rPr>
              <w:t>prof. PaedDr. Miroslav Krystoň, CSc.</w:t>
            </w:r>
          </w:p>
        </w:tc>
      </w:tr>
      <w:tr w:rsidR="00E87514" w:rsidRPr="00E87514" w:rsidTr="00017D69">
        <w:trPr>
          <w:trHeight w:val="243"/>
        </w:trPr>
        <w:tc>
          <w:tcPr>
            <w:tcW w:w="3085" w:type="dxa"/>
            <w:tcBorders>
              <w:top w:val="nil"/>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E87514" w:rsidRPr="00D341F9" w:rsidRDefault="00D341F9" w:rsidP="00D341F9">
            <w:pPr>
              <w:jc w:val="both"/>
              <w:rPr>
                <w:lang w:eastAsia="en-US"/>
              </w:rPr>
            </w:pPr>
            <w:r>
              <w:rPr>
                <w:lang w:eastAsia="en-US"/>
              </w:rPr>
              <w:t>Zkoušení, příprava testu. Konzultace cílů a obsahu předmětu s vyučujícím.</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Vyučující</w:t>
            </w:r>
          </w:p>
        </w:tc>
        <w:tc>
          <w:tcPr>
            <w:tcW w:w="6769" w:type="dxa"/>
            <w:gridSpan w:val="7"/>
            <w:tcBorders>
              <w:top w:val="single" w:sz="4" w:space="0" w:color="auto"/>
              <w:left w:val="single" w:sz="4" w:space="0" w:color="auto"/>
              <w:bottom w:val="nil"/>
              <w:right w:val="single" w:sz="4" w:space="0" w:color="auto"/>
            </w:tcBorders>
          </w:tcPr>
          <w:p w:rsidR="00E87514" w:rsidRPr="00D341F9" w:rsidRDefault="00E87514" w:rsidP="00D341F9">
            <w:pPr>
              <w:jc w:val="both"/>
              <w:rPr>
                <w:lang w:eastAsia="en-US"/>
              </w:rPr>
            </w:pPr>
          </w:p>
        </w:tc>
      </w:tr>
      <w:tr w:rsidR="00E87514" w:rsidRPr="00E87514" w:rsidTr="00017D69">
        <w:trPr>
          <w:trHeight w:val="296"/>
        </w:trPr>
        <w:tc>
          <w:tcPr>
            <w:tcW w:w="9854" w:type="dxa"/>
            <w:gridSpan w:val="8"/>
            <w:tcBorders>
              <w:top w:val="nil"/>
              <w:left w:val="single" w:sz="4" w:space="0" w:color="auto"/>
              <w:bottom w:val="single" w:sz="4" w:space="0" w:color="auto"/>
              <w:right w:val="single" w:sz="4" w:space="0" w:color="auto"/>
            </w:tcBorders>
          </w:tcPr>
          <w:p w:rsidR="00E87514" w:rsidRPr="00D341F9" w:rsidRDefault="00E87514" w:rsidP="00D341F9">
            <w:pPr>
              <w:jc w:val="both"/>
              <w:rPr>
                <w:lang w:eastAsia="en-US"/>
              </w:rPr>
            </w:pPr>
            <w:r w:rsidRPr="00D341F9">
              <w:t>PhDr. Zuzana Hrnčiříková, Ph.D.</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E87514" w:rsidRPr="00D341F9" w:rsidRDefault="00E87514" w:rsidP="00D341F9">
            <w:pPr>
              <w:jc w:val="both"/>
              <w:rPr>
                <w:lang w:eastAsia="en-US"/>
              </w:rPr>
            </w:pPr>
          </w:p>
        </w:tc>
      </w:tr>
      <w:tr w:rsidR="00E87514" w:rsidRPr="00E87514" w:rsidTr="00017D69">
        <w:trPr>
          <w:trHeight w:val="3938"/>
        </w:trPr>
        <w:tc>
          <w:tcPr>
            <w:tcW w:w="9854" w:type="dxa"/>
            <w:gridSpan w:val="8"/>
            <w:tcBorders>
              <w:top w:val="nil"/>
              <w:left w:val="single" w:sz="4" w:space="0" w:color="auto"/>
              <w:bottom w:val="single" w:sz="12" w:space="0" w:color="auto"/>
              <w:right w:val="single" w:sz="4" w:space="0" w:color="auto"/>
            </w:tcBorders>
          </w:tcPr>
          <w:p w:rsidR="00E87514" w:rsidRPr="00D341F9" w:rsidRDefault="00E87514" w:rsidP="00D341F9">
            <w:pPr>
              <w:jc w:val="both"/>
              <w:rPr>
                <w:b/>
                <w:lang w:eastAsia="en-US"/>
              </w:rPr>
            </w:pPr>
            <w:r w:rsidRPr="00D341F9">
              <w:rPr>
                <w:b/>
                <w:lang w:eastAsia="en-US"/>
              </w:rPr>
              <w:t>Cíl předmětu</w:t>
            </w:r>
          </w:p>
          <w:p w:rsidR="00E87514" w:rsidRPr="00D341F9" w:rsidRDefault="00E87514" w:rsidP="00D341F9">
            <w:pPr>
              <w:jc w:val="both"/>
              <w:rPr>
                <w:lang w:eastAsia="en-US"/>
              </w:rPr>
            </w:pPr>
            <w:r w:rsidRPr="00D341F9">
              <w:rPr>
                <w:lang w:eastAsia="en-US"/>
              </w:rPr>
              <w:t>Cílem předmětu je poskytnout komplexní a strukturovaný vhled do problematiky, klíčových pojmů a aspektů androdidaktiky. Studenti se v rámci vyučovaného kurzu seznámí se základními teoretickými východisky andragogické didaktiky a s principy vzdělávání dospělých vůbec.</w:t>
            </w:r>
          </w:p>
          <w:p w:rsidR="00E87514" w:rsidRPr="00D341F9" w:rsidRDefault="00E87514" w:rsidP="00D341F9">
            <w:pPr>
              <w:jc w:val="both"/>
              <w:rPr>
                <w:b/>
                <w:lang w:eastAsia="en-US"/>
              </w:rPr>
            </w:pPr>
            <w:r w:rsidRPr="00D341F9">
              <w:rPr>
                <w:b/>
                <w:lang w:eastAsia="en-US"/>
              </w:rPr>
              <w:t>Obsah předmětu</w:t>
            </w:r>
          </w:p>
          <w:p w:rsidR="00E87514" w:rsidRPr="00D341F9" w:rsidRDefault="00E87514" w:rsidP="00D341F9">
            <w:pPr>
              <w:jc w:val="both"/>
              <w:rPr>
                <w:lang w:eastAsia="en-US"/>
              </w:rPr>
            </w:pPr>
            <w:r w:rsidRPr="00D341F9">
              <w:rPr>
                <w:lang w:eastAsia="en-US"/>
              </w:rPr>
              <w:t>Andragogická didaktika jako obor, charakteristika., vztah k ostatním disciplínám.</w:t>
            </w:r>
          </w:p>
          <w:p w:rsidR="00E87514" w:rsidRPr="00D341F9" w:rsidRDefault="00E87514" w:rsidP="00D341F9">
            <w:pPr>
              <w:jc w:val="both"/>
              <w:rPr>
                <w:lang w:eastAsia="en-US"/>
              </w:rPr>
            </w:pPr>
            <w:r w:rsidRPr="00D341F9">
              <w:rPr>
                <w:lang w:eastAsia="en-US"/>
              </w:rPr>
              <w:t>Specifika vzdělávání dospělých, vzdělávání dospělých v současnosti.</w:t>
            </w:r>
          </w:p>
          <w:p w:rsidR="00E87514" w:rsidRPr="00D341F9" w:rsidRDefault="00E87514" w:rsidP="00D341F9">
            <w:pPr>
              <w:jc w:val="both"/>
              <w:rPr>
                <w:lang w:eastAsia="en-US"/>
              </w:rPr>
            </w:pPr>
            <w:r w:rsidRPr="00D341F9">
              <w:rPr>
                <w:lang w:eastAsia="en-US"/>
              </w:rPr>
              <w:t>Androdidaktické principy.</w:t>
            </w:r>
          </w:p>
          <w:p w:rsidR="00E87514" w:rsidRPr="00D341F9" w:rsidRDefault="00E87514" w:rsidP="00D341F9">
            <w:pPr>
              <w:jc w:val="both"/>
              <w:rPr>
                <w:lang w:eastAsia="en-US"/>
              </w:rPr>
            </w:pPr>
            <w:r w:rsidRPr="00D341F9">
              <w:rPr>
                <w:lang w:eastAsia="en-US"/>
              </w:rPr>
              <w:t>Vzdělavatel dospělých a jeho role ve vzdělávacím procesu.</w:t>
            </w:r>
          </w:p>
          <w:p w:rsidR="00E87514" w:rsidRPr="00D341F9" w:rsidRDefault="00E87514" w:rsidP="00D341F9">
            <w:pPr>
              <w:jc w:val="both"/>
              <w:rPr>
                <w:lang w:eastAsia="en-US"/>
              </w:rPr>
            </w:pPr>
            <w:r w:rsidRPr="00D341F9">
              <w:rPr>
                <w:lang w:eastAsia="en-US"/>
              </w:rPr>
              <w:t>Cíle ve vzdělávání dospělých. Obsah vzdělávání.</w:t>
            </w:r>
            <w:r w:rsidR="00D341F9">
              <w:rPr>
                <w:lang w:eastAsia="en-US"/>
              </w:rPr>
              <w:t xml:space="preserve"> </w:t>
            </w:r>
            <w:r w:rsidRPr="00D341F9">
              <w:rPr>
                <w:lang w:eastAsia="en-US"/>
              </w:rPr>
              <w:t>Formy vzdělávání dospělých.</w:t>
            </w:r>
          </w:p>
          <w:p w:rsidR="00E87514" w:rsidRPr="00D341F9" w:rsidRDefault="00E87514" w:rsidP="00D341F9">
            <w:pPr>
              <w:jc w:val="both"/>
              <w:rPr>
                <w:lang w:eastAsia="en-US"/>
              </w:rPr>
            </w:pPr>
            <w:r w:rsidRPr="00D341F9">
              <w:rPr>
                <w:lang w:eastAsia="en-US"/>
              </w:rPr>
              <w:t>Metody vzdělávání dospělých – tradiční metody, aktivizační metody.</w:t>
            </w:r>
          </w:p>
          <w:p w:rsidR="00E87514" w:rsidRPr="00D341F9" w:rsidRDefault="00E87514" w:rsidP="00D341F9">
            <w:pPr>
              <w:jc w:val="both"/>
              <w:rPr>
                <w:lang w:eastAsia="en-US"/>
              </w:rPr>
            </w:pPr>
            <w:r w:rsidRPr="00D341F9">
              <w:rPr>
                <w:lang w:eastAsia="en-US"/>
              </w:rPr>
              <w:t>Materiální didaktické prostředky ve vzdělávání dospělých.</w:t>
            </w:r>
          </w:p>
          <w:p w:rsidR="00E87514" w:rsidRPr="00D341F9" w:rsidRDefault="00E87514" w:rsidP="00D341F9">
            <w:pPr>
              <w:jc w:val="both"/>
              <w:rPr>
                <w:lang w:eastAsia="en-US"/>
              </w:rPr>
            </w:pPr>
            <w:r w:rsidRPr="00D341F9">
              <w:rPr>
                <w:lang w:eastAsia="en-US"/>
              </w:rPr>
              <w:t>Hodnocení ve vzdělávání dospělých. Evaluace ve vzdělávání dospělých. Projektování vzdělávacích aktivit.</w:t>
            </w:r>
          </w:p>
          <w:p w:rsidR="00E87514" w:rsidRPr="00D341F9" w:rsidRDefault="00E87514" w:rsidP="00D341F9">
            <w:pPr>
              <w:jc w:val="both"/>
              <w:rPr>
                <w:b/>
                <w:lang w:eastAsia="en-US"/>
              </w:rPr>
            </w:pPr>
            <w:r w:rsidRPr="00D341F9">
              <w:rPr>
                <w:b/>
                <w:lang w:eastAsia="en-US"/>
              </w:rPr>
              <w:t>Výstupní kompetence</w:t>
            </w:r>
          </w:p>
          <w:p w:rsidR="00E87514" w:rsidRPr="00D341F9" w:rsidRDefault="00E87514" w:rsidP="00D341F9">
            <w:pPr>
              <w:jc w:val="both"/>
              <w:rPr>
                <w:b/>
                <w:lang w:eastAsia="en-US"/>
              </w:rPr>
            </w:pPr>
            <w:r w:rsidRPr="00D341F9">
              <w:rPr>
                <w:lang w:eastAsia="en-US"/>
              </w:rPr>
              <w:t xml:space="preserve">Studenti budou znát a umět definovat základní prvky didaktického procesu ve vzdělávání dospělých. Porozumí specifikům učení dospělého jedince. Studenti </w:t>
            </w:r>
            <w:r w:rsidR="00D341F9">
              <w:rPr>
                <w:lang w:eastAsia="en-US"/>
              </w:rPr>
              <w:t>se budou orientovat ve</w:t>
            </w:r>
            <w:r w:rsidRPr="00D341F9">
              <w:rPr>
                <w:lang w:eastAsia="en-US"/>
              </w:rPr>
              <w:t xml:space="preserve"> formách </w:t>
            </w:r>
            <w:r w:rsidR="00D341F9">
              <w:rPr>
                <w:lang w:eastAsia="en-US"/>
              </w:rPr>
              <w:t xml:space="preserve">a metodách vzdělávání dospělých; </w:t>
            </w:r>
            <w:r w:rsidRPr="00D341F9">
              <w:rPr>
                <w:lang w:eastAsia="en-US"/>
              </w:rPr>
              <w:t xml:space="preserve"> </w:t>
            </w:r>
            <w:r w:rsidR="00D341F9">
              <w:rPr>
                <w:lang w:eastAsia="en-US"/>
              </w:rPr>
              <w:t xml:space="preserve">budou znát základní koncepty </w:t>
            </w:r>
            <w:r w:rsidRPr="00D341F9">
              <w:rPr>
                <w:lang w:eastAsia="en-US"/>
              </w:rPr>
              <w:t>z oblasti didaktiky dospělých, a to jak v rovině teoretické, tak aplikační.</w:t>
            </w:r>
          </w:p>
        </w:tc>
      </w:tr>
      <w:tr w:rsidR="00E87514" w:rsidRPr="00E87514" w:rsidTr="00017D69">
        <w:trPr>
          <w:trHeight w:val="265"/>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lang w:eastAsia="en-US"/>
              </w:rPr>
            </w:pPr>
            <w:r w:rsidRPr="00D341F9">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E87514" w:rsidRPr="00D341F9" w:rsidRDefault="00E87514" w:rsidP="00D341F9">
            <w:pPr>
              <w:jc w:val="both"/>
              <w:rPr>
                <w:lang w:eastAsia="en-US"/>
              </w:rPr>
            </w:pPr>
          </w:p>
        </w:tc>
      </w:tr>
      <w:tr w:rsidR="00E87514" w:rsidRPr="00E87514" w:rsidTr="00D341F9">
        <w:trPr>
          <w:trHeight w:val="2561"/>
        </w:trPr>
        <w:tc>
          <w:tcPr>
            <w:tcW w:w="9854" w:type="dxa"/>
            <w:gridSpan w:val="8"/>
            <w:tcBorders>
              <w:top w:val="nil"/>
              <w:left w:val="single" w:sz="4" w:space="0" w:color="auto"/>
              <w:bottom w:val="single" w:sz="4" w:space="0" w:color="auto"/>
              <w:right w:val="single" w:sz="4" w:space="0" w:color="auto"/>
            </w:tcBorders>
          </w:tcPr>
          <w:p w:rsidR="00E87514" w:rsidRPr="00D341F9" w:rsidRDefault="00E87514" w:rsidP="00D341F9">
            <w:pPr>
              <w:jc w:val="both"/>
              <w:rPr>
                <w:b/>
                <w:lang w:eastAsia="en-US"/>
              </w:rPr>
            </w:pPr>
            <w:r w:rsidRPr="00D341F9">
              <w:rPr>
                <w:b/>
                <w:lang w:eastAsia="en-US"/>
              </w:rPr>
              <w:t>Povinná literatura</w:t>
            </w:r>
          </w:p>
          <w:p w:rsidR="00E87514" w:rsidRPr="00D341F9" w:rsidRDefault="00E87514" w:rsidP="00D341F9">
            <w:pPr>
              <w:jc w:val="both"/>
              <w:rPr>
                <w:lang w:eastAsia="en-US"/>
              </w:rPr>
            </w:pPr>
            <w:r w:rsidRPr="00D341F9">
              <w:rPr>
                <w:lang w:eastAsia="en-US"/>
              </w:rPr>
              <w:t xml:space="preserve">Beneš, M. </w:t>
            </w:r>
            <w:r w:rsidRPr="00D341F9">
              <w:rPr>
                <w:i/>
                <w:lang w:eastAsia="en-US"/>
              </w:rPr>
              <w:t>Andragogika</w:t>
            </w:r>
            <w:r w:rsidRPr="00D341F9">
              <w:rPr>
                <w:lang w:eastAsia="en-US"/>
              </w:rPr>
              <w:t>. Praha: Grada, 2014.</w:t>
            </w:r>
          </w:p>
          <w:p w:rsidR="00E87514" w:rsidRPr="00D341F9" w:rsidRDefault="00E87514" w:rsidP="00D341F9">
            <w:pPr>
              <w:jc w:val="both"/>
              <w:rPr>
                <w:lang w:eastAsia="en-US"/>
              </w:rPr>
            </w:pPr>
            <w:r w:rsidRPr="00D341F9">
              <w:rPr>
                <w:lang w:eastAsia="en-US"/>
              </w:rPr>
              <w:t xml:space="preserve">Krystoň, M. </w:t>
            </w:r>
            <w:r w:rsidRPr="00D341F9">
              <w:rPr>
                <w:i/>
                <w:lang w:eastAsia="en-US"/>
              </w:rPr>
              <w:t>Vybrané kapitoly z andragogiky</w:t>
            </w:r>
            <w:r w:rsidRPr="00D341F9">
              <w:rPr>
                <w:lang w:eastAsia="en-US"/>
              </w:rPr>
              <w:t>. Banská Bystrica: Pedagogická fakulta Univerzity Matěja Béla, 2012.</w:t>
            </w:r>
          </w:p>
          <w:p w:rsidR="00E87514" w:rsidRPr="00D341F9" w:rsidRDefault="00E87514" w:rsidP="00D341F9">
            <w:pPr>
              <w:jc w:val="both"/>
              <w:rPr>
                <w:lang w:eastAsia="en-US"/>
              </w:rPr>
            </w:pPr>
            <w:r w:rsidRPr="00D341F9">
              <w:rPr>
                <w:lang w:eastAsia="en-US"/>
              </w:rPr>
              <w:t xml:space="preserve">Mužík, J. </w:t>
            </w:r>
            <w:r w:rsidRPr="00D341F9">
              <w:rPr>
                <w:i/>
                <w:lang w:eastAsia="en-US"/>
              </w:rPr>
              <w:t>Androdidaktika</w:t>
            </w:r>
            <w:r w:rsidRPr="00D341F9">
              <w:rPr>
                <w:lang w:eastAsia="en-US"/>
              </w:rPr>
              <w:t xml:space="preserve">. Praha: ASPI, 2004. </w:t>
            </w:r>
          </w:p>
          <w:p w:rsidR="00E87514" w:rsidRPr="00D341F9" w:rsidRDefault="00E87514" w:rsidP="00D341F9">
            <w:pPr>
              <w:jc w:val="both"/>
              <w:rPr>
                <w:lang w:eastAsia="en-US"/>
              </w:rPr>
            </w:pPr>
            <w:r w:rsidRPr="00D341F9">
              <w:rPr>
                <w:lang w:eastAsia="en-US"/>
              </w:rPr>
              <w:t xml:space="preserve">Mužík, J. </w:t>
            </w:r>
            <w:r w:rsidRPr="00D341F9">
              <w:rPr>
                <w:i/>
                <w:lang w:eastAsia="en-US"/>
              </w:rPr>
              <w:t>Řízení vzdělávacího procesu</w:t>
            </w:r>
            <w:r w:rsidRPr="00D341F9">
              <w:rPr>
                <w:lang w:eastAsia="en-US"/>
              </w:rPr>
              <w:t>. Praha: WoltersKluwer, 2010.</w:t>
            </w:r>
          </w:p>
          <w:p w:rsidR="00E87514" w:rsidRPr="00D341F9" w:rsidRDefault="00E87514" w:rsidP="00D341F9">
            <w:pPr>
              <w:jc w:val="both"/>
              <w:rPr>
                <w:lang w:eastAsia="en-US"/>
              </w:rPr>
            </w:pPr>
            <w:r w:rsidRPr="00D341F9">
              <w:rPr>
                <w:lang w:eastAsia="en-US"/>
              </w:rPr>
              <w:t xml:space="preserve">Plamínek, J. </w:t>
            </w:r>
            <w:r w:rsidRPr="00D341F9">
              <w:rPr>
                <w:i/>
                <w:lang w:eastAsia="en-US"/>
              </w:rPr>
              <w:t>Vzdělávání dospělých: průvodce pro lektory, účastníky a zadavatele</w:t>
            </w:r>
            <w:r w:rsidRPr="00D341F9">
              <w:rPr>
                <w:lang w:eastAsia="en-US"/>
              </w:rPr>
              <w:t>. Praha: Portál, 2014.</w:t>
            </w:r>
          </w:p>
          <w:p w:rsidR="00E87514" w:rsidRPr="00D341F9" w:rsidRDefault="00E87514" w:rsidP="00D341F9">
            <w:pPr>
              <w:jc w:val="both"/>
              <w:rPr>
                <w:b/>
                <w:lang w:eastAsia="en-US"/>
              </w:rPr>
            </w:pPr>
            <w:r w:rsidRPr="00D341F9">
              <w:rPr>
                <w:b/>
                <w:lang w:eastAsia="en-US"/>
              </w:rPr>
              <w:t>Doporučená literatura</w:t>
            </w:r>
          </w:p>
          <w:p w:rsidR="00E87514" w:rsidRPr="00D341F9" w:rsidRDefault="00E87514" w:rsidP="00D341F9">
            <w:pPr>
              <w:jc w:val="both"/>
              <w:rPr>
                <w:lang w:eastAsia="en-US"/>
              </w:rPr>
            </w:pPr>
            <w:r w:rsidRPr="00D341F9">
              <w:rPr>
                <w:lang w:eastAsia="en-US"/>
              </w:rPr>
              <w:t xml:space="preserve">Bednaříková, I. </w:t>
            </w:r>
            <w:r w:rsidRPr="00D341F9">
              <w:rPr>
                <w:i/>
                <w:lang w:eastAsia="en-US"/>
              </w:rPr>
              <w:t>Kapitoly z andragogiky 2</w:t>
            </w:r>
            <w:r w:rsidRPr="00D341F9">
              <w:rPr>
                <w:lang w:eastAsia="en-US"/>
              </w:rPr>
              <w:t>. Olomouc: Univerzita Palackého v Olomouci, 2012.</w:t>
            </w:r>
          </w:p>
          <w:p w:rsidR="00E87514" w:rsidRPr="00D341F9" w:rsidRDefault="00E87514" w:rsidP="00D341F9">
            <w:pPr>
              <w:jc w:val="both"/>
              <w:rPr>
                <w:lang w:eastAsia="en-US"/>
              </w:rPr>
            </w:pPr>
            <w:r w:rsidRPr="00D341F9">
              <w:rPr>
                <w:lang w:eastAsia="en-US"/>
              </w:rPr>
              <w:t xml:space="preserve">Palán, Z. </w:t>
            </w:r>
            <w:r w:rsidRPr="00D341F9">
              <w:rPr>
                <w:i/>
                <w:lang w:eastAsia="en-US"/>
              </w:rPr>
              <w:t>Lidské zdroje: výkladový slovník: výchova, vzdělání, péče, řízení.</w:t>
            </w:r>
            <w:r w:rsidRPr="00D341F9">
              <w:rPr>
                <w:lang w:eastAsia="en-US"/>
              </w:rPr>
              <w:t xml:space="preserve"> Praha: Academia, 2002.</w:t>
            </w:r>
          </w:p>
          <w:p w:rsidR="00E87514" w:rsidRPr="00D341F9" w:rsidRDefault="00E87514" w:rsidP="00D341F9">
            <w:pPr>
              <w:jc w:val="both"/>
              <w:rPr>
                <w:lang w:eastAsia="en-US"/>
              </w:rPr>
            </w:pPr>
            <w:r w:rsidRPr="00D341F9">
              <w:rPr>
                <w:lang w:eastAsia="en-US"/>
              </w:rPr>
              <w:t xml:space="preserve">Veteška, J. </w:t>
            </w:r>
            <w:r w:rsidRPr="00D341F9">
              <w:rPr>
                <w:i/>
                <w:lang w:eastAsia="en-US"/>
              </w:rPr>
              <w:t>Kompetence ve vzdělávání dospělých</w:t>
            </w:r>
            <w:r w:rsidRPr="00D341F9">
              <w:rPr>
                <w:lang w:eastAsia="en-US"/>
              </w:rPr>
              <w:t>:</w:t>
            </w:r>
            <w:r w:rsidRPr="00D341F9">
              <w:rPr>
                <w:i/>
                <w:lang w:eastAsia="en-US"/>
              </w:rPr>
              <w:t xml:space="preserve"> pedagogické, andragogické a sociální aspekty.</w:t>
            </w:r>
            <w:r w:rsidRPr="00D341F9">
              <w:rPr>
                <w:lang w:eastAsia="en-US"/>
              </w:rPr>
              <w:t xml:space="preserve"> Praha: Grada, 2010.</w:t>
            </w:r>
          </w:p>
          <w:p w:rsidR="00E87514" w:rsidRPr="00D341F9" w:rsidRDefault="00E87514" w:rsidP="00D341F9">
            <w:pPr>
              <w:jc w:val="both"/>
              <w:rPr>
                <w:lang w:eastAsia="en-US"/>
              </w:rPr>
            </w:pPr>
            <w:r w:rsidRPr="00D341F9">
              <w:rPr>
                <w:lang w:eastAsia="en-US"/>
              </w:rPr>
              <w:t xml:space="preserve">Zormanová, L. </w:t>
            </w:r>
            <w:r w:rsidRPr="00D341F9">
              <w:rPr>
                <w:i/>
                <w:lang w:eastAsia="en-US"/>
              </w:rPr>
              <w:t>Didaktika dospělých</w:t>
            </w:r>
            <w:r w:rsidRPr="00D341F9">
              <w:rPr>
                <w:lang w:eastAsia="en-US"/>
              </w:rPr>
              <w:t>. Praha: Grada, 2017.</w:t>
            </w:r>
          </w:p>
        </w:tc>
      </w:tr>
      <w:tr w:rsidR="00E87514" w:rsidRPr="00E87514" w:rsidTr="00017D69">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E87514" w:rsidRPr="00D341F9" w:rsidRDefault="00E87514" w:rsidP="00D341F9">
            <w:pPr>
              <w:jc w:val="center"/>
              <w:rPr>
                <w:b/>
                <w:lang w:eastAsia="en-US"/>
              </w:rPr>
            </w:pPr>
            <w:r w:rsidRPr="00D341F9">
              <w:rPr>
                <w:b/>
                <w:lang w:eastAsia="en-US"/>
              </w:rPr>
              <w:t>Informace ke kombinované nebo distanční formě</w:t>
            </w:r>
          </w:p>
        </w:tc>
      </w:tr>
      <w:tr w:rsidR="00E87514" w:rsidRPr="00E87514" w:rsidTr="00017D69">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lang w:eastAsia="en-US"/>
              </w:rPr>
            </w:pPr>
            <w:r w:rsidRPr="00D341F9">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E87514" w:rsidRPr="00D341F9" w:rsidRDefault="00E87514" w:rsidP="00D341F9">
            <w:pPr>
              <w:jc w:val="both"/>
              <w:rPr>
                <w:lang w:eastAsia="en-US"/>
              </w:rPr>
            </w:pPr>
            <w:r w:rsidRPr="00D341F9">
              <w:rPr>
                <w:lang w:eastAsia="en-US"/>
              </w:rPr>
              <w:t>25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 xml:space="preserve">hodin </w:t>
            </w:r>
          </w:p>
        </w:tc>
      </w:tr>
      <w:tr w:rsidR="00E87514" w:rsidRPr="00E87514" w:rsidTr="00017D69">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Informace o způsobu kontaktu s vyučujícím</w:t>
            </w:r>
          </w:p>
        </w:tc>
      </w:tr>
      <w:tr w:rsidR="00E87514" w:rsidRPr="00E87514" w:rsidTr="00D341F9">
        <w:trPr>
          <w:trHeight w:val="524"/>
        </w:trPr>
        <w:tc>
          <w:tcPr>
            <w:tcW w:w="9854" w:type="dxa"/>
            <w:gridSpan w:val="8"/>
            <w:tcBorders>
              <w:top w:val="single" w:sz="4" w:space="0" w:color="auto"/>
              <w:left w:val="single" w:sz="4" w:space="0" w:color="auto"/>
              <w:bottom w:val="single" w:sz="4" w:space="0" w:color="auto"/>
              <w:right w:val="single" w:sz="4" w:space="0" w:color="auto"/>
            </w:tcBorders>
          </w:tcPr>
          <w:p w:rsidR="00E87514" w:rsidRPr="00D341F9" w:rsidRDefault="00E87514" w:rsidP="00D341F9">
            <w:pPr>
              <w:jc w:val="both"/>
              <w:rPr>
                <w:lang w:eastAsia="en-US"/>
              </w:rPr>
            </w:pPr>
            <w:r w:rsidRPr="00D341F9">
              <w:rPr>
                <w:lang w:eastAsia="en-US"/>
              </w:rPr>
              <w:t xml:space="preserve">15 hodin přímá výuka. 10 hodin distanční forma: vypracování edukačního projektu pro vybranou cílovou skupinu dospělých, průběžné konzultace k projektu v prostředí MOODLR nebo e-mailem. </w:t>
            </w:r>
          </w:p>
        </w:tc>
      </w:tr>
    </w:tbl>
    <w:p w:rsidR="00E87514" w:rsidRPr="00E87514" w:rsidRDefault="00E87514" w:rsidP="00E87514">
      <w:pPr>
        <w:rPr>
          <w:b/>
          <w:sz w:val="24"/>
          <w:szCs w:val="24"/>
        </w:rPr>
      </w:pPr>
    </w:p>
    <w:p w:rsidR="00E87514" w:rsidRDefault="00E87514" w:rsidP="00E87514">
      <w:pPr>
        <w:rPr>
          <w:b/>
          <w:sz w:val="24"/>
          <w:szCs w:val="24"/>
        </w:rPr>
      </w:pPr>
    </w:p>
    <w:p w:rsidR="00D341F9" w:rsidRDefault="00D341F9" w:rsidP="00E87514">
      <w:pPr>
        <w:rPr>
          <w:b/>
          <w:sz w:val="24"/>
          <w:szCs w:val="24"/>
        </w:rPr>
      </w:pPr>
    </w:p>
    <w:p w:rsidR="00D95789" w:rsidRDefault="00D95789" w:rsidP="00E87514">
      <w:pPr>
        <w:rPr>
          <w:b/>
          <w:sz w:val="24"/>
          <w:szCs w:val="24"/>
        </w:rPr>
      </w:pPr>
    </w:p>
    <w:p w:rsidR="00D95789" w:rsidRDefault="00D95789" w:rsidP="00E87514">
      <w:pPr>
        <w:rPr>
          <w:b/>
          <w:sz w:val="24"/>
          <w:szCs w:val="24"/>
        </w:rPr>
      </w:pPr>
    </w:p>
    <w:p w:rsidR="00D341F9" w:rsidRPr="00E87514" w:rsidRDefault="00D341F9" w:rsidP="00E87514">
      <w:pPr>
        <w:rPr>
          <w:b/>
          <w:sz w:val="24"/>
          <w:szCs w:val="24"/>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Metodologie společenských věd</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r w:rsidRPr="00E87514">
              <w:t>PZ</w:t>
            </w: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2./LS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15p + 10</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6</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D1422E" w:rsidP="00C41F0A">
            <w:pPr>
              <w:jc w:val="both"/>
            </w:pPr>
            <w:ins w:id="23" w:author="*" w:date="2018-08-23T07:34:00Z">
              <w:r>
                <w:t xml:space="preserve">Prerekvizita: </w:t>
              </w:r>
            </w:ins>
            <w:ins w:id="24" w:author="*" w:date="2018-08-23T07:35:00Z">
              <w:r w:rsidR="00C41F0A">
                <w:t>Základy andragogiky</w:t>
              </w:r>
            </w:ins>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Zk</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přednáška</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6136AE">
            <w:pPr>
              <w:jc w:val="both"/>
            </w:pPr>
            <w:r w:rsidRPr="00E87514">
              <w:t>Zkouška písemnou formou. Zpracování projektu empirického výzkumu.</w:t>
            </w:r>
          </w:p>
        </w:tc>
      </w:tr>
      <w:tr w:rsidR="00E87514" w:rsidRPr="00E87514" w:rsidTr="00C101EF">
        <w:trPr>
          <w:trHeight w:val="263"/>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Mgr. Karla Hrbáčková, Ph.D.</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C101EF">
        <w:trPr>
          <w:trHeight w:val="167"/>
        </w:trPr>
        <w:tc>
          <w:tcPr>
            <w:tcW w:w="9855" w:type="dxa"/>
            <w:gridSpan w:val="8"/>
            <w:tcBorders>
              <w:top w:val="nil"/>
            </w:tcBorders>
          </w:tcPr>
          <w:p w:rsidR="00E87514" w:rsidRPr="00E87514" w:rsidRDefault="00E87514" w:rsidP="00E87514">
            <w:pPr>
              <w:jc w:val="both"/>
            </w:pPr>
            <w:r w:rsidRPr="00E87514">
              <w:t xml:space="preserve"> Mgr. Karla Hrbáčková, Ph.D.</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C101EF">
        <w:trPr>
          <w:trHeight w:val="3364"/>
        </w:trPr>
        <w:tc>
          <w:tcPr>
            <w:tcW w:w="9855" w:type="dxa"/>
            <w:gridSpan w:val="8"/>
            <w:tcBorders>
              <w:top w:val="nil"/>
              <w:bottom w:val="single" w:sz="12" w:space="0" w:color="auto"/>
            </w:tcBorders>
          </w:tcPr>
          <w:p w:rsidR="00E87514" w:rsidRPr="00E87514" w:rsidRDefault="00E87514" w:rsidP="00E87514">
            <w:pPr>
              <w:jc w:val="both"/>
              <w:rPr>
                <w:b/>
              </w:rPr>
            </w:pPr>
            <w:r w:rsidRPr="00E87514">
              <w:rPr>
                <w:b/>
              </w:rPr>
              <w:t>Cíl předmětu</w:t>
            </w:r>
          </w:p>
          <w:p w:rsidR="00E87514" w:rsidRPr="00E87514" w:rsidRDefault="00E87514" w:rsidP="00E87514">
            <w:pPr>
              <w:jc w:val="both"/>
            </w:pPr>
            <w:r w:rsidRPr="00E87514">
              <w:t xml:space="preserve">Cílem předmětu je seznámit studenty se základy vědecké práce ve společenských vědách. Studenti jsou vedeni k pochopení principů empirického výzkumu (zejména andragogického) a k použití základních metod výzkumu. </w:t>
            </w:r>
          </w:p>
          <w:p w:rsidR="00E87514" w:rsidRPr="00E87514" w:rsidRDefault="00E87514" w:rsidP="00E87514">
            <w:pPr>
              <w:jc w:val="both"/>
            </w:pPr>
            <w:r w:rsidRPr="00E87514">
              <w:rPr>
                <w:b/>
              </w:rPr>
              <w:t>Obsah předmětu</w:t>
            </w:r>
          </w:p>
          <w:p w:rsidR="00E87514" w:rsidRPr="00E87514" w:rsidRDefault="00E87514" w:rsidP="00E87514">
            <w:pPr>
              <w:jc w:val="both"/>
            </w:pPr>
            <w:r w:rsidRPr="00E87514">
              <w:t>Základní metodologická východiska.</w:t>
            </w:r>
          </w:p>
          <w:p w:rsidR="00E87514" w:rsidRPr="00E87514" w:rsidRDefault="00E87514" w:rsidP="00E87514">
            <w:pPr>
              <w:jc w:val="both"/>
            </w:pPr>
            <w:r w:rsidRPr="00E87514">
              <w:t xml:space="preserve">Předmět vědeckého poznání ve společenských vědách a v andragogice. </w:t>
            </w:r>
          </w:p>
          <w:p w:rsidR="00E87514" w:rsidRPr="00E87514" w:rsidRDefault="00E87514" w:rsidP="00E87514">
            <w:pPr>
              <w:jc w:val="both"/>
            </w:pPr>
            <w:r w:rsidRPr="00E87514">
              <w:t>Formulace výzkumného problému a funkce hypotézy.</w:t>
            </w:r>
          </w:p>
          <w:p w:rsidR="00E87514" w:rsidRPr="00E87514" w:rsidRDefault="00E87514" w:rsidP="00E87514">
            <w:pPr>
              <w:jc w:val="both"/>
            </w:pPr>
            <w:r w:rsidRPr="00E87514">
              <w:t xml:space="preserve">Metody pedagogického (andragogického) výzkumu. </w:t>
            </w:r>
          </w:p>
          <w:p w:rsidR="00E87514" w:rsidRPr="00E87514" w:rsidRDefault="00E87514" w:rsidP="00E87514">
            <w:pPr>
              <w:jc w:val="both"/>
            </w:pPr>
            <w:r w:rsidRPr="00E87514">
              <w:t xml:space="preserve">Techniky měření v pedagogickém (andragogickém) výzkumu. </w:t>
            </w:r>
          </w:p>
          <w:p w:rsidR="00E87514" w:rsidRPr="00E87514" w:rsidRDefault="00E87514" w:rsidP="00E87514">
            <w:pPr>
              <w:jc w:val="both"/>
            </w:pPr>
            <w:r w:rsidRPr="00E87514">
              <w:t xml:space="preserve">Kvalitativní a kvantitativní analýza. </w:t>
            </w:r>
          </w:p>
          <w:p w:rsidR="00E87514" w:rsidRPr="00E87514" w:rsidRDefault="00E87514" w:rsidP="00E87514">
            <w:pPr>
              <w:jc w:val="both"/>
            </w:pPr>
            <w:r w:rsidRPr="00E87514">
              <w:t xml:space="preserve">Možnosti interpretace a využití výsledků výzkumu. </w:t>
            </w:r>
          </w:p>
          <w:p w:rsidR="00E87514" w:rsidRPr="00E87514" w:rsidRDefault="00E87514" w:rsidP="00E87514">
            <w:pPr>
              <w:jc w:val="both"/>
              <w:rPr>
                <w:b/>
              </w:rPr>
            </w:pPr>
            <w:r w:rsidRPr="00E87514">
              <w:rPr>
                <w:b/>
              </w:rPr>
              <w:t>Výstupní kompetence</w:t>
            </w:r>
          </w:p>
          <w:p w:rsidR="00E87514" w:rsidRPr="00E87514" w:rsidRDefault="00E87514" w:rsidP="00E87514">
            <w:pPr>
              <w:jc w:val="both"/>
            </w:pPr>
            <w:r w:rsidRPr="00E87514">
              <w:t xml:space="preserve">Student zná principy empirického výzkumu, dokáže popsat přístupy a metody využitelné v andragogickém výzkumu. Dokáže vysvětlit, jak se výzkum připravuje, disponuje základními znalostmi, jak provádět výzkum a umí použít výsledky výzkumu ve své práci. </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sz w:val="19"/>
                <w:szCs w:val="19"/>
              </w:rPr>
            </w:pPr>
            <w:r w:rsidRPr="00E87514">
              <w:rPr>
                <w:sz w:val="19"/>
                <w:szCs w:val="19"/>
              </w:rPr>
              <w:t xml:space="preserve">Disman, M. </w:t>
            </w:r>
            <w:r w:rsidRPr="00E87514">
              <w:rPr>
                <w:i/>
                <w:sz w:val="19"/>
                <w:szCs w:val="19"/>
              </w:rPr>
              <w:t>Jak se vyrábí sociologická znalost</w:t>
            </w:r>
            <w:r w:rsidRPr="00E87514">
              <w:rPr>
                <w:sz w:val="19"/>
                <w:szCs w:val="19"/>
              </w:rPr>
              <w:t xml:space="preserve">. Praha: Karolinum, 1993. </w:t>
            </w:r>
          </w:p>
          <w:p w:rsidR="00E87514" w:rsidRPr="00E87514" w:rsidRDefault="00E87514" w:rsidP="00E87514">
            <w:pPr>
              <w:jc w:val="both"/>
              <w:rPr>
                <w:sz w:val="19"/>
                <w:szCs w:val="19"/>
              </w:rPr>
            </w:pPr>
            <w:r w:rsidRPr="00E87514">
              <w:rPr>
                <w:sz w:val="19"/>
                <w:szCs w:val="19"/>
              </w:rPr>
              <w:t xml:space="preserve">Gavora, P. </w:t>
            </w:r>
            <w:r w:rsidRPr="00E87514">
              <w:rPr>
                <w:i/>
                <w:sz w:val="19"/>
                <w:szCs w:val="19"/>
              </w:rPr>
              <w:t>Úvod do pedagogického výzkumu</w:t>
            </w:r>
            <w:r w:rsidRPr="00E87514">
              <w:rPr>
                <w:sz w:val="19"/>
                <w:szCs w:val="19"/>
              </w:rPr>
              <w:t>. Brno: Paido, 2010.</w:t>
            </w:r>
          </w:p>
          <w:p w:rsidR="00E87514" w:rsidRPr="00E87514" w:rsidRDefault="00E87514" w:rsidP="00E87514">
            <w:pPr>
              <w:jc w:val="both"/>
              <w:rPr>
                <w:sz w:val="19"/>
                <w:szCs w:val="19"/>
              </w:rPr>
            </w:pPr>
            <w:r w:rsidRPr="00E87514">
              <w:rPr>
                <w:sz w:val="19"/>
                <w:szCs w:val="19"/>
              </w:rPr>
              <w:t xml:space="preserve">Chráska, M. </w:t>
            </w:r>
            <w:r w:rsidRPr="00E87514">
              <w:rPr>
                <w:i/>
                <w:sz w:val="19"/>
                <w:szCs w:val="19"/>
              </w:rPr>
              <w:t>Metody pedagogického výzkumu</w:t>
            </w:r>
            <w:r w:rsidRPr="00E87514">
              <w:rPr>
                <w:sz w:val="19"/>
                <w:szCs w:val="19"/>
              </w:rPr>
              <w:t>. Praha. Grada, 2007.</w:t>
            </w:r>
          </w:p>
          <w:p w:rsidR="00E87514" w:rsidRPr="00E87514" w:rsidRDefault="00E87514" w:rsidP="00E87514">
            <w:pPr>
              <w:jc w:val="both"/>
              <w:rPr>
                <w:sz w:val="19"/>
                <w:szCs w:val="19"/>
              </w:rPr>
            </w:pPr>
            <w:r w:rsidRPr="00E87514">
              <w:rPr>
                <w:sz w:val="19"/>
                <w:szCs w:val="19"/>
              </w:rPr>
              <w:t xml:space="preserve">Průcha, J. </w:t>
            </w:r>
            <w:r w:rsidRPr="00E87514">
              <w:rPr>
                <w:i/>
                <w:sz w:val="19"/>
                <w:szCs w:val="19"/>
              </w:rPr>
              <w:t>Andragogický výzkum</w:t>
            </w:r>
            <w:r w:rsidRPr="00E87514">
              <w:rPr>
                <w:sz w:val="19"/>
                <w:szCs w:val="19"/>
              </w:rPr>
              <w:t>. Praha: Grada, 2014.</w:t>
            </w:r>
          </w:p>
          <w:p w:rsidR="00E87514" w:rsidRPr="00E87514" w:rsidRDefault="00E87514" w:rsidP="00E87514">
            <w:pPr>
              <w:jc w:val="both"/>
              <w:rPr>
                <w:sz w:val="19"/>
                <w:szCs w:val="19"/>
              </w:rPr>
            </w:pPr>
            <w:r w:rsidRPr="00E87514">
              <w:rPr>
                <w:sz w:val="19"/>
                <w:szCs w:val="19"/>
              </w:rPr>
              <w:t xml:space="preserve">Punch, K. F. </w:t>
            </w:r>
            <w:r w:rsidRPr="00E87514">
              <w:rPr>
                <w:i/>
                <w:sz w:val="19"/>
                <w:szCs w:val="19"/>
              </w:rPr>
              <w:t>Úspěšný návrh výzkumu</w:t>
            </w:r>
            <w:r w:rsidRPr="00E87514">
              <w:rPr>
                <w:sz w:val="19"/>
                <w:szCs w:val="19"/>
              </w:rPr>
              <w:t>. Praha: Portál, 2008.</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sz w:val="19"/>
                <w:szCs w:val="19"/>
              </w:rPr>
            </w:pPr>
            <w:r w:rsidRPr="00E87514">
              <w:rPr>
                <w:sz w:val="19"/>
                <w:szCs w:val="19"/>
              </w:rPr>
              <w:t xml:space="preserve">Maňák, J., Švec, V. (eds). </w:t>
            </w:r>
            <w:r w:rsidRPr="00E87514">
              <w:rPr>
                <w:i/>
                <w:sz w:val="19"/>
                <w:szCs w:val="19"/>
              </w:rPr>
              <w:t>Cesty pedagogického výzkumu</w:t>
            </w:r>
            <w:r w:rsidRPr="00E87514">
              <w:rPr>
                <w:sz w:val="19"/>
                <w:szCs w:val="19"/>
              </w:rPr>
              <w:t xml:space="preserve">. Brno: Paido, 2004. </w:t>
            </w:r>
          </w:p>
          <w:p w:rsidR="00E87514" w:rsidRPr="00E87514" w:rsidRDefault="00E87514" w:rsidP="00E87514">
            <w:pPr>
              <w:jc w:val="both"/>
              <w:rPr>
                <w:sz w:val="19"/>
                <w:szCs w:val="19"/>
              </w:rPr>
            </w:pPr>
            <w:r w:rsidRPr="00E87514">
              <w:rPr>
                <w:sz w:val="19"/>
                <w:szCs w:val="19"/>
              </w:rPr>
              <w:t xml:space="preserve">Punch, K. F. </w:t>
            </w:r>
            <w:r w:rsidRPr="00E87514">
              <w:rPr>
                <w:i/>
                <w:sz w:val="19"/>
                <w:szCs w:val="19"/>
              </w:rPr>
              <w:t>Základy kvantitativního šetření</w:t>
            </w:r>
            <w:r w:rsidRPr="00E87514">
              <w:rPr>
                <w:sz w:val="19"/>
                <w:szCs w:val="19"/>
              </w:rPr>
              <w:t xml:space="preserve">. Praha: Portál, 2008. </w:t>
            </w:r>
          </w:p>
          <w:p w:rsidR="00E87514" w:rsidRPr="00E87514" w:rsidRDefault="00E87514" w:rsidP="00E87514">
            <w:pPr>
              <w:jc w:val="both"/>
              <w:rPr>
                <w:sz w:val="19"/>
                <w:szCs w:val="19"/>
              </w:rPr>
            </w:pPr>
            <w:r w:rsidRPr="00E87514">
              <w:rPr>
                <w:sz w:val="19"/>
                <w:szCs w:val="19"/>
              </w:rPr>
              <w:t xml:space="preserve">Švaříček, R., Šeďová, K. a kol. </w:t>
            </w:r>
            <w:r w:rsidRPr="00E87514">
              <w:rPr>
                <w:i/>
                <w:sz w:val="19"/>
                <w:szCs w:val="19"/>
              </w:rPr>
              <w:t>Kvalitativní výzkum v pedagogických vědách</w:t>
            </w:r>
            <w:r w:rsidRPr="00E87514">
              <w:rPr>
                <w:sz w:val="19"/>
                <w:szCs w:val="19"/>
              </w:rPr>
              <w:t xml:space="preserve">. Praha: Portál, 2007. </w:t>
            </w:r>
          </w:p>
          <w:p w:rsidR="00E87514" w:rsidRPr="00692569" w:rsidRDefault="00E87514" w:rsidP="00E87514">
            <w:pPr>
              <w:jc w:val="both"/>
              <w:rPr>
                <w:sz w:val="19"/>
                <w:szCs w:val="19"/>
              </w:rPr>
            </w:pPr>
            <w:r w:rsidRPr="00E87514">
              <w:rPr>
                <w:sz w:val="19"/>
                <w:szCs w:val="19"/>
              </w:rPr>
              <w:t xml:space="preserve">Švec, V., Hrbáčková, K. </w:t>
            </w:r>
            <w:r w:rsidRPr="00E87514">
              <w:rPr>
                <w:i/>
                <w:sz w:val="19"/>
                <w:szCs w:val="19"/>
              </w:rPr>
              <w:t>Průvodce metodologií pedagogického výzkumu</w:t>
            </w:r>
            <w:r w:rsidRPr="00E87514">
              <w:rPr>
                <w:sz w:val="19"/>
                <w:szCs w:val="19"/>
              </w:rPr>
              <w:t xml:space="preserve">. Zlín, UTB ve Zlíně, 2007. </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25</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692569">
        <w:trPr>
          <w:trHeight w:val="726"/>
        </w:trPr>
        <w:tc>
          <w:tcPr>
            <w:tcW w:w="9855" w:type="dxa"/>
            <w:gridSpan w:val="8"/>
          </w:tcPr>
          <w:p w:rsidR="00E87514" w:rsidRPr="00E87514" w:rsidRDefault="00E87514" w:rsidP="00E87514">
            <w:pPr>
              <w:jc w:val="both"/>
            </w:pPr>
            <w:r w:rsidRPr="00E87514">
              <w:rPr>
                <w:color w:val="000000"/>
              </w:rPr>
              <w:t>15 hodin přímá výuka formou přednášky. 10 hodin distanční forma: zpracování projektu</w:t>
            </w:r>
            <w:r w:rsidR="00692569">
              <w:rPr>
                <w:color w:val="000000"/>
              </w:rPr>
              <w:t xml:space="preserve"> </w:t>
            </w:r>
            <w:r w:rsidRPr="00E87514">
              <w:rPr>
                <w:color w:val="000000"/>
              </w:rPr>
              <w:t xml:space="preserve">empirického výzkumu (zaměřeného na výzkumný problém z oblasti andragogiky), průběžná konzultace k projektu v prostředí MOODLE nebo e-mailem, práce se studijní oporou </w:t>
            </w:r>
            <w:r w:rsidRPr="00E87514">
              <w:rPr>
                <w:i/>
                <w:color w:val="000000"/>
              </w:rPr>
              <w:t>Průvodce metodologií pedagogického výzkumu</w:t>
            </w:r>
            <w:r w:rsidRPr="00E87514">
              <w:rPr>
                <w:color w:val="000000"/>
              </w:rPr>
              <w:t>.</w:t>
            </w:r>
          </w:p>
        </w:tc>
      </w:tr>
    </w:tbl>
    <w:p w:rsidR="00E87514" w:rsidRDefault="00E87514" w:rsidP="00E87514">
      <w:pPr>
        <w:rPr>
          <w:b/>
          <w:sz w:val="24"/>
          <w:szCs w:val="24"/>
        </w:rPr>
      </w:pPr>
    </w:p>
    <w:p w:rsidR="00692569" w:rsidRDefault="00692569" w:rsidP="00E87514">
      <w:pPr>
        <w:rPr>
          <w:b/>
          <w:sz w:val="24"/>
          <w:szCs w:val="24"/>
        </w:rPr>
      </w:pPr>
    </w:p>
    <w:p w:rsidR="00692569" w:rsidRDefault="00692569" w:rsidP="00E87514">
      <w:pPr>
        <w:rPr>
          <w:b/>
          <w:sz w:val="24"/>
          <w:szCs w:val="24"/>
        </w:rPr>
      </w:pPr>
    </w:p>
    <w:p w:rsidR="00692569" w:rsidRDefault="00692569" w:rsidP="00E87514">
      <w:pPr>
        <w:rPr>
          <w:b/>
          <w:sz w:val="24"/>
          <w:szCs w:val="24"/>
        </w:rPr>
      </w:pPr>
    </w:p>
    <w:p w:rsidR="00D95789" w:rsidRDefault="00D95789" w:rsidP="00E87514">
      <w:pPr>
        <w:rPr>
          <w:b/>
          <w:sz w:val="24"/>
          <w:szCs w:val="24"/>
        </w:rPr>
      </w:pPr>
    </w:p>
    <w:p w:rsidR="00D95789" w:rsidRDefault="00D95789" w:rsidP="00E87514">
      <w:pPr>
        <w:rPr>
          <w:b/>
          <w:sz w:val="24"/>
          <w:szCs w:val="24"/>
        </w:rPr>
      </w:pPr>
    </w:p>
    <w:p w:rsidR="00692569" w:rsidRDefault="00692569" w:rsidP="00E87514">
      <w:pPr>
        <w:rPr>
          <w:b/>
          <w:sz w:val="24"/>
          <w:szCs w:val="24"/>
        </w:rPr>
      </w:pPr>
    </w:p>
    <w:p w:rsidR="00692569" w:rsidRPr="00E87514" w:rsidRDefault="00692569" w:rsidP="00E87514">
      <w:pPr>
        <w:rPr>
          <w:b/>
          <w:sz w:val="24"/>
          <w:szCs w:val="24"/>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r w:rsidRPr="00E87514">
              <w:t>Neziskové organizace</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r w:rsidRPr="00E87514">
              <w:t>PZ</w:t>
            </w: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2./LS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10s + 10</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5</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C41F0A" w:rsidP="00E87514">
            <w:pPr>
              <w:jc w:val="both"/>
            </w:pPr>
            <w:ins w:id="25" w:author="*" w:date="2018-08-23T07:36:00Z">
              <w:r>
                <w:t>Prerekvizita: Občanský sektor</w:t>
              </w:r>
            </w:ins>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Klz</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E87514">
            <w:pPr>
              <w:jc w:val="both"/>
            </w:pPr>
            <w:r w:rsidRPr="00E87514">
              <w:t>Klasifikovaný zápočet. Zpracování projektu analýzy</w:t>
            </w:r>
            <w:ins w:id="26" w:author="*" w:date="2018-08-23T10:07:00Z">
              <w:r w:rsidR="00857FC9">
                <w:t xml:space="preserve"> činností a financování</w:t>
              </w:r>
            </w:ins>
            <w:r w:rsidRPr="00E87514">
              <w:t xml:space="preserve"> vybrané neziskové organizace.  Test realizovaný v prostředí MOODLE. </w:t>
            </w:r>
          </w:p>
        </w:tc>
      </w:tr>
      <w:tr w:rsidR="00E87514" w:rsidRPr="00E87514" w:rsidTr="00A46B16">
        <w:trPr>
          <w:trHeight w:val="263"/>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Mgr. Jana Krausová, Ph.D.</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A46B16">
        <w:trPr>
          <w:trHeight w:val="167"/>
        </w:trPr>
        <w:tc>
          <w:tcPr>
            <w:tcW w:w="9855" w:type="dxa"/>
            <w:gridSpan w:val="8"/>
            <w:tcBorders>
              <w:top w:val="nil"/>
            </w:tcBorders>
          </w:tcPr>
          <w:p w:rsidR="00E87514" w:rsidRPr="00E87514" w:rsidRDefault="00E87514" w:rsidP="00E87514">
            <w:pPr>
              <w:jc w:val="both"/>
            </w:pPr>
            <w:r w:rsidRPr="00E87514">
              <w:t>Mgr. Jana Krausová, Ph.D.</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A46B16">
        <w:trPr>
          <w:trHeight w:val="3647"/>
        </w:trPr>
        <w:tc>
          <w:tcPr>
            <w:tcW w:w="9855" w:type="dxa"/>
            <w:gridSpan w:val="8"/>
            <w:tcBorders>
              <w:top w:val="nil"/>
              <w:bottom w:val="single" w:sz="12" w:space="0" w:color="auto"/>
            </w:tcBorders>
          </w:tcPr>
          <w:p w:rsidR="00E87514" w:rsidRPr="00E87514" w:rsidRDefault="00E87514" w:rsidP="00E87514">
            <w:pPr>
              <w:jc w:val="both"/>
              <w:rPr>
                <w:b/>
                <w:sz w:val="19"/>
                <w:szCs w:val="19"/>
              </w:rPr>
            </w:pPr>
            <w:r w:rsidRPr="00E87514">
              <w:rPr>
                <w:b/>
                <w:sz w:val="19"/>
                <w:szCs w:val="19"/>
              </w:rPr>
              <w:t xml:space="preserve">Cíl předmětu </w:t>
            </w:r>
          </w:p>
          <w:p w:rsidR="00E87514" w:rsidRPr="00E87514" w:rsidRDefault="00E87514" w:rsidP="00E87514">
            <w:pPr>
              <w:jc w:val="both"/>
              <w:rPr>
                <w:b/>
                <w:sz w:val="19"/>
                <w:szCs w:val="19"/>
              </w:rPr>
            </w:pPr>
            <w:r w:rsidRPr="00E87514">
              <w:rPr>
                <w:sz w:val="19"/>
                <w:szCs w:val="19"/>
              </w:rPr>
              <w:t xml:space="preserve">Cílem předmětu je seznámit studenty s vymezením a rolemi neziskových organizací ve společnosti. Přiblíženy jsou teorie vzniku a rozvoje neziskových organizací. Studenti získávají přehled o klasifikaci neziskových organizací dle různých kritérií. Studenti jsou vedeni k osvojení si základních legislativních norem reglementujících fungování neziskových organizací v České republice a tyto umí prakticky aplikovat. </w:t>
            </w:r>
          </w:p>
          <w:p w:rsidR="00E87514" w:rsidRPr="00E87514" w:rsidRDefault="00E87514" w:rsidP="00E87514">
            <w:pPr>
              <w:jc w:val="both"/>
              <w:rPr>
                <w:sz w:val="19"/>
                <w:szCs w:val="19"/>
              </w:rPr>
            </w:pPr>
            <w:r w:rsidRPr="00E87514">
              <w:rPr>
                <w:b/>
                <w:sz w:val="19"/>
                <w:szCs w:val="19"/>
              </w:rPr>
              <w:t xml:space="preserve">Obsah předmětu </w:t>
            </w:r>
          </w:p>
          <w:p w:rsidR="00E87514" w:rsidRPr="00E87514" w:rsidRDefault="00E87514" w:rsidP="00E87514">
            <w:pPr>
              <w:jc w:val="both"/>
              <w:rPr>
                <w:sz w:val="19"/>
                <w:szCs w:val="19"/>
              </w:rPr>
            </w:pPr>
            <w:r w:rsidRPr="00E87514">
              <w:rPr>
                <w:sz w:val="19"/>
                <w:szCs w:val="19"/>
              </w:rPr>
              <w:t>Terminologie vztahující se k neziskovým organizacím. Strukturálně-operacionální definice. Definice ziskovosti.</w:t>
            </w:r>
          </w:p>
          <w:p w:rsidR="00E87514" w:rsidRPr="00E87514" w:rsidRDefault="00E87514" w:rsidP="00E87514">
            <w:pPr>
              <w:jc w:val="both"/>
              <w:rPr>
                <w:sz w:val="19"/>
                <w:szCs w:val="19"/>
              </w:rPr>
            </w:pPr>
            <w:r w:rsidRPr="00E87514">
              <w:rPr>
                <w:sz w:val="19"/>
                <w:szCs w:val="19"/>
              </w:rPr>
              <w:t>Historický vývoj, teorie a modely vzniku a rozvoje neziskových organizací.</w:t>
            </w:r>
          </w:p>
          <w:p w:rsidR="00E87514" w:rsidRPr="00E87514" w:rsidRDefault="00E87514" w:rsidP="00E87514">
            <w:pPr>
              <w:jc w:val="both"/>
              <w:rPr>
                <w:sz w:val="19"/>
                <w:szCs w:val="19"/>
              </w:rPr>
            </w:pPr>
            <w:r w:rsidRPr="00E87514">
              <w:rPr>
                <w:sz w:val="19"/>
                <w:szCs w:val="19"/>
              </w:rPr>
              <w:t>Neziskový sektor v České republice.</w:t>
            </w:r>
          </w:p>
          <w:p w:rsidR="00E87514" w:rsidRPr="00E87514" w:rsidRDefault="00E87514" w:rsidP="00E87514">
            <w:pPr>
              <w:jc w:val="both"/>
              <w:rPr>
                <w:sz w:val="19"/>
                <w:szCs w:val="19"/>
              </w:rPr>
            </w:pPr>
            <w:r w:rsidRPr="00E87514">
              <w:rPr>
                <w:sz w:val="19"/>
                <w:szCs w:val="19"/>
              </w:rPr>
              <w:t xml:space="preserve">Typologie neziskových organizací. </w:t>
            </w:r>
          </w:p>
          <w:p w:rsidR="00E87514" w:rsidRPr="00E87514" w:rsidRDefault="00E87514" w:rsidP="00E87514">
            <w:pPr>
              <w:jc w:val="both"/>
              <w:rPr>
                <w:sz w:val="19"/>
                <w:szCs w:val="19"/>
              </w:rPr>
            </w:pPr>
            <w:r w:rsidRPr="00E87514">
              <w:rPr>
                <w:sz w:val="19"/>
                <w:szCs w:val="19"/>
              </w:rPr>
              <w:t xml:space="preserve">Přehled základních typů veřejnoprávních a soukromoprávních neziskových organizací a jejich legislativní úprava. </w:t>
            </w:r>
          </w:p>
          <w:p w:rsidR="00E87514" w:rsidRPr="00E87514" w:rsidRDefault="00E87514" w:rsidP="00E87514">
            <w:pPr>
              <w:jc w:val="both"/>
              <w:rPr>
                <w:sz w:val="19"/>
                <w:szCs w:val="19"/>
              </w:rPr>
            </w:pPr>
            <w:r w:rsidRPr="00E87514">
              <w:rPr>
                <w:sz w:val="19"/>
                <w:szCs w:val="19"/>
              </w:rPr>
              <w:t>Právní podmínky fungování neziskových organizací v ČR (definice, registrace, statusové normy vč. orgánů, členství a vkladu).</w:t>
            </w:r>
          </w:p>
          <w:p w:rsidR="00E87514" w:rsidRPr="00E87514" w:rsidRDefault="00E87514" w:rsidP="00E87514">
            <w:pPr>
              <w:jc w:val="both"/>
              <w:rPr>
                <w:sz w:val="19"/>
                <w:szCs w:val="19"/>
              </w:rPr>
            </w:pPr>
            <w:r w:rsidRPr="00E87514">
              <w:rPr>
                <w:sz w:val="19"/>
                <w:szCs w:val="19"/>
              </w:rPr>
              <w:t xml:space="preserve">Legislativní rámec fungování lidských zdrojů v neziskových organizacích, dle jejich typu. </w:t>
            </w:r>
          </w:p>
          <w:p w:rsidR="00E87514" w:rsidRPr="00E87514" w:rsidRDefault="00E87514" w:rsidP="00E87514">
            <w:pPr>
              <w:jc w:val="both"/>
              <w:rPr>
                <w:sz w:val="19"/>
                <w:szCs w:val="19"/>
              </w:rPr>
            </w:pPr>
            <w:r w:rsidRPr="00E87514">
              <w:rPr>
                <w:b/>
                <w:sz w:val="19"/>
                <w:szCs w:val="19"/>
              </w:rPr>
              <w:t xml:space="preserve">Výstupní kompetence </w:t>
            </w:r>
          </w:p>
          <w:p w:rsidR="00E87514" w:rsidRPr="00E87514" w:rsidRDefault="00E87514" w:rsidP="00E87514">
            <w:pPr>
              <w:jc w:val="both"/>
              <w:rPr>
                <w:sz w:val="19"/>
                <w:szCs w:val="19"/>
              </w:rPr>
            </w:pPr>
            <w:r w:rsidRPr="00E87514">
              <w:rPr>
                <w:sz w:val="19"/>
                <w:szCs w:val="19"/>
              </w:rPr>
              <w:t xml:space="preserve">Student dokáže definovat co je nezisková organizace. Student umí popsat a porovnat základní typy neziskových organizací. Umí analyzovat, kriticky zhodnotit fungování neziskové organizace a ví, jak vytvořit podmínky pro fungování neziskové organizace podle platné legislativní úpravy v České republice. </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E87514" w:rsidRPr="00E87514" w:rsidRDefault="00E87514" w:rsidP="00E87514">
            <w:pPr>
              <w:jc w:val="both"/>
              <w:rPr>
                <w:sz w:val="19"/>
                <w:szCs w:val="19"/>
              </w:rPr>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sz w:val="19"/>
                <w:szCs w:val="19"/>
              </w:rPr>
            </w:pPr>
            <w:r w:rsidRPr="00E87514">
              <w:rPr>
                <w:sz w:val="19"/>
                <w:szCs w:val="19"/>
              </w:rPr>
              <w:t>Dobrozemský, V., Stejskal, J.</w:t>
            </w:r>
            <w:r w:rsidRPr="00E87514">
              <w:rPr>
                <w:caps/>
                <w:sz w:val="19"/>
                <w:szCs w:val="19"/>
              </w:rPr>
              <w:t xml:space="preserve"> </w:t>
            </w:r>
            <w:r w:rsidRPr="00E87514">
              <w:rPr>
                <w:sz w:val="19"/>
                <w:szCs w:val="19"/>
              </w:rPr>
              <w:t> </w:t>
            </w:r>
            <w:r w:rsidRPr="00E87514">
              <w:rPr>
                <w:i/>
                <w:iCs/>
                <w:sz w:val="19"/>
                <w:szCs w:val="19"/>
              </w:rPr>
              <w:t>Nevýdělečné organizace v teorii</w:t>
            </w:r>
            <w:r w:rsidRPr="00E87514">
              <w:rPr>
                <w:sz w:val="19"/>
                <w:szCs w:val="19"/>
              </w:rPr>
              <w:t>. Praha: Wolters Kluwer, 2016.</w:t>
            </w:r>
          </w:p>
          <w:p w:rsidR="00E87514" w:rsidRPr="00E87514" w:rsidRDefault="00E87514" w:rsidP="00E87514">
            <w:pPr>
              <w:jc w:val="both"/>
              <w:rPr>
                <w:sz w:val="19"/>
                <w:szCs w:val="19"/>
              </w:rPr>
            </w:pPr>
            <w:r w:rsidRPr="00E87514">
              <w:rPr>
                <w:sz w:val="19"/>
                <w:szCs w:val="19"/>
              </w:rPr>
              <w:t>Dobrozemský, V., Stejskal, J. </w:t>
            </w:r>
            <w:r w:rsidRPr="00E87514">
              <w:rPr>
                <w:i/>
                <w:iCs/>
                <w:sz w:val="19"/>
                <w:szCs w:val="19"/>
              </w:rPr>
              <w:t>Nevýdělečné organizace v praxi</w:t>
            </w:r>
            <w:r w:rsidRPr="00E87514">
              <w:rPr>
                <w:sz w:val="19"/>
                <w:szCs w:val="19"/>
              </w:rPr>
              <w:t xml:space="preserve">. Praha: Wolters Kluwer, 2017. </w:t>
            </w:r>
          </w:p>
          <w:p w:rsidR="00E87514" w:rsidRPr="00E87514" w:rsidRDefault="00E87514" w:rsidP="00E87514">
            <w:pPr>
              <w:jc w:val="both"/>
              <w:rPr>
                <w:sz w:val="19"/>
                <w:szCs w:val="19"/>
                <w:shd w:val="clear" w:color="auto" w:fill="FFFFFF"/>
              </w:rPr>
            </w:pPr>
            <w:r w:rsidRPr="00E87514">
              <w:rPr>
                <w:sz w:val="19"/>
                <w:szCs w:val="19"/>
                <w:shd w:val="clear" w:color="auto" w:fill="FFFFFF"/>
              </w:rPr>
              <w:t xml:space="preserve">Peková J., Pilný, J., Jetmar, M. </w:t>
            </w:r>
            <w:r w:rsidRPr="00E87514">
              <w:rPr>
                <w:i/>
                <w:sz w:val="19"/>
                <w:szCs w:val="19"/>
                <w:shd w:val="clear" w:color="auto" w:fill="FFFFFF"/>
              </w:rPr>
              <w:t>Veřejný sektor – řízení a financování</w:t>
            </w:r>
            <w:r w:rsidRPr="00E87514">
              <w:rPr>
                <w:sz w:val="19"/>
                <w:szCs w:val="19"/>
                <w:shd w:val="clear" w:color="auto" w:fill="FFFFFF"/>
              </w:rPr>
              <w:t>. Praha: Wolters Kluwer, 2012.</w:t>
            </w:r>
          </w:p>
          <w:p w:rsidR="00E87514" w:rsidRPr="00E87514" w:rsidRDefault="00E87514" w:rsidP="00E87514">
            <w:pPr>
              <w:jc w:val="both"/>
              <w:rPr>
                <w:sz w:val="19"/>
                <w:szCs w:val="19"/>
                <w:shd w:val="clear" w:color="auto" w:fill="FFFFFF"/>
              </w:rPr>
            </w:pPr>
            <w:r w:rsidRPr="00E87514">
              <w:rPr>
                <w:sz w:val="19"/>
                <w:szCs w:val="19"/>
                <w:shd w:val="clear" w:color="auto" w:fill="FFFFFF"/>
              </w:rPr>
              <w:t xml:space="preserve">Skovajsa, M. a kol. Občanský sektor: organizovaná občanská společnost v České republice. Praha: Portál, 2010. </w:t>
            </w:r>
          </w:p>
          <w:p w:rsidR="00E87514" w:rsidRPr="00E87514" w:rsidRDefault="00E87514" w:rsidP="00E87514">
            <w:pPr>
              <w:jc w:val="both"/>
              <w:rPr>
                <w:sz w:val="19"/>
                <w:szCs w:val="19"/>
              </w:rPr>
            </w:pPr>
            <w:r w:rsidRPr="00E87514">
              <w:rPr>
                <w:sz w:val="19"/>
                <w:szCs w:val="19"/>
                <w:shd w:val="clear" w:color="auto" w:fill="FFFFFF"/>
              </w:rPr>
              <w:t>Šedivý, M., Medlíková, O</w:t>
            </w:r>
            <w:r w:rsidRPr="00E87514">
              <w:rPr>
                <w:sz w:val="19"/>
                <w:szCs w:val="19"/>
              </w:rPr>
              <w:t>. </w:t>
            </w:r>
            <w:r w:rsidRPr="00E87514">
              <w:rPr>
                <w:i/>
                <w:iCs/>
                <w:sz w:val="19"/>
                <w:szCs w:val="19"/>
              </w:rPr>
              <w:t>Úspěšná nezisková organizace</w:t>
            </w:r>
            <w:r w:rsidRPr="00E87514">
              <w:rPr>
                <w:sz w:val="19"/>
                <w:szCs w:val="19"/>
              </w:rPr>
              <w:t xml:space="preserve">. Praha: Grada, 2017. </w:t>
            </w:r>
          </w:p>
          <w:p w:rsidR="00E87514" w:rsidRPr="00E87514" w:rsidRDefault="00E87514" w:rsidP="00E87514">
            <w:pPr>
              <w:jc w:val="both"/>
              <w:rPr>
                <w:sz w:val="19"/>
                <w:szCs w:val="19"/>
              </w:rPr>
            </w:pPr>
            <w:r w:rsidRPr="00E87514">
              <w:rPr>
                <w:sz w:val="19"/>
                <w:szCs w:val="19"/>
              </w:rPr>
              <w:t xml:space="preserve">Vít., P. </w:t>
            </w:r>
            <w:r w:rsidRPr="00E87514">
              <w:rPr>
                <w:i/>
                <w:iCs/>
                <w:sz w:val="19"/>
                <w:szCs w:val="19"/>
                <w:shd w:val="clear" w:color="auto" w:fill="FFFFFF"/>
              </w:rPr>
              <w:t>Praktický právní průvodce pro neziskové organizace</w:t>
            </w:r>
            <w:r w:rsidRPr="00E87514">
              <w:rPr>
                <w:sz w:val="19"/>
                <w:szCs w:val="19"/>
                <w:shd w:val="clear" w:color="auto" w:fill="FFFFFF"/>
              </w:rPr>
              <w:t>. První vydání. Praha: Grada, 2015.</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sz w:val="19"/>
                <w:szCs w:val="19"/>
              </w:rPr>
            </w:pPr>
            <w:r w:rsidRPr="00E87514">
              <w:rPr>
                <w:sz w:val="19"/>
                <w:szCs w:val="19"/>
                <w:shd w:val="clear" w:color="auto" w:fill="FFFFFF"/>
              </w:rPr>
              <w:t xml:space="preserve">Bachmann, P. </w:t>
            </w:r>
            <w:r w:rsidRPr="00E87514">
              <w:rPr>
                <w:i/>
                <w:sz w:val="19"/>
                <w:szCs w:val="19"/>
                <w:shd w:val="clear" w:color="auto" w:fill="FFFFFF"/>
              </w:rPr>
              <w:t>Management neziskové organizace</w:t>
            </w:r>
            <w:r w:rsidRPr="00E87514">
              <w:rPr>
                <w:sz w:val="19"/>
                <w:szCs w:val="19"/>
                <w:shd w:val="clear" w:color="auto" w:fill="FFFFFF"/>
              </w:rPr>
              <w:t>. Hradec Králové: Gaudeamus, 2011.</w:t>
            </w:r>
          </w:p>
          <w:p w:rsidR="00E87514" w:rsidRPr="00E87514" w:rsidRDefault="00E87514" w:rsidP="00E87514">
            <w:pPr>
              <w:jc w:val="both"/>
              <w:rPr>
                <w:sz w:val="19"/>
                <w:szCs w:val="19"/>
                <w:shd w:val="clear" w:color="auto" w:fill="FFFFFF"/>
              </w:rPr>
            </w:pPr>
            <w:r w:rsidRPr="00E87514">
              <w:rPr>
                <w:sz w:val="19"/>
                <w:szCs w:val="19"/>
                <w:shd w:val="clear" w:color="auto" w:fill="FFFFFF"/>
              </w:rPr>
              <w:t>Frič, P. a kol. </w:t>
            </w:r>
            <w:r w:rsidRPr="00E87514">
              <w:rPr>
                <w:i/>
                <w:iCs/>
                <w:sz w:val="19"/>
                <w:szCs w:val="19"/>
                <w:shd w:val="clear" w:color="auto" w:fill="FFFFFF"/>
              </w:rPr>
              <w:t>Občanský sektor v ohrožení</w:t>
            </w:r>
            <w:r w:rsidRPr="00E87514">
              <w:rPr>
                <w:iCs/>
                <w:sz w:val="19"/>
                <w:szCs w:val="19"/>
                <w:shd w:val="clear" w:color="auto" w:fill="FFFFFF"/>
              </w:rPr>
              <w:t>?</w:t>
            </w:r>
            <w:r w:rsidRPr="00E87514">
              <w:rPr>
                <w:sz w:val="19"/>
                <w:szCs w:val="19"/>
                <w:shd w:val="clear" w:color="auto" w:fill="FFFFFF"/>
              </w:rPr>
              <w:t xml:space="preserve"> Praha: Sociologické nakladatelství (SLON), 2016.</w:t>
            </w:r>
          </w:p>
          <w:p w:rsidR="00E87514" w:rsidRPr="00E87514" w:rsidRDefault="00E87514" w:rsidP="00E87514">
            <w:pPr>
              <w:jc w:val="both"/>
              <w:rPr>
                <w:sz w:val="19"/>
                <w:szCs w:val="19"/>
                <w:shd w:val="clear" w:color="auto" w:fill="FFFFFF"/>
              </w:rPr>
            </w:pPr>
            <w:r w:rsidRPr="00E87514">
              <w:rPr>
                <w:sz w:val="19"/>
                <w:szCs w:val="19"/>
                <w:shd w:val="clear" w:color="auto" w:fill="FFFFFF"/>
              </w:rPr>
              <w:t xml:space="preserve">Hyánek, V. </w:t>
            </w:r>
            <w:r w:rsidRPr="00E87514">
              <w:rPr>
                <w:i/>
                <w:sz w:val="19"/>
                <w:szCs w:val="19"/>
                <w:shd w:val="clear" w:color="auto" w:fill="FFFFFF"/>
              </w:rPr>
              <w:t>Neziskové organizace: teorie a mýty</w:t>
            </w:r>
            <w:r w:rsidRPr="00E87514">
              <w:rPr>
                <w:sz w:val="19"/>
                <w:szCs w:val="19"/>
                <w:shd w:val="clear" w:color="auto" w:fill="FFFFFF"/>
              </w:rPr>
              <w:t>. Brno: Masarykova univerzita, 2011.</w:t>
            </w:r>
          </w:p>
          <w:p w:rsidR="00E87514" w:rsidRPr="00E87514" w:rsidRDefault="00E87514" w:rsidP="00E87514">
            <w:pPr>
              <w:jc w:val="both"/>
              <w:rPr>
                <w:sz w:val="19"/>
                <w:szCs w:val="19"/>
                <w:shd w:val="clear" w:color="auto" w:fill="FFFFFF"/>
              </w:rPr>
            </w:pPr>
            <w:r w:rsidRPr="00E87514">
              <w:rPr>
                <w:sz w:val="19"/>
                <w:szCs w:val="19"/>
                <w:shd w:val="clear" w:color="auto" w:fill="FFFFFF"/>
              </w:rPr>
              <w:t>Radová, H. ed. </w:t>
            </w:r>
            <w:r w:rsidRPr="00E87514">
              <w:rPr>
                <w:i/>
                <w:iCs/>
                <w:sz w:val="19"/>
                <w:szCs w:val="19"/>
                <w:shd w:val="clear" w:color="auto" w:fill="FFFFFF"/>
              </w:rPr>
              <w:t>Sborník souhrnných pozic v nestátních neziskových organizacích: kompetenční profily pro neformální vzdělávání</w:t>
            </w:r>
            <w:r w:rsidRPr="00E87514">
              <w:rPr>
                <w:i/>
                <w:sz w:val="19"/>
                <w:szCs w:val="19"/>
                <w:shd w:val="clear" w:color="auto" w:fill="FFFFFF"/>
              </w:rPr>
              <w:t>.</w:t>
            </w:r>
            <w:r w:rsidRPr="00E87514">
              <w:rPr>
                <w:sz w:val="19"/>
                <w:szCs w:val="19"/>
                <w:shd w:val="clear" w:color="auto" w:fill="FFFFFF"/>
              </w:rPr>
              <w:t xml:space="preserve"> Praha: Národní institut dětí a mládeže Ministerstva školství, mládeže a tělovýchovy, 2012.</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sz w:val="19"/>
                <w:szCs w:val="19"/>
              </w:rPr>
            </w:pPr>
            <w:r w:rsidRPr="00E87514">
              <w:rPr>
                <w:b/>
                <w:sz w:val="19"/>
                <w:szCs w:val="19"/>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rPr>
                <w:sz w:val="19"/>
                <w:szCs w:val="19"/>
              </w:rPr>
            </w:pPr>
            <w:r w:rsidRPr="00E87514">
              <w:rPr>
                <w:b/>
                <w:sz w:val="19"/>
                <w:szCs w:val="19"/>
              </w:rPr>
              <w:t>Rozsah konzultací (soustředění)</w:t>
            </w:r>
          </w:p>
        </w:tc>
        <w:tc>
          <w:tcPr>
            <w:tcW w:w="889" w:type="dxa"/>
            <w:tcBorders>
              <w:top w:val="single" w:sz="2" w:space="0" w:color="auto"/>
            </w:tcBorders>
          </w:tcPr>
          <w:p w:rsidR="00E87514" w:rsidRPr="00E87514" w:rsidRDefault="00E87514" w:rsidP="00E87514">
            <w:pPr>
              <w:jc w:val="both"/>
              <w:rPr>
                <w:sz w:val="19"/>
                <w:szCs w:val="19"/>
              </w:rPr>
            </w:pPr>
            <w:r w:rsidRPr="00E87514">
              <w:rPr>
                <w:sz w:val="19"/>
                <w:szCs w:val="19"/>
              </w:rPr>
              <w:t>20</w:t>
            </w:r>
          </w:p>
        </w:tc>
        <w:tc>
          <w:tcPr>
            <w:tcW w:w="4179" w:type="dxa"/>
            <w:gridSpan w:val="4"/>
            <w:tcBorders>
              <w:top w:val="single" w:sz="2" w:space="0" w:color="auto"/>
            </w:tcBorders>
            <w:shd w:val="clear" w:color="auto" w:fill="F7CAAC"/>
          </w:tcPr>
          <w:p w:rsidR="00E87514" w:rsidRPr="00E87514" w:rsidRDefault="00E87514" w:rsidP="00E87514">
            <w:pPr>
              <w:jc w:val="both"/>
              <w:rPr>
                <w:b/>
                <w:sz w:val="19"/>
                <w:szCs w:val="19"/>
              </w:rPr>
            </w:pPr>
            <w:r w:rsidRPr="00E87514">
              <w:rPr>
                <w:b/>
                <w:sz w:val="19"/>
                <w:szCs w:val="19"/>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sz w:val="19"/>
                <w:szCs w:val="19"/>
              </w:rPr>
            </w:pPr>
            <w:r w:rsidRPr="00E87514">
              <w:rPr>
                <w:b/>
                <w:sz w:val="19"/>
                <w:szCs w:val="19"/>
              </w:rPr>
              <w:t>Informace o způsobu kontaktu s vyučujícím</w:t>
            </w:r>
          </w:p>
        </w:tc>
      </w:tr>
      <w:tr w:rsidR="00E87514" w:rsidRPr="00E87514" w:rsidTr="00A46B16">
        <w:trPr>
          <w:trHeight w:val="622"/>
        </w:trPr>
        <w:tc>
          <w:tcPr>
            <w:tcW w:w="9855" w:type="dxa"/>
            <w:gridSpan w:val="8"/>
          </w:tcPr>
          <w:p w:rsidR="00E87514" w:rsidRPr="00E87514" w:rsidRDefault="00E87514" w:rsidP="00E87514">
            <w:pPr>
              <w:jc w:val="both"/>
              <w:rPr>
                <w:sz w:val="19"/>
                <w:szCs w:val="19"/>
              </w:rPr>
            </w:pPr>
            <w:r w:rsidRPr="00E87514">
              <w:rPr>
                <w:color w:val="000000"/>
                <w:sz w:val="19"/>
                <w:szCs w:val="19"/>
              </w:rPr>
              <w:t xml:space="preserve">10 hodin přímá výuka formou semináře. 10 hodin distanční forma: vypracování projektu analýzy vybrané neziskové organizace, průběžná konzultace k projektu v prostředí MOODLE nebo e-mailem, práce s dokumenty a odkazy vloženými </w:t>
            </w:r>
            <w:r w:rsidR="00A46B16">
              <w:rPr>
                <w:color w:val="000000"/>
                <w:sz w:val="19"/>
                <w:szCs w:val="19"/>
              </w:rPr>
              <w:br/>
            </w:r>
            <w:r w:rsidRPr="00E87514">
              <w:rPr>
                <w:color w:val="000000"/>
                <w:sz w:val="19"/>
                <w:szCs w:val="19"/>
              </w:rPr>
              <w:t>do kurzu v prostředí MOODLE.</w:t>
            </w:r>
          </w:p>
        </w:tc>
      </w:tr>
    </w:tbl>
    <w:p w:rsidR="00E87514" w:rsidRPr="00E87514" w:rsidRDefault="00E87514" w:rsidP="00E87514">
      <w:pPr>
        <w:rPr>
          <w:b/>
          <w:sz w:val="24"/>
          <w:szCs w:val="24"/>
        </w:rPr>
      </w:pPr>
    </w:p>
    <w:p w:rsidR="00E87514" w:rsidRDefault="00E87514" w:rsidP="00E87514">
      <w:pPr>
        <w:rPr>
          <w:b/>
          <w:sz w:val="24"/>
          <w:szCs w:val="24"/>
        </w:rPr>
      </w:pPr>
    </w:p>
    <w:p w:rsidR="00A46B16" w:rsidRDefault="00A46B16" w:rsidP="00E87514">
      <w:pPr>
        <w:rPr>
          <w:b/>
          <w:sz w:val="24"/>
          <w:szCs w:val="24"/>
        </w:rPr>
      </w:pPr>
    </w:p>
    <w:p w:rsidR="00A46B16" w:rsidRDefault="00A46B16" w:rsidP="00E87514">
      <w:pPr>
        <w:rPr>
          <w:b/>
          <w:sz w:val="24"/>
          <w:szCs w:val="24"/>
        </w:rPr>
      </w:pPr>
    </w:p>
    <w:tbl>
      <w:tblPr>
        <w:tblpPr w:leftFromText="141" w:rightFromText="141" w:vertAnchor="text" w:horzAnchor="margin" w:tblpY="-55"/>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B16" w:rsidRPr="00E87514" w:rsidTr="00A46B16">
        <w:tc>
          <w:tcPr>
            <w:tcW w:w="9855" w:type="dxa"/>
            <w:gridSpan w:val="8"/>
            <w:tcBorders>
              <w:bottom w:val="double" w:sz="4" w:space="0" w:color="auto"/>
            </w:tcBorders>
            <w:shd w:val="clear" w:color="auto" w:fill="BDD6EE"/>
          </w:tcPr>
          <w:p w:rsidR="00A46B16" w:rsidRPr="00E87514" w:rsidRDefault="00A46B16" w:rsidP="00A46B16">
            <w:pPr>
              <w:jc w:val="both"/>
              <w:rPr>
                <w:b/>
                <w:sz w:val="28"/>
              </w:rPr>
            </w:pPr>
            <w:r w:rsidRPr="00E87514">
              <w:lastRenderedPageBreak/>
              <w:br w:type="page"/>
            </w:r>
            <w:r w:rsidRPr="00E87514">
              <w:rPr>
                <w:b/>
                <w:sz w:val="28"/>
              </w:rPr>
              <w:t>B-III – Charakteristika studijního předmětu</w:t>
            </w:r>
          </w:p>
        </w:tc>
      </w:tr>
      <w:tr w:rsidR="00A46B16" w:rsidRPr="00E87514" w:rsidTr="00A46B16">
        <w:tc>
          <w:tcPr>
            <w:tcW w:w="3086" w:type="dxa"/>
            <w:tcBorders>
              <w:top w:val="double" w:sz="4" w:space="0" w:color="auto"/>
            </w:tcBorders>
            <w:shd w:val="clear" w:color="auto" w:fill="F7CAAC"/>
          </w:tcPr>
          <w:p w:rsidR="00A46B16" w:rsidRPr="00E87514" w:rsidRDefault="00A46B16" w:rsidP="00A46B16">
            <w:pPr>
              <w:jc w:val="both"/>
              <w:rPr>
                <w:b/>
              </w:rPr>
            </w:pPr>
            <w:r w:rsidRPr="00E87514">
              <w:rPr>
                <w:b/>
              </w:rPr>
              <w:t>Název studijního předmětu</w:t>
            </w:r>
          </w:p>
        </w:tc>
        <w:tc>
          <w:tcPr>
            <w:tcW w:w="6769" w:type="dxa"/>
            <w:gridSpan w:val="7"/>
            <w:tcBorders>
              <w:top w:val="double" w:sz="4" w:space="0" w:color="auto"/>
            </w:tcBorders>
          </w:tcPr>
          <w:p w:rsidR="00A46B16" w:rsidRPr="00E87514" w:rsidRDefault="00A46B16" w:rsidP="00A46B16">
            <w:pPr>
              <w:jc w:val="both"/>
            </w:pPr>
            <w:r w:rsidRPr="00E87514">
              <w:t>Cizí jazyk 3</w:t>
            </w:r>
            <w:r>
              <w:t xml:space="preserve"> – anglický jazyk</w:t>
            </w:r>
          </w:p>
        </w:tc>
      </w:tr>
      <w:tr w:rsidR="00A46B16" w:rsidRPr="00E87514" w:rsidTr="00A46B16">
        <w:tc>
          <w:tcPr>
            <w:tcW w:w="3086" w:type="dxa"/>
            <w:shd w:val="clear" w:color="auto" w:fill="F7CAAC"/>
          </w:tcPr>
          <w:p w:rsidR="00A46B16" w:rsidRPr="00E87514" w:rsidRDefault="00A46B16" w:rsidP="00A46B16">
            <w:pPr>
              <w:jc w:val="both"/>
              <w:rPr>
                <w:b/>
              </w:rPr>
            </w:pPr>
            <w:r w:rsidRPr="00E87514">
              <w:rPr>
                <w:b/>
              </w:rPr>
              <w:t>Typ předmětu</w:t>
            </w:r>
          </w:p>
        </w:tc>
        <w:tc>
          <w:tcPr>
            <w:tcW w:w="3406" w:type="dxa"/>
            <w:gridSpan w:val="4"/>
          </w:tcPr>
          <w:p w:rsidR="00A46B16" w:rsidRPr="00E87514" w:rsidRDefault="00A46B16" w:rsidP="00A46B16">
            <w:pPr>
              <w:jc w:val="both"/>
            </w:pPr>
          </w:p>
        </w:tc>
        <w:tc>
          <w:tcPr>
            <w:tcW w:w="2695" w:type="dxa"/>
            <w:gridSpan w:val="2"/>
            <w:shd w:val="clear" w:color="auto" w:fill="F7CAAC"/>
          </w:tcPr>
          <w:p w:rsidR="00A46B16" w:rsidRPr="00E87514" w:rsidRDefault="00A46B16" w:rsidP="00A46B16">
            <w:pPr>
              <w:jc w:val="both"/>
            </w:pPr>
            <w:r w:rsidRPr="00E87514">
              <w:rPr>
                <w:b/>
              </w:rPr>
              <w:t>doporučený ročník / semestr</w:t>
            </w:r>
          </w:p>
        </w:tc>
        <w:tc>
          <w:tcPr>
            <w:tcW w:w="668" w:type="dxa"/>
          </w:tcPr>
          <w:p w:rsidR="00A46B16" w:rsidRPr="00E87514" w:rsidRDefault="00A46B16" w:rsidP="00A46B16">
            <w:pPr>
              <w:jc w:val="both"/>
            </w:pPr>
            <w:proofErr w:type="gramStart"/>
            <w:r w:rsidRPr="00E87514">
              <w:t>3./ZS</w:t>
            </w:r>
            <w:proofErr w:type="gramEnd"/>
          </w:p>
        </w:tc>
      </w:tr>
      <w:tr w:rsidR="00A46B16" w:rsidRPr="00E87514" w:rsidTr="00A46B16">
        <w:tc>
          <w:tcPr>
            <w:tcW w:w="3086" w:type="dxa"/>
            <w:shd w:val="clear" w:color="auto" w:fill="F7CAAC"/>
          </w:tcPr>
          <w:p w:rsidR="00A46B16" w:rsidRPr="00E87514" w:rsidRDefault="00A46B16" w:rsidP="00A46B16">
            <w:pPr>
              <w:jc w:val="both"/>
              <w:rPr>
                <w:b/>
              </w:rPr>
            </w:pPr>
            <w:r w:rsidRPr="00E87514">
              <w:rPr>
                <w:b/>
              </w:rPr>
              <w:t>Rozsah studijního předmětu</w:t>
            </w:r>
          </w:p>
        </w:tc>
        <w:tc>
          <w:tcPr>
            <w:tcW w:w="1701" w:type="dxa"/>
            <w:gridSpan w:val="2"/>
          </w:tcPr>
          <w:p w:rsidR="00A46B16" w:rsidRPr="00E87514" w:rsidRDefault="00A46B16" w:rsidP="00A46B16">
            <w:pPr>
              <w:jc w:val="both"/>
            </w:pPr>
            <w:r w:rsidRPr="00E87514">
              <w:t>30s + 0</w:t>
            </w:r>
          </w:p>
        </w:tc>
        <w:tc>
          <w:tcPr>
            <w:tcW w:w="889" w:type="dxa"/>
            <w:shd w:val="clear" w:color="auto" w:fill="F7CAAC"/>
          </w:tcPr>
          <w:p w:rsidR="00A46B16" w:rsidRPr="00E87514" w:rsidRDefault="00A46B16" w:rsidP="00A46B16">
            <w:pPr>
              <w:jc w:val="both"/>
              <w:rPr>
                <w:b/>
              </w:rPr>
            </w:pPr>
            <w:r w:rsidRPr="00E87514">
              <w:rPr>
                <w:b/>
              </w:rPr>
              <w:t xml:space="preserve">hod. </w:t>
            </w:r>
          </w:p>
        </w:tc>
        <w:tc>
          <w:tcPr>
            <w:tcW w:w="816" w:type="dxa"/>
          </w:tcPr>
          <w:p w:rsidR="00A46B16" w:rsidRPr="00E87514" w:rsidRDefault="00A46B16" w:rsidP="00A46B16">
            <w:pPr>
              <w:jc w:val="both"/>
            </w:pPr>
          </w:p>
        </w:tc>
        <w:tc>
          <w:tcPr>
            <w:tcW w:w="2156" w:type="dxa"/>
            <w:shd w:val="clear" w:color="auto" w:fill="F7CAAC"/>
          </w:tcPr>
          <w:p w:rsidR="00A46B16" w:rsidRPr="00E87514" w:rsidRDefault="00A46B16" w:rsidP="00A46B16">
            <w:pPr>
              <w:jc w:val="both"/>
              <w:rPr>
                <w:b/>
              </w:rPr>
            </w:pPr>
            <w:r w:rsidRPr="00E87514">
              <w:rPr>
                <w:b/>
              </w:rPr>
              <w:t>kreditů</w:t>
            </w:r>
          </w:p>
        </w:tc>
        <w:tc>
          <w:tcPr>
            <w:tcW w:w="1207" w:type="dxa"/>
            <w:gridSpan w:val="2"/>
          </w:tcPr>
          <w:p w:rsidR="00A46B16" w:rsidRPr="00E87514" w:rsidRDefault="00A46B16" w:rsidP="00A46B16">
            <w:pPr>
              <w:jc w:val="both"/>
            </w:pPr>
            <w:r w:rsidRPr="00E87514">
              <w:t>5</w:t>
            </w:r>
          </w:p>
        </w:tc>
      </w:tr>
      <w:tr w:rsidR="00A46B16" w:rsidRPr="00E87514" w:rsidTr="00A46B16">
        <w:tc>
          <w:tcPr>
            <w:tcW w:w="3086" w:type="dxa"/>
            <w:shd w:val="clear" w:color="auto" w:fill="F7CAAC"/>
          </w:tcPr>
          <w:p w:rsidR="00A46B16" w:rsidRPr="00E87514" w:rsidRDefault="00A46B16" w:rsidP="00A46B16">
            <w:pPr>
              <w:jc w:val="both"/>
              <w:rPr>
                <w:b/>
                <w:sz w:val="22"/>
              </w:rPr>
            </w:pPr>
            <w:r w:rsidRPr="00E87514">
              <w:rPr>
                <w:b/>
              </w:rPr>
              <w:t>Prerekvizity, korekvizity, ekvivalence</w:t>
            </w:r>
          </w:p>
        </w:tc>
        <w:tc>
          <w:tcPr>
            <w:tcW w:w="6769" w:type="dxa"/>
            <w:gridSpan w:val="7"/>
          </w:tcPr>
          <w:p w:rsidR="00A46B16" w:rsidRPr="00E87514" w:rsidRDefault="00581218" w:rsidP="00A46B16">
            <w:pPr>
              <w:jc w:val="both"/>
            </w:pPr>
            <w:r>
              <w:t>Prerekvizita: Cizí jazyk 2 – anglický jazyk</w:t>
            </w:r>
          </w:p>
        </w:tc>
      </w:tr>
      <w:tr w:rsidR="00A46B16" w:rsidRPr="00E87514" w:rsidTr="00A46B16">
        <w:tc>
          <w:tcPr>
            <w:tcW w:w="3086" w:type="dxa"/>
            <w:shd w:val="clear" w:color="auto" w:fill="F7CAAC"/>
          </w:tcPr>
          <w:p w:rsidR="00A46B16" w:rsidRPr="00E87514" w:rsidRDefault="00A46B16" w:rsidP="00A46B16">
            <w:pPr>
              <w:jc w:val="both"/>
              <w:rPr>
                <w:b/>
              </w:rPr>
            </w:pPr>
            <w:r w:rsidRPr="00E87514">
              <w:rPr>
                <w:b/>
              </w:rPr>
              <w:t>Způsob ověření studijních výsledků</w:t>
            </w:r>
          </w:p>
        </w:tc>
        <w:tc>
          <w:tcPr>
            <w:tcW w:w="3406" w:type="dxa"/>
            <w:gridSpan w:val="4"/>
          </w:tcPr>
          <w:p w:rsidR="00A46B16" w:rsidRPr="00E87514" w:rsidRDefault="00A46B16" w:rsidP="00A46B16">
            <w:pPr>
              <w:jc w:val="both"/>
            </w:pPr>
            <w:r w:rsidRPr="00E87514">
              <w:t>Zk</w:t>
            </w:r>
          </w:p>
        </w:tc>
        <w:tc>
          <w:tcPr>
            <w:tcW w:w="2156" w:type="dxa"/>
            <w:shd w:val="clear" w:color="auto" w:fill="F7CAAC"/>
          </w:tcPr>
          <w:p w:rsidR="00A46B16" w:rsidRPr="00E87514" w:rsidRDefault="00A46B16" w:rsidP="00A46B16">
            <w:pPr>
              <w:jc w:val="both"/>
              <w:rPr>
                <w:b/>
              </w:rPr>
            </w:pPr>
            <w:r w:rsidRPr="00E87514">
              <w:rPr>
                <w:b/>
              </w:rPr>
              <w:t>Forma výuky</w:t>
            </w:r>
          </w:p>
        </w:tc>
        <w:tc>
          <w:tcPr>
            <w:tcW w:w="1207" w:type="dxa"/>
            <w:gridSpan w:val="2"/>
          </w:tcPr>
          <w:p w:rsidR="00A46B16" w:rsidRPr="00E87514" w:rsidRDefault="00A46B16" w:rsidP="00A46B16">
            <w:pPr>
              <w:jc w:val="both"/>
            </w:pPr>
            <w:r w:rsidRPr="00E87514">
              <w:t>seminář</w:t>
            </w:r>
          </w:p>
        </w:tc>
      </w:tr>
      <w:tr w:rsidR="00A46B16" w:rsidRPr="00E87514" w:rsidTr="00A46B16">
        <w:tc>
          <w:tcPr>
            <w:tcW w:w="3086" w:type="dxa"/>
            <w:shd w:val="clear" w:color="auto" w:fill="F7CAAC"/>
          </w:tcPr>
          <w:p w:rsidR="00A46B16" w:rsidRPr="00E87514" w:rsidRDefault="00A46B16" w:rsidP="00A46B16">
            <w:pPr>
              <w:jc w:val="both"/>
              <w:rPr>
                <w:b/>
              </w:rPr>
            </w:pPr>
            <w:r w:rsidRPr="00E87514">
              <w:rPr>
                <w:b/>
              </w:rPr>
              <w:t>Forma způsobu ověření studijních výsledků a další požadavky na studenta</w:t>
            </w:r>
          </w:p>
        </w:tc>
        <w:tc>
          <w:tcPr>
            <w:tcW w:w="6769" w:type="dxa"/>
            <w:gridSpan w:val="7"/>
            <w:tcBorders>
              <w:bottom w:val="nil"/>
            </w:tcBorders>
          </w:tcPr>
          <w:p w:rsidR="00A46B16" w:rsidRPr="00E87514" w:rsidRDefault="008F2169" w:rsidP="00A46B16">
            <w:pPr>
              <w:jc w:val="both"/>
            </w:pPr>
            <w:r>
              <w:t xml:space="preserve">Zkouška formou odborné prezentace z oboru, prezence </w:t>
            </w:r>
            <w:r w:rsidR="00653CD2">
              <w:t xml:space="preserve">min. </w:t>
            </w:r>
            <w:r>
              <w:t>80%, aktivní účast, plnění zadaných úkolů.</w:t>
            </w:r>
          </w:p>
        </w:tc>
      </w:tr>
      <w:tr w:rsidR="00A46B16" w:rsidRPr="00E87514" w:rsidTr="00A46B16">
        <w:trPr>
          <w:trHeight w:val="263"/>
        </w:trPr>
        <w:tc>
          <w:tcPr>
            <w:tcW w:w="9855" w:type="dxa"/>
            <w:gridSpan w:val="8"/>
            <w:tcBorders>
              <w:top w:val="nil"/>
            </w:tcBorders>
          </w:tcPr>
          <w:p w:rsidR="00A46B16" w:rsidRPr="00E87514" w:rsidRDefault="00A46B16" w:rsidP="00A46B16">
            <w:pPr>
              <w:jc w:val="both"/>
            </w:pPr>
          </w:p>
        </w:tc>
      </w:tr>
      <w:tr w:rsidR="00A46B16" w:rsidRPr="00E87514" w:rsidTr="00A46B16">
        <w:trPr>
          <w:trHeight w:val="197"/>
        </w:trPr>
        <w:tc>
          <w:tcPr>
            <w:tcW w:w="3086" w:type="dxa"/>
            <w:tcBorders>
              <w:top w:val="nil"/>
            </w:tcBorders>
            <w:shd w:val="clear" w:color="auto" w:fill="F7CAAC"/>
          </w:tcPr>
          <w:p w:rsidR="00A46B16" w:rsidRPr="00E87514" w:rsidRDefault="00A46B16" w:rsidP="00A46B16">
            <w:pPr>
              <w:jc w:val="both"/>
              <w:rPr>
                <w:b/>
              </w:rPr>
            </w:pPr>
            <w:r w:rsidRPr="00E87514">
              <w:rPr>
                <w:b/>
              </w:rPr>
              <w:t>Garant předmětu</w:t>
            </w:r>
          </w:p>
        </w:tc>
        <w:tc>
          <w:tcPr>
            <w:tcW w:w="6769" w:type="dxa"/>
            <w:gridSpan w:val="7"/>
            <w:tcBorders>
              <w:top w:val="nil"/>
            </w:tcBorders>
          </w:tcPr>
          <w:p w:rsidR="00A46B16" w:rsidRPr="00E87514" w:rsidRDefault="00A46B16" w:rsidP="00A46B16">
            <w:pPr>
              <w:jc w:val="both"/>
            </w:pPr>
            <w:r w:rsidRPr="00E87514">
              <w:t xml:space="preserve">  </w:t>
            </w:r>
          </w:p>
        </w:tc>
      </w:tr>
      <w:tr w:rsidR="00A46B16" w:rsidRPr="00E87514" w:rsidTr="00A46B16">
        <w:trPr>
          <w:trHeight w:val="243"/>
        </w:trPr>
        <w:tc>
          <w:tcPr>
            <w:tcW w:w="3086" w:type="dxa"/>
            <w:tcBorders>
              <w:top w:val="nil"/>
            </w:tcBorders>
            <w:shd w:val="clear" w:color="auto" w:fill="F7CAAC"/>
          </w:tcPr>
          <w:p w:rsidR="00A46B16" w:rsidRPr="00E87514" w:rsidRDefault="00A46B16" w:rsidP="00A46B16">
            <w:pPr>
              <w:jc w:val="both"/>
              <w:rPr>
                <w:b/>
              </w:rPr>
            </w:pPr>
            <w:r w:rsidRPr="00E87514">
              <w:rPr>
                <w:b/>
              </w:rPr>
              <w:t>Zapojení garanta do výuky předmětu</w:t>
            </w:r>
          </w:p>
        </w:tc>
        <w:tc>
          <w:tcPr>
            <w:tcW w:w="6769" w:type="dxa"/>
            <w:gridSpan w:val="7"/>
            <w:tcBorders>
              <w:top w:val="nil"/>
            </w:tcBorders>
          </w:tcPr>
          <w:p w:rsidR="00A46B16" w:rsidRPr="00E87514" w:rsidRDefault="00A46B16" w:rsidP="00A46B16">
            <w:pPr>
              <w:jc w:val="both"/>
            </w:pPr>
          </w:p>
        </w:tc>
      </w:tr>
      <w:tr w:rsidR="00A46B16" w:rsidRPr="00E87514" w:rsidTr="00A46B16">
        <w:tc>
          <w:tcPr>
            <w:tcW w:w="3086" w:type="dxa"/>
            <w:shd w:val="clear" w:color="auto" w:fill="F7CAAC"/>
          </w:tcPr>
          <w:p w:rsidR="00A46B16" w:rsidRPr="00E87514" w:rsidRDefault="00A46B16" w:rsidP="00A46B16">
            <w:pPr>
              <w:jc w:val="both"/>
              <w:rPr>
                <w:b/>
              </w:rPr>
            </w:pPr>
            <w:r w:rsidRPr="00E87514">
              <w:rPr>
                <w:b/>
              </w:rPr>
              <w:t>Vyučující</w:t>
            </w:r>
          </w:p>
        </w:tc>
        <w:tc>
          <w:tcPr>
            <w:tcW w:w="6769" w:type="dxa"/>
            <w:gridSpan w:val="7"/>
            <w:tcBorders>
              <w:bottom w:val="nil"/>
            </w:tcBorders>
          </w:tcPr>
          <w:p w:rsidR="00A46B16" w:rsidRPr="00E87514" w:rsidRDefault="00A46B16" w:rsidP="00A46B16">
            <w:pPr>
              <w:jc w:val="both"/>
            </w:pPr>
          </w:p>
        </w:tc>
      </w:tr>
      <w:tr w:rsidR="00A46B16" w:rsidRPr="00E87514" w:rsidTr="00A46B16">
        <w:trPr>
          <w:trHeight w:val="167"/>
        </w:trPr>
        <w:tc>
          <w:tcPr>
            <w:tcW w:w="9855" w:type="dxa"/>
            <w:gridSpan w:val="8"/>
            <w:tcBorders>
              <w:top w:val="nil"/>
            </w:tcBorders>
          </w:tcPr>
          <w:p w:rsidR="00A46B16" w:rsidRPr="00E87514" w:rsidRDefault="00A46B16" w:rsidP="00A46B16">
            <w:pPr>
              <w:jc w:val="both"/>
            </w:pPr>
            <w:r w:rsidRPr="00E87514">
              <w:t xml:space="preserve"> Mgr. et Mgr. Kristýna Kozubíková</w:t>
            </w:r>
          </w:p>
        </w:tc>
      </w:tr>
      <w:tr w:rsidR="00A46B16" w:rsidRPr="00E87514" w:rsidTr="00A46B16">
        <w:tc>
          <w:tcPr>
            <w:tcW w:w="3086" w:type="dxa"/>
            <w:shd w:val="clear" w:color="auto" w:fill="F7CAAC"/>
          </w:tcPr>
          <w:p w:rsidR="00A46B16" w:rsidRPr="00E87514" w:rsidRDefault="00A46B16" w:rsidP="00A46B16">
            <w:pPr>
              <w:jc w:val="both"/>
              <w:rPr>
                <w:b/>
              </w:rPr>
            </w:pPr>
            <w:r w:rsidRPr="00E87514">
              <w:rPr>
                <w:b/>
              </w:rPr>
              <w:t>Stručná anotace předmětu</w:t>
            </w:r>
          </w:p>
        </w:tc>
        <w:tc>
          <w:tcPr>
            <w:tcW w:w="6769" w:type="dxa"/>
            <w:gridSpan w:val="7"/>
            <w:tcBorders>
              <w:bottom w:val="nil"/>
            </w:tcBorders>
          </w:tcPr>
          <w:p w:rsidR="00A46B16" w:rsidRPr="00E87514" w:rsidRDefault="00A46B16" w:rsidP="00A46B16">
            <w:pPr>
              <w:jc w:val="both"/>
            </w:pPr>
          </w:p>
        </w:tc>
      </w:tr>
      <w:tr w:rsidR="00A46B16" w:rsidRPr="00E87514" w:rsidTr="00A46B16">
        <w:trPr>
          <w:trHeight w:val="3938"/>
        </w:trPr>
        <w:tc>
          <w:tcPr>
            <w:tcW w:w="9855" w:type="dxa"/>
            <w:gridSpan w:val="8"/>
            <w:tcBorders>
              <w:top w:val="nil"/>
              <w:bottom w:val="single" w:sz="12" w:space="0" w:color="auto"/>
            </w:tcBorders>
          </w:tcPr>
          <w:p w:rsidR="00A46B16" w:rsidRPr="00AF45BE" w:rsidRDefault="00A46B16" w:rsidP="00A46B16">
            <w:pPr>
              <w:jc w:val="both"/>
              <w:rPr>
                <w:b/>
                <w:sz w:val="19"/>
                <w:szCs w:val="19"/>
              </w:rPr>
            </w:pPr>
            <w:r w:rsidRPr="00AF45BE">
              <w:rPr>
                <w:b/>
                <w:sz w:val="19"/>
                <w:szCs w:val="19"/>
              </w:rPr>
              <w:t>Cíl předmětu</w:t>
            </w:r>
          </w:p>
          <w:p w:rsidR="00A46B16" w:rsidRPr="00AF45BE" w:rsidRDefault="00A46B16" w:rsidP="00A46B16">
            <w:pPr>
              <w:jc w:val="both"/>
              <w:rPr>
                <w:sz w:val="19"/>
                <w:szCs w:val="19"/>
              </w:rPr>
            </w:pPr>
            <w:r w:rsidRPr="00AF45BE">
              <w:rPr>
                <w:sz w:val="19"/>
                <w:szCs w:val="19"/>
              </w:rPr>
              <w:t>Cílem je prohloubit komunikativní dovednosti a procvičit nové gramatické jevy na úrovni mírně až středně pokročilý. Kurz rozvíjí všechny jazykové dovednosti tedy poslech, mluvení, čtení a psaní. Obecný jazyk je rozvíjen na základě probírané učebnice, je však rozšiřován různými doplňujícími materiály. Studenti jsou systematicky ved</w:t>
            </w:r>
            <w:r>
              <w:rPr>
                <w:sz w:val="19"/>
                <w:szCs w:val="19"/>
              </w:rPr>
              <w:t>eni k domácí práci a samostudiu</w:t>
            </w:r>
            <w:r w:rsidRPr="00AF45BE">
              <w:rPr>
                <w:sz w:val="19"/>
                <w:szCs w:val="19"/>
              </w:rPr>
              <w:t xml:space="preserve"> </w:t>
            </w:r>
          </w:p>
          <w:p w:rsidR="00A46B16" w:rsidRPr="00AF45BE" w:rsidRDefault="00A46B16" w:rsidP="00A46B16">
            <w:pPr>
              <w:jc w:val="both"/>
              <w:rPr>
                <w:b/>
                <w:sz w:val="19"/>
                <w:szCs w:val="19"/>
              </w:rPr>
            </w:pPr>
            <w:r w:rsidRPr="00AF45BE">
              <w:rPr>
                <w:sz w:val="19"/>
                <w:szCs w:val="19"/>
              </w:rPr>
              <w:t xml:space="preserve">Mimo období výuky je doporučena návštěva jazykové školy či jiných typů kurzů. </w:t>
            </w:r>
          </w:p>
          <w:p w:rsidR="00A46B16" w:rsidRPr="00AF45BE" w:rsidRDefault="00A46B16" w:rsidP="00A46B16">
            <w:pPr>
              <w:jc w:val="both"/>
              <w:rPr>
                <w:sz w:val="19"/>
                <w:szCs w:val="19"/>
              </w:rPr>
            </w:pPr>
            <w:r w:rsidRPr="00AF45BE">
              <w:rPr>
                <w:b/>
                <w:sz w:val="19"/>
                <w:szCs w:val="19"/>
              </w:rPr>
              <w:t>Obsah předmětu</w:t>
            </w:r>
          </w:p>
          <w:p w:rsidR="00A46B16" w:rsidRPr="00AF45BE" w:rsidRDefault="00A46B16" w:rsidP="00A46B16">
            <w:pPr>
              <w:jc w:val="both"/>
              <w:rPr>
                <w:sz w:val="19"/>
                <w:szCs w:val="19"/>
              </w:rPr>
            </w:pPr>
            <w:r w:rsidRPr="00AF45BE">
              <w:rPr>
                <w:sz w:val="19"/>
                <w:szCs w:val="19"/>
              </w:rPr>
              <w:t>Přehled probírané látky: gramatika a slovní zásoba učebnice International Express Pre-Intermediate. Third Edition Units 8 – 10.</w:t>
            </w:r>
          </w:p>
          <w:p w:rsidR="00A46B16" w:rsidRPr="00AF45BE" w:rsidRDefault="00A46B16" w:rsidP="00A46B16">
            <w:pPr>
              <w:jc w:val="both"/>
              <w:rPr>
                <w:sz w:val="19"/>
                <w:szCs w:val="19"/>
              </w:rPr>
            </w:pPr>
            <w:r w:rsidRPr="00AF45BE">
              <w:rPr>
                <w:sz w:val="19"/>
                <w:szCs w:val="19"/>
              </w:rPr>
              <w:t>Modální slovesa (would, may, might, must, should, can/not), opisy modálních sloves (have to, atd.)</w:t>
            </w:r>
          </w:p>
          <w:p w:rsidR="00A46B16" w:rsidRPr="00AF45BE" w:rsidRDefault="00A46B16" w:rsidP="00A46B16">
            <w:pPr>
              <w:jc w:val="both"/>
              <w:rPr>
                <w:sz w:val="19"/>
                <w:szCs w:val="19"/>
              </w:rPr>
            </w:pPr>
            <w:r w:rsidRPr="00AF45BE">
              <w:rPr>
                <w:sz w:val="19"/>
                <w:szCs w:val="19"/>
              </w:rPr>
              <w:t xml:space="preserve">Pozvání a nabídky. </w:t>
            </w:r>
          </w:p>
          <w:p w:rsidR="00A46B16" w:rsidRPr="00AF45BE" w:rsidRDefault="00A46B16" w:rsidP="00A46B16">
            <w:pPr>
              <w:jc w:val="both"/>
              <w:rPr>
                <w:sz w:val="19"/>
                <w:szCs w:val="19"/>
              </w:rPr>
            </w:pPr>
            <w:r w:rsidRPr="00AF45BE">
              <w:rPr>
                <w:sz w:val="19"/>
                <w:szCs w:val="19"/>
              </w:rPr>
              <w:t>Minulý prostý čas, minulý průběhový čas, rozdíl mezi minulými časy.</w:t>
            </w:r>
          </w:p>
          <w:p w:rsidR="00A46B16" w:rsidRPr="00AF45BE" w:rsidRDefault="00A46B16" w:rsidP="00A46B16">
            <w:pPr>
              <w:jc w:val="both"/>
              <w:rPr>
                <w:sz w:val="19"/>
                <w:szCs w:val="19"/>
              </w:rPr>
            </w:pPr>
            <w:r w:rsidRPr="00AF45BE">
              <w:rPr>
                <w:sz w:val="19"/>
                <w:szCs w:val="19"/>
              </w:rPr>
              <w:t>Budoucí čas vyjádřený „will“.</w:t>
            </w:r>
          </w:p>
          <w:p w:rsidR="00A46B16" w:rsidRPr="00AF45BE" w:rsidRDefault="00A46B16" w:rsidP="00A46B16">
            <w:pPr>
              <w:jc w:val="both"/>
              <w:rPr>
                <w:sz w:val="19"/>
                <w:szCs w:val="19"/>
              </w:rPr>
            </w:pPr>
            <w:r w:rsidRPr="00AF45BE">
              <w:rPr>
                <w:sz w:val="19"/>
                <w:szCs w:val="19"/>
              </w:rPr>
              <w:t>Nultý a první kondicionál.</w:t>
            </w:r>
          </w:p>
          <w:p w:rsidR="00A46B16" w:rsidRPr="00AF45BE" w:rsidRDefault="00A46B16" w:rsidP="00A46B16">
            <w:pPr>
              <w:jc w:val="both"/>
              <w:rPr>
                <w:sz w:val="19"/>
                <w:szCs w:val="19"/>
              </w:rPr>
            </w:pPr>
            <w:r w:rsidRPr="00AF45BE">
              <w:rPr>
                <w:sz w:val="19"/>
                <w:szCs w:val="19"/>
              </w:rPr>
              <w:t>Nepřímé otázky, loučení.</w:t>
            </w:r>
          </w:p>
          <w:p w:rsidR="00A46B16" w:rsidRPr="00AF45BE" w:rsidRDefault="00A46B16" w:rsidP="00A46B16">
            <w:pPr>
              <w:jc w:val="both"/>
              <w:rPr>
                <w:sz w:val="19"/>
                <w:szCs w:val="19"/>
              </w:rPr>
            </w:pPr>
            <w:r w:rsidRPr="00AF45BE">
              <w:rPr>
                <w:sz w:val="19"/>
                <w:szCs w:val="19"/>
              </w:rPr>
              <w:t xml:space="preserve">Slovní zásoba: okruhy slovní zásoby vychází z každodenních komunikativních situací a praktických témat probíraných </w:t>
            </w:r>
            <w:r>
              <w:rPr>
                <w:sz w:val="19"/>
                <w:szCs w:val="19"/>
              </w:rPr>
              <w:br/>
            </w:r>
            <w:r w:rsidRPr="00AF45BE">
              <w:rPr>
                <w:sz w:val="19"/>
                <w:szCs w:val="19"/>
              </w:rPr>
              <w:t xml:space="preserve">v jednotlivých lekcích učebnic (kariéra a vzdělávání, trávení volného času, řešení problémů, návrhy, předvídání budoucnosti, telefonování – zjišťování podrobností, loučení). </w:t>
            </w:r>
          </w:p>
          <w:p w:rsidR="00A46B16" w:rsidRPr="00AF45BE" w:rsidRDefault="00A46B16" w:rsidP="00A46B16">
            <w:pPr>
              <w:jc w:val="both"/>
              <w:rPr>
                <w:b/>
                <w:sz w:val="19"/>
                <w:szCs w:val="19"/>
              </w:rPr>
            </w:pPr>
            <w:r w:rsidRPr="00AF45BE">
              <w:rPr>
                <w:b/>
                <w:sz w:val="19"/>
                <w:szCs w:val="19"/>
              </w:rPr>
              <w:t>Výstupní kompetence</w:t>
            </w:r>
          </w:p>
          <w:p w:rsidR="00A46B16" w:rsidRPr="00E87514" w:rsidRDefault="008F2169" w:rsidP="00A46B16">
            <w:pPr>
              <w:jc w:val="both"/>
              <w:rPr>
                <w:sz w:val="19"/>
                <w:szCs w:val="19"/>
              </w:rPr>
            </w:pPr>
            <w:r w:rsidRPr="00AF45BE">
              <w:rPr>
                <w:sz w:val="19"/>
                <w:szCs w:val="19"/>
              </w:rPr>
              <w:t>Student je schopen používat získané jazykové kompetence v každodenních situ</w:t>
            </w:r>
            <w:r>
              <w:rPr>
                <w:sz w:val="19"/>
                <w:szCs w:val="19"/>
              </w:rPr>
              <w:t xml:space="preserve">acích včetně odborné problematiky. </w:t>
            </w:r>
            <w:r w:rsidRPr="00AF45BE">
              <w:rPr>
                <w:sz w:val="19"/>
                <w:szCs w:val="19"/>
              </w:rPr>
              <w:t>Chápe jazykové zákonitosti a umí pracovat s autentickými materiály (text, poslech, mluvené slovo) dané úr</w:t>
            </w:r>
            <w:r>
              <w:rPr>
                <w:sz w:val="19"/>
                <w:szCs w:val="19"/>
              </w:rPr>
              <w:t>ovně a na ně adekvátně reagovat dle B1 SERR/CEFR.</w:t>
            </w:r>
          </w:p>
        </w:tc>
      </w:tr>
      <w:tr w:rsidR="00A46B16" w:rsidRPr="00E87514" w:rsidTr="00A46B16">
        <w:trPr>
          <w:trHeight w:val="265"/>
        </w:trPr>
        <w:tc>
          <w:tcPr>
            <w:tcW w:w="3653" w:type="dxa"/>
            <w:gridSpan w:val="2"/>
            <w:tcBorders>
              <w:top w:val="nil"/>
            </w:tcBorders>
            <w:shd w:val="clear" w:color="auto" w:fill="F7CAAC"/>
          </w:tcPr>
          <w:p w:rsidR="00A46B16" w:rsidRPr="00E87514" w:rsidRDefault="00A46B16" w:rsidP="00A46B16">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A46B16" w:rsidRPr="00E87514" w:rsidRDefault="00A46B16" w:rsidP="00A46B16">
            <w:pPr>
              <w:jc w:val="both"/>
              <w:rPr>
                <w:sz w:val="19"/>
                <w:szCs w:val="19"/>
              </w:rPr>
            </w:pPr>
          </w:p>
        </w:tc>
      </w:tr>
      <w:tr w:rsidR="00A46B16" w:rsidRPr="00E87514" w:rsidTr="00A46B16">
        <w:trPr>
          <w:trHeight w:val="1497"/>
        </w:trPr>
        <w:tc>
          <w:tcPr>
            <w:tcW w:w="9855" w:type="dxa"/>
            <w:gridSpan w:val="8"/>
            <w:tcBorders>
              <w:top w:val="nil"/>
            </w:tcBorders>
          </w:tcPr>
          <w:p w:rsidR="00A46B16" w:rsidRPr="00E87514" w:rsidRDefault="00A46B16" w:rsidP="00A46B16">
            <w:pPr>
              <w:jc w:val="both"/>
              <w:rPr>
                <w:b/>
                <w:sz w:val="19"/>
                <w:szCs w:val="19"/>
              </w:rPr>
            </w:pPr>
            <w:r w:rsidRPr="00E87514">
              <w:rPr>
                <w:b/>
                <w:sz w:val="19"/>
                <w:szCs w:val="19"/>
              </w:rPr>
              <w:t>Povinná literatura</w:t>
            </w:r>
          </w:p>
          <w:p w:rsidR="00A46B16" w:rsidRPr="00E87514" w:rsidRDefault="00A46B16" w:rsidP="00A46B16">
            <w:pPr>
              <w:jc w:val="both"/>
              <w:rPr>
                <w:sz w:val="19"/>
                <w:szCs w:val="19"/>
              </w:rPr>
            </w:pPr>
            <w:r w:rsidRPr="00E87514">
              <w:rPr>
                <w:sz w:val="19"/>
                <w:szCs w:val="19"/>
              </w:rPr>
              <w:t xml:space="preserve">Alexander, </w:t>
            </w:r>
            <w:proofErr w:type="gramStart"/>
            <w:r w:rsidRPr="00E87514">
              <w:rPr>
                <w:sz w:val="19"/>
                <w:szCs w:val="19"/>
              </w:rPr>
              <w:t>L.G.</w:t>
            </w:r>
            <w:proofErr w:type="gramEnd"/>
            <w:r w:rsidRPr="00E87514">
              <w:rPr>
                <w:sz w:val="19"/>
                <w:szCs w:val="19"/>
              </w:rPr>
              <w:t xml:space="preserve"> </w:t>
            </w:r>
            <w:r w:rsidRPr="00E87514">
              <w:rPr>
                <w:i/>
                <w:sz w:val="19"/>
                <w:szCs w:val="19"/>
              </w:rPr>
              <w:t>Longman English Grammar</w:t>
            </w:r>
            <w:r w:rsidRPr="00E87514">
              <w:rPr>
                <w:sz w:val="19"/>
                <w:szCs w:val="19"/>
              </w:rPr>
              <w:t>. Harlow: Pearson Education Limited, 2003.</w:t>
            </w:r>
          </w:p>
          <w:p w:rsidR="00A46B16" w:rsidRPr="00E87514" w:rsidRDefault="00A46B16" w:rsidP="00A46B16">
            <w:pPr>
              <w:jc w:val="both"/>
              <w:rPr>
                <w:sz w:val="19"/>
                <w:szCs w:val="19"/>
              </w:rPr>
            </w:pPr>
            <w:r w:rsidRPr="00E87514">
              <w:rPr>
                <w:sz w:val="19"/>
                <w:szCs w:val="19"/>
              </w:rPr>
              <w:t xml:space="preserve">Cough, C. </w:t>
            </w:r>
            <w:r w:rsidRPr="00E87514">
              <w:rPr>
                <w:i/>
                <w:sz w:val="19"/>
                <w:szCs w:val="19"/>
              </w:rPr>
              <w:t>English Vocabulary Organizer</w:t>
            </w:r>
            <w:r w:rsidRPr="00E87514">
              <w:rPr>
                <w:sz w:val="19"/>
                <w:szCs w:val="19"/>
              </w:rPr>
              <w:t>. Hove: Language Teaching Publications, 2001.</w:t>
            </w:r>
          </w:p>
          <w:p w:rsidR="00A46B16" w:rsidRPr="00E87514" w:rsidRDefault="00A46B16" w:rsidP="00A46B16">
            <w:pPr>
              <w:jc w:val="both"/>
              <w:rPr>
                <w:sz w:val="19"/>
                <w:szCs w:val="19"/>
              </w:rPr>
            </w:pPr>
            <w:r w:rsidRPr="00E87514">
              <w:rPr>
                <w:sz w:val="19"/>
                <w:szCs w:val="19"/>
              </w:rPr>
              <w:t xml:space="preserve">Harding, K. </w:t>
            </w:r>
            <w:r w:rsidRPr="00E87514">
              <w:rPr>
                <w:i/>
                <w:sz w:val="19"/>
                <w:szCs w:val="19"/>
              </w:rPr>
              <w:t>Internation Express Pre-Intermediate.</w:t>
            </w:r>
            <w:r w:rsidRPr="00E87514">
              <w:rPr>
                <w:sz w:val="19"/>
                <w:szCs w:val="19"/>
              </w:rPr>
              <w:t xml:space="preserve"> Oxford: Oxford University Press, 2014.</w:t>
            </w:r>
          </w:p>
          <w:p w:rsidR="00A46B16" w:rsidRPr="00E87514" w:rsidRDefault="00A46B16" w:rsidP="00A46B16">
            <w:pPr>
              <w:jc w:val="both"/>
              <w:rPr>
                <w:sz w:val="19"/>
                <w:szCs w:val="19"/>
              </w:rPr>
            </w:pPr>
            <w:r w:rsidRPr="00E87514">
              <w:rPr>
                <w:sz w:val="19"/>
                <w:szCs w:val="19"/>
              </w:rPr>
              <w:t xml:space="preserve">Hewings, M. </w:t>
            </w:r>
            <w:r w:rsidRPr="00E87514">
              <w:rPr>
                <w:i/>
                <w:sz w:val="19"/>
                <w:szCs w:val="19"/>
              </w:rPr>
              <w:t xml:space="preserve">Advanced Grammar in </w:t>
            </w:r>
            <w:proofErr w:type="gramStart"/>
            <w:r w:rsidRPr="00E87514">
              <w:rPr>
                <w:i/>
                <w:sz w:val="19"/>
                <w:szCs w:val="19"/>
              </w:rPr>
              <w:t>Use</w:t>
            </w:r>
            <w:proofErr w:type="gramEnd"/>
            <w:r w:rsidRPr="00E87514">
              <w:rPr>
                <w:i/>
                <w:sz w:val="19"/>
                <w:szCs w:val="19"/>
              </w:rPr>
              <w:t xml:space="preserve"> Third Edition</w:t>
            </w:r>
            <w:r w:rsidRPr="00E87514">
              <w:rPr>
                <w:sz w:val="19"/>
                <w:szCs w:val="19"/>
              </w:rPr>
              <w:t>. Cambridge: Cambridge University Press, 2013</w:t>
            </w:r>
          </w:p>
          <w:p w:rsidR="00A46B16" w:rsidRPr="00E87514" w:rsidRDefault="00A46B16" w:rsidP="00A46B16">
            <w:pPr>
              <w:jc w:val="both"/>
              <w:rPr>
                <w:sz w:val="19"/>
                <w:szCs w:val="19"/>
              </w:rPr>
            </w:pPr>
            <w:r w:rsidRPr="00E87514">
              <w:rPr>
                <w:sz w:val="19"/>
                <w:szCs w:val="19"/>
              </w:rPr>
              <w:t xml:space="preserve">Murphy, R. </w:t>
            </w:r>
            <w:r w:rsidRPr="00E87514">
              <w:rPr>
                <w:i/>
                <w:sz w:val="19"/>
                <w:szCs w:val="19"/>
              </w:rPr>
              <w:t xml:space="preserve">English Grammar in </w:t>
            </w:r>
            <w:proofErr w:type="gramStart"/>
            <w:r w:rsidRPr="00E87514">
              <w:rPr>
                <w:i/>
                <w:sz w:val="19"/>
                <w:szCs w:val="19"/>
              </w:rPr>
              <w:t>Use</w:t>
            </w:r>
            <w:proofErr w:type="gramEnd"/>
            <w:r w:rsidRPr="00E87514">
              <w:rPr>
                <w:i/>
                <w:sz w:val="19"/>
                <w:szCs w:val="19"/>
              </w:rPr>
              <w:t xml:space="preserve"> 4th Edition</w:t>
            </w:r>
            <w:r w:rsidRPr="00E87514">
              <w:rPr>
                <w:sz w:val="19"/>
                <w:szCs w:val="19"/>
              </w:rPr>
              <w:t>. Cambridge: Cambridge university press, 2012.</w:t>
            </w:r>
          </w:p>
          <w:p w:rsidR="00A46B16" w:rsidRPr="00E87514" w:rsidRDefault="00A46B16" w:rsidP="00A46B16">
            <w:pPr>
              <w:jc w:val="both"/>
              <w:rPr>
                <w:b/>
                <w:sz w:val="19"/>
                <w:szCs w:val="19"/>
              </w:rPr>
            </w:pPr>
            <w:r w:rsidRPr="00E87514">
              <w:rPr>
                <w:b/>
                <w:sz w:val="19"/>
                <w:szCs w:val="19"/>
              </w:rPr>
              <w:t>Doporučená literatura</w:t>
            </w:r>
          </w:p>
          <w:p w:rsidR="00A46B16" w:rsidRPr="00E87514" w:rsidRDefault="00A46B16" w:rsidP="00A46B16">
            <w:pPr>
              <w:jc w:val="both"/>
              <w:rPr>
                <w:sz w:val="19"/>
                <w:szCs w:val="19"/>
              </w:rPr>
            </w:pPr>
            <w:r w:rsidRPr="00E87514">
              <w:rPr>
                <w:sz w:val="19"/>
                <w:szCs w:val="19"/>
              </w:rPr>
              <w:t xml:space="preserve">Flower, J. </w:t>
            </w:r>
            <w:r w:rsidRPr="00E87514">
              <w:rPr>
                <w:i/>
                <w:sz w:val="19"/>
                <w:szCs w:val="19"/>
              </w:rPr>
              <w:t>Phrasal Verb Organizer with Mini-Dictionary</w:t>
            </w:r>
            <w:r w:rsidRPr="00E87514">
              <w:rPr>
                <w:sz w:val="19"/>
                <w:szCs w:val="19"/>
              </w:rPr>
              <w:t>. Hove: Language Teaching Publications, 1998.</w:t>
            </w:r>
          </w:p>
          <w:p w:rsidR="00A46B16" w:rsidRPr="00E87514" w:rsidRDefault="00A46B16" w:rsidP="00A46B16">
            <w:pPr>
              <w:jc w:val="both"/>
              <w:rPr>
                <w:sz w:val="19"/>
                <w:szCs w:val="19"/>
              </w:rPr>
            </w:pPr>
            <w:r w:rsidRPr="00E87514">
              <w:rPr>
                <w:sz w:val="19"/>
                <w:szCs w:val="19"/>
              </w:rPr>
              <w:t xml:space="preserve">Mann, M. </w:t>
            </w:r>
            <w:r w:rsidRPr="00E87514">
              <w:rPr>
                <w:i/>
                <w:sz w:val="19"/>
                <w:szCs w:val="19"/>
              </w:rPr>
              <w:t>Destination B1 Grammar &amp; Vocabulary with Answer Key</w:t>
            </w:r>
            <w:r w:rsidRPr="00E87514">
              <w:rPr>
                <w:sz w:val="19"/>
                <w:szCs w:val="19"/>
              </w:rPr>
              <w:t>. MacMillan, 2007.</w:t>
            </w:r>
          </w:p>
          <w:p w:rsidR="00A46B16" w:rsidRPr="00E87514" w:rsidRDefault="00A46B16" w:rsidP="00A46B16">
            <w:pPr>
              <w:rPr>
                <w:sz w:val="19"/>
                <w:szCs w:val="19"/>
              </w:rPr>
            </w:pPr>
            <w:r w:rsidRPr="00E87514">
              <w:rPr>
                <w:sz w:val="19"/>
                <w:szCs w:val="19"/>
              </w:rPr>
              <w:t xml:space="preserve">Wyatt, R. </w:t>
            </w:r>
            <w:r w:rsidRPr="00E87514">
              <w:rPr>
                <w:i/>
                <w:sz w:val="19"/>
                <w:szCs w:val="19"/>
              </w:rPr>
              <w:t>Check Your English Vocabulary For FCE+.</w:t>
            </w:r>
            <w:r w:rsidRPr="00E87514">
              <w:rPr>
                <w:sz w:val="19"/>
                <w:szCs w:val="19"/>
              </w:rPr>
              <w:t xml:space="preserve"> London: Bloomsbury, 2004.</w:t>
            </w:r>
          </w:p>
          <w:p w:rsidR="00A46B16" w:rsidRPr="00E87514" w:rsidRDefault="00A46B16" w:rsidP="00A46B16">
            <w:pPr>
              <w:jc w:val="both"/>
              <w:rPr>
                <w:sz w:val="19"/>
                <w:szCs w:val="19"/>
              </w:rPr>
            </w:pPr>
            <w:r w:rsidRPr="00E87514">
              <w:rPr>
                <w:sz w:val="19"/>
                <w:szCs w:val="19"/>
              </w:rPr>
              <w:t xml:space="preserve">Wright, J. </w:t>
            </w:r>
            <w:r w:rsidRPr="00E87514">
              <w:rPr>
                <w:i/>
                <w:sz w:val="19"/>
                <w:szCs w:val="19"/>
              </w:rPr>
              <w:t>Idioms Organizer</w:t>
            </w:r>
            <w:r w:rsidRPr="00E87514">
              <w:rPr>
                <w:sz w:val="19"/>
                <w:szCs w:val="19"/>
              </w:rPr>
              <w:t>. Boston: Heinle, 2002.</w:t>
            </w:r>
          </w:p>
        </w:tc>
      </w:tr>
      <w:tr w:rsidR="00A46B16" w:rsidRPr="00E87514" w:rsidTr="00A46B1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46B16" w:rsidRPr="00E87514" w:rsidRDefault="00A46B16" w:rsidP="00A46B16">
            <w:pPr>
              <w:jc w:val="center"/>
              <w:rPr>
                <w:b/>
              </w:rPr>
            </w:pPr>
            <w:r w:rsidRPr="00E87514">
              <w:rPr>
                <w:b/>
              </w:rPr>
              <w:t>Informace ke kombinované nebo distanční formě</w:t>
            </w:r>
          </w:p>
        </w:tc>
      </w:tr>
      <w:tr w:rsidR="00A46B16" w:rsidRPr="00E87514" w:rsidTr="00A46B16">
        <w:tc>
          <w:tcPr>
            <w:tcW w:w="4787" w:type="dxa"/>
            <w:gridSpan w:val="3"/>
            <w:tcBorders>
              <w:top w:val="single" w:sz="2" w:space="0" w:color="auto"/>
            </w:tcBorders>
            <w:shd w:val="clear" w:color="auto" w:fill="F7CAAC"/>
          </w:tcPr>
          <w:p w:rsidR="00A46B16" w:rsidRPr="00E87514" w:rsidRDefault="00A46B16" w:rsidP="00A46B16">
            <w:pPr>
              <w:jc w:val="both"/>
            </w:pPr>
            <w:r w:rsidRPr="00E87514">
              <w:rPr>
                <w:b/>
              </w:rPr>
              <w:t>Rozsah konzultací (soustředění)</w:t>
            </w:r>
          </w:p>
        </w:tc>
        <w:tc>
          <w:tcPr>
            <w:tcW w:w="889" w:type="dxa"/>
            <w:tcBorders>
              <w:top w:val="single" w:sz="2" w:space="0" w:color="auto"/>
            </w:tcBorders>
          </w:tcPr>
          <w:p w:rsidR="00A46B16" w:rsidRPr="00E87514" w:rsidRDefault="00A46B16" w:rsidP="00A46B16">
            <w:pPr>
              <w:jc w:val="both"/>
            </w:pPr>
            <w:r w:rsidRPr="00E87514">
              <w:t>30</w:t>
            </w:r>
          </w:p>
        </w:tc>
        <w:tc>
          <w:tcPr>
            <w:tcW w:w="4179" w:type="dxa"/>
            <w:gridSpan w:val="4"/>
            <w:tcBorders>
              <w:top w:val="single" w:sz="2" w:space="0" w:color="auto"/>
            </w:tcBorders>
            <w:shd w:val="clear" w:color="auto" w:fill="F7CAAC"/>
          </w:tcPr>
          <w:p w:rsidR="00A46B16" w:rsidRPr="00E87514" w:rsidRDefault="00A46B16" w:rsidP="00A46B16">
            <w:pPr>
              <w:jc w:val="both"/>
              <w:rPr>
                <w:b/>
              </w:rPr>
            </w:pPr>
            <w:r w:rsidRPr="00E87514">
              <w:rPr>
                <w:b/>
              </w:rPr>
              <w:t xml:space="preserve">hodin </w:t>
            </w:r>
          </w:p>
        </w:tc>
      </w:tr>
      <w:tr w:rsidR="00A46B16" w:rsidRPr="00E87514" w:rsidTr="00A46B16">
        <w:tc>
          <w:tcPr>
            <w:tcW w:w="9855" w:type="dxa"/>
            <w:gridSpan w:val="8"/>
            <w:shd w:val="clear" w:color="auto" w:fill="F7CAAC"/>
          </w:tcPr>
          <w:p w:rsidR="00A46B16" w:rsidRPr="00E87514" w:rsidRDefault="00A46B16" w:rsidP="00A46B16">
            <w:pPr>
              <w:jc w:val="both"/>
              <w:rPr>
                <w:b/>
              </w:rPr>
            </w:pPr>
            <w:r w:rsidRPr="00E87514">
              <w:rPr>
                <w:b/>
              </w:rPr>
              <w:t>Informace o způsobu kontaktu s vyučujícím</w:t>
            </w:r>
          </w:p>
        </w:tc>
      </w:tr>
      <w:tr w:rsidR="00A46B16" w:rsidRPr="00E87514" w:rsidTr="00A46B16">
        <w:trPr>
          <w:trHeight w:val="147"/>
        </w:trPr>
        <w:tc>
          <w:tcPr>
            <w:tcW w:w="9855" w:type="dxa"/>
            <w:gridSpan w:val="8"/>
          </w:tcPr>
          <w:p w:rsidR="00A46B16" w:rsidRPr="00E87514" w:rsidRDefault="00A46B16" w:rsidP="00A46B16">
            <w:pPr>
              <w:jc w:val="both"/>
            </w:pPr>
            <w:r w:rsidRPr="00E87514">
              <w:rPr>
                <w:color w:val="000000"/>
              </w:rPr>
              <w:t xml:space="preserve">30 hodin přímá výuka formou semináře. </w:t>
            </w:r>
          </w:p>
        </w:tc>
      </w:tr>
    </w:tbl>
    <w:p w:rsidR="00A46B16" w:rsidRDefault="00A46B16" w:rsidP="00E87514">
      <w:pPr>
        <w:rPr>
          <w:b/>
          <w:sz w:val="24"/>
          <w:szCs w:val="24"/>
        </w:rPr>
      </w:pPr>
    </w:p>
    <w:p w:rsidR="00A46B16" w:rsidRDefault="00A46B16" w:rsidP="00E87514">
      <w:pPr>
        <w:rPr>
          <w:b/>
          <w:sz w:val="24"/>
          <w:szCs w:val="24"/>
        </w:rPr>
      </w:pPr>
    </w:p>
    <w:p w:rsidR="00D95789" w:rsidRDefault="00D95789" w:rsidP="00E87514">
      <w:pPr>
        <w:rPr>
          <w:b/>
          <w:sz w:val="24"/>
          <w:szCs w:val="24"/>
        </w:rPr>
      </w:pPr>
    </w:p>
    <w:p w:rsidR="00D95789" w:rsidRDefault="00D95789" w:rsidP="00E87514">
      <w:pPr>
        <w:rPr>
          <w:b/>
          <w:sz w:val="24"/>
          <w:szCs w:val="24"/>
        </w:rPr>
      </w:pPr>
    </w:p>
    <w:p w:rsidR="00A46B16" w:rsidRDefault="00A46B16" w:rsidP="00E87514">
      <w:pPr>
        <w:rPr>
          <w:b/>
          <w:sz w:val="24"/>
          <w:szCs w:val="24"/>
        </w:rPr>
      </w:pPr>
    </w:p>
    <w:p w:rsidR="00A46B16" w:rsidRDefault="00A46B16" w:rsidP="00E87514">
      <w:pPr>
        <w:rPr>
          <w:b/>
          <w:sz w:val="24"/>
          <w:szCs w:val="24"/>
        </w:rPr>
      </w:pPr>
    </w:p>
    <w:tbl>
      <w:tblPr>
        <w:tblpPr w:leftFromText="141" w:rightFromText="141" w:vertAnchor="text" w:horzAnchor="margin" w:tblpY="278"/>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B16" w:rsidRPr="00E87514" w:rsidTr="00A46B16">
        <w:tc>
          <w:tcPr>
            <w:tcW w:w="9855" w:type="dxa"/>
            <w:gridSpan w:val="8"/>
            <w:tcBorders>
              <w:bottom w:val="double" w:sz="4" w:space="0" w:color="auto"/>
            </w:tcBorders>
            <w:shd w:val="clear" w:color="auto" w:fill="BDD6EE"/>
          </w:tcPr>
          <w:p w:rsidR="00A46B16" w:rsidRPr="00E87514" w:rsidRDefault="00A46B16" w:rsidP="00A46B16">
            <w:pPr>
              <w:jc w:val="both"/>
              <w:rPr>
                <w:b/>
                <w:sz w:val="28"/>
              </w:rPr>
            </w:pPr>
            <w:r w:rsidRPr="00E87514">
              <w:lastRenderedPageBreak/>
              <w:br w:type="page"/>
            </w:r>
            <w:r w:rsidRPr="00E87514">
              <w:rPr>
                <w:b/>
                <w:sz w:val="28"/>
              </w:rPr>
              <w:t>B-III – Charakteristika studijního předmětu</w:t>
            </w:r>
          </w:p>
        </w:tc>
      </w:tr>
      <w:tr w:rsidR="00A46B16" w:rsidRPr="00E87514" w:rsidTr="00A46B16">
        <w:tc>
          <w:tcPr>
            <w:tcW w:w="3086" w:type="dxa"/>
            <w:tcBorders>
              <w:top w:val="double" w:sz="4" w:space="0" w:color="auto"/>
            </w:tcBorders>
            <w:shd w:val="clear" w:color="auto" w:fill="F7CAAC"/>
          </w:tcPr>
          <w:p w:rsidR="00A46B16" w:rsidRPr="00E87514" w:rsidRDefault="00A46B16" w:rsidP="00A46B16">
            <w:pPr>
              <w:jc w:val="both"/>
              <w:rPr>
                <w:b/>
              </w:rPr>
            </w:pPr>
            <w:r w:rsidRPr="00E87514">
              <w:rPr>
                <w:b/>
              </w:rPr>
              <w:t>Název studijního předmětu</w:t>
            </w:r>
          </w:p>
        </w:tc>
        <w:tc>
          <w:tcPr>
            <w:tcW w:w="6769" w:type="dxa"/>
            <w:gridSpan w:val="7"/>
            <w:tcBorders>
              <w:top w:val="double" w:sz="4" w:space="0" w:color="auto"/>
            </w:tcBorders>
          </w:tcPr>
          <w:p w:rsidR="00A46B16" w:rsidRPr="00E87514" w:rsidRDefault="00A46B16" w:rsidP="00A46B16">
            <w:pPr>
              <w:jc w:val="both"/>
            </w:pPr>
            <w:r w:rsidRPr="00E87514">
              <w:t>Cizí jazyk 3</w:t>
            </w:r>
            <w:r>
              <w:t xml:space="preserve"> – německý jazyk</w:t>
            </w:r>
          </w:p>
        </w:tc>
      </w:tr>
      <w:tr w:rsidR="00A46B16" w:rsidRPr="00E87514" w:rsidTr="00A46B16">
        <w:tc>
          <w:tcPr>
            <w:tcW w:w="3086" w:type="dxa"/>
            <w:shd w:val="clear" w:color="auto" w:fill="F7CAAC"/>
          </w:tcPr>
          <w:p w:rsidR="00A46B16" w:rsidRPr="00E87514" w:rsidRDefault="00A46B16" w:rsidP="00A46B16">
            <w:pPr>
              <w:jc w:val="both"/>
              <w:rPr>
                <w:b/>
              </w:rPr>
            </w:pPr>
            <w:r w:rsidRPr="00E87514">
              <w:rPr>
                <w:b/>
              </w:rPr>
              <w:t>Typ předmětu</w:t>
            </w:r>
          </w:p>
        </w:tc>
        <w:tc>
          <w:tcPr>
            <w:tcW w:w="3406" w:type="dxa"/>
            <w:gridSpan w:val="4"/>
          </w:tcPr>
          <w:p w:rsidR="00A46B16" w:rsidRPr="00E87514" w:rsidRDefault="00A46B16" w:rsidP="00A46B16">
            <w:pPr>
              <w:jc w:val="both"/>
            </w:pPr>
          </w:p>
        </w:tc>
        <w:tc>
          <w:tcPr>
            <w:tcW w:w="2695" w:type="dxa"/>
            <w:gridSpan w:val="2"/>
            <w:shd w:val="clear" w:color="auto" w:fill="F7CAAC"/>
          </w:tcPr>
          <w:p w:rsidR="00A46B16" w:rsidRPr="00E87514" w:rsidRDefault="00A46B16" w:rsidP="00A46B16">
            <w:pPr>
              <w:jc w:val="both"/>
            </w:pPr>
            <w:r w:rsidRPr="00E87514">
              <w:rPr>
                <w:b/>
              </w:rPr>
              <w:t>doporučený ročník / semestr</w:t>
            </w:r>
          </w:p>
        </w:tc>
        <w:tc>
          <w:tcPr>
            <w:tcW w:w="668" w:type="dxa"/>
          </w:tcPr>
          <w:p w:rsidR="00A46B16" w:rsidRPr="00E87514" w:rsidRDefault="00A46B16" w:rsidP="00A46B16">
            <w:pPr>
              <w:jc w:val="both"/>
            </w:pPr>
            <w:proofErr w:type="gramStart"/>
            <w:r w:rsidRPr="00E87514">
              <w:t>3./ZS</w:t>
            </w:r>
            <w:proofErr w:type="gramEnd"/>
          </w:p>
        </w:tc>
      </w:tr>
      <w:tr w:rsidR="00A46B16" w:rsidRPr="00E87514" w:rsidTr="00A46B16">
        <w:tc>
          <w:tcPr>
            <w:tcW w:w="3086" w:type="dxa"/>
            <w:shd w:val="clear" w:color="auto" w:fill="F7CAAC"/>
          </w:tcPr>
          <w:p w:rsidR="00A46B16" w:rsidRPr="00E87514" w:rsidRDefault="00A46B16" w:rsidP="00A46B16">
            <w:pPr>
              <w:jc w:val="both"/>
              <w:rPr>
                <w:b/>
              </w:rPr>
            </w:pPr>
            <w:r w:rsidRPr="00E87514">
              <w:rPr>
                <w:b/>
              </w:rPr>
              <w:t>Rozsah studijního předmětu</w:t>
            </w:r>
          </w:p>
        </w:tc>
        <w:tc>
          <w:tcPr>
            <w:tcW w:w="1701" w:type="dxa"/>
            <w:gridSpan w:val="2"/>
          </w:tcPr>
          <w:p w:rsidR="00A46B16" w:rsidRPr="00E87514" w:rsidRDefault="00A46B16" w:rsidP="00A46B16">
            <w:pPr>
              <w:jc w:val="both"/>
            </w:pPr>
            <w:r w:rsidRPr="00E87514">
              <w:t>30s + 0</w:t>
            </w:r>
          </w:p>
        </w:tc>
        <w:tc>
          <w:tcPr>
            <w:tcW w:w="889" w:type="dxa"/>
            <w:shd w:val="clear" w:color="auto" w:fill="F7CAAC"/>
          </w:tcPr>
          <w:p w:rsidR="00A46B16" w:rsidRPr="00E87514" w:rsidRDefault="00A46B16" w:rsidP="00A46B16">
            <w:pPr>
              <w:jc w:val="both"/>
              <w:rPr>
                <w:b/>
              </w:rPr>
            </w:pPr>
            <w:r w:rsidRPr="00E87514">
              <w:rPr>
                <w:b/>
              </w:rPr>
              <w:t xml:space="preserve">hod. </w:t>
            </w:r>
          </w:p>
        </w:tc>
        <w:tc>
          <w:tcPr>
            <w:tcW w:w="816" w:type="dxa"/>
          </w:tcPr>
          <w:p w:rsidR="00A46B16" w:rsidRPr="00E87514" w:rsidRDefault="00A46B16" w:rsidP="00A46B16">
            <w:pPr>
              <w:jc w:val="both"/>
            </w:pPr>
          </w:p>
        </w:tc>
        <w:tc>
          <w:tcPr>
            <w:tcW w:w="2156" w:type="dxa"/>
            <w:shd w:val="clear" w:color="auto" w:fill="F7CAAC"/>
          </w:tcPr>
          <w:p w:rsidR="00A46B16" w:rsidRPr="00E87514" w:rsidRDefault="00A46B16" w:rsidP="00A46B16">
            <w:pPr>
              <w:jc w:val="both"/>
              <w:rPr>
                <w:b/>
              </w:rPr>
            </w:pPr>
            <w:r w:rsidRPr="00E87514">
              <w:rPr>
                <w:b/>
              </w:rPr>
              <w:t>kreditů</w:t>
            </w:r>
          </w:p>
        </w:tc>
        <w:tc>
          <w:tcPr>
            <w:tcW w:w="1207" w:type="dxa"/>
            <w:gridSpan w:val="2"/>
          </w:tcPr>
          <w:p w:rsidR="00A46B16" w:rsidRPr="00E87514" w:rsidRDefault="00A46B16" w:rsidP="00A46B16">
            <w:pPr>
              <w:jc w:val="both"/>
            </w:pPr>
            <w:r w:rsidRPr="00E87514">
              <w:t>5</w:t>
            </w:r>
          </w:p>
        </w:tc>
      </w:tr>
      <w:tr w:rsidR="00A46B16" w:rsidRPr="00E87514" w:rsidTr="00A46B16">
        <w:tc>
          <w:tcPr>
            <w:tcW w:w="3086" w:type="dxa"/>
            <w:shd w:val="clear" w:color="auto" w:fill="F7CAAC"/>
          </w:tcPr>
          <w:p w:rsidR="00A46B16" w:rsidRPr="00E87514" w:rsidRDefault="00A46B16" w:rsidP="00A46B16">
            <w:pPr>
              <w:jc w:val="both"/>
              <w:rPr>
                <w:b/>
                <w:sz w:val="22"/>
              </w:rPr>
            </w:pPr>
            <w:r w:rsidRPr="00E87514">
              <w:rPr>
                <w:b/>
              </w:rPr>
              <w:t>Prerekvizity, korekvizity, ekvivalence</w:t>
            </w:r>
          </w:p>
        </w:tc>
        <w:tc>
          <w:tcPr>
            <w:tcW w:w="6769" w:type="dxa"/>
            <w:gridSpan w:val="7"/>
          </w:tcPr>
          <w:p w:rsidR="00A46B16" w:rsidRPr="00E87514" w:rsidRDefault="00581218" w:rsidP="00A46B16">
            <w:pPr>
              <w:jc w:val="both"/>
            </w:pPr>
            <w:r>
              <w:t>Prerekvizita: Cizí jazyk 2 – německý jazyk</w:t>
            </w:r>
          </w:p>
        </w:tc>
      </w:tr>
      <w:tr w:rsidR="00A46B16" w:rsidRPr="00E87514" w:rsidTr="00A46B16">
        <w:tc>
          <w:tcPr>
            <w:tcW w:w="3086" w:type="dxa"/>
            <w:shd w:val="clear" w:color="auto" w:fill="F7CAAC"/>
          </w:tcPr>
          <w:p w:rsidR="00A46B16" w:rsidRPr="00E87514" w:rsidRDefault="00A46B16" w:rsidP="00A46B16">
            <w:pPr>
              <w:jc w:val="both"/>
              <w:rPr>
                <w:b/>
              </w:rPr>
            </w:pPr>
            <w:r w:rsidRPr="00E87514">
              <w:rPr>
                <w:b/>
              </w:rPr>
              <w:t>Způsob ověření studijních výsledků</w:t>
            </w:r>
          </w:p>
        </w:tc>
        <w:tc>
          <w:tcPr>
            <w:tcW w:w="3406" w:type="dxa"/>
            <w:gridSpan w:val="4"/>
          </w:tcPr>
          <w:p w:rsidR="00A46B16" w:rsidRPr="00E87514" w:rsidRDefault="00A46B16" w:rsidP="00A46B16">
            <w:pPr>
              <w:jc w:val="both"/>
            </w:pPr>
            <w:r w:rsidRPr="00E87514">
              <w:t>Zk</w:t>
            </w:r>
          </w:p>
        </w:tc>
        <w:tc>
          <w:tcPr>
            <w:tcW w:w="2156" w:type="dxa"/>
            <w:shd w:val="clear" w:color="auto" w:fill="F7CAAC"/>
          </w:tcPr>
          <w:p w:rsidR="00A46B16" w:rsidRPr="00E87514" w:rsidRDefault="00A46B16" w:rsidP="00A46B16">
            <w:pPr>
              <w:jc w:val="both"/>
              <w:rPr>
                <w:b/>
              </w:rPr>
            </w:pPr>
            <w:r w:rsidRPr="00E87514">
              <w:rPr>
                <w:b/>
              </w:rPr>
              <w:t>Forma výuky</w:t>
            </w:r>
          </w:p>
        </w:tc>
        <w:tc>
          <w:tcPr>
            <w:tcW w:w="1207" w:type="dxa"/>
            <w:gridSpan w:val="2"/>
          </w:tcPr>
          <w:p w:rsidR="00A46B16" w:rsidRPr="00E87514" w:rsidRDefault="00A46B16" w:rsidP="00A46B16">
            <w:pPr>
              <w:jc w:val="both"/>
            </w:pPr>
            <w:r w:rsidRPr="00E87514">
              <w:t>seminář</w:t>
            </w:r>
          </w:p>
        </w:tc>
      </w:tr>
      <w:tr w:rsidR="00A46B16" w:rsidRPr="00E87514" w:rsidTr="00A46B16">
        <w:tc>
          <w:tcPr>
            <w:tcW w:w="3086" w:type="dxa"/>
            <w:shd w:val="clear" w:color="auto" w:fill="F7CAAC"/>
          </w:tcPr>
          <w:p w:rsidR="00A46B16" w:rsidRPr="00E87514" w:rsidRDefault="00A46B16" w:rsidP="00A46B16">
            <w:pPr>
              <w:jc w:val="both"/>
              <w:rPr>
                <w:b/>
              </w:rPr>
            </w:pPr>
            <w:r w:rsidRPr="00E87514">
              <w:rPr>
                <w:b/>
              </w:rPr>
              <w:t>Forma způsobu ověření studijních výsledků a další požadavky na studenta</w:t>
            </w:r>
          </w:p>
        </w:tc>
        <w:tc>
          <w:tcPr>
            <w:tcW w:w="6769" w:type="dxa"/>
            <w:gridSpan w:val="7"/>
            <w:tcBorders>
              <w:bottom w:val="nil"/>
            </w:tcBorders>
          </w:tcPr>
          <w:p w:rsidR="00A46B16" w:rsidRPr="00E87514" w:rsidRDefault="00A46B16" w:rsidP="00A46B16">
            <w:pPr>
              <w:jc w:val="both"/>
            </w:pPr>
            <w:r w:rsidRPr="00E87514">
              <w:t>Zkouška ústní – prezentace k odborné problematice z oboru.</w:t>
            </w:r>
            <w:r>
              <w:t xml:space="preserve"> </w:t>
            </w:r>
            <w:r w:rsidRPr="00E87514">
              <w:t xml:space="preserve">Práce studentů je sledována komunikačními aktivitami v hodinách. </w:t>
            </w:r>
          </w:p>
          <w:p w:rsidR="00A46B16" w:rsidRPr="00E87514" w:rsidRDefault="00A46B16" w:rsidP="00A46B16">
            <w:pPr>
              <w:jc w:val="both"/>
            </w:pPr>
          </w:p>
        </w:tc>
      </w:tr>
      <w:tr w:rsidR="00A46B16" w:rsidRPr="00E87514" w:rsidTr="00A46B16">
        <w:trPr>
          <w:trHeight w:val="262"/>
        </w:trPr>
        <w:tc>
          <w:tcPr>
            <w:tcW w:w="9855" w:type="dxa"/>
            <w:gridSpan w:val="8"/>
            <w:tcBorders>
              <w:top w:val="nil"/>
            </w:tcBorders>
          </w:tcPr>
          <w:p w:rsidR="00A46B16" w:rsidRPr="00E87514" w:rsidRDefault="00A46B16" w:rsidP="00A46B16">
            <w:pPr>
              <w:jc w:val="both"/>
            </w:pPr>
          </w:p>
        </w:tc>
      </w:tr>
      <w:tr w:rsidR="00A46B16" w:rsidRPr="00E87514" w:rsidTr="00A46B16">
        <w:trPr>
          <w:trHeight w:val="197"/>
        </w:trPr>
        <w:tc>
          <w:tcPr>
            <w:tcW w:w="3086" w:type="dxa"/>
            <w:tcBorders>
              <w:top w:val="nil"/>
            </w:tcBorders>
            <w:shd w:val="clear" w:color="auto" w:fill="F7CAAC"/>
          </w:tcPr>
          <w:p w:rsidR="00A46B16" w:rsidRPr="00E87514" w:rsidRDefault="00A46B16" w:rsidP="00A46B16">
            <w:pPr>
              <w:jc w:val="both"/>
              <w:rPr>
                <w:b/>
              </w:rPr>
            </w:pPr>
            <w:r w:rsidRPr="00E87514">
              <w:rPr>
                <w:b/>
              </w:rPr>
              <w:t>Garant předmětu</w:t>
            </w:r>
          </w:p>
        </w:tc>
        <w:tc>
          <w:tcPr>
            <w:tcW w:w="6769" w:type="dxa"/>
            <w:gridSpan w:val="7"/>
            <w:tcBorders>
              <w:top w:val="nil"/>
            </w:tcBorders>
          </w:tcPr>
          <w:p w:rsidR="00A46B16" w:rsidRPr="00E87514" w:rsidRDefault="00A46B16" w:rsidP="00A46B16">
            <w:pPr>
              <w:jc w:val="both"/>
            </w:pPr>
            <w:r w:rsidRPr="00E87514">
              <w:t xml:space="preserve"> </w:t>
            </w:r>
          </w:p>
        </w:tc>
      </w:tr>
      <w:tr w:rsidR="00A46B16" w:rsidRPr="00E87514" w:rsidTr="00A46B16">
        <w:trPr>
          <w:trHeight w:val="243"/>
        </w:trPr>
        <w:tc>
          <w:tcPr>
            <w:tcW w:w="3086" w:type="dxa"/>
            <w:tcBorders>
              <w:top w:val="nil"/>
            </w:tcBorders>
            <w:shd w:val="clear" w:color="auto" w:fill="F7CAAC"/>
          </w:tcPr>
          <w:p w:rsidR="00A46B16" w:rsidRPr="00E87514" w:rsidRDefault="00A46B16" w:rsidP="00A46B16">
            <w:pPr>
              <w:jc w:val="both"/>
              <w:rPr>
                <w:b/>
              </w:rPr>
            </w:pPr>
            <w:r w:rsidRPr="00E87514">
              <w:rPr>
                <w:b/>
              </w:rPr>
              <w:t>Zapojení garanta do výuky předmětu</w:t>
            </w:r>
          </w:p>
        </w:tc>
        <w:tc>
          <w:tcPr>
            <w:tcW w:w="6769" w:type="dxa"/>
            <w:gridSpan w:val="7"/>
            <w:tcBorders>
              <w:top w:val="nil"/>
            </w:tcBorders>
          </w:tcPr>
          <w:p w:rsidR="00A46B16" w:rsidRPr="00E87514" w:rsidRDefault="00A46B16" w:rsidP="00A46B16">
            <w:pPr>
              <w:jc w:val="both"/>
            </w:pPr>
          </w:p>
        </w:tc>
      </w:tr>
      <w:tr w:rsidR="00A46B16" w:rsidRPr="00E87514" w:rsidTr="00A46B16">
        <w:tc>
          <w:tcPr>
            <w:tcW w:w="3086" w:type="dxa"/>
            <w:shd w:val="clear" w:color="auto" w:fill="F7CAAC"/>
          </w:tcPr>
          <w:p w:rsidR="00A46B16" w:rsidRPr="00E87514" w:rsidRDefault="00A46B16" w:rsidP="00A46B16">
            <w:pPr>
              <w:jc w:val="both"/>
              <w:rPr>
                <w:b/>
              </w:rPr>
            </w:pPr>
            <w:r w:rsidRPr="00E87514">
              <w:rPr>
                <w:b/>
              </w:rPr>
              <w:t>Vyučující</w:t>
            </w:r>
          </w:p>
        </w:tc>
        <w:tc>
          <w:tcPr>
            <w:tcW w:w="6769" w:type="dxa"/>
            <w:gridSpan w:val="7"/>
            <w:tcBorders>
              <w:bottom w:val="nil"/>
            </w:tcBorders>
          </w:tcPr>
          <w:p w:rsidR="00A46B16" w:rsidRPr="00E87514" w:rsidRDefault="00A46B16" w:rsidP="00A46B16">
            <w:pPr>
              <w:jc w:val="both"/>
            </w:pPr>
          </w:p>
        </w:tc>
      </w:tr>
      <w:tr w:rsidR="00A46B16" w:rsidRPr="00E87514" w:rsidTr="00A46B16">
        <w:trPr>
          <w:trHeight w:val="308"/>
        </w:trPr>
        <w:tc>
          <w:tcPr>
            <w:tcW w:w="9855" w:type="dxa"/>
            <w:gridSpan w:val="8"/>
            <w:tcBorders>
              <w:top w:val="nil"/>
            </w:tcBorders>
          </w:tcPr>
          <w:p w:rsidR="00A46B16" w:rsidRPr="00E87514" w:rsidRDefault="00A46B16" w:rsidP="00A46B16">
            <w:pPr>
              <w:jc w:val="both"/>
            </w:pPr>
            <w:r w:rsidRPr="00E87514">
              <w:t>Mgr. Věra Kozáková, Ph.D.</w:t>
            </w:r>
          </w:p>
        </w:tc>
      </w:tr>
      <w:tr w:rsidR="00A46B16" w:rsidRPr="00E87514" w:rsidTr="00A46B16">
        <w:tc>
          <w:tcPr>
            <w:tcW w:w="3086" w:type="dxa"/>
            <w:shd w:val="clear" w:color="auto" w:fill="F7CAAC"/>
          </w:tcPr>
          <w:p w:rsidR="00A46B16" w:rsidRPr="00E87514" w:rsidRDefault="00A46B16" w:rsidP="00A46B16">
            <w:pPr>
              <w:jc w:val="both"/>
              <w:rPr>
                <w:b/>
              </w:rPr>
            </w:pPr>
            <w:r w:rsidRPr="00E87514">
              <w:rPr>
                <w:b/>
              </w:rPr>
              <w:t>Stručná anotace předmětu</w:t>
            </w:r>
          </w:p>
        </w:tc>
        <w:tc>
          <w:tcPr>
            <w:tcW w:w="6769" w:type="dxa"/>
            <w:gridSpan w:val="7"/>
            <w:tcBorders>
              <w:bottom w:val="nil"/>
            </w:tcBorders>
          </w:tcPr>
          <w:p w:rsidR="00A46B16" w:rsidRPr="00E87514" w:rsidRDefault="00A46B16" w:rsidP="00A46B16">
            <w:pPr>
              <w:jc w:val="both"/>
            </w:pPr>
          </w:p>
        </w:tc>
      </w:tr>
      <w:tr w:rsidR="00A46B16" w:rsidRPr="00E87514" w:rsidTr="00A46B16">
        <w:trPr>
          <w:trHeight w:val="3718"/>
        </w:trPr>
        <w:tc>
          <w:tcPr>
            <w:tcW w:w="9855" w:type="dxa"/>
            <w:gridSpan w:val="8"/>
            <w:tcBorders>
              <w:top w:val="nil"/>
              <w:bottom w:val="single" w:sz="12" w:space="0" w:color="auto"/>
            </w:tcBorders>
          </w:tcPr>
          <w:p w:rsidR="00A46B16" w:rsidRPr="00E87514" w:rsidRDefault="00A46B16" w:rsidP="00A46B16">
            <w:pPr>
              <w:jc w:val="both"/>
              <w:rPr>
                <w:b/>
              </w:rPr>
            </w:pPr>
            <w:r w:rsidRPr="00E87514">
              <w:rPr>
                <w:b/>
              </w:rPr>
              <w:t>Cíl předmětu</w:t>
            </w:r>
          </w:p>
          <w:p w:rsidR="00A46B16" w:rsidRPr="00E87514" w:rsidRDefault="00A46B16" w:rsidP="00A46B16">
            <w:pPr>
              <w:jc w:val="both"/>
              <w:rPr>
                <w:color w:val="000000"/>
              </w:rPr>
            </w:pPr>
            <w:r w:rsidRPr="00E87514">
              <w:t xml:space="preserve">Cílem předmětu je naučit studenty základům současné němčiny, získat schopnost dorozumět se v základních životních situacích, pracovat s odbornými tématy, písemně i ústně prezentovat informace ze svého oboru v němčině. </w:t>
            </w:r>
          </w:p>
          <w:p w:rsidR="00A46B16" w:rsidRPr="00E87514" w:rsidRDefault="00A46B16" w:rsidP="00A46B16">
            <w:pPr>
              <w:jc w:val="both"/>
            </w:pPr>
            <w:r w:rsidRPr="00E87514">
              <w:rPr>
                <w:b/>
              </w:rPr>
              <w:t>Obsah předmětu</w:t>
            </w:r>
          </w:p>
          <w:p w:rsidR="00A46B16" w:rsidRPr="00E87514" w:rsidRDefault="00A46B16" w:rsidP="00A46B16">
            <w:pPr>
              <w:jc w:val="both"/>
            </w:pPr>
            <w:r w:rsidRPr="00E87514">
              <w:t>Informace o studiu a profesi.</w:t>
            </w:r>
          </w:p>
          <w:p w:rsidR="00A46B16" w:rsidRPr="00E87514" w:rsidRDefault="00A46B16" w:rsidP="00A46B16">
            <w:pPr>
              <w:jc w:val="both"/>
            </w:pPr>
            <w:r w:rsidRPr="00E87514">
              <w:t>Schopnost používat odbornou terminologii.</w:t>
            </w:r>
          </w:p>
          <w:p w:rsidR="00A46B16" w:rsidRPr="00E87514" w:rsidRDefault="00A46B16" w:rsidP="00A46B16">
            <w:pPr>
              <w:jc w:val="both"/>
            </w:pPr>
            <w:r w:rsidRPr="00E87514">
              <w:t>Schopnost formulovat myšlenky a reagovat na dotazy.</w:t>
            </w:r>
          </w:p>
          <w:p w:rsidR="00A46B16" w:rsidRPr="00E87514" w:rsidRDefault="00A46B16" w:rsidP="00A46B16">
            <w:pPr>
              <w:jc w:val="both"/>
            </w:pPr>
            <w:r w:rsidRPr="00E87514">
              <w:t>Základní gramatické celky na úrovni B1 – B2.</w:t>
            </w:r>
          </w:p>
          <w:p w:rsidR="00A46B16" w:rsidRPr="00E87514" w:rsidRDefault="00A46B16" w:rsidP="00A46B16">
            <w:pPr>
              <w:jc w:val="both"/>
            </w:pPr>
            <w:r w:rsidRPr="00E87514">
              <w:t>Vybrané druhy vedlejších vět.</w:t>
            </w:r>
          </w:p>
          <w:p w:rsidR="00A46B16" w:rsidRPr="00E87514" w:rsidRDefault="00A46B16" w:rsidP="00A46B16">
            <w:pPr>
              <w:jc w:val="both"/>
            </w:pPr>
            <w:r w:rsidRPr="00E87514">
              <w:t>Příčestí přítomné, minulé.</w:t>
            </w:r>
          </w:p>
          <w:p w:rsidR="00A46B16" w:rsidRPr="00E87514" w:rsidRDefault="00A46B16" w:rsidP="00A46B16">
            <w:pPr>
              <w:jc w:val="both"/>
            </w:pPr>
            <w:r w:rsidRPr="00E87514">
              <w:t>Spojky ve větě hlavní, vedlejší.</w:t>
            </w:r>
          </w:p>
          <w:p w:rsidR="00A46B16" w:rsidRPr="00E87514" w:rsidRDefault="00A46B16" w:rsidP="00A46B16">
            <w:pPr>
              <w:jc w:val="both"/>
            </w:pPr>
            <w:r w:rsidRPr="00E87514">
              <w:t>Přehled používaných slabých a silných sloves.</w:t>
            </w:r>
          </w:p>
          <w:p w:rsidR="00A46B16" w:rsidRPr="00E87514" w:rsidRDefault="00A46B16" w:rsidP="00A46B16">
            <w:pPr>
              <w:jc w:val="both"/>
            </w:pPr>
            <w:r w:rsidRPr="00E87514">
              <w:t>Perfektum a préteritum, plusquamperfektum vybraných sloves.</w:t>
            </w:r>
          </w:p>
          <w:p w:rsidR="00A46B16" w:rsidRPr="00E87514" w:rsidRDefault="00A46B16" w:rsidP="00A46B16">
            <w:pPr>
              <w:jc w:val="both"/>
            </w:pPr>
            <w:r w:rsidRPr="00E87514">
              <w:t>Trpný rod.</w:t>
            </w:r>
          </w:p>
          <w:p w:rsidR="00A46B16" w:rsidRPr="00E87514" w:rsidRDefault="00A46B16" w:rsidP="00A46B16">
            <w:pPr>
              <w:jc w:val="both"/>
              <w:rPr>
                <w:b/>
              </w:rPr>
            </w:pPr>
            <w:r w:rsidRPr="00E87514">
              <w:rPr>
                <w:b/>
              </w:rPr>
              <w:t>Výstupní kompetence</w:t>
            </w:r>
          </w:p>
          <w:p w:rsidR="00A46B16" w:rsidRPr="00E87514" w:rsidRDefault="008F2169" w:rsidP="00A46B16">
            <w:pPr>
              <w:jc w:val="both"/>
            </w:pPr>
            <w:r w:rsidRPr="00AF45BE">
              <w:rPr>
                <w:sz w:val="19"/>
                <w:szCs w:val="19"/>
              </w:rPr>
              <w:t>Student je schopen používat získané jazykové kompetence v každodenních situ</w:t>
            </w:r>
            <w:r>
              <w:rPr>
                <w:sz w:val="19"/>
                <w:szCs w:val="19"/>
              </w:rPr>
              <w:t xml:space="preserve">acích včetně odborné problematiky. </w:t>
            </w:r>
            <w:r w:rsidRPr="00AF45BE">
              <w:rPr>
                <w:sz w:val="19"/>
                <w:szCs w:val="19"/>
              </w:rPr>
              <w:t>Chápe jazykové zákonitosti a umí pracovat s autentickými materiály (text, poslech, mluvené slovo) dané úr</w:t>
            </w:r>
            <w:r>
              <w:rPr>
                <w:sz w:val="19"/>
                <w:szCs w:val="19"/>
              </w:rPr>
              <w:t>ovně a na ně adekvátně reagovat dle B1 SERR/CEFR.</w:t>
            </w:r>
          </w:p>
        </w:tc>
      </w:tr>
      <w:tr w:rsidR="00A46B16" w:rsidRPr="00E87514" w:rsidTr="00A46B16">
        <w:trPr>
          <w:trHeight w:val="265"/>
        </w:trPr>
        <w:tc>
          <w:tcPr>
            <w:tcW w:w="3653" w:type="dxa"/>
            <w:gridSpan w:val="2"/>
            <w:tcBorders>
              <w:top w:val="nil"/>
            </w:tcBorders>
            <w:shd w:val="clear" w:color="auto" w:fill="F7CAAC"/>
          </w:tcPr>
          <w:p w:rsidR="00A46B16" w:rsidRPr="00E87514" w:rsidRDefault="00A46B16" w:rsidP="00A46B16">
            <w:pPr>
              <w:jc w:val="both"/>
            </w:pPr>
            <w:r w:rsidRPr="00E87514">
              <w:rPr>
                <w:b/>
              </w:rPr>
              <w:t>Studijní literatura a studijní pomůcky</w:t>
            </w:r>
          </w:p>
        </w:tc>
        <w:tc>
          <w:tcPr>
            <w:tcW w:w="6202" w:type="dxa"/>
            <w:gridSpan w:val="6"/>
            <w:tcBorders>
              <w:top w:val="nil"/>
              <w:bottom w:val="nil"/>
            </w:tcBorders>
          </w:tcPr>
          <w:p w:rsidR="00A46B16" w:rsidRPr="00E87514" w:rsidRDefault="00A46B16" w:rsidP="00A46B16">
            <w:pPr>
              <w:jc w:val="both"/>
            </w:pPr>
          </w:p>
        </w:tc>
      </w:tr>
      <w:tr w:rsidR="00A46B16" w:rsidRPr="00E87514" w:rsidTr="00A46B16">
        <w:trPr>
          <w:trHeight w:val="1497"/>
        </w:trPr>
        <w:tc>
          <w:tcPr>
            <w:tcW w:w="9855" w:type="dxa"/>
            <w:gridSpan w:val="8"/>
            <w:tcBorders>
              <w:top w:val="nil"/>
            </w:tcBorders>
          </w:tcPr>
          <w:p w:rsidR="008F2169" w:rsidRDefault="008F2169" w:rsidP="008F2169">
            <w:pPr>
              <w:jc w:val="both"/>
              <w:rPr>
                <w:b/>
                <w:sz w:val="19"/>
                <w:szCs w:val="19"/>
              </w:rPr>
            </w:pPr>
            <w:r w:rsidRPr="002C0D21">
              <w:rPr>
                <w:b/>
                <w:sz w:val="19"/>
                <w:szCs w:val="19"/>
              </w:rPr>
              <w:t>Povinná literatura</w:t>
            </w:r>
          </w:p>
          <w:p w:rsidR="008F2169" w:rsidRDefault="008F2169" w:rsidP="008F2169">
            <w:pPr>
              <w:jc w:val="both"/>
            </w:pPr>
            <w:r>
              <w:t xml:space="preserve">Höppnerová, V. </w:t>
            </w:r>
            <w:r>
              <w:rPr>
                <w:i/>
              </w:rPr>
              <w:t xml:space="preserve">Němčina pro jazykové školy 1. </w:t>
            </w:r>
            <w:r>
              <w:t>Plzeň, Fraus 2010. ISBN 978-80-7238-912-4.</w:t>
            </w:r>
          </w:p>
          <w:p w:rsidR="008F2169" w:rsidRDefault="008F2169" w:rsidP="008F2169">
            <w:pPr>
              <w:jc w:val="both"/>
            </w:pPr>
            <w:r>
              <w:t xml:space="preserve">Höppnerová, V. </w:t>
            </w:r>
            <w:r>
              <w:rPr>
                <w:i/>
              </w:rPr>
              <w:t xml:space="preserve">Němčina pro jazykové školy 2. </w:t>
            </w:r>
            <w:r>
              <w:t>Plzeň, Fraus 2010. ISBN 978-80-7238-958-2.</w:t>
            </w:r>
          </w:p>
          <w:p w:rsidR="008F2169" w:rsidRDefault="008F2169" w:rsidP="008F2169">
            <w:pPr>
              <w:jc w:val="both"/>
              <w:rPr>
                <w:b/>
              </w:rPr>
            </w:pPr>
            <w:r>
              <w:rPr>
                <w:b/>
              </w:rPr>
              <w:t>Doporučená literatura</w:t>
            </w:r>
          </w:p>
          <w:p w:rsidR="008F2169" w:rsidRDefault="008F2169" w:rsidP="008F2169">
            <w:pPr>
              <w:jc w:val="both"/>
            </w:pPr>
            <w:r>
              <w:t xml:space="preserve">Krenn, W., Puchta, H. </w:t>
            </w:r>
            <w:r>
              <w:rPr>
                <w:i/>
              </w:rPr>
              <w:t>Motive A1- B1</w:t>
            </w:r>
            <w:r>
              <w:t>. München, Hueber Verlag 2016. ISBN: 978-3-19-001878-9.</w:t>
            </w:r>
          </w:p>
          <w:p w:rsidR="008F2169" w:rsidRPr="00F776DE" w:rsidRDefault="008F2169" w:rsidP="008F2169">
            <w:pPr>
              <w:jc w:val="both"/>
            </w:pPr>
            <w:r>
              <w:t xml:space="preserve">Sacher, N. </w:t>
            </w:r>
            <w:r>
              <w:rPr>
                <w:i/>
              </w:rPr>
              <w:t xml:space="preserve">Die Präsentation. </w:t>
            </w:r>
            <w:r>
              <w:t>Stuttgart, Ernst Klett Verlag 2010. ISBN 978-3-12-006568-5.</w:t>
            </w:r>
          </w:p>
          <w:p w:rsidR="008F2169" w:rsidRDefault="008F2169" w:rsidP="008F2169">
            <w:pPr>
              <w:jc w:val="both"/>
            </w:pPr>
            <w:r>
              <w:t>Seifert, J.</w:t>
            </w:r>
            <w:r>
              <w:rPr>
                <w:i/>
              </w:rPr>
              <w:t xml:space="preserve"> Visualisieren, Präsentieren, Moderieren. </w:t>
            </w:r>
            <w:r>
              <w:t>Offenbach, Gabal 2014. ISBN 978-3-86936-240-3.</w:t>
            </w:r>
          </w:p>
          <w:p w:rsidR="008F2169" w:rsidRPr="00B770A4" w:rsidRDefault="008F2169" w:rsidP="008F2169">
            <w:pPr>
              <w:jc w:val="both"/>
            </w:pPr>
            <w:r>
              <w:t xml:space="preserve">Wiater, W. </w:t>
            </w:r>
            <w:r>
              <w:rPr>
                <w:i/>
              </w:rPr>
              <w:t xml:space="preserve">Unterrichtsprinzipien. </w:t>
            </w:r>
            <w:r>
              <w:t>Donauwörth, Auer Verlag GmbH 2009. ISBN978-3-403-03617-3.</w:t>
            </w:r>
          </w:p>
          <w:p w:rsidR="008F2169" w:rsidRDefault="008F2169" w:rsidP="008F2169">
            <w:pPr>
              <w:jc w:val="both"/>
            </w:pPr>
          </w:p>
          <w:p w:rsidR="008F2169" w:rsidRDefault="008F2169" w:rsidP="008F2169">
            <w:pPr>
              <w:jc w:val="both"/>
            </w:pPr>
            <w:r>
              <w:t xml:space="preserve">Doplňující materiály: </w:t>
            </w:r>
          </w:p>
          <w:p w:rsidR="008F2169" w:rsidRPr="008B1593" w:rsidRDefault="005D1A0B" w:rsidP="008F2169">
            <w:pPr>
              <w:jc w:val="both"/>
              <w:rPr>
                <w:rStyle w:val="Hypertextovodkaz"/>
              </w:rPr>
            </w:pPr>
            <w:hyperlink r:id="rId24" w:history="1">
              <w:r w:rsidR="008F2169" w:rsidRPr="008B1593">
                <w:rPr>
                  <w:rStyle w:val="Hypertextovodkaz"/>
                </w:rPr>
                <w:t>https://www.hueber.de/seite/pg_lehren_unterrichtsplan_mot</w:t>
              </w:r>
            </w:hyperlink>
          </w:p>
          <w:p w:rsidR="008F2169" w:rsidRDefault="005D1A0B" w:rsidP="008F2169">
            <w:pPr>
              <w:jc w:val="both"/>
              <w:rPr>
                <w:rStyle w:val="Hypertextovodkaz"/>
              </w:rPr>
            </w:pPr>
            <w:hyperlink r:id="rId25" w:history="1">
              <w:r w:rsidR="008F2169" w:rsidRPr="008B1593">
                <w:rPr>
                  <w:rStyle w:val="Hypertextovodkaz"/>
                </w:rPr>
                <w:t>https://www.hueber.de/shared/elka/Internet_Muster/Red1/978-3-19-401190-8_Muster1.pdf</w:t>
              </w:r>
            </w:hyperlink>
          </w:p>
          <w:p w:rsidR="00A46B16" w:rsidRPr="00E87514" w:rsidRDefault="005D1A0B" w:rsidP="008F2169">
            <w:pPr>
              <w:jc w:val="both"/>
            </w:pPr>
            <w:hyperlink r:id="rId26" w:history="1">
              <w:r w:rsidR="008F2169" w:rsidRPr="00F503D3">
                <w:rPr>
                  <w:rStyle w:val="Hypertextovodkaz"/>
                  <w:sz w:val="19"/>
                  <w:szCs w:val="19"/>
                </w:rPr>
                <w:t>https://schubert-verlag.de/aufgaben/uebungen_a1/a1_uebungen_index.htm</w:t>
              </w:r>
            </w:hyperlink>
          </w:p>
        </w:tc>
      </w:tr>
      <w:tr w:rsidR="00A46B16" w:rsidRPr="00E87514" w:rsidTr="00A46B1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46B16" w:rsidRPr="00E87514" w:rsidRDefault="00A46B16" w:rsidP="00A46B16">
            <w:pPr>
              <w:jc w:val="center"/>
              <w:rPr>
                <w:b/>
              </w:rPr>
            </w:pPr>
            <w:r w:rsidRPr="00E87514">
              <w:rPr>
                <w:b/>
              </w:rPr>
              <w:t>Informace ke kombinované nebo distanční formě</w:t>
            </w:r>
          </w:p>
        </w:tc>
      </w:tr>
      <w:tr w:rsidR="00A46B16" w:rsidRPr="00E87514" w:rsidTr="00A46B16">
        <w:tc>
          <w:tcPr>
            <w:tcW w:w="4787" w:type="dxa"/>
            <w:gridSpan w:val="3"/>
            <w:tcBorders>
              <w:top w:val="single" w:sz="2" w:space="0" w:color="auto"/>
            </w:tcBorders>
            <w:shd w:val="clear" w:color="auto" w:fill="F7CAAC"/>
          </w:tcPr>
          <w:p w:rsidR="00A46B16" w:rsidRPr="00E87514" w:rsidRDefault="00A46B16" w:rsidP="00A46B16">
            <w:pPr>
              <w:jc w:val="both"/>
            </w:pPr>
            <w:r w:rsidRPr="00E87514">
              <w:rPr>
                <w:b/>
              </w:rPr>
              <w:t>Rozsah konzultací (soustředění)</w:t>
            </w:r>
          </w:p>
        </w:tc>
        <w:tc>
          <w:tcPr>
            <w:tcW w:w="889" w:type="dxa"/>
            <w:tcBorders>
              <w:top w:val="single" w:sz="2" w:space="0" w:color="auto"/>
            </w:tcBorders>
          </w:tcPr>
          <w:p w:rsidR="00A46B16" w:rsidRPr="00E87514" w:rsidRDefault="00A46B16" w:rsidP="00A46B16">
            <w:pPr>
              <w:jc w:val="both"/>
            </w:pPr>
            <w:r w:rsidRPr="00E87514">
              <w:t>30</w:t>
            </w:r>
          </w:p>
        </w:tc>
        <w:tc>
          <w:tcPr>
            <w:tcW w:w="4179" w:type="dxa"/>
            <w:gridSpan w:val="4"/>
            <w:tcBorders>
              <w:top w:val="single" w:sz="2" w:space="0" w:color="auto"/>
            </w:tcBorders>
            <w:shd w:val="clear" w:color="auto" w:fill="F7CAAC"/>
          </w:tcPr>
          <w:p w:rsidR="00A46B16" w:rsidRPr="00E87514" w:rsidRDefault="00A46B16" w:rsidP="00A46B16">
            <w:pPr>
              <w:jc w:val="both"/>
              <w:rPr>
                <w:b/>
              </w:rPr>
            </w:pPr>
            <w:r w:rsidRPr="00E87514">
              <w:rPr>
                <w:b/>
              </w:rPr>
              <w:t xml:space="preserve">hodin </w:t>
            </w:r>
          </w:p>
        </w:tc>
      </w:tr>
      <w:tr w:rsidR="00A46B16" w:rsidRPr="00E87514" w:rsidTr="00A46B16">
        <w:tc>
          <w:tcPr>
            <w:tcW w:w="9855" w:type="dxa"/>
            <w:gridSpan w:val="8"/>
            <w:shd w:val="clear" w:color="auto" w:fill="F7CAAC"/>
          </w:tcPr>
          <w:p w:rsidR="00A46B16" w:rsidRPr="00E87514" w:rsidRDefault="00A46B16" w:rsidP="00A46B16">
            <w:pPr>
              <w:jc w:val="both"/>
              <w:rPr>
                <w:b/>
              </w:rPr>
            </w:pPr>
            <w:r w:rsidRPr="00E87514">
              <w:rPr>
                <w:b/>
              </w:rPr>
              <w:t>Informace o způsobu kontaktu s vyučujícím</w:t>
            </w:r>
          </w:p>
        </w:tc>
      </w:tr>
      <w:tr w:rsidR="00A46B16" w:rsidRPr="00E87514" w:rsidTr="00A46B16">
        <w:trPr>
          <w:trHeight w:val="219"/>
        </w:trPr>
        <w:tc>
          <w:tcPr>
            <w:tcW w:w="9855" w:type="dxa"/>
            <w:gridSpan w:val="8"/>
          </w:tcPr>
          <w:p w:rsidR="00A46B16" w:rsidRPr="00E87514" w:rsidRDefault="00A46B16" w:rsidP="00A46B16">
            <w:pPr>
              <w:jc w:val="both"/>
            </w:pPr>
            <w:r w:rsidRPr="00E87514">
              <w:rPr>
                <w:color w:val="000000"/>
              </w:rPr>
              <w:t>30 hodin přímá výuka formou semináře. Zpracování písemných podkladů k odborné prezentaci z oboru.</w:t>
            </w:r>
          </w:p>
        </w:tc>
      </w:tr>
    </w:tbl>
    <w:p w:rsidR="00A46B16" w:rsidRPr="00E87514" w:rsidRDefault="00A46B16" w:rsidP="00E87514">
      <w:pPr>
        <w:rPr>
          <w:b/>
          <w:sz w:val="24"/>
          <w:szCs w:val="24"/>
        </w:rPr>
      </w:pPr>
    </w:p>
    <w:p w:rsidR="00E87514" w:rsidRDefault="00E87514" w:rsidP="00E87514">
      <w:pPr>
        <w:rPr>
          <w:b/>
          <w:sz w:val="24"/>
          <w:szCs w:val="24"/>
        </w:rPr>
      </w:pPr>
    </w:p>
    <w:p w:rsidR="00A46B16" w:rsidRDefault="00A46B16" w:rsidP="00E87514">
      <w:pPr>
        <w:rPr>
          <w:b/>
          <w:sz w:val="24"/>
          <w:szCs w:val="24"/>
        </w:rPr>
      </w:pPr>
    </w:p>
    <w:p w:rsidR="00A46B16" w:rsidRDefault="00A46B16" w:rsidP="00E87514">
      <w:pPr>
        <w:rPr>
          <w:b/>
          <w:sz w:val="24"/>
          <w:szCs w:val="24"/>
        </w:rPr>
      </w:pPr>
    </w:p>
    <w:p w:rsidR="00A46B16" w:rsidRDefault="00A46B16" w:rsidP="00E87514">
      <w:pPr>
        <w:rPr>
          <w:b/>
          <w:sz w:val="24"/>
          <w:szCs w:val="24"/>
        </w:rPr>
      </w:pPr>
    </w:p>
    <w:p w:rsidR="00D95789" w:rsidRPr="00E87514" w:rsidRDefault="00D95789" w:rsidP="00E87514">
      <w:pPr>
        <w:rPr>
          <w:b/>
          <w:sz w:val="24"/>
          <w:szCs w:val="24"/>
        </w:rPr>
      </w:pPr>
    </w:p>
    <w:p w:rsidR="00E87514" w:rsidRPr="00E87514" w:rsidRDefault="00E87514" w:rsidP="00E87514">
      <w:pPr>
        <w:rPr>
          <w:b/>
          <w:sz w:val="24"/>
          <w:szCs w:val="24"/>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Cizí jazyk 3</w:t>
            </w:r>
            <w:r w:rsidR="00581218">
              <w:t xml:space="preserve"> – </w:t>
            </w:r>
            <w:r w:rsidR="00A46B16">
              <w:t>ruský jazyk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3./ZS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30s + 0</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5</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581218" w:rsidP="00E87514">
            <w:pPr>
              <w:jc w:val="both"/>
            </w:pPr>
            <w:r>
              <w:t>Prerekvizita: Cizí jazyk 2 – ruský jazyk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Zk</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8F2169" w:rsidP="00E87514">
            <w:pPr>
              <w:jc w:val="both"/>
            </w:pPr>
            <w:r>
              <w:t xml:space="preserve">Zkouška formou prezentace k odborné problematice ze svého oboru, prezence </w:t>
            </w:r>
            <w:r w:rsidR="00653CD2">
              <w:t xml:space="preserve">min. </w:t>
            </w:r>
            <w:r>
              <w:t>80%, aktivní účast, plnění zadaných úkolů.</w:t>
            </w:r>
          </w:p>
        </w:tc>
      </w:tr>
      <w:tr w:rsidR="00E87514" w:rsidRPr="00E87514" w:rsidTr="00A46B16">
        <w:trPr>
          <w:trHeight w:val="263"/>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 xml:space="preserve"> </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8F2169">
        <w:trPr>
          <w:trHeight w:val="317"/>
        </w:trPr>
        <w:tc>
          <w:tcPr>
            <w:tcW w:w="9855" w:type="dxa"/>
            <w:gridSpan w:val="8"/>
            <w:tcBorders>
              <w:top w:val="nil"/>
            </w:tcBorders>
          </w:tcPr>
          <w:p w:rsidR="00E87514" w:rsidRPr="00E87514" w:rsidRDefault="00E87514" w:rsidP="00E87514">
            <w:pPr>
              <w:jc w:val="both"/>
            </w:pPr>
            <w:r w:rsidRPr="00E87514">
              <w:t>Mgr. Oxana Cagašová</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A46B16" w:rsidRPr="00EE2E11" w:rsidRDefault="00A46B16" w:rsidP="00A46B16">
            <w:pPr>
              <w:jc w:val="both"/>
              <w:rPr>
                <w:b/>
              </w:rPr>
            </w:pPr>
            <w:r w:rsidRPr="00EE2E11">
              <w:rPr>
                <w:b/>
              </w:rPr>
              <w:t>Cíl předmětu</w:t>
            </w:r>
          </w:p>
          <w:p w:rsidR="00A46B16" w:rsidRDefault="00A46B16" w:rsidP="00A46B16">
            <w:pPr>
              <w:jc w:val="both"/>
              <w:rPr>
                <w:b/>
              </w:rPr>
            </w:pPr>
            <w:r>
              <w:t>Cílem předmětu je rozvíjení komunikační kompetence v ruštině. Důraz je kladen na schopnost používat jazyk v běžných životných situacích a také v diskuzi na vybraná témata z oblasti sociální práce.</w:t>
            </w:r>
          </w:p>
          <w:p w:rsidR="00A46B16" w:rsidRPr="00EE2E11" w:rsidRDefault="00A46B16" w:rsidP="00A46B16">
            <w:pPr>
              <w:jc w:val="both"/>
            </w:pPr>
            <w:r w:rsidRPr="00EE2E11">
              <w:rPr>
                <w:b/>
              </w:rPr>
              <w:t>Obsah předmětu</w:t>
            </w:r>
          </w:p>
          <w:p w:rsidR="00A46B16" w:rsidRDefault="00A46B16" w:rsidP="00A46B16">
            <w:r>
              <w:t>Určování hodin.</w:t>
            </w:r>
            <w:r>
              <w:br/>
              <w:t>Vyjádření přibližnosti.</w:t>
            </w:r>
            <w:r>
              <w:br/>
              <w:t>Základní číslovky od 100 výše.</w:t>
            </w:r>
          </w:p>
          <w:p w:rsidR="00A46B16" w:rsidRDefault="00A46B16" w:rsidP="00A46B16">
            <w:r>
              <w:t>3. stupeň přídavných jmen.</w:t>
            </w:r>
            <w:r>
              <w:br/>
              <w:t xml:space="preserve">Slovesné vazby. </w:t>
            </w:r>
          </w:p>
          <w:p w:rsidR="00A46B16" w:rsidRDefault="00A46B16" w:rsidP="00A46B16">
            <w:r>
              <w:t>Časování sloves.</w:t>
            </w:r>
            <w:r>
              <w:br/>
              <w:t>Skloňování podstatných jmen.</w:t>
            </w:r>
          </w:p>
          <w:p w:rsidR="00A46B16" w:rsidRDefault="00A46B16" w:rsidP="00A46B16">
            <w:r>
              <w:t xml:space="preserve">Podmiňovací způsob. </w:t>
            </w:r>
          </w:p>
          <w:p w:rsidR="00A46B16" w:rsidRPr="00864F7F" w:rsidRDefault="00A46B16" w:rsidP="00A46B16">
            <w:r>
              <w:t>Podmínkové věty.</w:t>
            </w:r>
            <w:r>
              <w:br/>
              <w:t>Rozkazovací způsob.</w:t>
            </w:r>
            <w:r>
              <w:br/>
            </w:r>
            <w:r w:rsidRPr="00EE2E11">
              <w:rPr>
                <w:b/>
              </w:rPr>
              <w:t>Výstupní kompetence</w:t>
            </w:r>
          </w:p>
          <w:p w:rsidR="00E87514" w:rsidRPr="00E87514" w:rsidRDefault="008F2169" w:rsidP="00A46B16">
            <w:pPr>
              <w:jc w:val="both"/>
            </w:pPr>
            <w:r w:rsidRPr="00A851F0">
              <w:t>Student je schopen používat získané jazykové kompetence v každodenních situacích včetně odborné problematiky. Chápe jazykové zákonitosti a umí pracovat s autentickými materiály (text, poslech, mluvené slovo) dané úrovně a na ně adekvátně reagovat dle B1 SERR/CEFR.</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A46B16">
        <w:trPr>
          <w:trHeight w:val="1149"/>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b/>
                <w:sz w:val="19"/>
                <w:szCs w:val="19"/>
              </w:rPr>
            </w:pPr>
            <w:r w:rsidRPr="00E87514">
              <w:t xml:space="preserve">Pařízková, Š. </w:t>
            </w:r>
            <w:r w:rsidRPr="00E87514">
              <w:rPr>
                <w:i/>
                <w:iCs/>
              </w:rPr>
              <w:t>Ruština pro začátečníky a samouky - mp3</w:t>
            </w:r>
            <w:r w:rsidRPr="00E87514">
              <w:t xml:space="preserve">. Ředice: Pařízek, 2015. </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sz w:val="19"/>
                <w:szCs w:val="19"/>
              </w:rPr>
            </w:pPr>
            <w:r w:rsidRPr="00E87514">
              <w:t xml:space="preserve">Jelínek, S. a kol. </w:t>
            </w:r>
            <w:r w:rsidRPr="00E87514">
              <w:rPr>
                <w:i/>
                <w:iCs/>
              </w:rPr>
              <w:t>Raduga po novomu 1</w:t>
            </w:r>
            <w:r w:rsidRPr="00E87514">
              <w:t xml:space="preserve">. Plzeň, Fraus, 2007. </w:t>
            </w:r>
          </w:p>
          <w:p w:rsidR="00E87514" w:rsidRPr="00E87514" w:rsidRDefault="00E87514" w:rsidP="00E87514">
            <w:pPr>
              <w:jc w:val="both"/>
            </w:pPr>
            <w:r w:rsidRPr="00E87514">
              <w:t xml:space="preserve">Lepilová, K. </w:t>
            </w:r>
            <w:r w:rsidRPr="00E87514">
              <w:rPr>
                <w:i/>
                <w:iCs/>
              </w:rPr>
              <w:t>Rusky na cesty</w:t>
            </w:r>
            <w:r w:rsidRPr="00E87514">
              <w:t xml:space="preserve">. Brno, Computer Press, 2007. </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30</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A46B16">
        <w:trPr>
          <w:trHeight w:val="256"/>
        </w:trPr>
        <w:tc>
          <w:tcPr>
            <w:tcW w:w="9855" w:type="dxa"/>
            <w:gridSpan w:val="8"/>
          </w:tcPr>
          <w:p w:rsidR="00E87514" w:rsidRPr="00E87514" w:rsidRDefault="00E87514" w:rsidP="00E87514">
            <w:pPr>
              <w:jc w:val="both"/>
            </w:pPr>
            <w:r w:rsidRPr="00E87514">
              <w:rPr>
                <w:color w:val="000000"/>
              </w:rPr>
              <w:t xml:space="preserve">30 hodin přímá výuka formou semináře. </w:t>
            </w:r>
          </w:p>
        </w:tc>
      </w:tr>
    </w:tbl>
    <w:p w:rsidR="00E87514" w:rsidRPr="00E87514" w:rsidRDefault="00E87514" w:rsidP="00E87514">
      <w:pPr>
        <w:rPr>
          <w:b/>
          <w:sz w:val="24"/>
          <w:szCs w:val="24"/>
        </w:rPr>
      </w:pPr>
    </w:p>
    <w:p w:rsidR="00E87514" w:rsidRPr="00E87514" w:rsidRDefault="00E87514" w:rsidP="00E87514">
      <w:pPr>
        <w:rPr>
          <w:b/>
          <w:sz w:val="24"/>
          <w:szCs w:val="24"/>
        </w:rPr>
      </w:pPr>
    </w:p>
    <w:p w:rsidR="00E87514" w:rsidRPr="00E87514" w:rsidRDefault="00E87514" w:rsidP="00E87514">
      <w:pPr>
        <w:rPr>
          <w:b/>
          <w:sz w:val="24"/>
          <w:szCs w:val="24"/>
        </w:rPr>
      </w:pPr>
    </w:p>
    <w:p w:rsidR="00E87514" w:rsidRPr="00E87514" w:rsidRDefault="00E87514" w:rsidP="00E87514">
      <w:pPr>
        <w:rPr>
          <w:b/>
          <w:sz w:val="24"/>
          <w:szCs w:val="24"/>
        </w:rPr>
      </w:pPr>
    </w:p>
    <w:p w:rsidR="00E87514" w:rsidRDefault="00E87514" w:rsidP="00E87514">
      <w:pPr>
        <w:rPr>
          <w:b/>
          <w:sz w:val="24"/>
          <w:szCs w:val="24"/>
        </w:rPr>
      </w:pPr>
    </w:p>
    <w:p w:rsidR="00D95789" w:rsidRDefault="00D95789" w:rsidP="00E87514">
      <w:pPr>
        <w:rPr>
          <w:b/>
          <w:sz w:val="24"/>
          <w:szCs w:val="24"/>
        </w:rPr>
      </w:pPr>
    </w:p>
    <w:p w:rsidR="00D95789" w:rsidRPr="00E87514" w:rsidRDefault="00D95789" w:rsidP="00E87514">
      <w:pPr>
        <w:rPr>
          <w:b/>
          <w:sz w:val="24"/>
          <w:szCs w:val="24"/>
        </w:rPr>
      </w:pPr>
    </w:p>
    <w:p w:rsidR="00E87514" w:rsidRDefault="00E87514" w:rsidP="00E87514">
      <w:pPr>
        <w:rPr>
          <w:b/>
          <w:sz w:val="24"/>
          <w:szCs w:val="24"/>
        </w:rPr>
      </w:pPr>
    </w:p>
    <w:p w:rsidR="00A46B16" w:rsidRDefault="00A46B16" w:rsidP="00E87514">
      <w:pPr>
        <w:rPr>
          <w:b/>
          <w:sz w:val="24"/>
          <w:szCs w:val="24"/>
        </w:rPr>
      </w:pPr>
    </w:p>
    <w:p w:rsidR="00A46B16" w:rsidRDefault="00A46B16" w:rsidP="00E87514">
      <w:pPr>
        <w:rPr>
          <w:b/>
          <w:sz w:val="24"/>
          <w:szCs w:val="24"/>
        </w:rPr>
      </w:pPr>
    </w:p>
    <w:p w:rsidR="00A46B16" w:rsidRPr="00E87514" w:rsidRDefault="00A46B16" w:rsidP="00E87514">
      <w:pPr>
        <w:rPr>
          <w:b/>
          <w:sz w:val="24"/>
          <w:szCs w:val="24"/>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Cizí jazyk 3</w:t>
            </w:r>
            <w:r w:rsidR="00A46B16">
              <w:t xml:space="preserve"> – francouzský jazyk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3./ZS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30s + 0</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5</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581218" w:rsidP="00E87514">
            <w:pPr>
              <w:jc w:val="both"/>
            </w:pPr>
            <w:r>
              <w:t>Prerekvizita: Cizí jazyk 2 – francouzský jazyk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Zk</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8F2169" w:rsidP="00E87514">
            <w:pPr>
              <w:jc w:val="both"/>
            </w:pPr>
            <w:r>
              <w:t xml:space="preserve">Zkouška formou odborné prezentace k problematice ze svého oboru, prezence </w:t>
            </w:r>
            <w:r w:rsidR="00653CD2">
              <w:t xml:space="preserve">min. </w:t>
            </w:r>
            <w:r>
              <w:t>80%, aktivní účast, plnění zadaných úkolů.</w:t>
            </w:r>
          </w:p>
        </w:tc>
      </w:tr>
      <w:tr w:rsidR="00E87514" w:rsidRPr="00E87514" w:rsidTr="00A46B16">
        <w:trPr>
          <w:trHeight w:val="263"/>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 xml:space="preserve"> </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A46B16">
        <w:trPr>
          <w:trHeight w:val="167"/>
        </w:trPr>
        <w:tc>
          <w:tcPr>
            <w:tcW w:w="9855" w:type="dxa"/>
            <w:gridSpan w:val="8"/>
            <w:tcBorders>
              <w:top w:val="nil"/>
            </w:tcBorders>
          </w:tcPr>
          <w:p w:rsidR="00E87514" w:rsidRPr="00E87514" w:rsidRDefault="00E87514" w:rsidP="00E87514">
            <w:pPr>
              <w:jc w:val="both"/>
            </w:pPr>
            <w:r w:rsidRPr="00E87514">
              <w:t>Mgr. Magda Zálešáková</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A46B16">
        <w:trPr>
          <w:trHeight w:val="2938"/>
        </w:trPr>
        <w:tc>
          <w:tcPr>
            <w:tcW w:w="9855" w:type="dxa"/>
            <w:gridSpan w:val="8"/>
            <w:tcBorders>
              <w:top w:val="nil"/>
              <w:bottom w:val="single" w:sz="12" w:space="0" w:color="auto"/>
            </w:tcBorders>
          </w:tcPr>
          <w:p w:rsidR="00E87514" w:rsidRPr="00E87514" w:rsidRDefault="00E87514" w:rsidP="00E87514">
            <w:pPr>
              <w:jc w:val="both"/>
              <w:rPr>
                <w:b/>
              </w:rPr>
            </w:pPr>
            <w:r w:rsidRPr="00E87514">
              <w:rPr>
                <w:b/>
              </w:rPr>
              <w:t>Cíl předmětu</w:t>
            </w:r>
          </w:p>
          <w:p w:rsidR="00E87514" w:rsidRPr="00E87514" w:rsidRDefault="00E87514" w:rsidP="00E87514">
            <w:pPr>
              <w:jc w:val="both"/>
              <w:rPr>
                <w:b/>
              </w:rPr>
            </w:pPr>
            <w:r w:rsidRPr="00E87514">
              <w:t xml:space="preserve">Cílem předmětu je rozvíjení komunikační kompetence ve francouzštině. Důraz je kladen na schopnost používat jazyk </w:t>
            </w:r>
            <w:r w:rsidR="00A46B16">
              <w:br/>
            </w:r>
            <w:r w:rsidRPr="00E87514">
              <w:t>v běžných životních situacích a také v diskuzi na vybraná témata z oblasti sociální práce.</w:t>
            </w:r>
          </w:p>
          <w:p w:rsidR="00E87514" w:rsidRPr="00E87514" w:rsidRDefault="00E87514" w:rsidP="00E87514">
            <w:pPr>
              <w:jc w:val="both"/>
            </w:pPr>
            <w:r w:rsidRPr="00E87514">
              <w:rPr>
                <w:b/>
              </w:rPr>
              <w:t>Obsah předmětu</w:t>
            </w:r>
          </w:p>
          <w:p w:rsidR="00E87514" w:rsidRPr="00E87514" w:rsidRDefault="00E87514" w:rsidP="00E87514">
            <w:r w:rsidRPr="00E87514">
              <w:t>Časování nepravidelných sloves – doplnění.</w:t>
            </w:r>
          </w:p>
          <w:p w:rsidR="00E87514" w:rsidRPr="00E87514" w:rsidRDefault="00E87514" w:rsidP="00E87514">
            <w:r w:rsidRPr="00E87514">
              <w:t>Datum, hodiny, dny v týdnu, měsíce, roční období.</w:t>
            </w:r>
            <w:r w:rsidRPr="00E87514">
              <w:br/>
              <w:t xml:space="preserve">Číslovky základní – doplnění. </w:t>
            </w:r>
            <w:r w:rsidRPr="00E87514">
              <w:br/>
              <w:t xml:space="preserve">Časování pravidelných sloves 2. slovesné třídy. </w:t>
            </w:r>
            <w:r w:rsidRPr="00E87514">
              <w:br/>
              <w:t xml:space="preserve">Osobní zájmena samostatná. </w:t>
            </w:r>
            <w:r w:rsidRPr="00E87514">
              <w:br/>
              <w:t>Modální slovesa.</w:t>
            </w:r>
            <w:r w:rsidRPr="00E87514">
              <w:br/>
            </w:r>
            <w:r w:rsidRPr="00E87514">
              <w:rPr>
                <w:b/>
              </w:rPr>
              <w:t>Výstupní kompetence</w:t>
            </w:r>
          </w:p>
          <w:p w:rsidR="00E87514" w:rsidRPr="00E87514" w:rsidRDefault="008F2169" w:rsidP="00E87514">
            <w:pPr>
              <w:jc w:val="both"/>
            </w:pPr>
            <w:r w:rsidRPr="00AF4878">
              <w:t>Student je schopen používat získané jazykové kompetence v každodenních situacích včetně odborné problematiky. Chápe jazykové zákonitosti a umí pracovat s autentickými materiály (text, poslech, mluvené slovo) dané úrovně a na ně adekvátně reagovat dle B1 SERR/CEFR.</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A46B16">
        <w:trPr>
          <w:trHeight w:val="1355"/>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b/>
                <w:sz w:val="19"/>
                <w:szCs w:val="19"/>
              </w:rPr>
            </w:pPr>
            <w:r w:rsidRPr="00E87514">
              <w:t xml:space="preserve">Girardet J.,  Pécheur J. </w:t>
            </w:r>
            <w:r w:rsidRPr="00E87514">
              <w:rPr>
                <w:i/>
                <w:iCs/>
              </w:rPr>
              <w:t>Campus 1</w:t>
            </w:r>
            <w:r w:rsidRPr="00E87514">
              <w:t xml:space="preserve">. Paris: </w:t>
            </w:r>
            <w:proofErr w:type="gramStart"/>
            <w:r w:rsidRPr="00E87514">
              <w:t>CLE</w:t>
            </w:r>
            <w:proofErr w:type="gramEnd"/>
            <w:r w:rsidRPr="00E87514">
              <w:t xml:space="preserve"> International, 2002.</w:t>
            </w:r>
          </w:p>
          <w:p w:rsidR="00E87514" w:rsidRPr="00E87514" w:rsidRDefault="00E87514" w:rsidP="00E87514">
            <w:pPr>
              <w:jc w:val="both"/>
              <w:rPr>
                <w:b/>
                <w:sz w:val="19"/>
                <w:szCs w:val="19"/>
              </w:rPr>
            </w:pPr>
            <w:r w:rsidRPr="00E87514">
              <w:t xml:space="preserve">Steele R.,  Zemiro J. </w:t>
            </w:r>
            <w:r w:rsidRPr="00E87514">
              <w:rPr>
                <w:i/>
                <w:iCs/>
              </w:rPr>
              <w:t>Exercons - nous 1</w:t>
            </w:r>
            <w:r w:rsidRPr="00E87514">
              <w:t>. Paris: Hachette, 1992.</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iCs/>
              </w:rPr>
            </w:pPr>
            <w:r w:rsidRPr="00E87514">
              <w:t xml:space="preserve">Bárta J. </w:t>
            </w:r>
            <w:r w:rsidRPr="00E87514">
              <w:rPr>
                <w:i/>
                <w:iCs/>
              </w:rPr>
              <w:t xml:space="preserve">Průvodce francouzskou gramatikou. </w:t>
            </w:r>
            <w:r w:rsidRPr="00E87514">
              <w:rPr>
                <w:iCs/>
              </w:rPr>
              <w:t>Praha, 1992.</w:t>
            </w:r>
          </w:p>
          <w:p w:rsidR="00E87514" w:rsidRPr="00E87514" w:rsidRDefault="00E87514" w:rsidP="00E87514">
            <w:pPr>
              <w:jc w:val="both"/>
            </w:pPr>
            <w:r w:rsidRPr="00E87514">
              <w:rPr>
                <w:iCs/>
              </w:rPr>
              <w:t>Pravdová M.</w:t>
            </w:r>
            <w:r w:rsidRPr="00E87514">
              <w:rPr>
                <w:i/>
                <w:iCs/>
              </w:rPr>
              <w:t xml:space="preserve"> Francouzština pro začátečníky. </w:t>
            </w:r>
            <w:r w:rsidRPr="00E87514">
              <w:rPr>
                <w:iCs/>
              </w:rPr>
              <w:t>Praha: LEDA, 1995.</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30</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A46B16">
        <w:trPr>
          <w:trHeight w:val="237"/>
        </w:trPr>
        <w:tc>
          <w:tcPr>
            <w:tcW w:w="9855" w:type="dxa"/>
            <w:gridSpan w:val="8"/>
          </w:tcPr>
          <w:p w:rsidR="00E87514" w:rsidRPr="00E87514" w:rsidRDefault="00E87514" w:rsidP="00E87514">
            <w:pPr>
              <w:jc w:val="both"/>
            </w:pPr>
            <w:r w:rsidRPr="00E87514">
              <w:rPr>
                <w:color w:val="000000"/>
              </w:rPr>
              <w:t xml:space="preserve">30 hodin přímá výuka formou semináře. </w:t>
            </w:r>
          </w:p>
        </w:tc>
      </w:tr>
    </w:tbl>
    <w:p w:rsidR="00E87514" w:rsidRPr="00E87514" w:rsidRDefault="00E87514" w:rsidP="00E87514">
      <w:pPr>
        <w:rPr>
          <w:b/>
          <w:sz w:val="24"/>
          <w:szCs w:val="24"/>
        </w:rPr>
      </w:pPr>
    </w:p>
    <w:p w:rsidR="00E87514" w:rsidRPr="00E87514" w:rsidRDefault="00E87514" w:rsidP="00E87514">
      <w:pPr>
        <w:rPr>
          <w:b/>
          <w:sz w:val="24"/>
          <w:szCs w:val="24"/>
        </w:rPr>
      </w:pPr>
    </w:p>
    <w:p w:rsidR="00E87514" w:rsidRPr="00E87514" w:rsidRDefault="00E87514" w:rsidP="00E87514">
      <w:pPr>
        <w:rPr>
          <w:b/>
          <w:sz w:val="24"/>
          <w:szCs w:val="24"/>
        </w:rPr>
      </w:pPr>
    </w:p>
    <w:p w:rsidR="00E87514" w:rsidRPr="00E87514" w:rsidRDefault="00E87514" w:rsidP="00E87514">
      <w:pPr>
        <w:rPr>
          <w:b/>
          <w:sz w:val="24"/>
          <w:szCs w:val="24"/>
        </w:rPr>
      </w:pPr>
    </w:p>
    <w:p w:rsidR="00E87514" w:rsidRPr="00E87514" w:rsidRDefault="00E87514" w:rsidP="00E87514">
      <w:pPr>
        <w:rPr>
          <w:b/>
          <w:sz w:val="24"/>
          <w:szCs w:val="24"/>
        </w:rPr>
      </w:pPr>
    </w:p>
    <w:p w:rsidR="00E87514" w:rsidRPr="00E87514" w:rsidRDefault="00E87514" w:rsidP="00E87514">
      <w:pPr>
        <w:rPr>
          <w:b/>
          <w:sz w:val="24"/>
          <w:szCs w:val="24"/>
        </w:rPr>
      </w:pPr>
    </w:p>
    <w:p w:rsidR="00E87514" w:rsidRPr="00E87514" w:rsidRDefault="00E87514" w:rsidP="00E87514">
      <w:pPr>
        <w:rPr>
          <w:b/>
          <w:sz w:val="24"/>
          <w:szCs w:val="24"/>
        </w:rPr>
      </w:pPr>
    </w:p>
    <w:p w:rsidR="00E87514" w:rsidRDefault="00E87514" w:rsidP="00E87514">
      <w:pPr>
        <w:rPr>
          <w:b/>
          <w:sz w:val="24"/>
          <w:szCs w:val="24"/>
        </w:rPr>
      </w:pPr>
    </w:p>
    <w:p w:rsidR="00D95789" w:rsidRDefault="00D95789" w:rsidP="00E87514">
      <w:pPr>
        <w:rPr>
          <w:b/>
          <w:sz w:val="24"/>
          <w:szCs w:val="24"/>
        </w:rPr>
      </w:pPr>
    </w:p>
    <w:p w:rsidR="00D95789" w:rsidRDefault="00D95789" w:rsidP="00E87514">
      <w:pPr>
        <w:rPr>
          <w:b/>
          <w:sz w:val="24"/>
          <w:szCs w:val="24"/>
        </w:rPr>
      </w:pPr>
    </w:p>
    <w:p w:rsidR="00D95789" w:rsidRPr="00E87514" w:rsidRDefault="00D95789" w:rsidP="00E87514">
      <w:pPr>
        <w:rPr>
          <w:b/>
          <w:sz w:val="24"/>
          <w:szCs w:val="24"/>
        </w:rPr>
      </w:pPr>
    </w:p>
    <w:p w:rsidR="00E87514" w:rsidRPr="00E87514" w:rsidRDefault="00E87514" w:rsidP="00E87514">
      <w:pPr>
        <w:rPr>
          <w:b/>
          <w:sz w:val="24"/>
          <w:szCs w:val="24"/>
        </w:rPr>
      </w:pPr>
    </w:p>
    <w:p w:rsidR="00E87514" w:rsidRDefault="00E87514" w:rsidP="00E87514">
      <w:pPr>
        <w:rPr>
          <w:b/>
          <w:sz w:val="24"/>
          <w:szCs w:val="24"/>
        </w:rPr>
      </w:pPr>
    </w:p>
    <w:p w:rsidR="00A46B16" w:rsidRDefault="00A46B16" w:rsidP="00E87514">
      <w:pPr>
        <w:rPr>
          <w:b/>
          <w:sz w:val="24"/>
          <w:szCs w:val="24"/>
        </w:rPr>
      </w:pPr>
    </w:p>
    <w:p w:rsidR="00A46B16" w:rsidRDefault="00A46B16" w:rsidP="00E87514">
      <w:pPr>
        <w:rPr>
          <w:b/>
          <w:sz w:val="24"/>
          <w:szCs w:val="24"/>
        </w:rPr>
      </w:pPr>
    </w:p>
    <w:p w:rsidR="00A46B16" w:rsidRPr="00E87514" w:rsidRDefault="00A46B16" w:rsidP="00E87514">
      <w:pPr>
        <w:rPr>
          <w:b/>
          <w:sz w:val="24"/>
          <w:szCs w:val="24"/>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r w:rsidRPr="00E87514">
              <w:t>Manažerské dovednosti a techniky ve vzdělávání</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3./ZS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10s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4</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581218" w:rsidP="00E87514">
            <w:pPr>
              <w:jc w:val="both"/>
            </w:pPr>
            <w:r>
              <w:t>Prerekvizita: Základy managementu</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Klz</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E87514">
            <w:pPr>
              <w:jc w:val="both"/>
            </w:pPr>
            <w:r w:rsidRPr="00E87514">
              <w:t>Vypracování týmového seminárního úkolu.</w:t>
            </w:r>
            <w:ins w:id="27" w:author="*" w:date="2018-08-23T09:47:00Z">
              <w:r w:rsidR="007E2189">
                <w:t xml:space="preserve"> Vypracování vzorové prezentace</w:t>
              </w:r>
            </w:ins>
            <w:ins w:id="28" w:author="*" w:date="2018-08-23T10:05:00Z">
              <w:r w:rsidR="004E7974">
                <w:t xml:space="preserve"> </w:t>
              </w:r>
            </w:ins>
            <w:ins w:id="29" w:author="*" w:date="2018-08-23T10:06:00Z">
              <w:r w:rsidR="004E7974">
                <w:t xml:space="preserve">zaměřené </w:t>
              </w:r>
            </w:ins>
            <w:ins w:id="30" w:author="*" w:date="2018-08-23T10:05:00Z">
              <w:r w:rsidR="004E7974">
                <w:t>na aplikaci manažerských technik ve vzdělávání</w:t>
              </w:r>
            </w:ins>
            <w:ins w:id="31" w:author="*" w:date="2018-08-23T09:47:00Z">
              <w:r w:rsidR="004E7974">
                <w:t xml:space="preserve"> s</w:t>
              </w:r>
            </w:ins>
            <w:ins w:id="32" w:author="*" w:date="2018-08-23T10:06:00Z">
              <w:r w:rsidR="004E7974">
                <w:t> </w:t>
              </w:r>
            </w:ins>
            <w:ins w:id="33" w:author="*" w:date="2018-08-23T09:47:00Z">
              <w:r w:rsidR="004E7974">
                <w:t xml:space="preserve">praktickou </w:t>
              </w:r>
            </w:ins>
            <w:ins w:id="34" w:author="*" w:date="2018-08-23T10:06:00Z">
              <w:r w:rsidR="004E7974">
                <w:t>ukázkou vybaných manažerských technik.</w:t>
              </w:r>
            </w:ins>
          </w:p>
          <w:p w:rsidR="00E87514" w:rsidRPr="00E87514" w:rsidRDefault="00E87514" w:rsidP="00E87514">
            <w:pPr>
              <w:jc w:val="both"/>
              <w:rPr>
                <w:b/>
              </w:rPr>
            </w:pPr>
          </w:p>
        </w:tc>
      </w:tr>
      <w:tr w:rsidR="00E87514" w:rsidRPr="00E87514" w:rsidTr="00017D69">
        <w:trPr>
          <w:trHeight w:val="98"/>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 xml:space="preserve"> </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27"/>
        </w:trPr>
        <w:tc>
          <w:tcPr>
            <w:tcW w:w="9855" w:type="dxa"/>
            <w:gridSpan w:val="8"/>
            <w:tcBorders>
              <w:top w:val="nil"/>
            </w:tcBorders>
          </w:tcPr>
          <w:p w:rsidR="00E87514" w:rsidRPr="00E87514" w:rsidRDefault="00E87514" w:rsidP="008B26AD">
            <w:pPr>
              <w:jc w:val="both"/>
            </w:pPr>
            <w:r w:rsidRPr="008B26AD">
              <w:t>Ing. Jana Matošková, Ph.D.</w:t>
            </w:r>
            <w:r w:rsidR="008B26AD" w:rsidRPr="008B26AD">
              <w:t xml:space="preserve"> (semináře 60%)</w:t>
            </w:r>
            <w:r w:rsidRPr="008B26AD">
              <w:t>, Ing. Petra Benyahya, Ph.D.</w:t>
            </w:r>
            <w:r w:rsidR="008B26AD">
              <w:t xml:space="preserve"> </w:t>
            </w:r>
            <w:r w:rsidRPr="008B26AD">
              <w:t>(</w:t>
            </w:r>
            <w:r w:rsidR="008B26AD" w:rsidRPr="008B26AD">
              <w:t>semináře 40%</w:t>
            </w:r>
            <w:r w:rsidRPr="008B26AD">
              <w:t>)</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E87514" w:rsidRPr="00E87514" w:rsidRDefault="00E87514" w:rsidP="00E87514">
            <w:pPr>
              <w:jc w:val="both"/>
              <w:rPr>
                <w:b/>
                <w:sz w:val="19"/>
                <w:szCs w:val="19"/>
              </w:rPr>
            </w:pPr>
            <w:r w:rsidRPr="00E87514">
              <w:rPr>
                <w:b/>
                <w:sz w:val="19"/>
                <w:szCs w:val="19"/>
              </w:rPr>
              <w:t>Cíl předmětu</w:t>
            </w:r>
          </w:p>
          <w:p w:rsidR="00E87514" w:rsidRPr="00E87514" w:rsidRDefault="00E87514" w:rsidP="00E87514">
            <w:pPr>
              <w:jc w:val="both"/>
              <w:rPr>
                <w:sz w:val="19"/>
                <w:szCs w:val="19"/>
              </w:rPr>
            </w:pPr>
            <w:r w:rsidRPr="00E87514">
              <w:rPr>
                <w:sz w:val="19"/>
                <w:szCs w:val="19"/>
              </w:rPr>
              <w:t xml:space="preserve">Cílem předmětu je </w:t>
            </w:r>
            <w:r w:rsidR="00A311BB">
              <w:rPr>
                <w:sz w:val="19"/>
                <w:szCs w:val="19"/>
              </w:rPr>
              <w:t>seznámit studenty s vybranými manažerskými dovednostmi a s nimi spojenými</w:t>
            </w:r>
            <w:r w:rsidRPr="00E87514">
              <w:rPr>
                <w:sz w:val="19"/>
                <w:szCs w:val="19"/>
              </w:rPr>
              <w:t xml:space="preserve"> metod</w:t>
            </w:r>
            <w:r w:rsidR="00A311BB">
              <w:rPr>
                <w:sz w:val="19"/>
                <w:szCs w:val="19"/>
              </w:rPr>
              <w:t>ami</w:t>
            </w:r>
            <w:r w:rsidRPr="00E87514">
              <w:rPr>
                <w:sz w:val="19"/>
                <w:szCs w:val="19"/>
              </w:rPr>
              <w:t xml:space="preserve"> a technik</w:t>
            </w:r>
            <w:r w:rsidR="00A311BB">
              <w:rPr>
                <w:sz w:val="19"/>
                <w:szCs w:val="19"/>
              </w:rPr>
              <w:t>ami</w:t>
            </w:r>
            <w:r w:rsidRPr="00E87514">
              <w:rPr>
                <w:sz w:val="19"/>
                <w:szCs w:val="19"/>
              </w:rPr>
              <w:t>. Student</w:t>
            </w:r>
            <w:r w:rsidR="00A311BB">
              <w:rPr>
                <w:sz w:val="19"/>
                <w:szCs w:val="19"/>
              </w:rPr>
              <w:t>i</w:t>
            </w:r>
            <w:r w:rsidRPr="00E87514">
              <w:rPr>
                <w:sz w:val="19"/>
                <w:szCs w:val="19"/>
              </w:rPr>
              <w:t xml:space="preserve"> porozumí významu manažerských metod a technik v práci manažera i jejich aplikaci do oblasti vzdělávání. Díky praktickému nácviku rozvine i své dovednosti. Důraz je kladen na techniky a metody z oblasti sebeřízení, time managementu, na prezentační a komunikační dovednosti, na dovednost</w:t>
            </w:r>
            <w:r w:rsidR="00A311BB">
              <w:rPr>
                <w:sz w:val="19"/>
                <w:szCs w:val="19"/>
              </w:rPr>
              <w:t xml:space="preserve"> </w:t>
            </w:r>
            <w:r w:rsidRPr="00E87514">
              <w:rPr>
                <w:sz w:val="19"/>
                <w:szCs w:val="19"/>
              </w:rPr>
              <w:t xml:space="preserve">poskytování zpětné vazby a na techniky aplikované při řešení problémů. </w:t>
            </w:r>
          </w:p>
          <w:p w:rsidR="00E87514" w:rsidRPr="00E87514" w:rsidRDefault="00E87514" w:rsidP="00E87514">
            <w:pPr>
              <w:jc w:val="both"/>
              <w:rPr>
                <w:b/>
                <w:sz w:val="19"/>
                <w:szCs w:val="19"/>
              </w:rPr>
            </w:pPr>
            <w:r w:rsidRPr="00E87514">
              <w:rPr>
                <w:b/>
                <w:sz w:val="19"/>
                <w:szCs w:val="19"/>
              </w:rPr>
              <w:t>Obsah předmětu</w:t>
            </w:r>
          </w:p>
          <w:p w:rsidR="00E87514" w:rsidRPr="00E87514" w:rsidRDefault="00E87514" w:rsidP="00E87514">
            <w:pPr>
              <w:jc w:val="both"/>
              <w:rPr>
                <w:sz w:val="19"/>
                <w:szCs w:val="19"/>
              </w:rPr>
            </w:pPr>
            <w:r w:rsidRPr="00E87514">
              <w:rPr>
                <w:sz w:val="19"/>
                <w:szCs w:val="19"/>
              </w:rPr>
              <w:t xml:space="preserve">Sebeřízení (techniky aplikované při změně zvyku, při boji s prokrastinací a při seberozvoji). </w:t>
            </w:r>
          </w:p>
          <w:p w:rsidR="00E87514" w:rsidRPr="00E87514" w:rsidRDefault="00E87514" w:rsidP="00E87514">
            <w:pPr>
              <w:jc w:val="both"/>
              <w:rPr>
                <w:sz w:val="19"/>
                <w:szCs w:val="19"/>
              </w:rPr>
            </w:pPr>
            <w:r w:rsidRPr="00E87514">
              <w:rPr>
                <w:sz w:val="19"/>
                <w:szCs w:val="19"/>
              </w:rPr>
              <w:t xml:space="preserve">Time management (techniky pro stanovování cílů a určování priorit, tipy pro práci s diářem, techniky pro zvládání vyrušování a udržení koncentrace). </w:t>
            </w:r>
          </w:p>
          <w:p w:rsidR="00E87514" w:rsidRPr="00E87514" w:rsidRDefault="00E87514" w:rsidP="00E87514">
            <w:pPr>
              <w:jc w:val="both"/>
              <w:rPr>
                <w:sz w:val="19"/>
                <w:szCs w:val="19"/>
              </w:rPr>
            </w:pPr>
            <w:r w:rsidRPr="00E87514">
              <w:rPr>
                <w:sz w:val="19"/>
                <w:szCs w:val="19"/>
              </w:rPr>
              <w:t xml:space="preserve">Komunikace, práce s písemnostmi a úpravě pracoviště z pohledu time managementu, role sekretářky/sekretáře z hlediska řízení času vedoucího. </w:t>
            </w:r>
          </w:p>
          <w:p w:rsidR="00E87514" w:rsidRPr="00E87514" w:rsidRDefault="00E87514" w:rsidP="00E87514">
            <w:pPr>
              <w:jc w:val="both"/>
              <w:rPr>
                <w:sz w:val="19"/>
                <w:szCs w:val="19"/>
              </w:rPr>
            </w:pPr>
            <w:r w:rsidRPr="00E87514">
              <w:rPr>
                <w:sz w:val="19"/>
                <w:szCs w:val="19"/>
              </w:rPr>
              <w:t>Příprava a vedení porad, příprava na prezentaci.</w:t>
            </w:r>
          </w:p>
          <w:p w:rsidR="00E87514" w:rsidRPr="00E87514" w:rsidRDefault="00E87514" w:rsidP="00E87514">
            <w:pPr>
              <w:jc w:val="both"/>
              <w:rPr>
                <w:sz w:val="19"/>
                <w:szCs w:val="19"/>
              </w:rPr>
            </w:pPr>
            <w:r w:rsidRPr="00E87514">
              <w:rPr>
                <w:sz w:val="19"/>
                <w:szCs w:val="19"/>
              </w:rPr>
              <w:t>Zvládání trémy při prezentaci, používání audio-vizuálních pomůcek při prezentaci.</w:t>
            </w:r>
          </w:p>
          <w:p w:rsidR="00E87514" w:rsidRPr="00E87514" w:rsidRDefault="00E87514" w:rsidP="00E87514">
            <w:pPr>
              <w:jc w:val="both"/>
              <w:rPr>
                <w:sz w:val="19"/>
                <w:szCs w:val="19"/>
              </w:rPr>
            </w:pPr>
            <w:r w:rsidRPr="00E87514">
              <w:rPr>
                <w:sz w:val="19"/>
                <w:szCs w:val="19"/>
              </w:rPr>
              <w:t>Poskytování zpětné vazby, sdělování nepříjemných zpráv.</w:t>
            </w:r>
          </w:p>
          <w:p w:rsidR="00E87514" w:rsidRPr="00E87514" w:rsidRDefault="00E87514" w:rsidP="00E87514">
            <w:pPr>
              <w:jc w:val="both"/>
              <w:rPr>
                <w:sz w:val="19"/>
                <w:szCs w:val="19"/>
              </w:rPr>
            </w:pPr>
            <w:r w:rsidRPr="00E87514">
              <w:rPr>
                <w:sz w:val="19"/>
                <w:szCs w:val="19"/>
              </w:rPr>
              <w:t xml:space="preserve">Situační řízení, mentorování, koučování, delegování. </w:t>
            </w:r>
          </w:p>
          <w:p w:rsidR="00E87514" w:rsidRPr="00E87514" w:rsidRDefault="00E87514" w:rsidP="00E87514">
            <w:pPr>
              <w:jc w:val="both"/>
              <w:rPr>
                <w:sz w:val="19"/>
                <w:szCs w:val="19"/>
              </w:rPr>
            </w:pPr>
            <w:r w:rsidRPr="00E87514">
              <w:rPr>
                <w:sz w:val="19"/>
                <w:szCs w:val="19"/>
              </w:rPr>
              <w:t>Techniky aplikované při definování a analýze problému, techniky tvůrčího přístupu k řešení problémů, rozhodovací techniky.</w:t>
            </w:r>
          </w:p>
          <w:p w:rsidR="00E87514" w:rsidRPr="00E87514" w:rsidRDefault="00E87514" w:rsidP="00E87514">
            <w:pPr>
              <w:jc w:val="both"/>
              <w:rPr>
                <w:b/>
                <w:sz w:val="19"/>
                <w:szCs w:val="19"/>
              </w:rPr>
            </w:pPr>
            <w:r w:rsidRPr="00E87514">
              <w:rPr>
                <w:b/>
                <w:sz w:val="19"/>
                <w:szCs w:val="19"/>
              </w:rPr>
              <w:t>Výstupní kompetence</w:t>
            </w:r>
          </w:p>
          <w:p w:rsidR="00E87514" w:rsidRPr="00E87514" w:rsidRDefault="00E87514" w:rsidP="00E87514">
            <w:pPr>
              <w:jc w:val="both"/>
              <w:rPr>
                <w:sz w:val="19"/>
                <w:szCs w:val="19"/>
              </w:rPr>
            </w:pPr>
            <w:r w:rsidRPr="00E87514">
              <w:rPr>
                <w:sz w:val="19"/>
                <w:szCs w:val="19"/>
              </w:rPr>
              <w:t>Student má znalosti o základních manažerských metodách a technikách spojených se sebeřízením, s řízením času, s prací s lidmi a s řešením problémů. Je schopen vybrané manažerské techniky aplikovat a interpretovat jejich výsledky. Dokáže připravit pro posluchače zajímavou prezentaci.</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E87514" w:rsidRPr="00E87514" w:rsidRDefault="00E87514" w:rsidP="00E87514">
            <w:pPr>
              <w:jc w:val="both"/>
              <w:rPr>
                <w:sz w:val="19"/>
                <w:szCs w:val="19"/>
              </w:rPr>
            </w:pPr>
          </w:p>
        </w:tc>
      </w:tr>
      <w:tr w:rsidR="00E87514" w:rsidRPr="00E87514" w:rsidTr="00017D69">
        <w:trPr>
          <w:trHeight w:val="273"/>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sz w:val="19"/>
                <w:szCs w:val="19"/>
              </w:rPr>
            </w:pPr>
            <w:r w:rsidRPr="00E87514">
              <w:rPr>
                <w:sz w:val="19"/>
                <w:szCs w:val="19"/>
              </w:rPr>
              <w:t xml:space="preserve">Hierhold, E. </w:t>
            </w:r>
            <w:r w:rsidRPr="00E87514">
              <w:rPr>
                <w:i/>
                <w:iCs/>
                <w:sz w:val="19"/>
                <w:szCs w:val="19"/>
              </w:rPr>
              <w:t>Rétorika a prezentace</w:t>
            </w:r>
            <w:r w:rsidRPr="00E87514">
              <w:rPr>
                <w:sz w:val="19"/>
                <w:szCs w:val="19"/>
              </w:rPr>
              <w:t>. Praha: Grada Publishing, 2008.</w:t>
            </w:r>
          </w:p>
          <w:p w:rsidR="00E87514" w:rsidRPr="00E87514" w:rsidRDefault="00E87514" w:rsidP="00E87514">
            <w:pPr>
              <w:jc w:val="both"/>
              <w:rPr>
                <w:sz w:val="19"/>
                <w:szCs w:val="19"/>
              </w:rPr>
            </w:pPr>
            <w:r w:rsidRPr="00E87514">
              <w:rPr>
                <w:sz w:val="19"/>
                <w:szCs w:val="19"/>
              </w:rPr>
              <w:t xml:space="preserve">Jay, R., &amp; Templar, R. </w:t>
            </w:r>
            <w:r w:rsidRPr="00E87514">
              <w:rPr>
                <w:i/>
                <w:iCs/>
                <w:sz w:val="19"/>
                <w:szCs w:val="19"/>
              </w:rPr>
              <w:t>Velká kniha manažerských dovedností</w:t>
            </w:r>
            <w:r w:rsidRPr="00E87514">
              <w:rPr>
                <w:sz w:val="19"/>
                <w:szCs w:val="19"/>
              </w:rPr>
              <w:t>. Praha: Grada Publishing, 2006.</w:t>
            </w:r>
          </w:p>
          <w:p w:rsidR="00E87514" w:rsidRPr="00E87514" w:rsidRDefault="00E87514" w:rsidP="00E87514">
            <w:pPr>
              <w:jc w:val="both"/>
              <w:rPr>
                <w:sz w:val="19"/>
                <w:szCs w:val="19"/>
              </w:rPr>
            </w:pPr>
            <w:r w:rsidRPr="00E87514">
              <w:rPr>
                <w:sz w:val="19"/>
                <w:szCs w:val="19"/>
              </w:rPr>
              <w:t xml:space="preserve">Plamínek, J. </w:t>
            </w:r>
            <w:r w:rsidRPr="00E87514">
              <w:rPr>
                <w:i/>
                <w:iCs/>
                <w:sz w:val="19"/>
                <w:szCs w:val="19"/>
              </w:rPr>
              <w:t>Sebepoznání, sebeřízení a stres: praktický atlas sebezvládání</w:t>
            </w:r>
            <w:r w:rsidRPr="00E87514">
              <w:rPr>
                <w:sz w:val="19"/>
                <w:szCs w:val="19"/>
              </w:rPr>
              <w:t>. Praha: Grada Publishing, 2013.</w:t>
            </w:r>
          </w:p>
          <w:p w:rsidR="00E87514" w:rsidRPr="00E87514" w:rsidRDefault="00E87514" w:rsidP="00E87514">
            <w:pPr>
              <w:jc w:val="both"/>
              <w:rPr>
                <w:sz w:val="19"/>
                <w:szCs w:val="19"/>
              </w:rPr>
            </w:pPr>
            <w:r w:rsidRPr="00E87514">
              <w:rPr>
                <w:sz w:val="19"/>
                <w:szCs w:val="19"/>
              </w:rPr>
              <w:t xml:space="preserve">Šuleř, O. </w:t>
            </w:r>
            <w:r w:rsidRPr="00E87514">
              <w:rPr>
                <w:i/>
                <w:iCs/>
                <w:sz w:val="19"/>
                <w:szCs w:val="19"/>
              </w:rPr>
              <w:t>5 rolí manažera a jak je profesionálně zvládnout</w:t>
            </w:r>
            <w:r w:rsidRPr="00E87514">
              <w:rPr>
                <w:sz w:val="19"/>
                <w:szCs w:val="19"/>
              </w:rPr>
              <w:t>. Brno: Computer Press, 2008.</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sz w:val="19"/>
                <w:szCs w:val="19"/>
              </w:rPr>
            </w:pPr>
            <w:r w:rsidRPr="00E87514">
              <w:rPr>
                <w:sz w:val="19"/>
                <w:szCs w:val="19"/>
              </w:rPr>
              <w:t xml:space="preserve">Covey, S. R. </w:t>
            </w:r>
            <w:r w:rsidRPr="00E87514">
              <w:rPr>
                <w:i/>
                <w:iCs/>
                <w:sz w:val="19"/>
                <w:szCs w:val="19"/>
              </w:rPr>
              <w:t>7 návyků skutečně efektivních lidí: zásady osobního rozvoje, které změní váš život</w:t>
            </w:r>
            <w:r w:rsidRPr="00E87514">
              <w:rPr>
                <w:sz w:val="19"/>
                <w:szCs w:val="19"/>
              </w:rPr>
              <w:t>. Praha: Management Press, 2014.</w:t>
            </w:r>
          </w:p>
          <w:p w:rsidR="00E87514" w:rsidRPr="00E87514" w:rsidRDefault="00E87514" w:rsidP="00E87514">
            <w:pPr>
              <w:jc w:val="both"/>
              <w:rPr>
                <w:sz w:val="19"/>
                <w:szCs w:val="19"/>
              </w:rPr>
            </w:pPr>
            <w:r w:rsidRPr="00E87514">
              <w:rPr>
                <w:sz w:val="19"/>
                <w:szCs w:val="19"/>
              </w:rPr>
              <w:t xml:space="preserve">Faerber, Y., &amp; Stöwe, C. </w:t>
            </w:r>
            <w:r w:rsidRPr="00E87514">
              <w:rPr>
                <w:i/>
                <w:iCs/>
                <w:sz w:val="19"/>
                <w:szCs w:val="19"/>
              </w:rPr>
              <w:t>Vedení lidí v praxi: zlepšete své manažerské dovednosti</w:t>
            </w:r>
            <w:r w:rsidRPr="00E87514">
              <w:rPr>
                <w:sz w:val="19"/>
                <w:szCs w:val="19"/>
              </w:rPr>
              <w:t>. Praha: Grada, 2007.</w:t>
            </w:r>
          </w:p>
          <w:p w:rsidR="00E87514" w:rsidRPr="00E87514" w:rsidRDefault="00E87514" w:rsidP="00E87514">
            <w:pPr>
              <w:jc w:val="both"/>
              <w:rPr>
                <w:sz w:val="19"/>
                <w:szCs w:val="19"/>
              </w:rPr>
            </w:pPr>
            <w:r w:rsidRPr="00E87514">
              <w:rPr>
                <w:sz w:val="19"/>
                <w:szCs w:val="19"/>
              </w:rPr>
              <w:t xml:space="preserve">Pacovský, P. </w:t>
            </w:r>
            <w:r w:rsidRPr="00E87514">
              <w:rPr>
                <w:i/>
                <w:iCs/>
                <w:sz w:val="19"/>
                <w:szCs w:val="19"/>
              </w:rPr>
              <w:t>Člověk a čas: time management IV. generace</w:t>
            </w:r>
            <w:r w:rsidRPr="00E87514">
              <w:rPr>
                <w:sz w:val="19"/>
                <w:szCs w:val="19"/>
              </w:rPr>
              <w:t>.</w:t>
            </w:r>
            <w:r w:rsidR="009117A3">
              <w:rPr>
                <w:sz w:val="19"/>
                <w:szCs w:val="19"/>
              </w:rPr>
              <w:t xml:space="preserve"> </w:t>
            </w:r>
            <w:r w:rsidRPr="00E87514">
              <w:rPr>
                <w:sz w:val="19"/>
                <w:szCs w:val="19"/>
              </w:rPr>
              <w:t>Praha: Grada, 2006.</w:t>
            </w:r>
          </w:p>
          <w:p w:rsidR="00E87514" w:rsidRPr="00E87514" w:rsidRDefault="00E87514" w:rsidP="00E87514">
            <w:pPr>
              <w:jc w:val="both"/>
              <w:rPr>
                <w:sz w:val="19"/>
                <w:szCs w:val="19"/>
              </w:rPr>
            </w:pPr>
            <w:r w:rsidRPr="00E87514">
              <w:rPr>
                <w:sz w:val="19"/>
                <w:szCs w:val="19"/>
              </w:rPr>
              <w:t xml:space="preserve">Plamínek, J. </w:t>
            </w:r>
            <w:r w:rsidRPr="00E87514">
              <w:rPr>
                <w:i/>
                <w:iCs/>
                <w:sz w:val="19"/>
                <w:szCs w:val="19"/>
              </w:rPr>
              <w:t>Vedení porad: jak dosáhnout maximálního výsledku s minimem lidí, času a energie</w:t>
            </w:r>
            <w:r w:rsidRPr="00E87514">
              <w:rPr>
                <w:sz w:val="19"/>
                <w:szCs w:val="19"/>
              </w:rPr>
              <w:t>. Praha: Grada Publishing, 2012.</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sz w:val="19"/>
                <w:szCs w:val="19"/>
              </w:rPr>
            </w:pPr>
            <w:r w:rsidRPr="00E87514">
              <w:rPr>
                <w:b/>
                <w:sz w:val="19"/>
                <w:szCs w:val="19"/>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rPr>
                <w:sz w:val="19"/>
                <w:szCs w:val="19"/>
              </w:rPr>
            </w:pPr>
            <w:r w:rsidRPr="00E87514">
              <w:rPr>
                <w:b/>
                <w:sz w:val="19"/>
                <w:szCs w:val="19"/>
              </w:rPr>
              <w:t>Rozsah konzultací (soustředění)</w:t>
            </w:r>
          </w:p>
        </w:tc>
        <w:tc>
          <w:tcPr>
            <w:tcW w:w="889" w:type="dxa"/>
            <w:tcBorders>
              <w:top w:val="single" w:sz="2" w:space="0" w:color="auto"/>
            </w:tcBorders>
          </w:tcPr>
          <w:p w:rsidR="00E87514" w:rsidRPr="00E87514" w:rsidRDefault="00E87514" w:rsidP="00E87514">
            <w:pPr>
              <w:jc w:val="both"/>
              <w:rPr>
                <w:sz w:val="19"/>
                <w:szCs w:val="19"/>
              </w:rPr>
            </w:pPr>
            <w:r w:rsidRPr="00E87514">
              <w:rPr>
                <w:sz w:val="19"/>
                <w:szCs w:val="19"/>
              </w:rPr>
              <w:t>15</w:t>
            </w:r>
          </w:p>
        </w:tc>
        <w:tc>
          <w:tcPr>
            <w:tcW w:w="4179" w:type="dxa"/>
            <w:gridSpan w:val="4"/>
            <w:tcBorders>
              <w:top w:val="single" w:sz="2" w:space="0" w:color="auto"/>
            </w:tcBorders>
            <w:shd w:val="clear" w:color="auto" w:fill="F7CAAC"/>
          </w:tcPr>
          <w:p w:rsidR="00E87514" w:rsidRPr="00E87514" w:rsidRDefault="00E87514" w:rsidP="00E87514">
            <w:pPr>
              <w:jc w:val="both"/>
              <w:rPr>
                <w:b/>
                <w:sz w:val="19"/>
                <w:szCs w:val="19"/>
              </w:rPr>
            </w:pPr>
            <w:r w:rsidRPr="00E87514">
              <w:rPr>
                <w:b/>
                <w:sz w:val="19"/>
                <w:szCs w:val="19"/>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sz w:val="19"/>
                <w:szCs w:val="19"/>
              </w:rPr>
            </w:pPr>
            <w:r w:rsidRPr="00E87514">
              <w:rPr>
                <w:b/>
                <w:sz w:val="19"/>
                <w:szCs w:val="19"/>
              </w:rPr>
              <w:t>Informace o způsobu kontaktu s vyučujícím</w:t>
            </w:r>
          </w:p>
        </w:tc>
      </w:tr>
      <w:tr w:rsidR="00E87514" w:rsidRPr="00E87514" w:rsidTr="00A311BB">
        <w:trPr>
          <w:trHeight w:val="618"/>
        </w:trPr>
        <w:tc>
          <w:tcPr>
            <w:tcW w:w="9855" w:type="dxa"/>
            <w:gridSpan w:val="8"/>
          </w:tcPr>
          <w:p w:rsidR="00E87514" w:rsidRPr="00E87514" w:rsidRDefault="00E87514" w:rsidP="00E87514">
            <w:pPr>
              <w:jc w:val="both"/>
              <w:rPr>
                <w:sz w:val="19"/>
                <w:szCs w:val="19"/>
              </w:rPr>
            </w:pPr>
            <w:r w:rsidRPr="00E87514">
              <w:rPr>
                <w:color w:val="000000"/>
                <w:sz w:val="19"/>
                <w:szCs w:val="19"/>
              </w:rPr>
              <w:t>10 hodin přímá výuka formou semináře. 5 hodin distanční forma: vypracování týmového seminárního úkolu, průběžná konzultace k předmětu a týmovému úkolu v prostředí MOODLE nebo e-mailem, práce se studijními texty a úkoly k procvičení v prostředí MOODLE.</w:t>
            </w:r>
          </w:p>
        </w:tc>
      </w:tr>
    </w:tbl>
    <w:p w:rsidR="00E87514" w:rsidRDefault="00E87514" w:rsidP="00E87514">
      <w:pPr>
        <w:rPr>
          <w:b/>
          <w:sz w:val="24"/>
          <w:szCs w:val="24"/>
        </w:rPr>
      </w:pPr>
    </w:p>
    <w:p w:rsidR="00D95789" w:rsidRDefault="00D95789" w:rsidP="00E87514">
      <w:pPr>
        <w:rPr>
          <w:b/>
          <w:sz w:val="24"/>
          <w:szCs w:val="24"/>
        </w:rPr>
      </w:pPr>
    </w:p>
    <w:p w:rsidR="00D95789" w:rsidRPr="00E87514" w:rsidRDefault="00D95789" w:rsidP="00E87514">
      <w:pPr>
        <w:rPr>
          <w:b/>
          <w:sz w:val="24"/>
          <w:szCs w:val="24"/>
        </w:rPr>
      </w:pPr>
    </w:p>
    <w:p w:rsidR="00E87514" w:rsidRDefault="00E87514" w:rsidP="00E87514">
      <w:pPr>
        <w:rPr>
          <w:b/>
          <w:sz w:val="24"/>
          <w:szCs w:val="24"/>
        </w:rPr>
      </w:pPr>
    </w:p>
    <w:p w:rsidR="006136AE" w:rsidRPr="00E87514" w:rsidRDefault="006136AE" w:rsidP="00E87514">
      <w:pPr>
        <w:rPr>
          <w:b/>
          <w:sz w:val="24"/>
          <w:szCs w:val="24"/>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r w:rsidRPr="00E87514">
              <w:t>Seminář bakalářských prací 1</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3./ZS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10s + 2</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4</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C41F0A" w:rsidP="00E87514">
            <w:pPr>
              <w:jc w:val="both"/>
            </w:pPr>
            <w:ins w:id="35" w:author="*" w:date="2018-08-23T07:38:00Z">
              <w:r>
                <w:t>Prerekvizita: Metodologie společenských věd</w:t>
              </w:r>
            </w:ins>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Zp</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B0491E" w:rsidP="00E87514">
            <w:pPr>
              <w:jc w:val="both"/>
            </w:pPr>
            <w:r>
              <w:t>Z</w:t>
            </w:r>
            <w:r w:rsidR="00E87514" w:rsidRPr="00E87514">
              <w:t xml:space="preserve">pracování výzkumného projektu k bakalářské práci. </w:t>
            </w:r>
          </w:p>
        </w:tc>
      </w:tr>
      <w:tr w:rsidR="00E87514" w:rsidRPr="00E87514" w:rsidTr="00A311BB">
        <w:trPr>
          <w:trHeight w:val="263"/>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 xml:space="preserve"> </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A311BB">
        <w:trPr>
          <w:trHeight w:val="309"/>
        </w:trPr>
        <w:tc>
          <w:tcPr>
            <w:tcW w:w="9855" w:type="dxa"/>
            <w:gridSpan w:val="8"/>
            <w:tcBorders>
              <w:top w:val="nil"/>
            </w:tcBorders>
          </w:tcPr>
          <w:p w:rsidR="00E87514" w:rsidRPr="00E87514" w:rsidRDefault="00E87514" w:rsidP="00E87514">
            <w:pPr>
              <w:jc w:val="both"/>
            </w:pPr>
            <w:r w:rsidRPr="00E87514">
              <w:t>Mgr. Jana Martincová</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E87514" w:rsidRPr="00E87514" w:rsidRDefault="00E87514" w:rsidP="00E87514">
            <w:pPr>
              <w:jc w:val="both"/>
              <w:rPr>
                <w:b/>
              </w:rPr>
            </w:pPr>
            <w:r w:rsidRPr="00E87514">
              <w:rPr>
                <w:b/>
              </w:rPr>
              <w:t>Cíl předmětu</w:t>
            </w:r>
          </w:p>
          <w:p w:rsidR="00E87514" w:rsidRPr="00E87514" w:rsidRDefault="00E87514" w:rsidP="00E87514">
            <w:pPr>
              <w:jc w:val="both"/>
            </w:pPr>
            <w:r w:rsidRPr="00E87514">
              <w:t xml:space="preserve">Cílem předmětu je uvést studenty do problematiky psaní bakalářských prací a připravit je pro samostatnou tvůrčí výzkumnou činnost při řešení zvoleného tématu bakalářské práce. Studenti jsou seznámeni s formálními náležitostmi bakalářské práce spolu s požadavky, jež jsou na jednotlivé části bakalářské práce kladeny. </w:t>
            </w:r>
          </w:p>
          <w:p w:rsidR="00E87514" w:rsidRPr="00E87514" w:rsidRDefault="00E87514" w:rsidP="00E87514">
            <w:pPr>
              <w:jc w:val="both"/>
            </w:pPr>
            <w:r w:rsidRPr="00E87514">
              <w:rPr>
                <w:b/>
              </w:rPr>
              <w:t>Obsah předmětu</w:t>
            </w:r>
          </w:p>
          <w:p w:rsidR="00E87514" w:rsidRPr="00E87514" w:rsidRDefault="00E87514" w:rsidP="00E87514">
            <w:pPr>
              <w:jc w:val="both"/>
            </w:pPr>
            <w:r w:rsidRPr="00E87514">
              <w:t xml:space="preserve">Uvedení do problematiky psaní bakalářské práce. </w:t>
            </w:r>
          </w:p>
          <w:p w:rsidR="00E87514" w:rsidRPr="00E87514" w:rsidRDefault="00E87514" w:rsidP="00E87514">
            <w:pPr>
              <w:jc w:val="both"/>
            </w:pPr>
            <w:r w:rsidRPr="00E87514">
              <w:t>Volba tématu bakalářské práce (její zdůvodnění, zužování tématu).</w:t>
            </w:r>
          </w:p>
          <w:p w:rsidR="00E87514" w:rsidRPr="00E87514" w:rsidRDefault="00E87514" w:rsidP="00E87514">
            <w:pPr>
              <w:jc w:val="both"/>
            </w:pPr>
            <w:r w:rsidRPr="00E87514">
              <w:t xml:space="preserve">Abstrakt, klíčová slova, zpracování úvodu. </w:t>
            </w:r>
          </w:p>
          <w:p w:rsidR="00E87514" w:rsidRPr="00E87514" w:rsidRDefault="00E87514" w:rsidP="00E87514">
            <w:pPr>
              <w:jc w:val="both"/>
            </w:pPr>
            <w:r w:rsidRPr="00E87514">
              <w:t xml:space="preserve">Teoretická část (analýza, syntéza a práce s odbornou literaturou). </w:t>
            </w:r>
          </w:p>
          <w:p w:rsidR="00E87514" w:rsidRPr="00E87514" w:rsidRDefault="00E87514" w:rsidP="00E87514">
            <w:pPr>
              <w:jc w:val="both"/>
            </w:pPr>
            <w:r w:rsidRPr="00E87514">
              <w:t xml:space="preserve">Empirická část (výzkumné otázky, výzkumné cíle, definice proměnných a hypotéz u kvantitativního výzkumu, triangulace u kvalitativního výzkumu, výběr výzkumného souboru, výběr vhodných výzkumných metod/technik). </w:t>
            </w:r>
          </w:p>
          <w:p w:rsidR="00E87514" w:rsidRPr="00E87514" w:rsidRDefault="00E87514" w:rsidP="00E87514">
            <w:pPr>
              <w:jc w:val="both"/>
            </w:pPr>
            <w:r w:rsidRPr="00E87514">
              <w:t xml:space="preserve">Závěr a interpretace dat (zamýšlený přínos a doporučení pro praktické využití). </w:t>
            </w:r>
          </w:p>
          <w:p w:rsidR="00E87514" w:rsidRPr="00E87514" w:rsidRDefault="00E87514" w:rsidP="00E87514">
            <w:pPr>
              <w:jc w:val="both"/>
            </w:pPr>
            <w:r w:rsidRPr="00E87514">
              <w:t xml:space="preserve">Použitá literatura a zdroje (citační norma). </w:t>
            </w:r>
          </w:p>
          <w:p w:rsidR="00E87514" w:rsidRPr="00E87514" w:rsidRDefault="00E87514" w:rsidP="00E87514">
            <w:pPr>
              <w:jc w:val="both"/>
            </w:pPr>
            <w:r w:rsidRPr="00E87514">
              <w:t xml:space="preserve">Práce s šablonou pro zpracování závěrečných prací. </w:t>
            </w:r>
          </w:p>
          <w:p w:rsidR="00E87514" w:rsidRPr="00E87514" w:rsidRDefault="00E87514" w:rsidP="00E87514">
            <w:pPr>
              <w:jc w:val="both"/>
              <w:rPr>
                <w:b/>
              </w:rPr>
            </w:pPr>
            <w:r w:rsidRPr="00E87514">
              <w:rPr>
                <w:b/>
              </w:rPr>
              <w:t>Výstupní kompetence</w:t>
            </w:r>
          </w:p>
          <w:p w:rsidR="00E87514" w:rsidRPr="00E87514" w:rsidRDefault="00E87514" w:rsidP="00BB62C3">
            <w:pPr>
              <w:jc w:val="both"/>
            </w:pPr>
            <w:r w:rsidRPr="00E87514">
              <w:t xml:space="preserve">Student dovede zpracovat projekt bakalářské práce. Je způsobilý připravit a realizovat výzkum v rámci bakalářské práce. Ovládá metody kvantitativního a kvalitativního výzkumu. Je schopen zpracovat jednotlivé části bakalářské práce. </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pPr>
            <w:r w:rsidRPr="00E87514">
              <w:t xml:space="preserve">Punch, K. F. </w:t>
            </w:r>
            <w:r w:rsidRPr="00E87514">
              <w:rPr>
                <w:i/>
              </w:rPr>
              <w:t>Úspěšný návrh výzkumu</w:t>
            </w:r>
            <w:r w:rsidRPr="00E87514">
              <w:t xml:space="preserve">. Praha, 2008. </w:t>
            </w:r>
          </w:p>
          <w:p w:rsidR="00E87514" w:rsidRPr="00E87514" w:rsidRDefault="00E87514" w:rsidP="00E87514">
            <w:pPr>
              <w:jc w:val="both"/>
            </w:pPr>
            <w:r w:rsidRPr="00E87514">
              <w:t xml:space="preserve">Gavora, P. </w:t>
            </w:r>
            <w:r w:rsidRPr="00E87514">
              <w:rPr>
                <w:i/>
              </w:rPr>
              <w:t>Úvod do pedagogického výzkumu</w:t>
            </w:r>
            <w:r w:rsidRPr="00E87514">
              <w:t xml:space="preserve">. Brno: Paido, 2000. </w:t>
            </w:r>
          </w:p>
          <w:p w:rsidR="00E87514" w:rsidRPr="00E87514" w:rsidRDefault="00E87514" w:rsidP="00E87514">
            <w:pPr>
              <w:jc w:val="both"/>
            </w:pPr>
            <w:r w:rsidRPr="00E87514">
              <w:t xml:space="preserve">Kapounová, J. &amp; Kapoun, P. </w:t>
            </w:r>
            <w:r w:rsidRPr="00E87514">
              <w:rPr>
                <w:i/>
              </w:rPr>
              <w:t>Bakalářská a diplomová práce: od zadání po obhajobu</w:t>
            </w:r>
            <w:r w:rsidRPr="00E87514">
              <w:t>. Praha: Grada, 2017.</w:t>
            </w:r>
          </w:p>
          <w:p w:rsidR="00E87514" w:rsidRPr="00E87514" w:rsidRDefault="00E87514" w:rsidP="00E87514">
            <w:pPr>
              <w:jc w:val="both"/>
            </w:pPr>
            <w:r w:rsidRPr="00E87514">
              <w:t>Francírek, F. </w:t>
            </w:r>
            <w:r w:rsidRPr="00E87514">
              <w:rPr>
                <w:i/>
              </w:rPr>
              <w:t>Bakalářská práce: co, jak a proč připravit, zpracovat, napsat a zhodnotit (obhájit).</w:t>
            </w:r>
            <w:r w:rsidRPr="00E87514">
              <w:t xml:space="preserve"> Praha: Ingenio et Arti, 2012.</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pPr>
            <w:r w:rsidRPr="00E87514">
              <w:t xml:space="preserve">Zbíral, R. </w:t>
            </w:r>
            <w:r w:rsidRPr="00E87514">
              <w:rPr>
                <w:i/>
              </w:rPr>
              <w:t>Příručka psaní seminárních a jiných vysokoškolských odborných prací</w:t>
            </w:r>
            <w:r w:rsidRPr="00E87514">
              <w:t xml:space="preserve">. Praha: Linde, 2009. </w:t>
            </w:r>
          </w:p>
          <w:p w:rsidR="00E87514" w:rsidRPr="00E87514" w:rsidRDefault="00E87514" w:rsidP="00E87514">
            <w:pPr>
              <w:jc w:val="both"/>
            </w:pPr>
            <w:r w:rsidRPr="00E87514">
              <w:t>Chráska, M. </w:t>
            </w:r>
            <w:r w:rsidRPr="00E87514">
              <w:rPr>
                <w:i/>
              </w:rPr>
              <w:t>Metody pedagogického výzkumu: základy kvantitativního výzkumu</w:t>
            </w:r>
            <w:r w:rsidRPr="00E87514">
              <w:t>. Praha: Grada, 2007.</w:t>
            </w:r>
          </w:p>
          <w:p w:rsidR="00E87514" w:rsidRPr="00E87514" w:rsidRDefault="00E87514" w:rsidP="00E87514">
            <w:pPr>
              <w:jc w:val="both"/>
            </w:pPr>
            <w:r w:rsidRPr="00E87514">
              <w:t>Reichel, J. </w:t>
            </w:r>
            <w:r w:rsidRPr="00E87514">
              <w:rPr>
                <w:i/>
              </w:rPr>
              <w:t>Kapitoly metodologie sociálních výzkumů</w:t>
            </w:r>
            <w:r w:rsidRPr="00E87514">
              <w:t>. Praha: Grada, 2009.</w:t>
            </w:r>
          </w:p>
          <w:p w:rsidR="00E87514" w:rsidRPr="00E87514" w:rsidRDefault="00E87514" w:rsidP="00E87514">
            <w:pPr>
              <w:jc w:val="both"/>
            </w:pPr>
            <w:r w:rsidRPr="00E87514">
              <w:t>Švaříček, R., Šeďová, K.. </w:t>
            </w:r>
            <w:r w:rsidRPr="00E87514">
              <w:rPr>
                <w:i/>
              </w:rPr>
              <w:t>Kvalitativní výzkum v pedagogických vědách</w:t>
            </w:r>
            <w:r w:rsidRPr="00E87514">
              <w:t>. Praha: Portál, 2007.</w:t>
            </w:r>
          </w:p>
          <w:p w:rsidR="00E87514" w:rsidRPr="00E87514" w:rsidRDefault="00E87514" w:rsidP="00E87514">
            <w:pPr>
              <w:jc w:val="both"/>
            </w:pPr>
            <w:r w:rsidRPr="00E87514">
              <w:t>Bryman, Alan. </w:t>
            </w:r>
            <w:r w:rsidRPr="00E87514">
              <w:rPr>
                <w:i/>
              </w:rPr>
              <w:t>Social research methods.</w:t>
            </w:r>
            <w:r w:rsidRPr="00E87514">
              <w:t xml:space="preserve">  Oxford: Oxford University Press, 2016.</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12</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BB62C3">
        <w:trPr>
          <w:trHeight w:val="527"/>
        </w:trPr>
        <w:tc>
          <w:tcPr>
            <w:tcW w:w="9855" w:type="dxa"/>
            <w:gridSpan w:val="8"/>
          </w:tcPr>
          <w:p w:rsidR="00E87514" w:rsidRPr="00E87514" w:rsidRDefault="00E87514" w:rsidP="00E87514">
            <w:pPr>
              <w:jc w:val="both"/>
            </w:pPr>
            <w:r w:rsidRPr="00E87514">
              <w:rPr>
                <w:color w:val="000000"/>
              </w:rPr>
              <w:t>10</w:t>
            </w:r>
            <w:r w:rsidR="00BB62C3">
              <w:rPr>
                <w:color w:val="000000"/>
              </w:rPr>
              <w:t xml:space="preserve"> </w:t>
            </w:r>
            <w:r w:rsidRPr="00E87514">
              <w:rPr>
                <w:color w:val="000000"/>
              </w:rPr>
              <w:t>hodin přímá výuka formou semináře. 2 hodiny distanční forma: student pracuje s </w:t>
            </w:r>
            <w:r w:rsidRPr="00BB62C3">
              <w:rPr>
                <w:i/>
                <w:color w:val="000000"/>
              </w:rPr>
              <w:t>Manuálem pro tvorbu závěrečných prací</w:t>
            </w:r>
            <w:r w:rsidR="00BB62C3">
              <w:rPr>
                <w:color w:val="000000"/>
              </w:rPr>
              <w:t xml:space="preserve"> vydaného Ústavem</w:t>
            </w:r>
            <w:r w:rsidRPr="00E87514">
              <w:rPr>
                <w:color w:val="000000"/>
              </w:rPr>
              <w:t xml:space="preserve"> pedagogických věd, FHS, UTB ve Zlíně a aktivně studuje materiály uvedené v prostředí MOODLE. </w:t>
            </w:r>
          </w:p>
        </w:tc>
      </w:tr>
    </w:tbl>
    <w:p w:rsidR="00E87514" w:rsidRPr="00E87514" w:rsidRDefault="00E87514" w:rsidP="00E87514">
      <w:pPr>
        <w:rPr>
          <w:b/>
          <w:sz w:val="24"/>
          <w:szCs w:val="24"/>
        </w:rPr>
      </w:pPr>
    </w:p>
    <w:p w:rsidR="00E87514" w:rsidRDefault="00E87514" w:rsidP="00E87514">
      <w:pPr>
        <w:rPr>
          <w:b/>
          <w:sz w:val="24"/>
          <w:szCs w:val="24"/>
        </w:rPr>
      </w:pPr>
    </w:p>
    <w:p w:rsidR="00BB62C3" w:rsidRDefault="00BB62C3" w:rsidP="00E87514">
      <w:pPr>
        <w:rPr>
          <w:b/>
          <w:sz w:val="24"/>
          <w:szCs w:val="24"/>
        </w:rPr>
      </w:pPr>
    </w:p>
    <w:p w:rsidR="00D95789" w:rsidRDefault="00D95789" w:rsidP="00E87514">
      <w:pPr>
        <w:rPr>
          <w:b/>
          <w:sz w:val="24"/>
          <w:szCs w:val="24"/>
        </w:rPr>
      </w:pPr>
    </w:p>
    <w:p w:rsidR="00D95789" w:rsidRPr="00E87514" w:rsidRDefault="00D95789" w:rsidP="00E87514">
      <w:pPr>
        <w:rPr>
          <w:b/>
          <w:sz w:val="24"/>
          <w:szCs w:val="24"/>
        </w:rPr>
      </w:pP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1134"/>
        <w:gridCol w:w="889"/>
        <w:gridCol w:w="816"/>
        <w:gridCol w:w="2156"/>
        <w:gridCol w:w="539"/>
        <w:gridCol w:w="668"/>
      </w:tblGrid>
      <w:tr w:rsidR="00E87514" w:rsidRPr="00E87514" w:rsidTr="00017D69">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rsidR="00E87514" w:rsidRPr="00E87514" w:rsidRDefault="00E87514" w:rsidP="00E87514">
            <w:pPr>
              <w:spacing w:line="276" w:lineRule="auto"/>
              <w:jc w:val="both"/>
              <w:rPr>
                <w:b/>
                <w:sz w:val="28"/>
                <w:lang w:eastAsia="en-US"/>
              </w:rPr>
            </w:pPr>
            <w:r w:rsidRPr="00E87514">
              <w:br w:type="page"/>
            </w:r>
            <w:r w:rsidRPr="00E87514">
              <w:rPr>
                <w:b/>
                <w:sz w:val="28"/>
                <w:lang w:eastAsia="en-US"/>
              </w:rPr>
              <w:t>B-III – Charakteristika studijního předmětu</w:t>
            </w:r>
          </w:p>
        </w:tc>
      </w:tr>
      <w:tr w:rsidR="00E87514" w:rsidRPr="00E87514" w:rsidTr="00017D69">
        <w:tc>
          <w:tcPr>
            <w:tcW w:w="3085" w:type="dxa"/>
            <w:tcBorders>
              <w:top w:val="double" w:sz="4"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E87514" w:rsidRPr="00C463F2" w:rsidRDefault="00E87514" w:rsidP="00C463F2">
            <w:pPr>
              <w:jc w:val="both"/>
              <w:rPr>
                <w:lang w:eastAsia="en-US"/>
              </w:rPr>
            </w:pPr>
            <w:r w:rsidRPr="00C463F2">
              <w:rPr>
                <w:lang w:eastAsia="en-US"/>
              </w:rPr>
              <w:t>Gerontagogika</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E87514" w:rsidRPr="00C463F2" w:rsidRDefault="00E87514" w:rsidP="00C463F2">
            <w:pPr>
              <w:jc w:val="both"/>
              <w:rPr>
                <w:lang w:eastAsia="en-US"/>
              </w:rPr>
            </w:pPr>
            <w:r w:rsidRPr="00C463F2">
              <w:rPr>
                <w:lang w:eastAsia="en-US"/>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lang w:eastAsia="en-US"/>
              </w:rPr>
            </w:pPr>
            <w:r w:rsidRPr="00C463F2">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E87514" w:rsidRPr="00C463F2" w:rsidRDefault="00E87514" w:rsidP="00C463F2">
            <w:pPr>
              <w:jc w:val="both"/>
              <w:rPr>
                <w:lang w:eastAsia="en-US"/>
              </w:rPr>
            </w:pPr>
            <w:proofErr w:type="gramStart"/>
            <w:r w:rsidRPr="00C463F2">
              <w:rPr>
                <w:lang w:eastAsia="en-US"/>
              </w:rPr>
              <w:t>3./ZS</w:t>
            </w:r>
            <w:proofErr w:type="gramEnd"/>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E87514" w:rsidRPr="00C463F2" w:rsidRDefault="00E87514" w:rsidP="00C463F2">
            <w:pPr>
              <w:jc w:val="both"/>
              <w:rPr>
                <w:lang w:eastAsia="en-US"/>
              </w:rPr>
            </w:pPr>
            <w:r w:rsidRPr="00C463F2">
              <w:rPr>
                <w:lang w:eastAsia="en-US"/>
              </w:rPr>
              <w:t>10s + 5</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rsidR="00E87514" w:rsidRPr="00C463F2" w:rsidRDefault="00E87514" w:rsidP="00C463F2">
            <w:pPr>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E87514" w:rsidRPr="00C463F2" w:rsidRDefault="00E87514" w:rsidP="00C463F2">
            <w:pPr>
              <w:jc w:val="both"/>
              <w:rPr>
                <w:lang w:eastAsia="en-US"/>
              </w:rPr>
            </w:pPr>
            <w:r w:rsidRPr="00C463F2">
              <w:rPr>
                <w:lang w:eastAsia="en-US"/>
              </w:rPr>
              <w:t>4</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E87514" w:rsidRPr="00C463F2" w:rsidRDefault="00581218" w:rsidP="00C463F2">
            <w:pPr>
              <w:jc w:val="both"/>
              <w:rPr>
                <w:lang w:eastAsia="en-US"/>
              </w:rPr>
            </w:pPr>
            <w:r>
              <w:rPr>
                <w:lang w:eastAsia="en-US"/>
              </w:rPr>
              <w:t>Prerekvizita: Základy andragogiky</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E87514" w:rsidRPr="00C463F2" w:rsidRDefault="00E87514" w:rsidP="00C463F2">
            <w:pPr>
              <w:jc w:val="both"/>
              <w:rPr>
                <w:lang w:eastAsia="en-US"/>
              </w:rPr>
            </w:pPr>
            <w:r w:rsidRPr="00C463F2">
              <w:rPr>
                <w:lang w:eastAsia="en-US"/>
              </w:rPr>
              <w:t>Klz</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E87514" w:rsidRPr="00C463F2" w:rsidRDefault="00E87514" w:rsidP="00C463F2">
            <w:pPr>
              <w:jc w:val="both"/>
              <w:rPr>
                <w:lang w:eastAsia="en-US"/>
              </w:rPr>
            </w:pPr>
            <w:r w:rsidRPr="00C463F2">
              <w:rPr>
                <w:lang w:eastAsia="en-US"/>
              </w:rPr>
              <w:t>seminář</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E87514" w:rsidRPr="00C463F2" w:rsidRDefault="00E87514" w:rsidP="00B0491E">
            <w:pPr>
              <w:jc w:val="both"/>
              <w:rPr>
                <w:lang w:eastAsia="en-US"/>
              </w:rPr>
            </w:pPr>
            <w:del w:id="36" w:author="*" w:date="2018-08-23T09:51:00Z">
              <w:r w:rsidRPr="00C463F2" w:rsidDel="00B0491E">
                <w:rPr>
                  <w:lang w:eastAsia="en-US"/>
                </w:rPr>
                <w:delText>Klasifikovaný zápočet má podobu diskuse nad předloženou písemnou prací.</w:delText>
              </w:r>
            </w:del>
            <w:ins w:id="37" w:author="*" w:date="2018-08-23T09:51:00Z">
              <w:r w:rsidR="00B0491E">
                <w:rPr>
                  <w:lang w:eastAsia="en-US"/>
                </w:rPr>
                <w:t>Vypracování projektu vzdělávací či osvětové aktivity zaměřeného na populaci seniorů</w:t>
              </w:r>
            </w:ins>
            <w:ins w:id="38" w:author="*" w:date="2018-08-23T09:53:00Z">
              <w:r w:rsidR="00B0491E">
                <w:rPr>
                  <w:lang w:eastAsia="en-US"/>
                </w:rPr>
                <w:t xml:space="preserve"> a jeho obhajoba</w:t>
              </w:r>
            </w:ins>
            <w:ins w:id="39" w:author="*" w:date="2018-08-23T09:51:00Z">
              <w:r w:rsidR="00B0491E">
                <w:rPr>
                  <w:lang w:eastAsia="en-US"/>
                </w:rPr>
                <w:t xml:space="preserve">. </w:t>
              </w:r>
            </w:ins>
            <w:r w:rsidRPr="00C463F2">
              <w:rPr>
                <w:lang w:eastAsia="en-US"/>
              </w:rPr>
              <w:t xml:space="preserve"> </w:t>
            </w:r>
            <w:del w:id="40" w:author="*" w:date="2018-08-23T09:53:00Z">
              <w:r w:rsidRPr="00C463F2" w:rsidDel="00B0491E">
                <w:rPr>
                  <w:lang w:eastAsia="en-US"/>
                </w:rPr>
                <w:delText>Součástí je i zodpovězení jedné z vylosovaných otázek, jejichž zadání je totožné s obsahem předmětu.</w:delText>
              </w:r>
            </w:del>
          </w:p>
        </w:tc>
      </w:tr>
      <w:tr w:rsidR="00E87514" w:rsidRPr="00E87514" w:rsidTr="00017D69">
        <w:trPr>
          <w:trHeight w:val="264"/>
        </w:trPr>
        <w:tc>
          <w:tcPr>
            <w:tcW w:w="9854" w:type="dxa"/>
            <w:gridSpan w:val="8"/>
            <w:tcBorders>
              <w:top w:val="nil"/>
              <w:left w:val="single" w:sz="4" w:space="0" w:color="auto"/>
              <w:bottom w:val="single" w:sz="4" w:space="0" w:color="auto"/>
              <w:right w:val="single" w:sz="4" w:space="0" w:color="auto"/>
            </w:tcBorders>
          </w:tcPr>
          <w:p w:rsidR="00E87514" w:rsidRPr="00C463F2" w:rsidRDefault="00E87514" w:rsidP="00C463F2">
            <w:pPr>
              <w:jc w:val="both"/>
              <w:rPr>
                <w:lang w:eastAsia="en-US"/>
              </w:rPr>
            </w:pPr>
          </w:p>
        </w:tc>
      </w:tr>
      <w:tr w:rsidR="00E87514" w:rsidRPr="00E87514" w:rsidTr="00017D69">
        <w:trPr>
          <w:trHeight w:val="197"/>
        </w:trPr>
        <w:tc>
          <w:tcPr>
            <w:tcW w:w="3085" w:type="dxa"/>
            <w:tcBorders>
              <w:top w:val="nil"/>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Garant předmětu</w:t>
            </w:r>
          </w:p>
        </w:tc>
        <w:tc>
          <w:tcPr>
            <w:tcW w:w="6769" w:type="dxa"/>
            <w:gridSpan w:val="7"/>
            <w:tcBorders>
              <w:top w:val="nil"/>
              <w:left w:val="single" w:sz="4" w:space="0" w:color="auto"/>
              <w:bottom w:val="single" w:sz="4" w:space="0" w:color="auto"/>
              <w:right w:val="single" w:sz="4" w:space="0" w:color="auto"/>
            </w:tcBorders>
          </w:tcPr>
          <w:p w:rsidR="00E87514" w:rsidRPr="00C463F2" w:rsidRDefault="00E87514" w:rsidP="00C463F2">
            <w:pPr>
              <w:jc w:val="both"/>
              <w:rPr>
                <w:lang w:eastAsia="en-US"/>
              </w:rPr>
            </w:pPr>
            <w:r w:rsidRPr="00C463F2">
              <w:rPr>
                <w:lang w:eastAsia="en-US"/>
              </w:rPr>
              <w:t>PhDr. Zuzana Hrnčiříková, Ph.D.</w:t>
            </w:r>
          </w:p>
        </w:tc>
      </w:tr>
      <w:tr w:rsidR="00E87514" w:rsidRPr="00E87514" w:rsidTr="00017D69">
        <w:trPr>
          <w:trHeight w:val="243"/>
        </w:trPr>
        <w:tc>
          <w:tcPr>
            <w:tcW w:w="3085" w:type="dxa"/>
            <w:tcBorders>
              <w:top w:val="nil"/>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E87514" w:rsidRPr="00C463F2" w:rsidRDefault="00E87514" w:rsidP="00C463F2">
            <w:pPr>
              <w:jc w:val="both"/>
              <w:rPr>
                <w:lang w:eastAsia="en-US"/>
              </w:rPr>
            </w:pP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Vyučující</w:t>
            </w:r>
          </w:p>
        </w:tc>
        <w:tc>
          <w:tcPr>
            <w:tcW w:w="6769" w:type="dxa"/>
            <w:gridSpan w:val="7"/>
            <w:tcBorders>
              <w:top w:val="single" w:sz="4" w:space="0" w:color="auto"/>
              <w:left w:val="single" w:sz="4" w:space="0" w:color="auto"/>
              <w:bottom w:val="nil"/>
              <w:right w:val="single" w:sz="4" w:space="0" w:color="auto"/>
            </w:tcBorders>
          </w:tcPr>
          <w:p w:rsidR="00E87514" w:rsidRPr="00C463F2" w:rsidRDefault="00E87514" w:rsidP="00C463F2">
            <w:pPr>
              <w:jc w:val="both"/>
              <w:rPr>
                <w:lang w:eastAsia="en-US"/>
              </w:rPr>
            </w:pPr>
          </w:p>
        </w:tc>
      </w:tr>
      <w:tr w:rsidR="00E87514" w:rsidRPr="00E87514" w:rsidTr="00017D69">
        <w:trPr>
          <w:trHeight w:val="296"/>
        </w:trPr>
        <w:tc>
          <w:tcPr>
            <w:tcW w:w="9854" w:type="dxa"/>
            <w:gridSpan w:val="8"/>
            <w:tcBorders>
              <w:top w:val="nil"/>
              <w:left w:val="single" w:sz="4" w:space="0" w:color="auto"/>
              <w:bottom w:val="single" w:sz="4" w:space="0" w:color="auto"/>
              <w:right w:val="single" w:sz="4" w:space="0" w:color="auto"/>
            </w:tcBorders>
          </w:tcPr>
          <w:p w:rsidR="00E87514" w:rsidRPr="00C463F2" w:rsidRDefault="00E87514" w:rsidP="00C463F2">
            <w:pPr>
              <w:jc w:val="both"/>
              <w:rPr>
                <w:lang w:eastAsia="en-US"/>
              </w:rPr>
            </w:pPr>
            <w:r w:rsidRPr="00C463F2">
              <w:rPr>
                <w:lang w:eastAsia="en-US"/>
              </w:rPr>
              <w:t>PhDr. Zuzana Hrnčiříková, Ph.D.</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E87514" w:rsidRPr="00C463F2" w:rsidRDefault="00E87514" w:rsidP="00C463F2">
            <w:pPr>
              <w:jc w:val="both"/>
              <w:rPr>
                <w:lang w:eastAsia="en-US"/>
              </w:rPr>
            </w:pPr>
          </w:p>
        </w:tc>
      </w:tr>
      <w:tr w:rsidR="00E87514" w:rsidRPr="00E87514" w:rsidTr="00017D69">
        <w:trPr>
          <w:trHeight w:val="3564"/>
        </w:trPr>
        <w:tc>
          <w:tcPr>
            <w:tcW w:w="9854" w:type="dxa"/>
            <w:gridSpan w:val="8"/>
            <w:tcBorders>
              <w:top w:val="nil"/>
              <w:left w:val="single" w:sz="4" w:space="0" w:color="auto"/>
              <w:bottom w:val="single" w:sz="12" w:space="0" w:color="auto"/>
              <w:right w:val="single" w:sz="4" w:space="0" w:color="auto"/>
            </w:tcBorders>
          </w:tcPr>
          <w:p w:rsidR="00E87514" w:rsidRPr="00C463F2" w:rsidRDefault="00E87514" w:rsidP="00C463F2">
            <w:pPr>
              <w:jc w:val="both"/>
              <w:rPr>
                <w:b/>
                <w:lang w:eastAsia="en-US"/>
              </w:rPr>
            </w:pPr>
            <w:r w:rsidRPr="00C463F2">
              <w:rPr>
                <w:b/>
                <w:lang w:eastAsia="en-US"/>
              </w:rPr>
              <w:t>Cíl předmětu</w:t>
            </w:r>
          </w:p>
          <w:p w:rsidR="00E87514" w:rsidRPr="00C463F2" w:rsidRDefault="00E87514" w:rsidP="00C463F2">
            <w:pPr>
              <w:jc w:val="both"/>
              <w:rPr>
                <w:lang w:eastAsia="en-US"/>
              </w:rPr>
            </w:pPr>
            <w:r w:rsidRPr="00C463F2">
              <w:rPr>
                <w:lang w:eastAsia="en-US"/>
              </w:rPr>
              <w:t>Cílem předmětu je seznámení s problematikou vzdělávání seniorů a jejího zasazení do širších sociálně-ekonomických, kulturních a edukačních kontextů. Studenti jsou vedeni ke komplexnímu pochopení zásadních aspektů seniorského vzdělávání. Získané poznatky umožní studentům v budoucnu realizovat vzdělávací, osvětové a kulturní aktivity vhodné pro uvedenou cílovou skupinu.</w:t>
            </w:r>
          </w:p>
          <w:p w:rsidR="00E87514" w:rsidRPr="00C463F2" w:rsidRDefault="00E87514" w:rsidP="00C463F2">
            <w:pPr>
              <w:jc w:val="both"/>
              <w:rPr>
                <w:b/>
                <w:lang w:eastAsia="en-US"/>
              </w:rPr>
            </w:pPr>
            <w:r w:rsidRPr="00C463F2">
              <w:rPr>
                <w:b/>
                <w:lang w:eastAsia="en-US"/>
              </w:rPr>
              <w:t>Obsah předmětu</w:t>
            </w:r>
          </w:p>
          <w:p w:rsidR="00E87514" w:rsidRPr="00C463F2" w:rsidRDefault="00E87514" w:rsidP="00C463F2">
            <w:pPr>
              <w:jc w:val="both"/>
              <w:rPr>
                <w:lang w:eastAsia="en-US"/>
              </w:rPr>
            </w:pPr>
            <w:r w:rsidRPr="00C463F2">
              <w:rPr>
                <w:lang w:eastAsia="en-US"/>
              </w:rPr>
              <w:t xml:space="preserve">Stáří a stárnutí v pohledu vybraných teoretických konceptů, periodizace lidského života, vymezení sénia. </w:t>
            </w:r>
          </w:p>
          <w:p w:rsidR="00E87514" w:rsidRPr="00C463F2" w:rsidRDefault="00E87514" w:rsidP="00C463F2">
            <w:pPr>
              <w:jc w:val="both"/>
              <w:rPr>
                <w:lang w:eastAsia="en-US"/>
              </w:rPr>
            </w:pPr>
            <w:r w:rsidRPr="00C463F2">
              <w:rPr>
                <w:lang w:eastAsia="en-US"/>
              </w:rPr>
              <w:t>Gerontagogika: předmět a vznik gerontagogiky. Specifika seniorské edukace</w:t>
            </w:r>
          </w:p>
          <w:p w:rsidR="00E87514" w:rsidRPr="00C463F2" w:rsidRDefault="00E87514" w:rsidP="00C463F2">
            <w:pPr>
              <w:jc w:val="both"/>
              <w:rPr>
                <w:lang w:eastAsia="en-US"/>
              </w:rPr>
            </w:pPr>
            <w:r w:rsidRPr="00C463F2">
              <w:rPr>
                <w:lang w:eastAsia="en-US"/>
              </w:rPr>
              <w:t>Vzdělávání seniorů: význam, funkce, zaměření a obsah.</w:t>
            </w:r>
            <w:r w:rsidR="00C463F2">
              <w:rPr>
                <w:lang w:eastAsia="en-US"/>
              </w:rPr>
              <w:t xml:space="preserve"> </w:t>
            </w:r>
            <w:r w:rsidRPr="00C463F2">
              <w:rPr>
                <w:lang w:eastAsia="en-US"/>
              </w:rPr>
              <w:t>Motivace seniorů k účasti na edukačních aktivitách.</w:t>
            </w:r>
          </w:p>
          <w:p w:rsidR="00E87514" w:rsidRPr="00C463F2" w:rsidRDefault="00E87514" w:rsidP="00C463F2">
            <w:pPr>
              <w:jc w:val="both"/>
              <w:rPr>
                <w:lang w:eastAsia="en-US"/>
              </w:rPr>
            </w:pPr>
            <w:r w:rsidRPr="00C463F2">
              <w:rPr>
                <w:lang w:eastAsia="en-US"/>
              </w:rPr>
              <w:t>Docilita seniorů: psychické a fyzické aspekty stárnutí ve vztahu k učení; rychlost učení.</w:t>
            </w:r>
          </w:p>
          <w:p w:rsidR="00E87514" w:rsidRPr="00C463F2" w:rsidRDefault="00E87514" w:rsidP="00C463F2">
            <w:pPr>
              <w:jc w:val="both"/>
              <w:rPr>
                <w:lang w:eastAsia="en-US"/>
              </w:rPr>
            </w:pPr>
            <w:r w:rsidRPr="00C463F2">
              <w:rPr>
                <w:lang w:eastAsia="en-US"/>
              </w:rPr>
              <w:t>Specifické požadavky seniorů na organizaci učebního procesu.</w:t>
            </w:r>
          </w:p>
          <w:p w:rsidR="00E87514" w:rsidRPr="00C463F2" w:rsidRDefault="00E87514" w:rsidP="00C463F2">
            <w:pPr>
              <w:jc w:val="both"/>
              <w:rPr>
                <w:lang w:eastAsia="en-US"/>
              </w:rPr>
            </w:pPr>
            <w:r w:rsidRPr="00C463F2">
              <w:rPr>
                <w:lang w:eastAsia="en-US"/>
              </w:rPr>
              <w:t>Věkový manistreaming; bariéry edukace seniorů.</w:t>
            </w:r>
          </w:p>
          <w:p w:rsidR="00E87514" w:rsidRPr="00C463F2" w:rsidRDefault="00E87514" w:rsidP="00C463F2">
            <w:pPr>
              <w:jc w:val="both"/>
              <w:rPr>
                <w:lang w:eastAsia="en-US"/>
              </w:rPr>
            </w:pPr>
            <w:r w:rsidRPr="00C463F2">
              <w:rPr>
                <w:lang w:eastAsia="en-US"/>
              </w:rPr>
              <w:t>Institucionální zabezpečení vzdělávání seniorů (univerzity třetího věku; akademie třetího věku; kluby důchodců a další instituce).</w:t>
            </w:r>
          </w:p>
          <w:p w:rsidR="00E87514" w:rsidRPr="00C463F2" w:rsidRDefault="00E87514" w:rsidP="00C463F2">
            <w:pPr>
              <w:jc w:val="both"/>
              <w:rPr>
                <w:b/>
                <w:lang w:eastAsia="en-US"/>
              </w:rPr>
            </w:pPr>
            <w:r w:rsidRPr="00C463F2">
              <w:rPr>
                <w:b/>
                <w:lang w:eastAsia="en-US"/>
              </w:rPr>
              <w:t>Výstupní kompetence</w:t>
            </w:r>
          </w:p>
          <w:p w:rsidR="00E87514" w:rsidRPr="00C463F2" w:rsidRDefault="00E87514" w:rsidP="00C463F2">
            <w:pPr>
              <w:jc w:val="both"/>
              <w:rPr>
                <w:lang w:eastAsia="en-US"/>
              </w:rPr>
            </w:pPr>
            <w:r w:rsidRPr="00C463F2">
              <w:rPr>
                <w:lang w:eastAsia="en-US"/>
              </w:rPr>
              <w:t>Studenti budou schopni vymezit seniorský věk a charakterizovat jeho specifika. Analyzují systémové pojetí vzdělávání seniorů. Studenti jsou v budoucnu schopni realizovat vzdělávací, osvětové a jiné aktivity pro uvedenou cílovou skupinu.</w:t>
            </w:r>
          </w:p>
        </w:tc>
      </w:tr>
      <w:tr w:rsidR="00E87514" w:rsidRPr="00E87514" w:rsidTr="00017D69">
        <w:trPr>
          <w:trHeight w:val="265"/>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lang w:eastAsia="en-US"/>
              </w:rPr>
            </w:pPr>
            <w:r w:rsidRPr="00C463F2">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E87514" w:rsidRPr="00C463F2" w:rsidRDefault="00E87514" w:rsidP="00C463F2">
            <w:pPr>
              <w:jc w:val="both"/>
              <w:rPr>
                <w:lang w:eastAsia="en-US"/>
              </w:rPr>
            </w:pPr>
          </w:p>
        </w:tc>
      </w:tr>
      <w:tr w:rsidR="00E87514" w:rsidRPr="00E87514" w:rsidTr="00017D69">
        <w:trPr>
          <w:trHeight w:val="1497"/>
        </w:trPr>
        <w:tc>
          <w:tcPr>
            <w:tcW w:w="9854" w:type="dxa"/>
            <w:gridSpan w:val="8"/>
            <w:tcBorders>
              <w:top w:val="nil"/>
              <w:left w:val="single" w:sz="4" w:space="0" w:color="auto"/>
              <w:bottom w:val="single" w:sz="4" w:space="0" w:color="auto"/>
              <w:right w:val="single" w:sz="4" w:space="0" w:color="auto"/>
            </w:tcBorders>
          </w:tcPr>
          <w:p w:rsidR="00E87514" w:rsidRPr="00C463F2" w:rsidRDefault="00E87514" w:rsidP="00C463F2">
            <w:pPr>
              <w:jc w:val="both"/>
              <w:rPr>
                <w:b/>
                <w:lang w:eastAsia="en-US"/>
              </w:rPr>
            </w:pPr>
            <w:r w:rsidRPr="00C463F2">
              <w:rPr>
                <w:b/>
                <w:lang w:eastAsia="en-US"/>
              </w:rPr>
              <w:t>Povinná literatura</w:t>
            </w:r>
          </w:p>
          <w:p w:rsidR="00E87514" w:rsidRPr="00C463F2" w:rsidRDefault="00E87514" w:rsidP="00C463F2">
            <w:pPr>
              <w:jc w:val="both"/>
              <w:rPr>
                <w:lang w:eastAsia="en-US"/>
              </w:rPr>
            </w:pPr>
            <w:r w:rsidRPr="00C463F2">
              <w:rPr>
                <w:lang w:eastAsia="en-US"/>
              </w:rPr>
              <w:t xml:space="preserve">Čornaničová, R. </w:t>
            </w:r>
            <w:r w:rsidRPr="00C463F2">
              <w:rPr>
                <w:i/>
                <w:lang w:eastAsia="en-US"/>
              </w:rPr>
              <w:t xml:space="preserve">Edukácia seniorov: vznik, rozvoj, podnetypregeragogiku. </w:t>
            </w:r>
            <w:r w:rsidRPr="00C463F2">
              <w:rPr>
                <w:lang w:eastAsia="en-US"/>
              </w:rPr>
              <w:t xml:space="preserve"> Bratislava: Univerzita Komenského, 1998.</w:t>
            </w:r>
          </w:p>
          <w:p w:rsidR="00E87514" w:rsidRPr="00C463F2" w:rsidRDefault="00E87514" w:rsidP="00C463F2">
            <w:pPr>
              <w:jc w:val="both"/>
              <w:rPr>
                <w:lang w:eastAsia="en-US"/>
              </w:rPr>
            </w:pPr>
            <w:r w:rsidRPr="00C463F2">
              <w:rPr>
                <w:lang w:eastAsia="en-US"/>
              </w:rPr>
              <w:t xml:space="preserve">Haškovcová, H. </w:t>
            </w:r>
            <w:r w:rsidRPr="00C463F2">
              <w:rPr>
                <w:i/>
                <w:lang w:eastAsia="en-US"/>
              </w:rPr>
              <w:t>Fenomén stáří.</w:t>
            </w:r>
            <w:r w:rsidRPr="00C463F2">
              <w:rPr>
                <w:lang w:eastAsia="en-US"/>
              </w:rPr>
              <w:t xml:space="preserve"> Praha: Havlíček Brain Team, 2010.</w:t>
            </w:r>
          </w:p>
          <w:p w:rsidR="00E87514" w:rsidRPr="00C463F2" w:rsidRDefault="00E87514" w:rsidP="00C463F2">
            <w:pPr>
              <w:jc w:val="both"/>
              <w:rPr>
                <w:lang w:eastAsia="en-US"/>
              </w:rPr>
            </w:pPr>
            <w:r w:rsidRPr="00C463F2">
              <w:rPr>
                <w:lang w:eastAsia="en-US"/>
              </w:rPr>
              <w:t>Krystoň, M., Šerák, M., Tomczyk, Ɫ.</w:t>
            </w:r>
            <w:r w:rsidRPr="00C463F2">
              <w:rPr>
                <w:i/>
                <w:lang w:eastAsia="en-US"/>
              </w:rPr>
              <w:t xml:space="preserve"> Nové trendy ve vzdělávání dospělých</w:t>
            </w:r>
            <w:r w:rsidRPr="00C463F2">
              <w:rPr>
                <w:lang w:eastAsia="en-US"/>
              </w:rPr>
              <w:t xml:space="preserve"> /</w:t>
            </w:r>
            <w:r w:rsidRPr="00C463F2">
              <w:rPr>
                <w:i/>
                <w:lang w:eastAsia="en-US"/>
              </w:rPr>
              <w:t xml:space="preserve">Nowe trendy w edukacjiseniorów. </w:t>
            </w:r>
            <w:r w:rsidRPr="00C463F2">
              <w:rPr>
                <w:lang w:eastAsia="en-US"/>
              </w:rPr>
              <w:t>Banská Bystrica, Praha, Kraków: AIVD ČR, 2014.</w:t>
            </w:r>
          </w:p>
          <w:p w:rsidR="00E87514" w:rsidRPr="00C463F2" w:rsidRDefault="00E87514" w:rsidP="00C463F2">
            <w:pPr>
              <w:jc w:val="both"/>
              <w:rPr>
                <w:lang w:eastAsia="en-US"/>
              </w:rPr>
            </w:pPr>
            <w:r w:rsidRPr="00C463F2">
              <w:rPr>
                <w:lang w:eastAsia="en-US"/>
              </w:rPr>
              <w:t xml:space="preserve">Špatenková, N., Smékalová, L. </w:t>
            </w:r>
            <w:r w:rsidRPr="00C463F2">
              <w:rPr>
                <w:i/>
                <w:lang w:eastAsia="en-US"/>
              </w:rPr>
              <w:t>Edukace seniorů: geragogika a gerontodidaktika</w:t>
            </w:r>
            <w:r w:rsidRPr="00C463F2">
              <w:rPr>
                <w:lang w:eastAsia="en-US"/>
              </w:rPr>
              <w:t>. Praha: Grada, 2015.</w:t>
            </w:r>
          </w:p>
          <w:p w:rsidR="00E87514" w:rsidRPr="00C463F2" w:rsidRDefault="00E87514" w:rsidP="00C463F2">
            <w:pPr>
              <w:jc w:val="both"/>
              <w:rPr>
                <w:lang w:eastAsia="en-US"/>
              </w:rPr>
            </w:pPr>
            <w:r w:rsidRPr="00C463F2">
              <w:rPr>
                <w:lang w:eastAsia="en-US"/>
              </w:rPr>
              <w:t xml:space="preserve">Veteška, J. </w:t>
            </w:r>
            <w:r w:rsidRPr="00C463F2">
              <w:rPr>
                <w:i/>
                <w:lang w:eastAsia="en-US"/>
              </w:rPr>
              <w:t>Gerontagogika: psychologicko-andragogická specifika edukace a aktivizace seniorů</w:t>
            </w:r>
            <w:r w:rsidRPr="00C463F2">
              <w:rPr>
                <w:lang w:eastAsia="en-US"/>
              </w:rPr>
              <w:t>. Praha: česká andragogická společnost, 2017.</w:t>
            </w:r>
          </w:p>
          <w:p w:rsidR="00E87514" w:rsidRPr="00C463F2" w:rsidRDefault="00E87514" w:rsidP="00C463F2">
            <w:pPr>
              <w:jc w:val="both"/>
              <w:rPr>
                <w:b/>
                <w:lang w:eastAsia="en-US"/>
              </w:rPr>
            </w:pPr>
            <w:r w:rsidRPr="00C463F2">
              <w:rPr>
                <w:b/>
                <w:lang w:eastAsia="en-US"/>
              </w:rPr>
              <w:t>Doporučená literatura</w:t>
            </w:r>
          </w:p>
          <w:p w:rsidR="00E87514" w:rsidRPr="00C463F2" w:rsidRDefault="00E87514" w:rsidP="00C463F2">
            <w:pPr>
              <w:jc w:val="both"/>
              <w:rPr>
                <w:lang w:eastAsia="en-US"/>
              </w:rPr>
            </w:pPr>
            <w:r w:rsidRPr="00C463F2">
              <w:rPr>
                <w:lang w:eastAsia="en-US"/>
              </w:rPr>
              <w:t xml:space="preserve">Benešová, D. </w:t>
            </w:r>
            <w:r w:rsidRPr="00C463F2">
              <w:rPr>
                <w:i/>
                <w:lang w:eastAsia="en-US"/>
              </w:rPr>
              <w:t>Gerontagogika: vybrané kapitoly</w:t>
            </w:r>
            <w:r w:rsidRPr="00C463F2">
              <w:rPr>
                <w:lang w:eastAsia="en-US"/>
              </w:rPr>
              <w:t>. Praha: Univerzita J.</w:t>
            </w:r>
            <w:r w:rsidR="00B0491E">
              <w:rPr>
                <w:lang w:eastAsia="en-US"/>
              </w:rPr>
              <w:t xml:space="preserve"> </w:t>
            </w:r>
            <w:r w:rsidRPr="00C463F2">
              <w:rPr>
                <w:lang w:eastAsia="en-US"/>
              </w:rPr>
              <w:t>A. Komenského, 2014.</w:t>
            </w:r>
          </w:p>
          <w:p w:rsidR="00E87514" w:rsidRPr="00C463F2" w:rsidRDefault="00E87514" w:rsidP="00C463F2">
            <w:pPr>
              <w:jc w:val="both"/>
              <w:rPr>
                <w:lang w:eastAsia="en-US"/>
              </w:rPr>
            </w:pPr>
            <w:r w:rsidRPr="00C463F2">
              <w:rPr>
                <w:lang w:eastAsia="en-US"/>
              </w:rPr>
              <w:t xml:space="preserve">Janiš, K., Skopalová, J. </w:t>
            </w:r>
            <w:r w:rsidRPr="00C463F2">
              <w:rPr>
                <w:i/>
                <w:lang w:eastAsia="en-US"/>
              </w:rPr>
              <w:t>Volný čas seniorů</w:t>
            </w:r>
            <w:r w:rsidRPr="00C463F2">
              <w:rPr>
                <w:lang w:eastAsia="en-US"/>
              </w:rPr>
              <w:t>. Praha: Grada, 2016.</w:t>
            </w:r>
          </w:p>
          <w:p w:rsidR="00E87514" w:rsidRPr="00C463F2" w:rsidRDefault="00E87514" w:rsidP="00C463F2">
            <w:pPr>
              <w:jc w:val="both"/>
              <w:rPr>
                <w:lang w:eastAsia="en-US"/>
              </w:rPr>
            </w:pPr>
            <w:r w:rsidRPr="00C463F2">
              <w:rPr>
                <w:lang w:eastAsia="en-US"/>
              </w:rPr>
              <w:t xml:space="preserve">Koukolík, F. </w:t>
            </w:r>
            <w:r w:rsidRPr="00C463F2">
              <w:rPr>
                <w:i/>
                <w:lang w:eastAsia="en-US"/>
              </w:rPr>
              <w:t>Metuzalém: o stárnutí a stáří</w:t>
            </w:r>
            <w:r w:rsidRPr="00C463F2">
              <w:rPr>
                <w:lang w:eastAsia="en-US"/>
              </w:rPr>
              <w:t>. Praha: Karolinum, 2014.</w:t>
            </w:r>
          </w:p>
        </w:tc>
      </w:tr>
      <w:tr w:rsidR="00E87514" w:rsidRPr="00E87514" w:rsidTr="00017D69">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E87514" w:rsidRPr="00C463F2" w:rsidRDefault="00E87514" w:rsidP="00C463F2">
            <w:pPr>
              <w:jc w:val="center"/>
              <w:rPr>
                <w:b/>
                <w:lang w:eastAsia="en-US"/>
              </w:rPr>
            </w:pPr>
            <w:r w:rsidRPr="00C463F2">
              <w:rPr>
                <w:b/>
                <w:lang w:eastAsia="en-US"/>
              </w:rPr>
              <w:t>Informace ke kombinované nebo distanční formě</w:t>
            </w:r>
          </w:p>
        </w:tc>
      </w:tr>
      <w:tr w:rsidR="00E87514" w:rsidRPr="00E87514" w:rsidTr="00017D69">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lang w:eastAsia="en-US"/>
              </w:rPr>
            </w:pPr>
            <w:r w:rsidRPr="00C463F2">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E87514" w:rsidRPr="00C463F2" w:rsidRDefault="00E87514" w:rsidP="00C463F2">
            <w:pPr>
              <w:jc w:val="both"/>
              <w:rPr>
                <w:lang w:eastAsia="en-US"/>
              </w:rPr>
            </w:pPr>
            <w:r w:rsidRPr="00C463F2">
              <w:rPr>
                <w:lang w:eastAsia="en-US"/>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 xml:space="preserve">hodin </w:t>
            </w:r>
          </w:p>
        </w:tc>
      </w:tr>
      <w:tr w:rsidR="00E87514" w:rsidRPr="00E87514" w:rsidTr="00017D69">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Informace o způsobu kontaktu s vyučujícím</w:t>
            </w:r>
          </w:p>
        </w:tc>
      </w:tr>
      <w:tr w:rsidR="00E87514" w:rsidRPr="00E87514" w:rsidTr="00C463F2">
        <w:trPr>
          <w:trHeight w:val="499"/>
        </w:trPr>
        <w:tc>
          <w:tcPr>
            <w:tcW w:w="9854" w:type="dxa"/>
            <w:gridSpan w:val="8"/>
            <w:tcBorders>
              <w:top w:val="single" w:sz="4" w:space="0" w:color="auto"/>
              <w:left w:val="single" w:sz="4" w:space="0" w:color="auto"/>
              <w:bottom w:val="single" w:sz="4" w:space="0" w:color="auto"/>
              <w:right w:val="single" w:sz="4" w:space="0" w:color="auto"/>
            </w:tcBorders>
          </w:tcPr>
          <w:p w:rsidR="00E87514" w:rsidRPr="00C463F2" w:rsidRDefault="00E87514" w:rsidP="00C463F2">
            <w:pPr>
              <w:jc w:val="both"/>
              <w:rPr>
                <w:color w:val="000000"/>
                <w:lang w:eastAsia="en-US"/>
              </w:rPr>
            </w:pPr>
            <w:r w:rsidRPr="00C463F2">
              <w:rPr>
                <w:color w:val="000000"/>
                <w:lang w:eastAsia="en-US"/>
              </w:rPr>
              <w:t xml:space="preserve">10 hodin přímá výuka formou semináře. 5 hodin distanční forma: zpracování seminární na zadané téma, průběžné konzultace ke zpracovávané práci v prostředí MOODLE nebo e-mailem. </w:t>
            </w:r>
          </w:p>
        </w:tc>
      </w:tr>
    </w:tbl>
    <w:p w:rsidR="00E87514" w:rsidRDefault="00E87514" w:rsidP="00E87514">
      <w:pPr>
        <w:rPr>
          <w:b/>
          <w:sz w:val="24"/>
          <w:szCs w:val="24"/>
        </w:rPr>
      </w:pPr>
    </w:p>
    <w:p w:rsidR="00C463F2" w:rsidRDefault="00C463F2" w:rsidP="00E87514">
      <w:pPr>
        <w:rPr>
          <w:b/>
          <w:sz w:val="24"/>
          <w:szCs w:val="24"/>
        </w:rPr>
      </w:pPr>
    </w:p>
    <w:p w:rsidR="00D95789" w:rsidRDefault="00D95789" w:rsidP="00E87514">
      <w:pPr>
        <w:rPr>
          <w:b/>
          <w:sz w:val="24"/>
          <w:szCs w:val="24"/>
        </w:rPr>
      </w:pPr>
    </w:p>
    <w:p w:rsidR="00D95789" w:rsidRDefault="00D95789" w:rsidP="00E87514">
      <w:pPr>
        <w:rPr>
          <w:b/>
          <w:sz w:val="24"/>
          <w:szCs w:val="24"/>
        </w:rPr>
      </w:pPr>
    </w:p>
    <w:p w:rsidR="00C463F2" w:rsidRDefault="00C463F2" w:rsidP="00E87514">
      <w:pPr>
        <w:rPr>
          <w:b/>
          <w:sz w:val="24"/>
          <w:szCs w:val="24"/>
        </w:rPr>
      </w:pPr>
    </w:p>
    <w:p w:rsidR="00C463F2" w:rsidRPr="00E87514" w:rsidRDefault="00C463F2" w:rsidP="00E87514">
      <w:pPr>
        <w:rPr>
          <w:b/>
          <w:sz w:val="24"/>
          <w:szCs w:val="24"/>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Lektorské dovednosti</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10s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3</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581218" w:rsidP="00E87514">
            <w:pPr>
              <w:jc w:val="both"/>
            </w:pPr>
            <w:r>
              <w:t>Prerekvizita: Androdidaktika</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Klz</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E87514">
            <w:pPr>
              <w:jc w:val="both"/>
            </w:pPr>
            <w:del w:id="41" w:author="*" w:date="2018-08-23T09:53:00Z">
              <w:r w:rsidRPr="00E87514" w:rsidDel="001F59DF">
                <w:delText>Klasifikovaný zápočet formou hodnocení prezentace studenta.</w:delText>
              </w:r>
            </w:del>
            <w:ins w:id="42" w:author="*" w:date="2018-08-23T09:53:00Z">
              <w:r w:rsidR="001F59DF">
                <w:t>Písemná příprava a realizace krátké lektorské aktivity.</w:t>
              </w:r>
            </w:ins>
            <w:r w:rsidRPr="00E87514">
              <w:t xml:space="preserve"> Zpracování sebereflexe </w:t>
            </w:r>
            <w:ins w:id="43" w:author="*" w:date="2018-08-23T09:54:00Z">
              <w:r w:rsidR="001F59DF">
                <w:t xml:space="preserve">lektorského </w:t>
              </w:r>
            </w:ins>
            <w:r w:rsidRPr="00E87514">
              <w:t>vystoupení.</w:t>
            </w:r>
          </w:p>
        </w:tc>
      </w:tr>
      <w:tr w:rsidR="00E87514" w:rsidRPr="00E87514" w:rsidTr="00017D69">
        <w:trPr>
          <w:trHeight w:val="264"/>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 xml:space="preserve"> </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296"/>
        </w:trPr>
        <w:tc>
          <w:tcPr>
            <w:tcW w:w="9855" w:type="dxa"/>
            <w:gridSpan w:val="8"/>
            <w:tcBorders>
              <w:top w:val="nil"/>
            </w:tcBorders>
          </w:tcPr>
          <w:p w:rsidR="00E87514" w:rsidRPr="00E87514" w:rsidRDefault="00E87514" w:rsidP="00E87514">
            <w:pPr>
              <w:jc w:val="both"/>
            </w:pPr>
            <w:r w:rsidRPr="00E87514">
              <w:t>Mgr. Jana Martincová</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E87514" w:rsidRPr="00E87514" w:rsidRDefault="00E87514" w:rsidP="00E87514">
            <w:pPr>
              <w:jc w:val="both"/>
              <w:rPr>
                <w:b/>
              </w:rPr>
            </w:pPr>
            <w:r w:rsidRPr="00E87514">
              <w:rPr>
                <w:b/>
              </w:rPr>
              <w:t>Cíl předmětu</w:t>
            </w:r>
          </w:p>
          <w:p w:rsidR="00E87514" w:rsidRPr="00E87514" w:rsidRDefault="00E87514" w:rsidP="00E87514">
            <w:pPr>
              <w:jc w:val="both"/>
            </w:pPr>
            <w:r w:rsidRPr="00E87514">
              <w:t xml:space="preserve">Cílem předmětu je seznámit studenty s teorií lektorských dovedností a možnostech jejich využití </w:t>
            </w:r>
            <w:r w:rsidR="00C463F2">
              <w:t>při práci s dospělými</w:t>
            </w:r>
            <w:r w:rsidRPr="00E87514">
              <w:t xml:space="preserve">. Studenti jsou podněcování k aktivnímu využití teorie vzdělávání dospělých a její propojení s lektorskými dovednostmi. Prostřednictvím vlastního </w:t>
            </w:r>
            <w:r w:rsidR="00C463F2">
              <w:t xml:space="preserve">lektorského </w:t>
            </w:r>
            <w:r w:rsidRPr="00E87514">
              <w:t xml:space="preserve">vystoupení rozvíjí své schopnosti a dovednosti v oblasti lektorování. Z teoretického hlediska jsou seznámeni s lektorskými zásadami, jež jsou uplatňovány při realizaci vzdělávací zakázky.  </w:t>
            </w:r>
          </w:p>
          <w:p w:rsidR="00E87514" w:rsidRPr="00E87514" w:rsidRDefault="00E87514" w:rsidP="00E87514">
            <w:pPr>
              <w:jc w:val="both"/>
            </w:pPr>
            <w:r w:rsidRPr="00E87514">
              <w:rPr>
                <w:b/>
              </w:rPr>
              <w:t>Obsah předmětu</w:t>
            </w:r>
          </w:p>
          <w:p w:rsidR="00E87514" w:rsidRPr="00E87514" w:rsidRDefault="00E87514" w:rsidP="00E87514">
            <w:pPr>
              <w:jc w:val="both"/>
            </w:pPr>
            <w:r w:rsidRPr="00E87514">
              <w:t xml:space="preserve">Lektorské dovednosti (image lektora, pedagogická způsobilost, psychologická způsobilost, odborná způsobilost). </w:t>
            </w:r>
          </w:p>
          <w:p w:rsidR="00E87514" w:rsidRPr="00E87514" w:rsidRDefault="00E87514" w:rsidP="00E87514">
            <w:pPr>
              <w:jc w:val="both"/>
            </w:pPr>
            <w:r w:rsidRPr="00E87514">
              <w:t xml:space="preserve">Příprava lektorské zakázky (didaktika a metodika vzdělávací akce). </w:t>
            </w:r>
          </w:p>
          <w:p w:rsidR="00E87514" w:rsidRPr="00E87514" w:rsidRDefault="00E87514" w:rsidP="00E87514">
            <w:pPr>
              <w:jc w:val="both"/>
            </w:pPr>
            <w:r w:rsidRPr="00E87514">
              <w:t xml:space="preserve">Realizace lektorské zakázky (proces vzdělávací akce, aktivizační prvky ve vzdělávacím procesu). </w:t>
            </w:r>
          </w:p>
          <w:p w:rsidR="00E87514" w:rsidRPr="00E87514" w:rsidRDefault="00E87514" w:rsidP="00E87514">
            <w:pPr>
              <w:jc w:val="both"/>
            </w:pPr>
            <w:r w:rsidRPr="00E87514">
              <w:t xml:space="preserve">Hodnocení lektorské zakázky (typy a formy evaluace). </w:t>
            </w:r>
          </w:p>
          <w:p w:rsidR="00E87514" w:rsidRPr="00E87514" w:rsidRDefault="00E87514" w:rsidP="00E87514">
            <w:pPr>
              <w:jc w:val="both"/>
            </w:pPr>
            <w:r w:rsidRPr="00E87514">
              <w:t xml:space="preserve">Rétorika a prezentace (obsah, forma, didaktické zásady, kultura mluveného projevu). </w:t>
            </w:r>
          </w:p>
          <w:p w:rsidR="00E87514" w:rsidRPr="00E87514" w:rsidRDefault="00E87514" w:rsidP="00E87514">
            <w:pPr>
              <w:jc w:val="both"/>
            </w:pPr>
            <w:r w:rsidRPr="00E87514">
              <w:t xml:space="preserve">Komplikované situace při vzdělávací akci. </w:t>
            </w:r>
          </w:p>
          <w:p w:rsidR="00E87514" w:rsidRPr="00E87514" w:rsidRDefault="00E87514" w:rsidP="00E87514">
            <w:pPr>
              <w:jc w:val="both"/>
            </w:pPr>
            <w:r w:rsidRPr="00E87514">
              <w:t xml:space="preserve">Ohrožení pozornosti posluchačů (vnější vlivy, chyby lektora). </w:t>
            </w:r>
          </w:p>
          <w:p w:rsidR="00E87514" w:rsidRPr="00E87514" w:rsidRDefault="00E87514" w:rsidP="00E87514">
            <w:pPr>
              <w:jc w:val="both"/>
            </w:pPr>
            <w:r w:rsidRPr="00E87514">
              <w:t>Lektorská zakázka v sociálních službách.</w:t>
            </w:r>
          </w:p>
          <w:p w:rsidR="00E87514" w:rsidRPr="00E87514" w:rsidRDefault="00E87514" w:rsidP="00E87514">
            <w:pPr>
              <w:jc w:val="both"/>
              <w:rPr>
                <w:b/>
              </w:rPr>
            </w:pPr>
            <w:r w:rsidRPr="00E87514">
              <w:rPr>
                <w:b/>
              </w:rPr>
              <w:t>Výstupní kompetence</w:t>
            </w:r>
          </w:p>
          <w:p w:rsidR="00E87514" w:rsidRPr="00E87514" w:rsidRDefault="00E87514" w:rsidP="00E87514">
            <w:pPr>
              <w:jc w:val="both"/>
            </w:pPr>
            <w:r w:rsidRPr="00E87514">
              <w:t xml:space="preserve">Student se naučí vystupovat před publikem a osvojí si základní lektorské dovednosti, spolu s teorií přípravy, realizace a evaluace vzdělávací zakázky. Zároveň dovede pracovat s kulturou vlastního mluveného projevu, s jeho verbálními, neverbálními a paralingvistickými aspekty.  </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sz w:val="19"/>
                <w:szCs w:val="19"/>
              </w:rPr>
            </w:pPr>
            <w:r w:rsidRPr="00E87514">
              <w:rPr>
                <w:sz w:val="19"/>
                <w:szCs w:val="19"/>
              </w:rPr>
              <w:t>Hierhold, E</w:t>
            </w:r>
            <w:r w:rsidRPr="00E87514">
              <w:rPr>
                <w:i/>
                <w:sz w:val="19"/>
                <w:szCs w:val="19"/>
              </w:rPr>
              <w:t>. Rétorika a prezentace</w:t>
            </w:r>
            <w:r w:rsidRPr="00E87514">
              <w:rPr>
                <w:sz w:val="19"/>
                <w:szCs w:val="19"/>
              </w:rPr>
              <w:t>. Praha: Grada, 2008.</w:t>
            </w:r>
          </w:p>
          <w:p w:rsidR="00E87514" w:rsidRPr="00E87514" w:rsidRDefault="00E87514" w:rsidP="00E87514">
            <w:pPr>
              <w:jc w:val="both"/>
              <w:rPr>
                <w:sz w:val="19"/>
                <w:szCs w:val="19"/>
              </w:rPr>
            </w:pPr>
            <w:r w:rsidRPr="00E87514">
              <w:rPr>
                <w:sz w:val="19"/>
                <w:szCs w:val="19"/>
              </w:rPr>
              <w:t xml:space="preserve">Kazík, P. </w:t>
            </w:r>
            <w:r w:rsidRPr="00E87514">
              <w:rPr>
                <w:i/>
                <w:sz w:val="19"/>
                <w:szCs w:val="19"/>
              </w:rPr>
              <w:t>Rukověť dobrého interního lektora</w:t>
            </w:r>
            <w:r w:rsidRPr="00E87514">
              <w:rPr>
                <w:sz w:val="19"/>
                <w:szCs w:val="19"/>
              </w:rPr>
              <w:t xml:space="preserve">. Praha: Grada, 2017. </w:t>
            </w:r>
          </w:p>
          <w:p w:rsidR="00E87514" w:rsidRPr="00E87514" w:rsidRDefault="00E87514" w:rsidP="00E87514">
            <w:pPr>
              <w:jc w:val="both"/>
              <w:rPr>
                <w:sz w:val="19"/>
                <w:szCs w:val="19"/>
              </w:rPr>
            </w:pPr>
            <w:r w:rsidRPr="00E87514">
              <w:rPr>
                <w:sz w:val="19"/>
                <w:szCs w:val="19"/>
              </w:rPr>
              <w:t xml:space="preserve">Langer, T. </w:t>
            </w:r>
            <w:r w:rsidRPr="00E87514">
              <w:rPr>
                <w:i/>
                <w:sz w:val="19"/>
                <w:szCs w:val="19"/>
              </w:rPr>
              <w:t>Moderní lektor: průvodce úspěšného vzdělavatele dospělých</w:t>
            </w:r>
            <w:r w:rsidRPr="00E87514">
              <w:rPr>
                <w:sz w:val="19"/>
                <w:szCs w:val="19"/>
              </w:rPr>
              <w:t xml:space="preserve">. Praha: Grada, 2016. </w:t>
            </w:r>
          </w:p>
          <w:p w:rsidR="00E87514" w:rsidRPr="00E87514" w:rsidRDefault="00E87514" w:rsidP="00E87514">
            <w:pPr>
              <w:jc w:val="both"/>
              <w:rPr>
                <w:sz w:val="19"/>
                <w:szCs w:val="19"/>
              </w:rPr>
            </w:pPr>
            <w:r w:rsidRPr="00E87514">
              <w:rPr>
                <w:sz w:val="19"/>
                <w:szCs w:val="19"/>
              </w:rPr>
              <w:t xml:space="preserve">Medlíková, O. </w:t>
            </w:r>
            <w:r w:rsidRPr="00E87514">
              <w:rPr>
                <w:i/>
                <w:sz w:val="19"/>
                <w:szCs w:val="19"/>
              </w:rPr>
              <w:t>Lektorské dovednosti</w:t>
            </w:r>
            <w:r w:rsidRPr="00E87514">
              <w:rPr>
                <w:sz w:val="19"/>
                <w:szCs w:val="19"/>
              </w:rPr>
              <w:t xml:space="preserve">. Praha: Grada, 2013. </w:t>
            </w:r>
          </w:p>
          <w:p w:rsidR="00E87514" w:rsidRPr="00E87514" w:rsidRDefault="00E87514" w:rsidP="00E87514">
            <w:pPr>
              <w:jc w:val="both"/>
              <w:rPr>
                <w:sz w:val="19"/>
                <w:szCs w:val="19"/>
              </w:rPr>
            </w:pPr>
            <w:r w:rsidRPr="00E87514">
              <w:rPr>
                <w:sz w:val="19"/>
                <w:szCs w:val="19"/>
              </w:rPr>
              <w:t xml:space="preserve">Plamínek, J. </w:t>
            </w:r>
            <w:r w:rsidRPr="00E87514">
              <w:rPr>
                <w:i/>
                <w:sz w:val="19"/>
                <w:szCs w:val="19"/>
              </w:rPr>
              <w:t>Vzdělávání dospělých</w:t>
            </w:r>
            <w:r w:rsidRPr="00E87514">
              <w:rPr>
                <w:sz w:val="19"/>
                <w:szCs w:val="19"/>
              </w:rPr>
              <w:t xml:space="preserve">. Praha: Grada, 2014. </w:t>
            </w:r>
          </w:p>
          <w:p w:rsidR="00E87514" w:rsidRPr="00E87514" w:rsidRDefault="00E87514" w:rsidP="00E87514">
            <w:pPr>
              <w:jc w:val="both"/>
              <w:rPr>
                <w:sz w:val="19"/>
                <w:szCs w:val="19"/>
              </w:rPr>
            </w:pPr>
            <w:r w:rsidRPr="00E87514">
              <w:rPr>
                <w:sz w:val="19"/>
                <w:szCs w:val="19"/>
              </w:rPr>
              <w:t xml:space="preserve">Svoboda, J. </w:t>
            </w:r>
            <w:r w:rsidRPr="00E87514">
              <w:rPr>
                <w:i/>
                <w:sz w:val="19"/>
                <w:szCs w:val="19"/>
              </w:rPr>
              <w:t>Kniha pro lektory</w:t>
            </w:r>
            <w:r w:rsidRPr="00E87514">
              <w:rPr>
                <w:sz w:val="19"/>
                <w:szCs w:val="19"/>
              </w:rPr>
              <w:t xml:space="preserve">. Praha: VOX, 2013. </w:t>
            </w:r>
            <w:r w:rsidRPr="00E87514">
              <w:rPr>
                <w:b/>
                <w:sz w:val="19"/>
                <w:szCs w:val="19"/>
              </w:rPr>
              <w:tab/>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sz w:val="19"/>
                <w:szCs w:val="19"/>
              </w:rPr>
            </w:pPr>
            <w:r w:rsidRPr="00E87514">
              <w:rPr>
                <w:sz w:val="19"/>
                <w:szCs w:val="19"/>
              </w:rPr>
              <w:t xml:space="preserve">Maříková, M. </w:t>
            </w:r>
            <w:r w:rsidRPr="00E87514">
              <w:rPr>
                <w:i/>
                <w:sz w:val="19"/>
                <w:szCs w:val="19"/>
              </w:rPr>
              <w:t>Rétorika: manuál komunikačních dovedností.</w:t>
            </w:r>
            <w:r w:rsidRPr="00E87514">
              <w:rPr>
                <w:sz w:val="19"/>
                <w:szCs w:val="19"/>
              </w:rPr>
              <w:t xml:space="preserve"> Praha: Professional Publishing, 2002. </w:t>
            </w:r>
          </w:p>
          <w:p w:rsidR="00E87514" w:rsidRPr="00E87514" w:rsidRDefault="00E87514" w:rsidP="00E87514">
            <w:pPr>
              <w:jc w:val="both"/>
            </w:pPr>
            <w:r w:rsidRPr="00E87514">
              <w:t xml:space="preserve">Petty, G. </w:t>
            </w:r>
            <w:r w:rsidRPr="00E87514">
              <w:rPr>
                <w:i/>
                <w:iCs/>
              </w:rPr>
              <w:t>Moderní vyučování</w:t>
            </w:r>
            <w:r w:rsidRPr="00E87514">
              <w:t>. Praha: Portál, 2002.</w:t>
            </w:r>
          </w:p>
          <w:p w:rsidR="00E87514" w:rsidRPr="00E87514" w:rsidRDefault="00E87514" w:rsidP="00E87514">
            <w:pPr>
              <w:jc w:val="both"/>
              <w:rPr>
                <w:sz w:val="19"/>
                <w:szCs w:val="19"/>
              </w:rPr>
            </w:pPr>
            <w:r w:rsidRPr="00E87514">
              <w:t xml:space="preserve">Pokorná, D. </w:t>
            </w:r>
            <w:r w:rsidRPr="00E87514">
              <w:rPr>
                <w:i/>
                <w:iCs/>
              </w:rPr>
              <w:t>Projektování vzdělávacího programu</w:t>
            </w:r>
            <w:r w:rsidRPr="00E87514">
              <w:t>. Olomouc: UP, 2001.</w:t>
            </w:r>
          </w:p>
          <w:p w:rsidR="00E87514" w:rsidRPr="00E87514" w:rsidRDefault="00E87514" w:rsidP="00E87514">
            <w:pPr>
              <w:jc w:val="both"/>
              <w:rPr>
                <w:sz w:val="19"/>
                <w:szCs w:val="19"/>
              </w:rPr>
            </w:pPr>
            <w:r w:rsidRPr="00E87514">
              <w:rPr>
                <w:sz w:val="19"/>
                <w:szCs w:val="19"/>
              </w:rPr>
              <w:t xml:space="preserve">Race, P. </w:t>
            </w:r>
            <w:r w:rsidRPr="00E87514">
              <w:rPr>
                <w:i/>
                <w:sz w:val="19"/>
                <w:szCs w:val="19"/>
              </w:rPr>
              <w:t>The lecturer</w:t>
            </w:r>
            <w:r w:rsidRPr="00E87514">
              <w:rPr>
                <w:i/>
                <w:sz w:val="19"/>
                <w:szCs w:val="19"/>
                <w:lang w:val="en-US"/>
              </w:rPr>
              <w:t>’</w:t>
            </w:r>
            <w:r w:rsidRPr="00E87514">
              <w:rPr>
                <w:i/>
                <w:sz w:val="19"/>
                <w:szCs w:val="19"/>
              </w:rPr>
              <w:t>s toolkit</w:t>
            </w:r>
            <w:r w:rsidRPr="00E87514">
              <w:rPr>
                <w:sz w:val="19"/>
                <w:szCs w:val="19"/>
              </w:rPr>
              <w:t>. 2nd Ed. Glasgow: Bell &amp;Bain Ltd., 2001.</w:t>
            </w:r>
          </w:p>
          <w:p w:rsidR="00E87514" w:rsidRPr="00E87514" w:rsidRDefault="00E87514" w:rsidP="00E87514">
            <w:pPr>
              <w:jc w:val="both"/>
            </w:pPr>
            <w:r w:rsidRPr="00E87514">
              <w:rPr>
                <w:sz w:val="19"/>
                <w:szCs w:val="19"/>
              </w:rPr>
              <w:t>Trdá, J</w:t>
            </w:r>
            <w:r w:rsidRPr="00E87514">
              <w:rPr>
                <w:i/>
                <w:sz w:val="19"/>
                <w:szCs w:val="19"/>
              </w:rPr>
              <w:t>. Lektorské finty</w:t>
            </w:r>
            <w:r w:rsidRPr="00E87514">
              <w:rPr>
                <w:sz w:val="19"/>
                <w:szCs w:val="19"/>
              </w:rPr>
              <w:t>. Praha: Grada, 2011.</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15</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C463F2">
        <w:trPr>
          <w:trHeight w:val="503"/>
        </w:trPr>
        <w:tc>
          <w:tcPr>
            <w:tcW w:w="9855" w:type="dxa"/>
            <w:gridSpan w:val="8"/>
          </w:tcPr>
          <w:p w:rsidR="00E87514" w:rsidRPr="00E87514" w:rsidRDefault="00E87514" w:rsidP="00E87514">
            <w:pPr>
              <w:jc w:val="both"/>
              <w:rPr>
                <w:color w:val="000000"/>
              </w:rPr>
            </w:pPr>
            <w:r w:rsidRPr="00E87514">
              <w:rPr>
                <w:color w:val="000000"/>
              </w:rPr>
              <w:t>10 hodin přímá výuka formou semináře. 5 hodin distanční forma:</w:t>
            </w:r>
            <w:r w:rsidR="00C463F2">
              <w:rPr>
                <w:color w:val="000000"/>
              </w:rPr>
              <w:t xml:space="preserve"> </w:t>
            </w:r>
            <w:r w:rsidRPr="00E87514">
              <w:rPr>
                <w:color w:val="000000"/>
              </w:rPr>
              <w:t>studium doplňujícího materiálu v prostředí MOODLE, zpracování sebereflexe vlastního vystoupení.</w:t>
            </w:r>
          </w:p>
        </w:tc>
      </w:tr>
    </w:tbl>
    <w:p w:rsidR="00E87514" w:rsidRPr="00E87514" w:rsidRDefault="00E87514" w:rsidP="00E87514">
      <w:pPr>
        <w:rPr>
          <w:b/>
          <w:sz w:val="24"/>
          <w:szCs w:val="24"/>
        </w:rPr>
      </w:pPr>
    </w:p>
    <w:p w:rsidR="00E87514" w:rsidRDefault="00E87514" w:rsidP="00E87514">
      <w:pPr>
        <w:rPr>
          <w:b/>
          <w:sz w:val="24"/>
          <w:szCs w:val="24"/>
        </w:rPr>
      </w:pPr>
    </w:p>
    <w:p w:rsidR="00D95789" w:rsidRDefault="00D95789" w:rsidP="00E87514">
      <w:pPr>
        <w:rPr>
          <w:b/>
          <w:sz w:val="24"/>
          <w:szCs w:val="24"/>
        </w:rPr>
      </w:pPr>
    </w:p>
    <w:p w:rsidR="00D95789" w:rsidRPr="00E87514" w:rsidRDefault="00D95789" w:rsidP="00E87514">
      <w:pPr>
        <w:rPr>
          <w:b/>
          <w:sz w:val="24"/>
          <w:szCs w:val="24"/>
        </w:rPr>
      </w:pPr>
    </w:p>
    <w:p w:rsidR="00E87514" w:rsidRPr="00E87514" w:rsidRDefault="00E87514" w:rsidP="00E87514">
      <w:pPr>
        <w:rPr>
          <w:b/>
          <w:sz w:val="24"/>
          <w:szCs w:val="24"/>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r w:rsidRPr="00E87514">
              <w:t>Řízení lidských zdrojů</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r w:rsidRPr="00E87514">
              <w:t>ZT</w:t>
            </w: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3./ZS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15p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5</w:t>
            </w:r>
          </w:p>
        </w:tc>
      </w:tr>
      <w:tr w:rsidR="00E87514" w:rsidRPr="00E87514" w:rsidTr="00017D69">
        <w:trPr>
          <w:trHeight w:val="344"/>
        </w:trPr>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581218" w:rsidP="00E87514">
            <w:pPr>
              <w:jc w:val="both"/>
            </w:pPr>
            <w:r>
              <w:t>Prerekvizita: Základy managementu</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Zk</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přednáška</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E87514">
            <w:pPr>
              <w:jc w:val="both"/>
              <w:rPr>
                <w:b/>
              </w:rPr>
            </w:pPr>
            <w:r w:rsidRPr="00E87514">
              <w:t>Zkouška písemnou formou. Vypracování týmového seminárního úkolu.</w:t>
            </w:r>
          </w:p>
        </w:tc>
      </w:tr>
      <w:tr w:rsidR="00E87514" w:rsidRPr="00E87514" w:rsidTr="00017D69">
        <w:trPr>
          <w:trHeight w:val="97"/>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Ing. Jana Matošková, Ph.D.</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C463F2">
        <w:trPr>
          <w:trHeight w:val="195"/>
        </w:trPr>
        <w:tc>
          <w:tcPr>
            <w:tcW w:w="9855" w:type="dxa"/>
            <w:gridSpan w:val="8"/>
            <w:tcBorders>
              <w:top w:val="nil"/>
            </w:tcBorders>
          </w:tcPr>
          <w:p w:rsidR="00E87514" w:rsidRPr="00E87514" w:rsidRDefault="00E87514" w:rsidP="00E87514">
            <w:pPr>
              <w:jc w:val="both"/>
            </w:pPr>
            <w:r w:rsidRPr="00E87514">
              <w:t>Ing. Jana Matošková, Ph.D.</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E87514" w:rsidRPr="00E87514" w:rsidRDefault="00E87514" w:rsidP="00E87514">
            <w:pPr>
              <w:jc w:val="both"/>
              <w:rPr>
                <w:b/>
                <w:sz w:val="19"/>
                <w:szCs w:val="19"/>
              </w:rPr>
            </w:pPr>
            <w:r w:rsidRPr="00E87514">
              <w:rPr>
                <w:b/>
                <w:sz w:val="19"/>
                <w:szCs w:val="19"/>
              </w:rPr>
              <w:t>Cíl předmětu</w:t>
            </w:r>
          </w:p>
          <w:p w:rsidR="0067193C" w:rsidRDefault="00E87514" w:rsidP="00E87514">
            <w:pPr>
              <w:jc w:val="both"/>
              <w:rPr>
                <w:sz w:val="19"/>
                <w:szCs w:val="19"/>
              </w:rPr>
            </w:pPr>
            <w:r w:rsidRPr="00E87514">
              <w:rPr>
                <w:sz w:val="19"/>
                <w:szCs w:val="19"/>
              </w:rPr>
              <w:t xml:space="preserve">Cílem předmětu je seznámit </w:t>
            </w:r>
            <w:r w:rsidR="00C463F2">
              <w:rPr>
                <w:sz w:val="19"/>
                <w:szCs w:val="19"/>
              </w:rPr>
              <w:t xml:space="preserve">studenty </w:t>
            </w:r>
            <w:r w:rsidRPr="00E87514">
              <w:rPr>
                <w:sz w:val="19"/>
                <w:szCs w:val="19"/>
              </w:rPr>
              <w:t xml:space="preserve">s problematikou řízení lidského potenciálu, který je chápán jako jeden ze zdrojů rozvoje podniku. </w:t>
            </w:r>
            <w:r w:rsidR="00C463F2">
              <w:rPr>
                <w:sz w:val="19"/>
                <w:szCs w:val="19"/>
              </w:rPr>
              <w:t>Pozornost je soustředěna na</w:t>
            </w:r>
            <w:r w:rsidRPr="00E87514">
              <w:rPr>
                <w:sz w:val="19"/>
                <w:szCs w:val="19"/>
              </w:rPr>
              <w:t xml:space="preserve"> systém</w:t>
            </w:r>
            <w:r w:rsidR="00C463F2">
              <w:rPr>
                <w:sz w:val="19"/>
                <w:szCs w:val="19"/>
              </w:rPr>
              <w:t xml:space="preserve"> řízení podniku, vyhledávání, výběr, přijímání</w:t>
            </w:r>
            <w:r w:rsidRPr="00E87514">
              <w:rPr>
                <w:sz w:val="19"/>
                <w:szCs w:val="19"/>
              </w:rPr>
              <w:t xml:space="preserve"> a adaptaci pracovníků, </w:t>
            </w:r>
            <w:r w:rsidR="00C463F2">
              <w:rPr>
                <w:sz w:val="19"/>
                <w:szCs w:val="19"/>
              </w:rPr>
              <w:t>na jejich odbornou přípravu a kvalifikační</w:t>
            </w:r>
            <w:r w:rsidRPr="00E87514">
              <w:rPr>
                <w:sz w:val="19"/>
                <w:szCs w:val="19"/>
              </w:rPr>
              <w:t xml:space="preserve"> rozvoji</w:t>
            </w:r>
            <w:r w:rsidR="00C463F2">
              <w:rPr>
                <w:sz w:val="19"/>
                <w:szCs w:val="19"/>
              </w:rPr>
              <w:t>, hodnocení výkonnosti a přípravu</w:t>
            </w:r>
            <w:r w:rsidRPr="00E87514">
              <w:rPr>
                <w:sz w:val="19"/>
                <w:szCs w:val="19"/>
              </w:rPr>
              <w:t xml:space="preserve"> sociálního programu podniku. </w:t>
            </w:r>
            <w:r w:rsidR="0067193C">
              <w:rPr>
                <w:sz w:val="19"/>
                <w:szCs w:val="19"/>
              </w:rPr>
              <w:t>Studenti jsou seznámeni s charakteristikou</w:t>
            </w:r>
            <w:r w:rsidRPr="00E87514">
              <w:rPr>
                <w:sz w:val="19"/>
                <w:szCs w:val="19"/>
              </w:rPr>
              <w:t xml:space="preserve"> vývoje názorů na pojetí personálního řízení od administrativního, přes sociální k manažerskému modelu personálního řízení</w:t>
            </w:r>
            <w:r w:rsidR="0067193C">
              <w:rPr>
                <w:sz w:val="19"/>
                <w:szCs w:val="19"/>
              </w:rPr>
              <w:t>.</w:t>
            </w:r>
          </w:p>
          <w:p w:rsidR="00E87514" w:rsidRPr="00E87514" w:rsidRDefault="00E87514" w:rsidP="00E87514">
            <w:pPr>
              <w:jc w:val="both"/>
              <w:rPr>
                <w:b/>
                <w:sz w:val="19"/>
                <w:szCs w:val="19"/>
              </w:rPr>
            </w:pPr>
            <w:r w:rsidRPr="00E87514">
              <w:rPr>
                <w:b/>
                <w:sz w:val="19"/>
                <w:szCs w:val="19"/>
              </w:rPr>
              <w:t>Obsah předmětu</w:t>
            </w:r>
          </w:p>
          <w:p w:rsidR="00E87514" w:rsidRPr="00E87514" w:rsidRDefault="00E87514" w:rsidP="00E87514">
            <w:pPr>
              <w:jc w:val="both"/>
              <w:rPr>
                <w:sz w:val="19"/>
                <w:szCs w:val="19"/>
              </w:rPr>
            </w:pPr>
            <w:r w:rsidRPr="00E87514">
              <w:rPr>
                <w:sz w:val="19"/>
                <w:szCs w:val="19"/>
              </w:rPr>
              <w:t>Vývoj názorů na úlohu řízení lidských zdrojů v podniku. Aktuální koncepce personálního řízení.</w:t>
            </w:r>
          </w:p>
          <w:p w:rsidR="00E87514" w:rsidRPr="00E87514" w:rsidRDefault="00E87514" w:rsidP="00E87514">
            <w:pPr>
              <w:jc w:val="both"/>
              <w:rPr>
                <w:sz w:val="19"/>
                <w:szCs w:val="19"/>
              </w:rPr>
            </w:pPr>
            <w:r w:rsidRPr="00E87514">
              <w:rPr>
                <w:sz w:val="19"/>
                <w:szCs w:val="19"/>
              </w:rPr>
              <w:t>Analýza práce, vytváření pracovních úkolů a pracovních míst. Organizace pracovní doby.</w:t>
            </w:r>
          </w:p>
          <w:p w:rsidR="00E87514" w:rsidRPr="00E87514" w:rsidRDefault="00E87514" w:rsidP="00E87514">
            <w:pPr>
              <w:jc w:val="both"/>
              <w:rPr>
                <w:sz w:val="19"/>
                <w:szCs w:val="19"/>
              </w:rPr>
            </w:pPr>
            <w:r w:rsidRPr="00E87514">
              <w:rPr>
                <w:sz w:val="19"/>
                <w:szCs w:val="19"/>
              </w:rPr>
              <w:t>Pracovní motivace a odměňování pracovníků.</w:t>
            </w:r>
          </w:p>
          <w:p w:rsidR="00E87514" w:rsidRPr="00E87514" w:rsidRDefault="00E87514" w:rsidP="00E87514">
            <w:pPr>
              <w:jc w:val="both"/>
              <w:rPr>
                <w:sz w:val="19"/>
                <w:szCs w:val="19"/>
              </w:rPr>
            </w:pPr>
            <w:r w:rsidRPr="00E87514">
              <w:rPr>
                <w:sz w:val="19"/>
                <w:szCs w:val="19"/>
              </w:rPr>
              <w:t>Vyhledávání, výběr, příjem a adaptace pracovníků.</w:t>
            </w:r>
          </w:p>
          <w:p w:rsidR="00E87514" w:rsidRPr="00E87514" w:rsidRDefault="00E87514" w:rsidP="00E87514">
            <w:pPr>
              <w:jc w:val="both"/>
              <w:rPr>
                <w:sz w:val="19"/>
                <w:szCs w:val="19"/>
              </w:rPr>
            </w:pPr>
            <w:r w:rsidRPr="00E87514">
              <w:rPr>
                <w:sz w:val="19"/>
                <w:szCs w:val="19"/>
              </w:rPr>
              <w:t>Řízení pracovního výkonu a hodnocení pracovníků.</w:t>
            </w:r>
          </w:p>
          <w:p w:rsidR="00E87514" w:rsidRPr="00E87514" w:rsidRDefault="00E87514" w:rsidP="00E87514">
            <w:pPr>
              <w:jc w:val="both"/>
              <w:rPr>
                <w:sz w:val="19"/>
                <w:szCs w:val="19"/>
              </w:rPr>
            </w:pPr>
            <w:r w:rsidRPr="00E87514">
              <w:rPr>
                <w:sz w:val="19"/>
                <w:szCs w:val="19"/>
              </w:rPr>
              <w:t>Odchody pracovníků z organizace.</w:t>
            </w:r>
          </w:p>
          <w:p w:rsidR="00E87514" w:rsidRPr="00E87514" w:rsidRDefault="00E87514" w:rsidP="00E87514">
            <w:pPr>
              <w:jc w:val="both"/>
              <w:rPr>
                <w:sz w:val="19"/>
                <w:szCs w:val="19"/>
              </w:rPr>
            </w:pPr>
            <w:r w:rsidRPr="00E87514">
              <w:rPr>
                <w:sz w:val="19"/>
                <w:szCs w:val="19"/>
              </w:rPr>
              <w:t xml:space="preserve">Vzdělávání a rozvoj pracovníků. </w:t>
            </w:r>
          </w:p>
          <w:p w:rsidR="00E87514" w:rsidRPr="00E87514" w:rsidRDefault="00E87514" w:rsidP="00E87514">
            <w:pPr>
              <w:jc w:val="both"/>
              <w:rPr>
                <w:sz w:val="19"/>
                <w:szCs w:val="19"/>
              </w:rPr>
            </w:pPr>
            <w:r w:rsidRPr="00E87514">
              <w:rPr>
                <w:sz w:val="19"/>
                <w:szCs w:val="19"/>
              </w:rPr>
              <w:t>Informační zabezpečení personálního řízení. Personální evidence.</w:t>
            </w:r>
          </w:p>
          <w:p w:rsidR="00E87514" w:rsidRPr="00E87514" w:rsidRDefault="00E87514" w:rsidP="00E87514">
            <w:pPr>
              <w:jc w:val="both"/>
              <w:rPr>
                <w:sz w:val="19"/>
                <w:szCs w:val="19"/>
              </w:rPr>
            </w:pPr>
            <w:r w:rsidRPr="00E87514">
              <w:rPr>
                <w:sz w:val="19"/>
                <w:szCs w:val="19"/>
              </w:rPr>
              <w:t>Organizační kultura a její složky.</w:t>
            </w:r>
          </w:p>
          <w:p w:rsidR="00E87514" w:rsidRPr="00E87514" w:rsidRDefault="00E87514" w:rsidP="00E87514">
            <w:pPr>
              <w:jc w:val="both"/>
              <w:rPr>
                <w:sz w:val="19"/>
                <w:szCs w:val="19"/>
              </w:rPr>
            </w:pPr>
            <w:r w:rsidRPr="00E87514">
              <w:rPr>
                <w:sz w:val="19"/>
                <w:szCs w:val="19"/>
              </w:rPr>
              <w:t>Odbory a kolektivní vyjednávání.</w:t>
            </w:r>
          </w:p>
          <w:p w:rsidR="00E87514" w:rsidRPr="00E87514" w:rsidRDefault="00E87514" w:rsidP="00E87514">
            <w:pPr>
              <w:jc w:val="both"/>
              <w:rPr>
                <w:sz w:val="19"/>
                <w:szCs w:val="19"/>
              </w:rPr>
            </w:pPr>
            <w:r w:rsidRPr="00E87514">
              <w:rPr>
                <w:sz w:val="19"/>
                <w:szCs w:val="19"/>
              </w:rPr>
              <w:t>Tvorba pracovního prostředí a pracovních podmínek, bezpečnost a ochrana zdraví při práci.</w:t>
            </w:r>
          </w:p>
          <w:p w:rsidR="00E87514" w:rsidRPr="00E87514" w:rsidRDefault="00E87514" w:rsidP="00E87514">
            <w:pPr>
              <w:jc w:val="both"/>
              <w:rPr>
                <w:b/>
                <w:sz w:val="19"/>
                <w:szCs w:val="19"/>
              </w:rPr>
            </w:pPr>
            <w:r w:rsidRPr="00E87514">
              <w:rPr>
                <w:b/>
                <w:sz w:val="19"/>
                <w:szCs w:val="19"/>
              </w:rPr>
              <w:t>Výstupní kompetence</w:t>
            </w:r>
          </w:p>
          <w:p w:rsidR="00E87514" w:rsidRPr="00E87514" w:rsidRDefault="00E87514" w:rsidP="00E87514">
            <w:pPr>
              <w:jc w:val="both"/>
              <w:rPr>
                <w:sz w:val="19"/>
                <w:szCs w:val="19"/>
              </w:rPr>
            </w:pPr>
            <w:r w:rsidRPr="00E87514">
              <w:rPr>
                <w:sz w:val="19"/>
                <w:szCs w:val="19"/>
              </w:rPr>
              <w:t>Student rozumí významu řízení lidských zdrojů ve vztahu ke konkurenceschopnosti organizace. Chápe podstatu základních personálních činností a orientuje se v základní pracovně-právní legislativě. Ovládá základní terminologii dané oblasti.</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E87514" w:rsidRPr="00E87514" w:rsidRDefault="00E87514" w:rsidP="00E87514">
            <w:pPr>
              <w:jc w:val="both"/>
              <w:rPr>
                <w:sz w:val="19"/>
                <w:szCs w:val="19"/>
              </w:rPr>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sz w:val="19"/>
                <w:szCs w:val="19"/>
              </w:rPr>
            </w:pPr>
            <w:r w:rsidRPr="00E87514">
              <w:rPr>
                <w:sz w:val="19"/>
                <w:szCs w:val="19"/>
              </w:rPr>
              <w:t xml:space="preserve">Armstrong, M., Taylor, S. </w:t>
            </w:r>
            <w:r w:rsidRPr="00E87514">
              <w:rPr>
                <w:i/>
                <w:sz w:val="19"/>
                <w:szCs w:val="19"/>
              </w:rPr>
              <w:t>Řízení lidských zdrojů - Moderní pojetí a postupy</w:t>
            </w:r>
            <w:r w:rsidRPr="00E87514">
              <w:rPr>
                <w:sz w:val="19"/>
                <w:szCs w:val="19"/>
              </w:rPr>
              <w:t>. Praha: Grada Publishing, 2015.</w:t>
            </w:r>
          </w:p>
          <w:p w:rsidR="00E87514" w:rsidRPr="00E87514" w:rsidRDefault="00E87514" w:rsidP="00E87514">
            <w:pPr>
              <w:jc w:val="both"/>
              <w:rPr>
                <w:sz w:val="19"/>
                <w:szCs w:val="19"/>
              </w:rPr>
            </w:pPr>
            <w:proofErr w:type="gramStart"/>
            <w:r w:rsidRPr="00E87514">
              <w:rPr>
                <w:sz w:val="19"/>
                <w:szCs w:val="19"/>
              </w:rPr>
              <w:t>Dvořáková, Z. a kol</w:t>
            </w:r>
            <w:proofErr w:type="gramEnd"/>
            <w:r w:rsidRPr="00E87514">
              <w:rPr>
                <w:sz w:val="19"/>
                <w:szCs w:val="19"/>
              </w:rPr>
              <w:t xml:space="preserve">. </w:t>
            </w:r>
            <w:r w:rsidRPr="00E87514">
              <w:rPr>
                <w:i/>
                <w:sz w:val="19"/>
                <w:szCs w:val="19"/>
              </w:rPr>
              <w:t>Řízení lidských zdrojů</w:t>
            </w:r>
            <w:r w:rsidRPr="00E87514">
              <w:rPr>
                <w:sz w:val="19"/>
                <w:szCs w:val="19"/>
              </w:rPr>
              <w:t>. Praha: C. H. Beck, 2012.</w:t>
            </w:r>
          </w:p>
          <w:p w:rsidR="00E87514" w:rsidRPr="00E87514" w:rsidRDefault="00E87514" w:rsidP="00E87514">
            <w:pPr>
              <w:jc w:val="both"/>
              <w:rPr>
                <w:sz w:val="19"/>
                <w:szCs w:val="19"/>
              </w:rPr>
            </w:pPr>
            <w:r w:rsidRPr="00E87514">
              <w:rPr>
                <w:sz w:val="19"/>
                <w:szCs w:val="19"/>
              </w:rPr>
              <w:t xml:space="preserve">Koubek, J. </w:t>
            </w:r>
            <w:r w:rsidRPr="00E87514">
              <w:rPr>
                <w:i/>
                <w:sz w:val="19"/>
                <w:szCs w:val="19"/>
              </w:rPr>
              <w:t>Řízení lidských zdrojů – Základy moderní personalistiky</w:t>
            </w:r>
            <w:r w:rsidRPr="00E87514">
              <w:rPr>
                <w:sz w:val="19"/>
                <w:szCs w:val="19"/>
              </w:rPr>
              <w:t>. Praha: Management Press, 2015.</w:t>
            </w:r>
          </w:p>
          <w:p w:rsidR="00E87514" w:rsidRPr="00E87514" w:rsidRDefault="00E87514" w:rsidP="00E87514">
            <w:pPr>
              <w:jc w:val="both"/>
              <w:rPr>
                <w:sz w:val="19"/>
                <w:szCs w:val="19"/>
              </w:rPr>
            </w:pPr>
            <w:r w:rsidRPr="00E87514">
              <w:rPr>
                <w:sz w:val="19"/>
                <w:szCs w:val="19"/>
              </w:rPr>
              <w:t xml:space="preserve">Nakonečný, M. </w:t>
            </w:r>
            <w:r w:rsidRPr="00E87514">
              <w:rPr>
                <w:i/>
                <w:iCs/>
                <w:sz w:val="19"/>
                <w:szCs w:val="19"/>
              </w:rPr>
              <w:t>Sociální psychologie organizace</w:t>
            </w:r>
            <w:r w:rsidRPr="00E87514">
              <w:rPr>
                <w:sz w:val="19"/>
                <w:szCs w:val="19"/>
              </w:rPr>
              <w:t>. Praha: Grada, 2005.</w:t>
            </w:r>
          </w:p>
          <w:p w:rsidR="00E87514" w:rsidRPr="00E87514" w:rsidRDefault="00E87514" w:rsidP="00E87514">
            <w:pPr>
              <w:jc w:val="both"/>
              <w:rPr>
                <w:sz w:val="19"/>
                <w:szCs w:val="19"/>
              </w:rPr>
            </w:pPr>
            <w:r w:rsidRPr="00E87514">
              <w:rPr>
                <w:sz w:val="19"/>
                <w:szCs w:val="19"/>
              </w:rPr>
              <w:t xml:space="preserve">Stýblo, J. a kol. </w:t>
            </w:r>
            <w:r w:rsidRPr="00E87514">
              <w:rPr>
                <w:i/>
                <w:sz w:val="19"/>
                <w:szCs w:val="19"/>
              </w:rPr>
              <w:t>Abeceda personalisty 2016</w:t>
            </w:r>
            <w:r w:rsidRPr="00E87514">
              <w:rPr>
                <w:sz w:val="19"/>
                <w:szCs w:val="19"/>
              </w:rPr>
              <w:t>. Olomouc: ANAG, 2016.</w:t>
            </w:r>
          </w:p>
          <w:p w:rsidR="00E87514" w:rsidRPr="00E87514" w:rsidRDefault="00E87514" w:rsidP="00E87514">
            <w:pPr>
              <w:jc w:val="both"/>
              <w:rPr>
                <w:sz w:val="19"/>
                <w:szCs w:val="19"/>
              </w:rPr>
            </w:pPr>
            <w:r w:rsidRPr="00E87514">
              <w:rPr>
                <w:sz w:val="19"/>
                <w:szCs w:val="19"/>
              </w:rPr>
              <w:t xml:space="preserve">Urban, J. </w:t>
            </w:r>
            <w:r w:rsidRPr="00E87514">
              <w:rPr>
                <w:i/>
                <w:sz w:val="19"/>
                <w:szCs w:val="19"/>
              </w:rPr>
              <w:t>Řízení lidí v organizaci – Personální rozměr managementu</w:t>
            </w:r>
            <w:r w:rsidRPr="00E87514">
              <w:rPr>
                <w:sz w:val="19"/>
                <w:szCs w:val="19"/>
              </w:rPr>
              <w:t>. Praha: Wolters Kluwer ČR, 2013.</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sz w:val="19"/>
                <w:szCs w:val="19"/>
              </w:rPr>
            </w:pPr>
            <w:r w:rsidRPr="00E87514">
              <w:rPr>
                <w:sz w:val="19"/>
                <w:szCs w:val="19"/>
              </w:rPr>
              <w:t xml:space="preserve">Armstrong, M., Taylor, S. </w:t>
            </w:r>
            <w:r w:rsidRPr="00E87514">
              <w:rPr>
                <w:i/>
                <w:sz w:val="19"/>
                <w:szCs w:val="19"/>
              </w:rPr>
              <w:t>Armstrong's handbook of human resource management practice</w:t>
            </w:r>
            <w:r w:rsidRPr="00E87514">
              <w:rPr>
                <w:sz w:val="19"/>
                <w:szCs w:val="19"/>
              </w:rPr>
              <w:t>. London: New York, 2017.</w:t>
            </w:r>
          </w:p>
          <w:p w:rsidR="00E87514" w:rsidRPr="00E87514" w:rsidRDefault="00E87514" w:rsidP="00E87514">
            <w:pPr>
              <w:jc w:val="both"/>
              <w:rPr>
                <w:sz w:val="19"/>
                <w:szCs w:val="19"/>
              </w:rPr>
            </w:pPr>
            <w:r w:rsidRPr="00E87514">
              <w:rPr>
                <w:sz w:val="19"/>
                <w:szCs w:val="19"/>
              </w:rPr>
              <w:t xml:space="preserve">Hroník, F. </w:t>
            </w:r>
            <w:r w:rsidRPr="00E87514">
              <w:rPr>
                <w:i/>
                <w:sz w:val="19"/>
                <w:szCs w:val="19"/>
              </w:rPr>
              <w:t>Hodnocení pracovníků</w:t>
            </w:r>
            <w:r w:rsidRPr="00E87514">
              <w:rPr>
                <w:sz w:val="19"/>
                <w:szCs w:val="19"/>
              </w:rPr>
              <w:t>. Praha: Grada Publishing, 2006.</w:t>
            </w:r>
          </w:p>
          <w:p w:rsidR="00E87514" w:rsidRPr="00E87514" w:rsidRDefault="00E87514" w:rsidP="00E87514">
            <w:pPr>
              <w:jc w:val="both"/>
              <w:rPr>
                <w:sz w:val="19"/>
                <w:szCs w:val="19"/>
              </w:rPr>
            </w:pPr>
            <w:r w:rsidRPr="00E87514">
              <w:rPr>
                <w:sz w:val="19"/>
                <w:szCs w:val="19"/>
              </w:rPr>
              <w:t xml:space="preserve">Hroník, F. </w:t>
            </w:r>
            <w:r w:rsidRPr="00E87514">
              <w:rPr>
                <w:i/>
                <w:sz w:val="19"/>
                <w:szCs w:val="19"/>
              </w:rPr>
              <w:t>Jak se nespálit podruhé</w:t>
            </w:r>
            <w:r w:rsidRPr="00E87514">
              <w:rPr>
                <w:sz w:val="19"/>
                <w:szCs w:val="19"/>
              </w:rPr>
              <w:t>. Brno: Motiv Press, 2007.</w:t>
            </w:r>
          </w:p>
          <w:p w:rsidR="00E87514" w:rsidRPr="00E87514" w:rsidRDefault="00E87514" w:rsidP="00E87514">
            <w:pPr>
              <w:jc w:val="both"/>
              <w:rPr>
                <w:sz w:val="19"/>
                <w:szCs w:val="19"/>
              </w:rPr>
            </w:pPr>
            <w:r w:rsidRPr="00E87514">
              <w:rPr>
                <w:sz w:val="19"/>
                <w:szCs w:val="19"/>
              </w:rPr>
              <w:t xml:space="preserve">Marciano, P. </w:t>
            </w:r>
            <w:r w:rsidRPr="00E87514">
              <w:rPr>
                <w:i/>
                <w:sz w:val="19"/>
                <w:szCs w:val="19"/>
              </w:rPr>
              <w:t>Cukr a bič nefungují - O motivaci a zapojení zaměstnanců</w:t>
            </w:r>
            <w:r w:rsidRPr="00E87514">
              <w:rPr>
                <w:sz w:val="19"/>
                <w:szCs w:val="19"/>
              </w:rPr>
              <w:t>. Brno: Motiv Press, 2013.</w:t>
            </w:r>
          </w:p>
          <w:p w:rsidR="00E87514" w:rsidRPr="00E87514" w:rsidRDefault="00E87514" w:rsidP="00E87514">
            <w:pPr>
              <w:jc w:val="both"/>
              <w:rPr>
                <w:sz w:val="19"/>
                <w:szCs w:val="19"/>
              </w:rPr>
            </w:pPr>
            <w:r w:rsidRPr="00E87514">
              <w:rPr>
                <w:sz w:val="19"/>
                <w:szCs w:val="19"/>
              </w:rPr>
              <w:t xml:space="preserve">Noe, R. A. </w:t>
            </w:r>
            <w:r w:rsidRPr="00E87514">
              <w:rPr>
                <w:i/>
                <w:iCs/>
                <w:sz w:val="19"/>
                <w:szCs w:val="19"/>
              </w:rPr>
              <w:t>Fundamentals of human resource management</w:t>
            </w:r>
            <w:r w:rsidRPr="00E87514">
              <w:rPr>
                <w:sz w:val="19"/>
                <w:szCs w:val="19"/>
              </w:rPr>
              <w:t>. New York: McGraw-Hill/Irwin, 2014.</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sz w:val="19"/>
                <w:szCs w:val="19"/>
              </w:rPr>
            </w:pPr>
            <w:r w:rsidRPr="00E87514">
              <w:rPr>
                <w:b/>
                <w:sz w:val="19"/>
                <w:szCs w:val="19"/>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rPr>
                <w:sz w:val="19"/>
                <w:szCs w:val="19"/>
              </w:rPr>
            </w:pPr>
            <w:r w:rsidRPr="00E87514">
              <w:rPr>
                <w:b/>
                <w:sz w:val="19"/>
                <w:szCs w:val="19"/>
              </w:rPr>
              <w:t>Rozsah konzultací (soustředění)</w:t>
            </w:r>
          </w:p>
        </w:tc>
        <w:tc>
          <w:tcPr>
            <w:tcW w:w="889" w:type="dxa"/>
            <w:tcBorders>
              <w:top w:val="single" w:sz="2" w:space="0" w:color="auto"/>
            </w:tcBorders>
          </w:tcPr>
          <w:p w:rsidR="00E87514" w:rsidRPr="00E87514" w:rsidRDefault="00E87514" w:rsidP="00E87514">
            <w:pPr>
              <w:jc w:val="both"/>
              <w:rPr>
                <w:sz w:val="19"/>
                <w:szCs w:val="19"/>
              </w:rPr>
            </w:pPr>
            <w:r w:rsidRPr="00E87514">
              <w:rPr>
                <w:sz w:val="19"/>
                <w:szCs w:val="19"/>
              </w:rPr>
              <w:t>20</w:t>
            </w:r>
          </w:p>
        </w:tc>
        <w:tc>
          <w:tcPr>
            <w:tcW w:w="4179" w:type="dxa"/>
            <w:gridSpan w:val="4"/>
            <w:tcBorders>
              <w:top w:val="single" w:sz="2" w:space="0" w:color="auto"/>
            </w:tcBorders>
            <w:shd w:val="clear" w:color="auto" w:fill="F7CAAC"/>
          </w:tcPr>
          <w:p w:rsidR="00E87514" w:rsidRPr="00E87514" w:rsidRDefault="00E87514" w:rsidP="00E87514">
            <w:pPr>
              <w:jc w:val="both"/>
              <w:rPr>
                <w:b/>
                <w:sz w:val="19"/>
                <w:szCs w:val="19"/>
              </w:rPr>
            </w:pPr>
            <w:r w:rsidRPr="00E87514">
              <w:rPr>
                <w:b/>
                <w:sz w:val="19"/>
                <w:szCs w:val="19"/>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sz w:val="19"/>
                <w:szCs w:val="19"/>
              </w:rPr>
            </w:pPr>
            <w:r w:rsidRPr="00E87514">
              <w:rPr>
                <w:b/>
                <w:sz w:val="19"/>
                <w:szCs w:val="19"/>
              </w:rPr>
              <w:t>Informace o způsobu kontaktu s vyučujícím</w:t>
            </w:r>
          </w:p>
        </w:tc>
      </w:tr>
      <w:tr w:rsidR="00E87514" w:rsidRPr="00E87514" w:rsidTr="0067193C">
        <w:trPr>
          <w:trHeight w:val="635"/>
        </w:trPr>
        <w:tc>
          <w:tcPr>
            <w:tcW w:w="9855" w:type="dxa"/>
            <w:gridSpan w:val="8"/>
          </w:tcPr>
          <w:p w:rsidR="00E87514" w:rsidRPr="00E87514" w:rsidRDefault="00E87514" w:rsidP="00E87514">
            <w:pPr>
              <w:jc w:val="both"/>
              <w:rPr>
                <w:sz w:val="19"/>
                <w:szCs w:val="19"/>
              </w:rPr>
            </w:pPr>
            <w:r w:rsidRPr="00E87514">
              <w:rPr>
                <w:color w:val="000000"/>
                <w:sz w:val="19"/>
                <w:szCs w:val="19"/>
              </w:rPr>
              <w:t>15 hodin přímá výuka formou přednášky. 5 hodin distanční forma: vypracování týmového seminárního úkolu, průběžná konzultace k předmětu a týmovému úkolu v prostředí MOODLE nebo e-mailem, práce se studijními texty a úkoly k procvičení v prostředí MOODLE.</w:t>
            </w:r>
          </w:p>
        </w:tc>
      </w:tr>
    </w:tbl>
    <w:p w:rsidR="0067193C" w:rsidRDefault="0067193C"/>
    <w:p w:rsidR="00D95789" w:rsidRDefault="00D95789"/>
    <w:p w:rsidR="00D95789" w:rsidRDefault="00D95789"/>
    <w:p w:rsidR="00D95789" w:rsidRDefault="00D9578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r w:rsidRPr="00E87514">
              <w:t>Fundraisingové techniky a postupy</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3./ZS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10s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4</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C41F0A" w:rsidP="00E87514">
            <w:pPr>
              <w:jc w:val="both"/>
            </w:pPr>
            <w:ins w:id="44" w:author="*" w:date="2018-08-23T07:41:00Z">
              <w:r>
                <w:t>Prerekvizita: Neziskové organizace</w:t>
              </w:r>
            </w:ins>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Klz</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67193C" w:rsidP="00E87514">
            <w:pPr>
              <w:jc w:val="both"/>
            </w:pPr>
            <w:r>
              <w:t xml:space="preserve">Písemný test. </w:t>
            </w:r>
            <w:r w:rsidR="00E87514" w:rsidRPr="00E87514">
              <w:t>Vypracování vlastního projektu střednědobého fundraisingového pl</w:t>
            </w:r>
            <w:r>
              <w:t>ánu neziskové organizace.</w:t>
            </w:r>
          </w:p>
        </w:tc>
      </w:tr>
      <w:tr w:rsidR="00E87514" w:rsidRPr="00E87514" w:rsidTr="00FC0F3E">
        <w:trPr>
          <w:trHeight w:val="253"/>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 xml:space="preserve"> </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67193C">
        <w:trPr>
          <w:trHeight w:val="299"/>
        </w:trPr>
        <w:tc>
          <w:tcPr>
            <w:tcW w:w="9855" w:type="dxa"/>
            <w:gridSpan w:val="8"/>
            <w:tcBorders>
              <w:top w:val="nil"/>
            </w:tcBorders>
          </w:tcPr>
          <w:p w:rsidR="00E87514" w:rsidRPr="00E87514" w:rsidRDefault="00E87514" w:rsidP="00E87514">
            <w:pPr>
              <w:jc w:val="both"/>
            </w:pPr>
            <w:r w:rsidRPr="00E87514">
              <w:t>Mgr. Jana Krausová, Ph.D.</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67193C">
        <w:trPr>
          <w:trHeight w:val="3722"/>
        </w:trPr>
        <w:tc>
          <w:tcPr>
            <w:tcW w:w="9855" w:type="dxa"/>
            <w:gridSpan w:val="8"/>
            <w:tcBorders>
              <w:top w:val="nil"/>
              <w:bottom w:val="single" w:sz="12" w:space="0" w:color="auto"/>
            </w:tcBorders>
          </w:tcPr>
          <w:p w:rsidR="00E87514" w:rsidRPr="00E87514" w:rsidRDefault="00E87514" w:rsidP="00E87514">
            <w:pPr>
              <w:jc w:val="both"/>
              <w:rPr>
                <w:b/>
                <w:sz w:val="19"/>
                <w:szCs w:val="19"/>
              </w:rPr>
            </w:pPr>
            <w:r w:rsidRPr="00E87514">
              <w:rPr>
                <w:b/>
                <w:sz w:val="19"/>
                <w:szCs w:val="19"/>
              </w:rPr>
              <w:t xml:space="preserve">Cíl předmětu </w:t>
            </w:r>
          </w:p>
          <w:p w:rsidR="00E87514" w:rsidRPr="00E87514" w:rsidRDefault="00E87514" w:rsidP="00E87514">
            <w:pPr>
              <w:jc w:val="both"/>
              <w:rPr>
                <w:sz w:val="19"/>
                <w:szCs w:val="19"/>
              </w:rPr>
            </w:pPr>
            <w:r w:rsidRPr="00E87514">
              <w:rPr>
                <w:sz w:val="19"/>
                <w:szCs w:val="19"/>
              </w:rPr>
              <w:t xml:space="preserve">Cílem předmětu je seznámit studenty s významem fundraisingu pro neziskové organizace. Studenti jsou vedeni k osvojení fundraisingových zásad a jejich uplatnění v postupech fundraisera. Studenti získávají přehled o základních fundraisingových metodách a technikách. Tyto jsou schopni posoudit a vyhodnotit jejich praktickou využitelnost a efektivitu ve specifickém prostředí. Následně je procvičena aplikační rovina prostřednictvím tvorby fundraisingového plánu neziskové organizace. </w:t>
            </w:r>
          </w:p>
          <w:p w:rsidR="00E87514" w:rsidRPr="00E87514" w:rsidRDefault="00E87514" w:rsidP="00E87514">
            <w:pPr>
              <w:jc w:val="both"/>
              <w:rPr>
                <w:sz w:val="19"/>
                <w:szCs w:val="19"/>
              </w:rPr>
            </w:pPr>
            <w:r w:rsidRPr="00E87514">
              <w:rPr>
                <w:b/>
                <w:sz w:val="19"/>
                <w:szCs w:val="19"/>
              </w:rPr>
              <w:t xml:space="preserve">Obsah předmětu </w:t>
            </w:r>
            <w:r w:rsidRPr="00E87514">
              <w:rPr>
                <w:sz w:val="19"/>
                <w:szCs w:val="19"/>
              </w:rPr>
              <w:t xml:space="preserve">                                                   </w:t>
            </w:r>
          </w:p>
          <w:p w:rsidR="00E87514" w:rsidRPr="00E87514" w:rsidRDefault="00E87514" w:rsidP="00E87514">
            <w:pPr>
              <w:jc w:val="both"/>
              <w:rPr>
                <w:sz w:val="19"/>
                <w:szCs w:val="19"/>
              </w:rPr>
            </w:pPr>
            <w:r w:rsidRPr="00E87514">
              <w:rPr>
                <w:sz w:val="19"/>
                <w:szCs w:val="19"/>
              </w:rPr>
              <w:t>Pojem, vy</w:t>
            </w:r>
            <w:r w:rsidR="0067193C">
              <w:rPr>
                <w:sz w:val="19"/>
                <w:szCs w:val="19"/>
              </w:rPr>
              <w:t>mezení a předmět fundraisingu, c</w:t>
            </w:r>
            <w:r w:rsidRPr="00E87514">
              <w:rPr>
                <w:sz w:val="19"/>
                <w:szCs w:val="19"/>
              </w:rPr>
              <w:t>íle a role fundraisingu v neziskové organizaci.</w:t>
            </w:r>
          </w:p>
          <w:p w:rsidR="00E87514" w:rsidRPr="00E87514" w:rsidRDefault="00E87514" w:rsidP="00E87514">
            <w:pPr>
              <w:jc w:val="both"/>
              <w:rPr>
                <w:sz w:val="19"/>
                <w:szCs w:val="19"/>
              </w:rPr>
            </w:pPr>
            <w:r w:rsidRPr="00E87514">
              <w:rPr>
                <w:sz w:val="19"/>
                <w:szCs w:val="19"/>
              </w:rPr>
              <w:t xml:space="preserve">Kompetence fundraisera, zásady fundraisingu. </w:t>
            </w:r>
          </w:p>
          <w:p w:rsidR="00E87514" w:rsidRPr="00E87514" w:rsidRDefault="00E87514" w:rsidP="00E87514">
            <w:pPr>
              <w:jc w:val="both"/>
              <w:rPr>
                <w:sz w:val="19"/>
                <w:szCs w:val="19"/>
              </w:rPr>
            </w:pPr>
            <w:r w:rsidRPr="00E87514">
              <w:rPr>
                <w:sz w:val="19"/>
                <w:szCs w:val="19"/>
              </w:rPr>
              <w:t xml:space="preserve">Fundraisingové strategie – stanovení potřeb, analytické metody, práce se zdroji, vyhodnocení příležitostí, vyjasnění limitů. </w:t>
            </w:r>
          </w:p>
          <w:p w:rsidR="00E87514" w:rsidRPr="00E87514" w:rsidRDefault="00E87514" w:rsidP="00E87514">
            <w:pPr>
              <w:jc w:val="both"/>
              <w:rPr>
                <w:sz w:val="19"/>
                <w:szCs w:val="19"/>
              </w:rPr>
            </w:pPr>
            <w:r w:rsidRPr="00E87514">
              <w:rPr>
                <w:sz w:val="19"/>
                <w:szCs w:val="19"/>
              </w:rPr>
              <w:t xml:space="preserve">Klasifikace fundraisingových metod a technik, jejich komparace, životní cyklus metod fundraisingu. </w:t>
            </w:r>
          </w:p>
          <w:p w:rsidR="00E87514" w:rsidRPr="00E87514" w:rsidRDefault="00E87514" w:rsidP="00E87514">
            <w:pPr>
              <w:jc w:val="both"/>
              <w:rPr>
                <w:sz w:val="19"/>
                <w:szCs w:val="19"/>
              </w:rPr>
            </w:pPr>
            <w:r w:rsidRPr="00E87514">
              <w:rPr>
                <w:sz w:val="19"/>
                <w:szCs w:val="19"/>
              </w:rPr>
              <w:t xml:space="preserve">Plánování jako výchozí a stěžejní aktivita fundraisingu. </w:t>
            </w:r>
          </w:p>
          <w:p w:rsidR="00E87514" w:rsidRPr="00E87514" w:rsidRDefault="00E87514" w:rsidP="00E87514">
            <w:pPr>
              <w:jc w:val="both"/>
              <w:rPr>
                <w:sz w:val="19"/>
                <w:szCs w:val="19"/>
              </w:rPr>
            </w:pPr>
            <w:r w:rsidRPr="00E87514">
              <w:rPr>
                <w:sz w:val="19"/>
                <w:szCs w:val="19"/>
              </w:rPr>
              <w:t>Podpůrné aktivity fundraisingu (management marketing, PR, SCR, aj.)</w:t>
            </w:r>
          </w:p>
          <w:p w:rsidR="00E87514" w:rsidRPr="00E87514" w:rsidRDefault="00E87514" w:rsidP="00E87514">
            <w:pPr>
              <w:jc w:val="both"/>
              <w:rPr>
                <w:sz w:val="19"/>
                <w:szCs w:val="19"/>
              </w:rPr>
            </w:pPr>
            <w:r w:rsidRPr="00E87514">
              <w:rPr>
                <w:sz w:val="19"/>
                <w:szCs w:val="19"/>
              </w:rPr>
              <w:t xml:space="preserve">Fundrasing v podmínkách České republiky. </w:t>
            </w:r>
          </w:p>
          <w:p w:rsidR="00E87514" w:rsidRPr="00E87514" w:rsidRDefault="00E87514" w:rsidP="00E87514">
            <w:pPr>
              <w:jc w:val="both"/>
              <w:rPr>
                <w:sz w:val="19"/>
                <w:szCs w:val="19"/>
              </w:rPr>
            </w:pPr>
            <w:r w:rsidRPr="00E87514">
              <w:rPr>
                <w:b/>
                <w:sz w:val="19"/>
                <w:szCs w:val="19"/>
              </w:rPr>
              <w:t xml:space="preserve">Výstupní kompetence </w:t>
            </w:r>
          </w:p>
          <w:p w:rsidR="00E87514" w:rsidRPr="00E87514" w:rsidRDefault="00E87514" w:rsidP="00E87514">
            <w:pPr>
              <w:jc w:val="both"/>
              <w:rPr>
                <w:sz w:val="19"/>
                <w:szCs w:val="19"/>
              </w:rPr>
            </w:pPr>
            <w:r w:rsidRPr="00E87514">
              <w:rPr>
                <w:sz w:val="19"/>
                <w:szCs w:val="19"/>
              </w:rPr>
              <w:t xml:space="preserve">Student dokáže popsat fundrasing v neziskové organizaci. Rozumí zásadám fundraisingu a umí je aplikovat. Vyjmenuje, kriticky zhodnotí a dokáže vybrat odpovídající techniky fundraisingu při respektování specifických výchozích podmínek. Student dokáže formulovat a naplánovat konkrétní fundraisingové postupy využívající různé </w:t>
            </w:r>
            <w:r w:rsidR="0067193C">
              <w:rPr>
                <w:sz w:val="19"/>
                <w:szCs w:val="19"/>
              </w:rPr>
              <w:t>metody a techniky fundraisingu.</w:t>
            </w:r>
            <w:r w:rsidRPr="00E87514">
              <w:rPr>
                <w:sz w:val="19"/>
                <w:szCs w:val="19"/>
              </w:rPr>
              <w:t xml:space="preserve">  </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E87514" w:rsidRPr="00E87514" w:rsidRDefault="00E87514" w:rsidP="00E87514">
            <w:pPr>
              <w:jc w:val="both"/>
              <w:rPr>
                <w:sz w:val="19"/>
                <w:szCs w:val="19"/>
              </w:rPr>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sz w:val="19"/>
                <w:szCs w:val="19"/>
                <w:shd w:val="clear" w:color="auto" w:fill="FFFFFF"/>
              </w:rPr>
            </w:pPr>
            <w:r w:rsidRPr="00E87514">
              <w:rPr>
                <w:sz w:val="19"/>
                <w:szCs w:val="19"/>
                <w:shd w:val="clear" w:color="auto" w:fill="FFFFFF"/>
              </w:rPr>
              <w:t xml:space="preserve">Bergerová, M. </w:t>
            </w:r>
            <w:r w:rsidRPr="00E87514">
              <w:rPr>
                <w:i/>
                <w:sz w:val="19"/>
                <w:szCs w:val="19"/>
                <w:shd w:val="clear" w:color="auto" w:fill="FFFFFF"/>
              </w:rPr>
              <w:t>Fundraising pro školy</w:t>
            </w:r>
            <w:r w:rsidRPr="00E87514">
              <w:rPr>
                <w:sz w:val="19"/>
                <w:szCs w:val="19"/>
                <w:shd w:val="clear" w:color="auto" w:fill="FFFFFF"/>
              </w:rPr>
              <w:t>. Praha: Spiralis, 2011.</w:t>
            </w:r>
          </w:p>
          <w:p w:rsidR="00E87514" w:rsidRPr="00E87514" w:rsidRDefault="00E87514" w:rsidP="00E87514">
            <w:pPr>
              <w:jc w:val="both"/>
              <w:rPr>
                <w:sz w:val="19"/>
                <w:szCs w:val="19"/>
                <w:shd w:val="clear" w:color="auto" w:fill="FFFFFF"/>
              </w:rPr>
            </w:pPr>
            <w:r w:rsidRPr="00E87514">
              <w:rPr>
                <w:sz w:val="19"/>
                <w:szCs w:val="19"/>
                <w:shd w:val="clear" w:color="auto" w:fill="FFFFFF"/>
              </w:rPr>
              <w:t xml:space="preserve">Boukal, P. </w:t>
            </w:r>
            <w:r w:rsidRPr="00E87514">
              <w:rPr>
                <w:i/>
                <w:sz w:val="19"/>
                <w:szCs w:val="19"/>
                <w:shd w:val="clear" w:color="auto" w:fill="FFFFFF"/>
              </w:rPr>
              <w:t>Fundraising: pro neziskové organizace</w:t>
            </w:r>
            <w:r w:rsidRPr="00E87514">
              <w:rPr>
                <w:sz w:val="19"/>
                <w:szCs w:val="19"/>
                <w:shd w:val="clear" w:color="auto" w:fill="FFFFFF"/>
              </w:rPr>
              <w:t>. Praha: Grada Publishing a.s., 2013.</w:t>
            </w:r>
          </w:p>
          <w:p w:rsidR="00E87514" w:rsidRPr="00E87514" w:rsidRDefault="00E87514" w:rsidP="00E87514">
            <w:pPr>
              <w:jc w:val="both"/>
              <w:rPr>
                <w:sz w:val="19"/>
                <w:szCs w:val="19"/>
                <w:shd w:val="clear" w:color="auto" w:fill="FFFFFF"/>
              </w:rPr>
            </w:pPr>
            <w:r w:rsidRPr="00E87514">
              <w:rPr>
                <w:sz w:val="19"/>
                <w:szCs w:val="19"/>
                <w:shd w:val="clear" w:color="auto" w:fill="FFFFFF"/>
              </w:rPr>
              <w:t xml:space="preserve">Peková J., Pilný, J., Jetmar, M. </w:t>
            </w:r>
            <w:r w:rsidRPr="00E87514">
              <w:rPr>
                <w:i/>
                <w:sz w:val="19"/>
                <w:szCs w:val="19"/>
                <w:shd w:val="clear" w:color="auto" w:fill="FFFFFF"/>
              </w:rPr>
              <w:t>Veřejný sektor – řízení a financování</w:t>
            </w:r>
            <w:r w:rsidRPr="00E87514">
              <w:rPr>
                <w:sz w:val="19"/>
                <w:szCs w:val="19"/>
                <w:shd w:val="clear" w:color="auto" w:fill="FFFFFF"/>
              </w:rPr>
              <w:t>. Praha: Wolters Kluwer, 2012.</w:t>
            </w:r>
          </w:p>
          <w:p w:rsidR="00E87514" w:rsidRPr="00E87514" w:rsidRDefault="00E87514" w:rsidP="00E87514">
            <w:pPr>
              <w:jc w:val="both"/>
              <w:rPr>
                <w:sz w:val="19"/>
                <w:szCs w:val="19"/>
                <w:shd w:val="clear" w:color="auto" w:fill="FFFFFF"/>
              </w:rPr>
            </w:pPr>
            <w:r w:rsidRPr="00E87514">
              <w:rPr>
                <w:bCs/>
                <w:sz w:val="19"/>
                <w:szCs w:val="19"/>
                <w:shd w:val="clear" w:color="auto" w:fill="FFFFFF"/>
              </w:rPr>
              <w:t>Poláčková, Z. </w:t>
            </w:r>
            <w:r w:rsidRPr="00E87514">
              <w:rPr>
                <w:bCs/>
                <w:i/>
                <w:iCs/>
                <w:sz w:val="19"/>
                <w:szCs w:val="19"/>
                <w:shd w:val="clear" w:color="auto" w:fill="FFFFFF"/>
              </w:rPr>
              <w:t>Fundraisingové aktivity: jak získávat finanční prostředky od místní</w:t>
            </w:r>
            <w:r w:rsidRPr="00E87514">
              <w:rPr>
                <w:bCs/>
                <w:iCs/>
                <w:sz w:val="19"/>
                <w:szCs w:val="19"/>
                <w:shd w:val="clear" w:color="auto" w:fill="FFFFFF"/>
              </w:rPr>
              <w:t xml:space="preserve"> </w:t>
            </w:r>
            <w:r w:rsidRPr="00E87514">
              <w:rPr>
                <w:bCs/>
                <w:i/>
                <w:iCs/>
                <w:sz w:val="19"/>
                <w:szCs w:val="19"/>
                <w:shd w:val="clear" w:color="auto" w:fill="FFFFFF"/>
              </w:rPr>
              <w:t>komunity</w:t>
            </w:r>
            <w:r w:rsidRPr="00E87514">
              <w:rPr>
                <w:bCs/>
                <w:sz w:val="19"/>
                <w:szCs w:val="19"/>
                <w:shd w:val="clear" w:color="auto" w:fill="FFFFFF"/>
              </w:rPr>
              <w:t>. Praha: Portál, 2005. </w:t>
            </w:r>
          </w:p>
          <w:p w:rsidR="00E87514" w:rsidRPr="00E87514" w:rsidRDefault="00E87514" w:rsidP="00E87514">
            <w:pPr>
              <w:jc w:val="both"/>
              <w:rPr>
                <w:sz w:val="19"/>
                <w:szCs w:val="19"/>
                <w:shd w:val="clear" w:color="auto" w:fill="FFFFFF"/>
              </w:rPr>
            </w:pPr>
            <w:r w:rsidRPr="00E87514">
              <w:rPr>
                <w:sz w:val="19"/>
                <w:szCs w:val="19"/>
                <w:shd w:val="clear" w:color="auto" w:fill="FFFFFF"/>
              </w:rPr>
              <w:t xml:space="preserve">Šedivý M., Medlíková O. </w:t>
            </w:r>
            <w:r w:rsidRPr="00E87514">
              <w:rPr>
                <w:i/>
                <w:sz w:val="19"/>
                <w:szCs w:val="19"/>
                <w:shd w:val="clear" w:color="auto" w:fill="FFFFFF"/>
              </w:rPr>
              <w:t>Public relations, fundraising a lobbing pro neziskové organizace</w:t>
            </w:r>
            <w:r w:rsidRPr="00E87514">
              <w:rPr>
                <w:sz w:val="19"/>
                <w:szCs w:val="19"/>
                <w:shd w:val="clear" w:color="auto" w:fill="FFFFFF"/>
              </w:rPr>
              <w:t>. Praha: Grada Publishing a.s., 2012.</w:t>
            </w:r>
          </w:p>
          <w:p w:rsidR="00E87514" w:rsidRPr="00E87514" w:rsidRDefault="00E87514" w:rsidP="00E87514">
            <w:pPr>
              <w:jc w:val="both"/>
              <w:rPr>
                <w:sz w:val="19"/>
                <w:szCs w:val="19"/>
                <w:shd w:val="clear" w:color="auto" w:fill="FFFFFF"/>
              </w:rPr>
            </w:pPr>
            <w:r w:rsidRPr="00E87514">
              <w:rPr>
                <w:sz w:val="19"/>
                <w:szCs w:val="19"/>
                <w:shd w:val="clear" w:color="auto" w:fill="FFFFFF"/>
              </w:rPr>
              <w:t xml:space="preserve">Špalek, J. a kol. </w:t>
            </w:r>
            <w:r w:rsidRPr="00E87514">
              <w:rPr>
                <w:i/>
                <w:sz w:val="19"/>
                <w:szCs w:val="19"/>
                <w:shd w:val="clear" w:color="auto" w:fill="FFFFFF"/>
              </w:rPr>
              <w:t>Na penězích záleží: české neziskové organizace v 21. Století</w:t>
            </w:r>
            <w:r w:rsidRPr="00E87514">
              <w:rPr>
                <w:sz w:val="19"/>
                <w:szCs w:val="19"/>
                <w:shd w:val="clear" w:color="auto" w:fill="FFFFFF"/>
              </w:rPr>
              <w:t xml:space="preserve">. Brno: Masarykova univerzita, 2017. </w:t>
            </w:r>
          </w:p>
          <w:p w:rsidR="00E87514" w:rsidRPr="00E87514" w:rsidRDefault="00E87514" w:rsidP="00E87514">
            <w:pPr>
              <w:jc w:val="both"/>
              <w:rPr>
                <w:sz w:val="19"/>
                <w:szCs w:val="19"/>
              </w:rPr>
            </w:pPr>
            <w:r w:rsidRPr="00E87514">
              <w:rPr>
                <w:sz w:val="19"/>
                <w:szCs w:val="19"/>
                <w:shd w:val="clear" w:color="auto" w:fill="FFFFFF"/>
              </w:rPr>
              <w:t xml:space="preserve">Vít, P. </w:t>
            </w:r>
            <w:r w:rsidRPr="00E87514">
              <w:rPr>
                <w:i/>
                <w:sz w:val="19"/>
                <w:szCs w:val="19"/>
                <w:shd w:val="clear" w:color="auto" w:fill="FFFFFF"/>
              </w:rPr>
              <w:t>Praktický právní průvodce pro neziskové organizace</w:t>
            </w:r>
            <w:r w:rsidRPr="00E87514">
              <w:rPr>
                <w:sz w:val="19"/>
                <w:szCs w:val="19"/>
                <w:shd w:val="clear" w:color="auto" w:fill="FFFFFF"/>
              </w:rPr>
              <w:t>. Praha: Grada, 2015.</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sz w:val="19"/>
                <w:szCs w:val="19"/>
                <w:shd w:val="clear" w:color="auto" w:fill="FFFFFF"/>
              </w:rPr>
            </w:pPr>
            <w:r w:rsidRPr="00E87514">
              <w:rPr>
                <w:sz w:val="19"/>
                <w:szCs w:val="19"/>
                <w:shd w:val="clear" w:color="auto" w:fill="FFFFFF"/>
              </w:rPr>
              <w:t>Drucker, P.</w:t>
            </w:r>
            <w:r w:rsidR="0067193C">
              <w:rPr>
                <w:sz w:val="19"/>
                <w:szCs w:val="19"/>
                <w:shd w:val="clear" w:color="auto" w:fill="FFFFFF"/>
              </w:rPr>
              <w:t xml:space="preserve"> </w:t>
            </w:r>
            <w:r w:rsidRPr="00E87514">
              <w:rPr>
                <w:sz w:val="19"/>
                <w:szCs w:val="19"/>
                <w:shd w:val="clear" w:color="auto" w:fill="FFFFFF"/>
              </w:rPr>
              <w:t xml:space="preserve">F. </w:t>
            </w:r>
            <w:r w:rsidRPr="00E87514">
              <w:rPr>
                <w:i/>
                <w:sz w:val="19"/>
                <w:szCs w:val="19"/>
                <w:shd w:val="clear" w:color="auto" w:fill="FFFFFF"/>
              </w:rPr>
              <w:t>Řízení neziskových organizací</w:t>
            </w:r>
            <w:r w:rsidRPr="00E87514">
              <w:rPr>
                <w:sz w:val="19"/>
                <w:szCs w:val="19"/>
                <w:shd w:val="clear" w:color="auto" w:fill="FFFFFF"/>
              </w:rPr>
              <w:t>. Praha: Management Press, 1994.</w:t>
            </w:r>
          </w:p>
          <w:p w:rsidR="00E87514" w:rsidRPr="00E87514" w:rsidRDefault="00E87514" w:rsidP="00E87514">
            <w:pPr>
              <w:jc w:val="both"/>
              <w:rPr>
                <w:sz w:val="19"/>
                <w:szCs w:val="19"/>
                <w:shd w:val="clear" w:color="auto" w:fill="FFFFFF"/>
              </w:rPr>
            </w:pPr>
            <w:r w:rsidRPr="00E87514">
              <w:rPr>
                <w:sz w:val="19"/>
                <w:szCs w:val="19"/>
                <w:shd w:val="clear" w:color="auto" w:fill="FFFFFF"/>
              </w:rPr>
              <w:t>Frič, P. a kol. </w:t>
            </w:r>
            <w:r w:rsidRPr="00E87514">
              <w:rPr>
                <w:i/>
                <w:iCs/>
                <w:sz w:val="19"/>
                <w:szCs w:val="19"/>
                <w:shd w:val="clear" w:color="auto" w:fill="FFFFFF"/>
              </w:rPr>
              <w:t>Dárcovství a dobrovolnictví v České republice: (výsledky výzkumu NROS a Agnes)</w:t>
            </w:r>
            <w:r w:rsidRPr="00E87514">
              <w:rPr>
                <w:sz w:val="19"/>
                <w:szCs w:val="19"/>
                <w:shd w:val="clear" w:color="auto" w:fill="FFFFFF"/>
              </w:rPr>
              <w:t xml:space="preserve">. Praha: NROS, 2001. </w:t>
            </w:r>
          </w:p>
          <w:p w:rsidR="00E87514" w:rsidRPr="00E87514" w:rsidRDefault="00E87514" w:rsidP="00E87514">
            <w:pPr>
              <w:jc w:val="both"/>
              <w:rPr>
                <w:sz w:val="19"/>
                <w:szCs w:val="19"/>
                <w:shd w:val="clear" w:color="auto" w:fill="FFFFFF"/>
              </w:rPr>
            </w:pPr>
            <w:r w:rsidRPr="00E87514">
              <w:rPr>
                <w:sz w:val="19"/>
                <w:szCs w:val="19"/>
                <w:shd w:val="clear" w:color="auto" w:fill="FFFFFF"/>
              </w:rPr>
              <w:t xml:space="preserve">Háblová, L. </w:t>
            </w:r>
            <w:r w:rsidRPr="00E87514">
              <w:rPr>
                <w:i/>
                <w:sz w:val="19"/>
                <w:szCs w:val="19"/>
                <w:shd w:val="clear" w:color="auto" w:fill="FFFFFF"/>
              </w:rPr>
              <w:t>Zdroje mezinárodní finanční pomoci se zaměřením na neziskové organizace</w:t>
            </w:r>
            <w:r w:rsidRPr="00E87514">
              <w:rPr>
                <w:sz w:val="19"/>
                <w:szCs w:val="19"/>
                <w:shd w:val="clear" w:color="auto" w:fill="FFFFFF"/>
              </w:rPr>
              <w:t xml:space="preserve">. Děčín: Centrum VIDA, 2000. </w:t>
            </w:r>
          </w:p>
          <w:p w:rsidR="00E87514" w:rsidRPr="00E87514" w:rsidRDefault="00E87514" w:rsidP="00E87514">
            <w:pPr>
              <w:jc w:val="both"/>
              <w:rPr>
                <w:sz w:val="19"/>
                <w:szCs w:val="19"/>
                <w:shd w:val="clear" w:color="auto" w:fill="FFFFFF"/>
              </w:rPr>
            </w:pPr>
            <w:r w:rsidRPr="00E87514">
              <w:rPr>
                <w:sz w:val="19"/>
                <w:szCs w:val="19"/>
                <w:shd w:val="clear" w:color="auto" w:fill="FFFFFF"/>
              </w:rPr>
              <w:t>Hloušek, J., Hloušková, Z. </w:t>
            </w:r>
            <w:r w:rsidRPr="00E87514">
              <w:rPr>
                <w:i/>
                <w:iCs/>
                <w:sz w:val="19"/>
                <w:szCs w:val="19"/>
                <w:shd w:val="clear" w:color="auto" w:fill="FFFFFF"/>
              </w:rPr>
              <w:t>Získávání zdrojů na aktivity NNO působící v sociální oblasti</w:t>
            </w:r>
            <w:r w:rsidRPr="00E87514">
              <w:rPr>
                <w:sz w:val="19"/>
                <w:szCs w:val="19"/>
                <w:shd w:val="clear" w:color="auto" w:fill="FFFFFF"/>
              </w:rPr>
              <w:t xml:space="preserve">. Hradec Králové: Gaudeamus, 2011. </w:t>
            </w:r>
          </w:p>
          <w:p w:rsidR="00E87514" w:rsidRPr="00E87514" w:rsidRDefault="00E87514" w:rsidP="00E87514">
            <w:pPr>
              <w:jc w:val="both"/>
              <w:rPr>
                <w:sz w:val="19"/>
                <w:szCs w:val="19"/>
                <w:shd w:val="clear" w:color="auto" w:fill="FFFFFF"/>
              </w:rPr>
            </w:pPr>
            <w:r w:rsidRPr="00E87514">
              <w:rPr>
                <w:sz w:val="19"/>
                <w:szCs w:val="19"/>
                <w:shd w:val="clear" w:color="auto" w:fill="FFFFFF"/>
              </w:rPr>
              <w:t>Machálek, P., Nesrstová, J.</w:t>
            </w:r>
            <w:r w:rsidRPr="00E87514">
              <w:rPr>
                <w:sz w:val="19"/>
                <w:szCs w:val="19"/>
              </w:rPr>
              <w:t> </w:t>
            </w:r>
            <w:r w:rsidRPr="00E87514">
              <w:rPr>
                <w:i/>
                <w:iCs/>
                <w:sz w:val="19"/>
                <w:szCs w:val="19"/>
              </w:rPr>
              <w:t>Základy fundraisingu a projektového managementu</w:t>
            </w:r>
            <w:r w:rsidRPr="00E87514">
              <w:rPr>
                <w:sz w:val="19"/>
                <w:szCs w:val="19"/>
              </w:rPr>
              <w:t xml:space="preserve">. Brno: Masarykova univerzita, 2011. </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sz w:val="19"/>
                <w:szCs w:val="19"/>
              </w:rPr>
            </w:pPr>
            <w:r w:rsidRPr="00E87514">
              <w:rPr>
                <w:b/>
                <w:sz w:val="19"/>
                <w:szCs w:val="19"/>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rPr>
                <w:sz w:val="19"/>
                <w:szCs w:val="19"/>
              </w:rPr>
            </w:pPr>
            <w:r w:rsidRPr="00E87514">
              <w:rPr>
                <w:b/>
                <w:sz w:val="19"/>
                <w:szCs w:val="19"/>
              </w:rPr>
              <w:t>Rozsah konzultací (soustředění)</w:t>
            </w:r>
          </w:p>
        </w:tc>
        <w:tc>
          <w:tcPr>
            <w:tcW w:w="889" w:type="dxa"/>
            <w:tcBorders>
              <w:top w:val="single" w:sz="2" w:space="0" w:color="auto"/>
            </w:tcBorders>
          </w:tcPr>
          <w:p w:rsidR="00E87514" w:rsidRPr="00E87514" w:rsidRDefault="00E87514" w:rsidP="00E87514">
            <w:pPr>
              <w:jc w:val="both"/>
              <w:rPr>
                <w:sz w:val="19"/>
                <w:szCs w:val="19"/>
              </w:rPr>
            </w:pPr>
            <w:r w:rsidRPr="00E87514">
              <w:rPr>
                <w:sz w:val="19"/>
                <w:szCs w:val="19"/>
              </w:rPr>
              <w:t>15</w:t>
            </w:r>
          </w:p>
        </w:tc>
        <w:tc>
          <w:tcPr>
            <w:tcW w:w="4179" w:type="dxa"/>
            <w:gridSpan w:val="4"/>
            <w:tcBorders>
              <w:top w:val="single" w:sz="2" w:space="0" w:color="auto"/>
            </w:tcBorders>
            <w:shd w:val="clear" w:color="auto" w:fill="F7CAAC"/>
          </w:tcPr>
          <w:p w:rsidR="00E87514" w:rsidRPr="00E87514" w:rsidRDefault="00E87514" w:rsidP="00E87514">
            <w:pPr>
              <w:jc w:val="both"/>
              <w:rPr>
                <w:b/>
                <w:sz w:val="19"/>
                <w:szCs w:val="19"/>
              </w:rPr>
            </w:pPr>
            <w:r w:rsidRPr="00E87514">
              <w:rPr>
                <w:b/>
                <w:sz w:val="19"/>
                <w:szCs w:val="19"/>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sz w:val="19"/>
                <w:szCs w:val="19"/>
              </w:rPr>
            </w:pPr>
            <w:r w:rsidRPr="00E87514">
              <w:rPr>
                <w:b/>
                <w:sz w:val="19"/>
                <w:szCs w:val="19"/>
              </w:rPr>
              <w:t>Informace o způsobu kontaktu s vyučujícím</w:t>
            </w:r>
          </w:p>
        </w:tc>
      </w:tr>
      <w:tr w:rsidR="00E87514" w:rsidRPr="00E87514" w:rsidTr="0067193C">
        <w:trPr>
          <w:trHeight w:val="460"/>
        </w:trPr>
        <w:tc>
          <w:tcPr>
            <w:tcW w:w="9855" w:type="dxa"/>
            <w:gridSpan w:val="8"/>
          </w:tcPr>
          <w:p w:rsidR="00E87514" w:rsidRPr="00E87514" w:rsidRDefault="00E87514" w:rsidP="00E87514">
            <w:pPr>
              <w:jc w:val="both"/>
              <w:rPr>
                <w:sz w:val="19"/>
                <w:szCs w:val="19"/>
              </w:rPr>
            </w:pPr>
            <w:r w:rsidRPr="00E87514">
              <w:rPr>
                <w:color w:val="000000"/>
                <w:sz w:val="19"/>
                <w:szCs w:val="19"/>
              </w:rPr>
              <w:t xml:space="preserve">10 hodin přímá výuka formou semináře. 5 hodin distanční forma: vypracování projektu střednědobého fundrasingového plánu neziskové organizace, průběžná konzultace k projektu v prostředí MOODLE nebo e-mailem.  </w:t>
            </w:r>
          </w:p>
        </w:tc>
      </w:tr>
    </w:tbl>
    <w:p w:rsidR="00E87514" w:rsidRDefault="00E87514" w:rsidP="00E87514">
      <w:pPr>
        <w:rPr>
          <w:b/>
          <w:sz w:val="19"/>
          <w:szCs w:val="19"/>
        </w:rPr>
      </w:pPr>
    </w:p>
    <w:p w:rsidR="0067193C" w:rsidRDefault="0067193C" w:rsidP="00E87514">
      <w:pPr>
        <w:rPr>
          <w:b/>
          <w:sz w:val="19"/>
          <w:szCs w:val="19"/>
        </w:rPr>
      </w:pPr>
    </w:p>
    <w:p w:rsidR="00D95789" w:rsidRDefault="00D95789" w:rsidP="00E87514">
      <w:pPr>
        <w:rPr>
          <w:b/>
          <w:sz w:val="19"/>
          <w:szCs w:val="19"/>
        </w:rPr>
      </w:pPr>
    </w:p>
    <w:p w:rsidR="00D95789" w:rsidRDefault="00D95789" w:rsidP="00E87514">
      <w:pPr>
        <w:rPr>
          <w:b/>
          <w:sz w:val="19"/>
          <w:szCs w:val="19"/>
        </w:rPr>
      </w:pPr>
    </w:p>
    <w:p w:rsidR="0067193C" w:rsidRDefault="0067193C" w:rsidP="00E87514">
      <w:pPr>
        <w:rPr>
          <w:b/>
          <w:sz w:val="19"/>
          <w:szCs w:val="19"/>
        </w:rPr>
      </w:pPr>
    </w:p>
    <w:p w:rsidR="0067193C" w:rsidRDefault="0067193C" w:rsidP="00E87514">
      <w:pPr>
        <w:rPr>
          <w:b/>
          <w:sz w:val="19"/>
          <w:szCs w:val="19"/>
        </w:rPr>
      </w:pPr>
    </w:p>
    <w:p w:rsidR="00FC0F3E" w:rsidRPr="00E87514" w:rsidRDefault="00FC0F3E" w:rsidP="00E87514">
      <w:pPr>
        <w:rPr>
          <w:b/>
          <w:sz w:val="19"/>
          <w:szCs w:val="19"/>
        </w:rPr>
      </w:pPr>
    </w:p>
    <w:tbl>
      <w:tblPr>
        <w:tblW w:w="985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1134"/>
        <w:gridCol w:w="889"/>
        <w:gridCol w:w="816"/>
        <w:gridCol w:w="2156"/>
        <w:gridCol w:w="539"/>
        <w:gridCol w:w="668"/>
      </w:tblGrid>
      <w:tr w:rsidR="00E87514" w:rsidRPr="00E87514" w:rsidTr="00017D69">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rsidR="00E87514" w:rsidRPr="00E87514" w:rsidRDefault="00E87514" w:rsidP="00E87514">
            <w:pPr>
              <w:spacing w:line="276" w:lineRule="auto"/>
              <w:jc w:val="both"/>
              <w:rPr>
                <w:b/>
                <w:sz w:val="28"/>
                <w:lang w:eastAsia="en-US"/>
              </w:rPr>
            </w:pPr>
            <w:r w:rsidRPr="00E87514">
              <w:br w:type="page"/>
            </w:r>
            <w:r w:rsidRPr="00E87514">
              <w:rPr>
                <w:b/>
                <w:sz w:val="28"/>
                <w:lang w:eastAsia="en-US"/>
              </w:rPr>
              <w:t>B-III – Charakteristika studijního předmětu</w:t>
            </w:r>
          </w:p>
        </w:tc>
      </w:tr>
      <w:tr w:rsidR="00E87514" w:rsidRPr="00E87514" w:rsidTr="00017D69">
        <w:tc>
          <w:tcPr>
            <w:tcW w:w="3085" w:type="dxa"/>
            <w:tcBorders>
              <w:top w:val="doub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lang w:eastAsia="en-US"/>
              </w:rPr>
            </w:pPr>
            <w:r w:rsidRPr="00E87514">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E87514" w:rsidRPr="00E87514" w:rsidRDefault="00E87514" w:rsidP="0067193C">
            <w:pPr>
              <w:jc w:val="both"/>
              <w:rPr>
                <w:lang w:eastAsia="en-US"/>
              </w:rPr>
            </w:pPr>
            <w:r w:rsidRPr="00E87514">
              <w:rPr>
                <w:lang w:eastAsia="en-US"/>
              </w:rPr>
              <w:t>Odborná praxe</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lang w:eastAsia="en-US"/>
              </w:rPr>
            </w:pPr>
            <w:r w:rsidRPr="00E87514">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E87514" w:rsidRPr="00E87514" w:rsidRDefault="00E87514" w:rsidP="0067193C">
            <w:pPr>
              <w:jc w:val="both"/>
              <w:rPr>
                <w:lang w:eastAsia="en-US"/>
              </w:rPr>
            </w:pPr>
            <w:r w:rsidRPr="00E87514">
              <w:rPr>
                <w:lang w:eastAsia="en-US"/>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lang w:eastAsia="en-US"/>
              </w:rPr>
            </w:pPr>
            <w:r w:rsidRPr="00E87514">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E87514" w:rsidRPr="00E87514" w:rsidRDefault="00E87514" w:rsidP="0067193C">
            <w:pPr>
              <w:jc w:val="both"/>
              <w:rPr>
                <w:lang w:eastAsia="en-US"/>
              </w:rPr>
            </w:pPr>
            <w:proofErr w:type="gramStart"/>
            <w:r w:rsidRPr="00E87514">
              <w:rPr>
                <w:lang w:eastAsia="en-US"/>
              </w:rPr>
              <w:t>3./LS</w:t>
            </w:r>
            <w:proofErr w:type="gramEnd"/>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lang w:eastAsia="en-US"/>
              </w:rPr>
            </w:pPr>
            <w:r w:rsidRPr="00E87514">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E87514" w:rsidRPr="00E87514" w:rsidRDefault="0067193C" w:rsidP="0067193C">
            <w:pPr>
              <w:jc w:val="both"/>
              <w:rPr>
                <w:lang w:eastAsia="en-US"/>
              </w:rPr>
            </w:pPr>
            <w:r>
              <w:rPr>
                <w:lang w:eastAsia="en-US"/>
              </w:rPr>
              <w:t>60 hodin</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lang w:eastAsia="en-US"/>
              </w:rPr>
            </w:pPr>
            <w:r w:rsidRPr="00E87514">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rsidR="00E87514" w:rsidRPr="00E87514" w:rsidRDefault="00E87514" w:rsidP="0067193C">
            <w:pPr>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lang w:eastAsia="en-US"/>
              </w:rPr>
            </w:pPr>
            <w:r w:rsidRPr="00E87514">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E87514" w:rsidRPr="00E87514" w:rsidRDefault="00E87514" w:rsidP="0067193C">
            <w:pPr>
              <w:jc w:val="both"/>
              <w:rPr>
                <w:lang w:eastAsia="en-US"/>
              </w:rPr>
            </w:pPr>
            <w:r w:rsidRPr="00E87514">
              <w:rPr>
                <w:lang w:eastAsia="en-US"/>
              </w:rPr>
              <w:t>8</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sz w:val="22"/>
                <w:lang w:eastAsia="en-US"/>
              </w:rPr>
            </w:pPr>
            <w:r w:rsidRPr="00E87514">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E87514" w:rsidRPr="00E87514" w:rsidRDefault="00C41F0A" w:rsidP="0067193C">
            <w:pPr>
              <w:jc w:val="both"/>
              <w:rPr>
                <w:lang w:eastAsia="en-US"/>
              </w:rPr>
            </w:pPr>
            <w:ins w:id="45" w:author="*" w:date="2018-08-23T07:42:00Z">
              <w:r>
                <w:rPr>
                  <w:lang w:eastAsia="en-US"/>
                </w:rPr>
                <w:t>Prerekvizita: Základy andragogiky</w:t>
              </w:r>
            </w:ins>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lang w:eastAsia="en-US"/>
              </w:rPr>
            </w:pPr>
            <w:r w:rsidRPr="00E87514">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E87514" w:rsidRPr="00E87514" w:rsidRDefault="00E87514" w:rsidP="0067193C">
            <w:pPr>
              <w:jc w:val="both"/>
              <w:rPr>
                <w:lang w:eastAsia="en-US"/>
              </w:rPr>
            </w:pPr>
            <w:r w:rsidRPr="00E87514">
              <w:rPr>
                <w:lang w:eastAsia="en-US"/>
              </w:rPr>
              <w:t>Zp</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lang w:eastAsia="en-US"/>
              </w:rPr>
            </w:pPr>
            <w:r w:rsidRPr="00E87514">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E87514" w:rsidRPr="00E87514" w:rsidRDefault="00E87514" w:rsidP="0067193C">
            <w:pPr>
              <w:jc w:val="both"/>
              <w:rPr>
                <w:lang w:eastAsia="en-US"/>
              </w:rPr>
            </w:pP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lang w:eastAsia="en-US"/>
              </w:rPr>
            </w:pPr>
            <w:r w:rsidRPr="00E87514">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E87514" w:rsidRPr="00E87514" w:rsidRDefault="0067193C" w:rsidP="0067193C">
            <w:pPr>
              <w:jc w:val="both"/>
              <w:rPr>
                <w:lang w:eastAsia="en-US"/>
              </w:rPr>
            </w:pPr>
            <w:r>
              <w:rPr>
                <w:lang w:eastAsia="en-US"/>
              </w:rPr>
              <w:t>Absolvování praxe v rozsahu 60 hodin.</w:t>
            </w:r>
            <w:r w:rsidR="00E87514" w:rsidRPr="00E87514">
              <w:rPr>
                <w:lang w:eastAsia="en-US"/>
              </w:rPr>
              <w:t xml:space="preserve"> Zpracování Deníku praxe. </w:t>
            </w:r>
          </w:p>
        </w:tc>
      </w:tr>
      <w:tr w:rsidR="00E87514" w:rsidRPr="00E87514" w:rsidTr="00017D69">
        <w:trPr>
          <w:trHeight w:val="264"/>
        </w:trPr>
        <w:tc>
          <w:tcPr>
            <w:tcW w:w="9854" w:type="dxa"/>
            <w:gridSpan w:val="8"/>
            <w:tcBorders>
              <w:top w:val="nil"/>
              <w:left w:val="single" w:sz="4" w:space="0" w:color="auto"/>
              <w:bottom w:val="single" w:sz="4" w:space="0" w:color="auto"/>
              <w:right w:val="single" w:sz="4" w:space="0" w:color="auto"/>
            </w:tcBorders>
          </w:tcPr>
          <w:p w:rsidR="00E87514" w:rsidRPr="00E87514" w:rsidRDefault="00E87514" w:rsidP="0067193C">
            <w:pPr>
              <w:jc w:val="both"/>
              <w:rPr>
                <w:lang w:eastAsia="en-US"/>
              </w:rPr>
            </w:pPr>
          </w:p>
        </w:tc>
      </w:tr>
      <w:tr w:rsidR="00E87514" w:rsidRPr="00E87514" w:rsidTr="00017D69">
        <w:trPr>
          <w:trHeight w:val="197"/>
        </w:trPr>
        <w:tc>
          <w:tcPr>
            <w:tcW w:w="3085" w:type="dxa"/>
            <w:tcBorders>
              <w:top w:val="nil"/>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lang w:eastAsia="en-US"/>
              </w:rPr>
            </w:pPr>
            <w:r w:rsidRPr="00E87514">
              <w:rPr>
                <w:b/>
                <w:lang w:eastAsia="en-US"/>
              </w:rPr>
              <w:t>Garant předmětu</w:t>
            </w:r>
          </w:p>
        </w:tc>
        <w:tc>
          <w:tcPr>
            <w:tcW w:w="6769" w:type="dxa"/>
            <w:gridSpan w:val="7"/>
            <w:tcBorders>
              <w:top w:val="nil"/>
              <w:left w:val="single" w:sz="4" w:space="0" w:color="auto"/>
              <w:bottom w:val="single" w:sz="4" w:space="0" w:color="auto"/>
              <w:right w:val="single" w:sz="4" w:space="0" w:color="auto"/>
            </w:tcBorders>
          </w:tcPr>
          <w:p w:rsidR="00E87514" w:rsidRPr="00E87514" w:rsidRDefault="00E87514" w:rsidP="0067193C">
            <w:pPr>
              <w:jc w:val="both"/>
              <w:rPr>
                <w:lang w:eastAsia="en-US"/>
              </w:rPr>
            </w:pPr>
            <w:r w:rsidRPr="00E87514">
              <w:rPr>
                <w:lang w:eastAsia="en-US"/>
              </w:rPr>
              <w:t>PhDr. Zuzana Hrnčiříková, Ph.D.</w:t>
            </w:r>
          </w:p>
        </w:tc>
      </w:tr>
      <w:tr w:rsidR="00E87514" w:rsidRPr="00E87514" w:rsidTr="00017D69">
        <w:trPr>
          <w:trHeight w:val="243"/>
        </w:trPr>
        <w:tc>
          <w:tcPr>
            <w:tcW w:w="3085" w:type="dxa"/>
            <w:tcBorders>
              <w:top w:val="nil"/>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lang w:eastAsia="en-US"/>
              </w:rPr>
            </w:pPr>
            <w:r w:rsidRPr="00E87514">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E87514" w:rsidRPr="00E87514" w:rsidRDefault="0067193C" w:rsidP="0067193C">
            <w:pPr>
              <w:jc w:val="both"/>
              <w:rPr>
                <w:lang w:eastAsia="en-US"/>
              </w:rPr>
            </w:pPr>
            <w:r>
              <w:rPr>
                <w:lang w:eastAsia="en-US"/>
              </w:rPr>
              <w:t>Koncepční vedení praxí.</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lang w:eastAsia="en-US"/>
              </w:rPr>
            </w:pPr>
            <w:r w:rsidRPr="00E87514">
              <w:rPr>
                <w:b/>
                <w:lang w:eastAsia="en-US"/>
              </w:rPr>
              <w:t>Vyučující</w:t>
            </w:r>
          </w:p>
        </w:tc>
        <w:tc>
          <w:tcPr>
            <w:tcW w:w="6769" w:type="dxa"/>
            <w:gridSpan w:val="7"/>
            <w:tcBorders>
              <w:top w:val="single" w:sz="4" w:space="0" w:color="auto"/>
              <w:left w:val="single" w:sz="4" w:space="0" w:color="auto"/>
              <w:bottom w:val="nil"/>
              <w:right w:val="single" w:sz="4" w:space="0" w:color="auto"/>
            </w:tcBorders>
          </w:tcPr>
          <w:p w:rsidR="00E87514" w:rsidRPr="00E87514" w:rsidRDefault="00E87514" w:rsidP="0067193C">
            <w:pPr>
              <w:jc w:val="both"/>
              <w:rPr>
                <w:lang w:eastAsia="en-US"/>
              </w:rPr>
            </w:pPr>
          </w:p>
        </w:tc>
      </w:tr>
      <w:tr w:rsidR="00E87514" w:rsidRPr="00E87514" w:rsidTr="00017D69">
        <w:trPr>
          <w:trHeight w:val="296"/>
        </w:trPr>
        <w:tc>
          <w:tcPr>
            <w:tcW w:w="9854" w:type="dxa"/>
            <w:gridSpan w:val="8"/>
            <w:tcBorders>
              <w:top w:val="nil"/>
              <w:left w:val="single" w:sz="4" w:space="0" w:color="auto"/>
              <w:bottom w:val="single" w:sz="4" w:space="0" w:color="auto"/>
              <w:right w:val="single" w:sz="4" w:space="0" w:color="auto"/>
            </w:tcBorders>
          </w:tcPr>
          <w:p w:rsidR="00E87514" w:rsidRPr="00E87514" w:rsidRDefault="0067193C" w:rsidP="0067193C">
            <w:pPr>
              <w:jc w:val="both"/>
              <w:rPr>
                <w:lang w:eastAsia="en-US"/>
              </w:rPr>
            </w:pPr>
            <w:r>
              <w:rPr>
                <w:lang w:eastAsia="en-US"/>
              </w:rPr>
              <w:t>Mgr. Jana Martincová</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lang w:eastAsia="en-US"/>
              </w:rPr>
            </w:pPr>
            <w:r w:rsidRPr="00E87514">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E87514" w:rsidRPr="00E87514" w:rsidRDefault="00E87514" w:rsidP="0067193C">
            <w:pPr>
              <w:jc w:val="both"/>
              <w:rPr>
                <w:lang w:eastAsia="en-US"/>
              </w:rPr>
            </w:pPr>
          </w:p>
        </w:tc>
      </w:tr>
      <w:tr w:rsidR="00E87514" w:rsidRPr="00E87514" w:rsidTr="00716F2A">
        <w:trPr>
          <w:trHeight w:val="2259"/>
        </w:trPr>
        <w:tc>
          <w:tcPr>
            <w:tcW w:w="9854" w:type="dxa"/>
            <w:gridSpan w:val="8"/>
            <w:tcBorders>
              <w:top w:val="nil"/>
              <w:left w:val="single" w:sz="4" w:space="0" w:color="auto"/>
              <w:bottom w:val="single" w:sz="12" w:space="0" w:color="auto"/>
              <w:right w:val="single" w:sz="4" w:space="0" w:color="auto"/>
            </w:tcBorders>
          </w:tcPr>
          <w:p w:rsidR="00E87514" w:rsidRPr="00E87514" w:rsidRDefault="00E87514" w:rsidP="0067193C">
            <w:pPr>
              <w:jc w:val="both"/>
              <w:rPr>
                <w:b/>
                <w:lang w:eastAsia="en-US"/>
              </w:rPr>
            </w:pPr>
            <w:r w:rsidRPr="00E87514">
              <w:rPr>
                <w:b/>
                <w:lang w:eastAsia="en-US"/>
              </w:rPr>
              <w:t>Cíl předmětu</w:t>
            </w:r>
          </w:p>
          <w:p w:rsidR="00E87514" w:rsidRPr="00E87514" w:rsidRDefault="00E87514" w:rsidP="0067193C">
            <w:pPr>
              <w:jc w:val="both"/>
              <w:rPr>
                <w:lang w:eastAsia="en-US"/>
              </w:rPr>
            </w:pPr>
            <w:r w:rsidRPr="00E87514">
              <w:rPr>
                <w:lang w:eastAsia="en-US"/>
              </w:rPr>
              <w:t xml:space="preserve">Cílem předmětu je, aby studenti získali přehled o fungování vybrané instituce (organizační struktura, financování zařízení, plánování, vedení lidí), ve které vykonávají praxi. </w:t>
            </w:r>
          </w:p>
          <w:p w:rsidR="00E87514" w:rsidRPr="00E87514" w:rsidRDefault="00E87514" w:rsidP="0067193C">
            <w:pPr>
              <w:jc w:val="both"/>
              <w:rPr>
                <w:b/>
                <w:lang w:eastAsia="en-US"/>
              </w:rPr>
            </w:pPr>
            <w:r w:rsidRPr="00E87514">
              <w:rPr>
                <w:b/>
                <w:lang w:eastAsia="en-US"/>
              </w:rPr>
              <w:t>Obsah předmětu</w:t>
            </w:r>
          </w:p>
          <w:p w:rsidR="00E87514" w:rsidRPr="00E87514" w:rsidRDefault="00E87514" w:rsidP="0067193C">
            <w:pPr>
              <w:jc w:val="both"/>
              <w:rPr>
                <w:lang w:eastAsia="en-US"/>
              </w:rPr>
            </w:pPr>
            <w:r w:rsidRPr="00E87514">
              <w:rPr>
                <w:lang w:eastAsia="en-US"/>
              </w:rPr>
              <w:t>Absolvování odborné praxe v samostatně vybrané instituci v rozsahu 60 hodin.</w:t>
            </w:r>
          </w:p>
          <w:p w:rsidR="00E87514" w:rsidRPr="00E87514" w:rsidRDefault="00E87514" w:rsidP="0067193C">
            <w:pPr>
              <w:jc w:val="both"/>
              <w:rPr>
                <w:lang w:eastAsia="en-US"/>
              </w:rPr>
            </w:pPr>
            <w:r w:rsidRPr="00E87514">
              <w:rPr>
                <w:lang w:eastAsia="en-US"/>
              </w:rPr>
              <w:t>Zpracování Deníku praxe dle určených jednotných pokynů.</w:t>
            </w:r>
          </w:p>
          <w:p w:rsidR="00E87514" w:rsidRPr="00E87514" w:rsidRDefault="00E87514" w:rsidP="0067193C">
            <w:pPr>
              <w:jc w:val="both"/>
              <w:rPr>
                <w:lang w:eastAsia="en-US"/>
              </w:rPr>
            </w:pPr>
            <w:r w:rsidRPr="00E87514">
              <w:rPr>
                <w:lang w:eastAsia="en-US"/>
              </w:rPr>
              <w:t>Osobní pohovor o průběhu praxe s vyučujícím se zaměřením na studentovu sebereflexi.</w:t>
            </w:r>
          </w:p>
          <w:p w:rsidR="00E87514" w:rsidRPr="00E87514" w:rsidRDefault="00E87514" w:rsidP="0067193C">
            <w:pPr>
              <w:jc w:val="both"/>
              <w:rPr>
                <w:b/>
                <w:lang w:eastAsia="en-US"/>
              </w:rPr>
            </w:pPr>
            <w:r w:rsidRPr="00E87514">
              <w:rPr>
                <w:b/>
                <w:lang w:eastAsia="en-US"/>
              </w:rPr>
              <w:t>Výstupní kompetence</w:t>
            </w:r>
          </w:p>
          <w:p w:rsidR="00E87514" w:rsidRPr="00E87514" w:rsidRDefault="00E87514" w:rsidP="0067193C">
            <w:pPr>
              <w:jc w:val="both"/>
              <w:rPr>
                <w:lang w:eastAsia="en-US"/>
              </w:rPr>
            </w:pPr>
            <w:r w:rsidRPr="00E87514">
              <w:rPr>
                <w:lang w:eastAsia="en-US"/>
              </w:rPr>
              <w:t xml:space="preserve">Studenti získají přehled o aplikaci andragogiky v praxi, samostatně pracují s </w:t>
            </w:r>
            <w:r w:rsidR="00716F2A">
              <w:rPr>
                <w:lang w:eastAsia="en-US"/>
              </w:rPr>
              <w:t>„</w:t>
            </w:r>
            <w:r w:rsidRPr="00E87514">
              <w:rPr>
                <w:lang w:eastAsia="en-US"/>
              </w:rPr>
              <w:t>klienty</w:t>
            </w:r>
            <w:r w:rsidR="00716F2A">
              <w:rPr>
                <w:lang w:eastAsia="en-US"/>
              </w:rPr>
              <w:t>“ vybrané instituce, propojují</w:t>
            </w:r>
            <w:r w:rsidRPr="00E87514">
              <w:rPr>
                <w:lang w:eastAsia="en-US"/>
              </w:rPr>
              <w:t xml:space="preserve"> teoretické poznatky s praktickými zkušenostmi, čímž dochází k prohlubování klíčových profesních kompetencí. </w:t>
            </w:r>
          </w:p>
        </w:tc>
      </w:tr>
      <w:tr w:rsidR="00E87514" w:rsidRPr="00E87514" w:rsidTr="00017D69">
        <w:trPr>
          <w:trHeight w:val="265"/>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lang w:eastAsia="en-US"/>
              </w:rPr>
            </w:pPr>
            <w:r w:rsidRPr="00E87514">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E87514" w:rsidRPr="00E87514" w:rsidRDefault="00E87514" w:rsidP="0067193C">
            <w:pPr>
              <w:jc w:val="both"/>
              <w:rPr>
                <w:lang w:eastAsia="en-US"/>
              </w:rPr>
            </w:pPr>
          </w:p>
        </w:tc>
      </w:tr>
      <w:tr w:rsidR="00E87514" w:rsidRPr="00E87514" w:rsidTr="00017D69">
        <w:trPr>
          <w:trHeight w:val="1497"/>
        </w:trPr>
        <w:tc>
          <w:tcPr>
            <w:tcW w:w="9854" w:type="dxa"/>
            <w:gridSpan w:val="8"/>
            <w:tcBorders>
              <w:top w:val="nil"/>
              <w:left w:val="single" w:sz="4" w:space="0" w:color="auto"/>
              <w:bottom w:val="single" w:sz="4" w:space="0" w:color="auto"/>
              <w:right w:val="single" w:sz="4" w:space="0" w:color="auto"/>
            </w:tcBorders>
          </w:tcPr>
          <w:p w:rsidR="00E87514" w:rsidRPr="00E87514" w:rsidRDefault="00E87514" w:rsidP="0067193C">
            <w:pPr>
              <w:jc w:val="both"/>
              <w:rPr>
                <w:b/>
                <w:lang w:eastAsia="en-US"/>
              </w:rPr>
            </w:pPr>
            <w:r w:rsidRPr="00E87514">
              <w:rPr>
                <w:b/>
                <w:lang w:eastAsia="en-US"/>
              </w:rPr>
              <w:t>Povinná literatura</w:t>
            </w:r>
          </w:p>
          <w:p w:rsidR="00E87514" w:rsidRPr="00E87514" w:rsidRDefault="00E87514" w:rsidP="0067193C">
            <w:pPr>
              <w:jc w:val="both"/>
              <w:rPr>
                <w:lang w:eastAsia="en-US"/>
              </w:rPr>
            </w:pPr>
            <w:r w:rsidRPr="00E87514">
              <w:rPr>
                <w:lang w:eastAsia="en-US"/>
              </w:rPr>
              <w:t xml:space="preserve">Armstrong, M., Taylor, S. </w:t>
            </w:r>
            <w:r w:rsidRPr="00E87514">
              <w:rPr>
                <w:i/>
                <w:lang w:eastAsia="en-US"/>
              </w:rPr>
              <w:t>Řízení lidských zdrojů</w:t>
            </w:r>
            <w:r w:rsidRPr="00E87514">
              <w:rPr>
                <w:lang w:eastAsia="en-US"/>
              </w:rPr>
              <w:t>. Praha: Grada, 2015.</w:t>
            </w:r>
          </w:p>
          <w:p w:rsidR="00E87514" w:rsidRPr="00E87514" w:rsidRDefault="00E87514" w:rsidP="0067193C">
            <w:pPr>
              <w:jc w:val="both"/>
              <w:rPr>
                <w:lang w:eastAsia="en-US"/>
              </w:rPr>
            </w:pPr>
            <w:r w:rsidRPr="00E87514">
              <w:rPr>
                <w:lang w:eastAsia="en-US"/>
              </w:rPr>
              <w:t xml:space="preserve">Bachmann, P. </w:t>
            </w:r>
            <w:r w:rsidRPr="00E87514">
              <w:rPr>
                <w:i/>
                <w:lang w:eastAsia="en-US"/>
              </w:rPr>
              <w:t xml:space="preserve">Management neziskové </w:t>
            </w:r>
            <w:r w:rsidRPr="00E87514">
              <w:rPr>
                <w:lang w:eastAsia="en-US"/>
              </w:rPr>
              <w:t>organizace. Hradec Králové: Pedagogická fakulta, Univerzita Hradec Králové, 2011.</w:t>
            </w:r>
          </w:p>
          <w:p w:rsidR="00E87514" w:rsidRPr="00E87514" w:rsidRDefault="00E87514" w:rsidP="0067193C">
            <w:pPr>
              <w:jc w:val="both"/>
              <w:rPr>
                <w:lang w:eastAsia="en-US"/>
              </w:rPr>
            </w:pPr>
            <w:r w:rsidRPr="00E87514">
              <w:rPr>
                <w:lang w:eastAsia="en-US"/>
              </w:rPr>
              <w:t xml:space="preserve">Beneš, M. </w:t>
            </w:r>
            <w:r w:rsidRPr="00E87514">
              <w:rPr>
                <w:i/>
                <w:lang w:eastAsia="en-US"/>
              </w:rPr>
              <w:t xml:space="preserve">Andragogika. </w:t>
            </w:r>
            <w:r w:rsidRPr="00E87514">
              <w:rPr>
                <w:lang w:eastAsia="en-US"/>
              </w:rPr>
              <w:t>Praha:</w:t>
            </w:r>
            <w:proofErr w:type="gramStart"/>
            <w:r w:rsidRPr="00E87514">
              <w:rPr>
                <w:lang w:eastAsia="en-US"/>
              </w:rPr>
              <w:t>Grada,2014</w:t>
            </w:r>
            <w:proofErr w:type="gramEnd"/>
            <w:r w:rsidRPr="00E87514">
              <w:rPr>
                <w:lang w:eastAsia="en-US"/>
              </w:rPr>
              <w:t>.</w:t>
            </w:r>
          </w:p>
          <w:p w:rsidR="00E87514" w:rsidRPr="00E87514" w:rsidRDefault="00E87514" w:rsidP="0067193C">
            <w:pPr>
              <w:jc w:val="both"/>
              <w:rPr>
                <w:i/>
                <w:lang w:eastAsia="en-US"/>
              </w:rPr>
            </w:pPr>
            <w:r w:rsidRPr="00E87514">
              <w:rPr>
                <w:lang w:eastAsia="en-US"/>
              </w:rPr>
              <w:t xml:space="preserve">Koubek, J. </w:t>
            </w:r>
            <w:r w:rsidRPr="00E87514">
              <w:rPr>
                <w:i/>
                <w:lang w:eastAsia="en-US"/>
              </w:rPr>
              <w:t>Řízení lidských zdrojů: základy moderní personalistiky. Praha: Management Press, 2015.</w:t>
            </w:r>
          </w:p>
          <w:p w:rsidR="00E87514" w:rsidRPr="00E87514" w:rsidRDefault="00E87514" w:rsidP="0067193C">
            <w:pPr>
              <w:jc w:val="both"/>
              <w:rPr>
                <w:lang w:eastAsia="en-US"/>
              </w:rPr>
            </w:pPr>
            <w:r w:rsidRPr="00E87514">
              <w:rPr>
                <w:lang w:eastAsia="en-US"/>
              </w:rPr>
              <w:t xml:space="preserve">Stejskal, J. </w:t>
            </w:r>
            <w:r w:rsidRPr="00E87514">
              <w:rPr>
                <w:i/>
                <w:lang w:eastAsia="en-US"/>
              </w:rPr>
              <w:t>Neziskové organizace – vybrané problémy ekonomiky: se zaměřením na nestátní neziskové organizace</w:t>
            </w:r>
            <w:r w:rsidRPr="00E87514">
              <w:rPr>
                <w:lang w:eastAsia="en-US"/>
              </w:rPr>
              <w:t>. Praha: WoltersKluwer, 2012.</w:t>
            </w:r>
          </w:p>
          <w:p w:rsidR="00E87514" w:rsidRPr="00E87514" w:rsidRDefault="00E87514" w:rsidP="0067193C">
            <w:pPr>
              <w:jc w:val="both"/>
              <w:rPr>
                <w:lang w:eastAsia="en-US"/>
              </w:rPr>
            </w:pPr>
            <w:r w:rsidRPr="00E87514">
              <w:rPr>
                <w:lang w:eastAsia="en-US"/>
              </w:rPr>
              <w:t xml:space="preserve">Tománek, P. </w:t>
            </w:r>
            <w:r w:rsidRPr="00E87514">
              <w:rPr>
                <w:i/>
                <w:lang w:eastAsia="en-US"/>
              </w:rPr>
              <w:t>Andragogika: veda prečloveka.</w:t>
            </w:r>
            <w:r w:rsidRPr="00E87514">
              <w:rPr>
                <w:lang w:eastAsia="en-US"/>
              </w:rPr>
              <w:t>Brno:Tribun EU, 2015.</w:t>
            </w:r>
          </w:p>
          <w:p w:rsidR="00E87514" w:rsidRPr="00E87514" w:rsidRDefault="00E87514" w:rsidP="0067193C">
            <w:pPr>
              <w:jc w:val="both"/>
              <w:rPr>
                <w:b/>
                <w:lang w:eastAsia="en-US"/>
              </w:rPr>
            </w:pPr>
            <w:r w:rsidRPr="00E87514">
              <w:rPr>
                <w:b/>
                <w:lang w:eastAsia="en-US"/>
              </w:rPr>
              <w:t>Doporučená literatura</w:t>
            </w:r>
          </w:p>
          <w:p w:rsidR="00E87514" w:rsidRPr="00E87514" w:rsidRDefault="00E87514" w:rsidP="0067193C">
            <w:pPr>
              <w:jc w:val="both"/>
              <w:rPr>
                <w:lang w:eastAsia="en-US"/>
              </w:rPr>
            </w:pPr>
            <w:r w:rsidRPr="00E87514">
              <w:rPr>
                <w:lang w:eastAsia="en-US"/>
              </w:rPr>
              <w:t xml:space="preserve">Boukal, P. a kol. </w:t>
            </w:r>
            <w:r w:rsidRPr="00E87514">
              <w:rPr>
                <w:i/>
                <w:lang w:eastAsia="en-US"/>
              </w:rPr>
              <w:t>Fundraising pro neziskové organizace</w:t>
            </w:r>
            <w:r w:rsidRPr="00E87514">
              <w:rPr>
                <w:lang w:eastAsia="en-US"/>
              </w:rPr>
              <w:t>. Praha: Grada, 2013.</w:t>
            </w:r>
          </w:p>
          <w:p w:rsidR="00E87514" w:rsidRPr="00E87514" w:rsidRDefault="00E87514" w:rsidP="0067193C">
            <w:pPr>
              <w:jc w:val="both"/>
              <w:rPr>
                <w:lang w:eastAsia="en-US"/>
              </w:rPr>
            </w:pPr>
            <w:r w:rsidRPr="00E87514">
              <w:rPr>
                <w:lang w:eastAsia="en-US"/>
              </w:rPr>
              <w:t xml:space="preserve">Dvořáková, M., Šerák, M. </w:t>
            </w:r>
            <w:r w:rsidRPr="00E87514">
              <w:rPr>
                <w:i/>
                <w:lang w:eastAsia="en-US"/>
              </w:rPr>
              <w:t>Andragogika a vzdělávání dospělých</w:t>
            </w:r>
            <w:r w:rsidRPr="00E87514">
              <w:rPr>
                <w:lang w:eastAsia="en-US"/>
              </w:rPr>
              <w:t>. Praha: Filozofická fakulta Univerzity Karlovy, 2016.</w:t>
            </w:r>
          </w:p>
          <w:p w:rsidR="00E87514" w:rsidRPr="00E87514" w:rsidRDefault="00E87514" w:rsidP="0067193C">
            <w:pPr>
              <w:jc w:val="both"/>
              <w:rPr>
                <w:lang w:eastAsia="en-US"/>
              </w:rPr>
            </w:pPr>
            <w:r w:rsidRPr="00E87514">
              <w:rPr>
                <w:lang w:eastAsia="en-US"/>
              </w:rPr>
              <w:t xml:space="preserve">Kocianová, R. </w:t>
            </w:r>
            <w:r w:rsidRPr="00E87514">
              <w:rPr>
                <w:i/>
                <w:lang w:eastAsia="en-US"/>
              </w:rPr>
              <w:t>Personální činnosti ametody personální práce</w:t>
            </w:r>
            <w:r w:rsidRPr="00E87514">
              <w:rPr>
                <w:lang w:eastAsia="en-US"/>
              </w:rPr>
              <w:t>. Praha: Grada, 2010.</w:t>
            </w:r>
          </w:p>
          <w:p w:rsidR="00E87514" w:rsidRPr="00E87514" w:rsidRDefault="00E87514" w:rsidP="0067193C">
            <w:pPr>
              <w:jc w:val="both"/>
              <w:rPr>
                <w:lang w:eastAsia="en-US"/>
              </w:rPr>
            </w:pPr>
            <w:r w:rsidRPr="00E87514">
              <w:rPr>
                <w:lang w:eastAsia="en-US"/>
              </w:rPr>
              <w:t xml:space="preserve">Rektořík, J. </w:t>
            </w:r>
            <w:r w:rsidRPr="00E87514">
              <w:rPr>
                <w:i/>
                <w:lang w:eastAsia="en-US"/>
              </w:rPr>
              <w:t>Organizace neziskového sektoru: základy ekonomiky, teorie a řízení</w:t>
            </w:r>
            <w:r w:rsidRPr="00E87514">
              <w:rPr>
                <w:lang w:eastAsia="en-US"/>
              </w:rPr>
              <w:t xml:space="preserve">. Praha: Ekopress, 2010. </w:t>
            </w:r>
          </w:p>
          <w:p w:rsidR="00E87514" w:rsidRPr="00E87514" w:rsidRDefault="00E87514" w:rsidP="0067193C">
            <w:pPr>
              <w:jc w:val="both"/>
              <w:rPr>
                <w:lang w:eastAsia="en-US"/>
              </w:rPr>
            </w:pPr>
            <w:r w:rsidRPr="00E87514">
              <w:rPr>
                <w:lang w:eastAsia="en-US"/>
              </w:rPr>
              <w:t xml:space="preserve">Vnoučková, L. </w:t>
            </w:r>
            <w:r w:rsidRPr="00E87514">
              <w:rPr>
                <w:i/>
                <w:lang w:eastAsia="en-US"/>
              </w:rPr>
              <w:t>Rozvoj lidských zdrojů</w:t>
            </w:r>
            <w:r w:rsidRPr="00E87514">
              <w:rPr>
                <w:lang w:eastAsia="en-US"/>
              </w:rPr>
              <w:t>. Praha: Vysoká škola ekonomie a managementu, 2015.</w:t>
            </w:r>
          </w:p>
        </w:tc>
      </w:tr>
      <w:tr w:rsidR="00E87514" w:rsidRPr="00E87514" w:rsidTr="00017D69">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E87514" w:rsidRPr="00E87514" w:rsidRDefault="00E87514" w:rsidP="0067193C">
            <w:pPr>
              <w:jc w:val="center"/>
              <w:rPr>
                <w:b/>
                <w:lang w:eastAsia="en-US"/>
              </w:rPr>
            </w:pPr>
            <w:r w:rsidRPr="00E87514">
              <w:rPr>
                <w:b/>
                <w:lang w:eastAsia="en-US"/>
              </w:rPr>
              <w:t>Informace ke kombinované nebo distanční formě</w:t>
            </w:r>
          </w:p>
        </w:tc>
      </w:tr>
      <w:tr w:rsidR="00E87514" w:rsidRPr="00E87514" w:rsidTr="00017D69">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lang w:eastAsia="en-US"/>
              </w:rPr>
            </w:pPr>
            <w:r w:rsidRPr="00E87514">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E87514" w:rsidRPr="00E87514" w:rsidRDefault="00716F2A" w:rsidP="0067193C">
            <w:pPr>
              <w:jc w:val="both"/>
              <w:rPr>
                <w:lang w:eastAsia="en-US"/>
              </w:rPr>
            </w:pPr>
            <w:r>
              <w:rPr>
                <w:lang w:eastAsia="en-US"/>
              </w:rPr>
              <w:t>60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lang w:eastAsia="en-US"/>
              </w:rPr>
            </w:pPr>
            <w:r w:rsidRPr="00E87514">
              <w:rPr>
                <w:b/>
                <w:lang w:eastAsia="en-US"/>
              </w:rPr>
              <w:t xml:space="preserve">hodin </w:t>
            </w:r>
          </w:p>
        </w:tc>
      </w:tr>
      <w:tr w:rsidR="00E87514" w:rsidRPr="00E87514" w:rsidTr="00017D69">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lang w:eastAsia="en-US"/>
              </w:rPr>
            </w:pPr>
            <w:r w:rsidRPr="00E87514">
              <w:rPr>
                <w:b/>
                <w:lang w:eastAsia="en-US"/>
              </w:rPr>
              <w:t>Informace o způsobu kontaktu s vyučujícím</w:t>
            </w:r>
          </w:p>
        </w:tc>
      </w:tr>
      <w:tr w:rsidR="00E87514" w:rsidRPr="00E87514" w:rsidTr="00716F2A">
        <w:trPr>
          <w:trHeight w:val="429"/>
        </w:trPr>
        <w:tc>
          <w:tcPr>
            <w:tcW w:w="9854" w:type="dxa"/>
            <w:gridSpan w:val="8"/>
            <w:tcBorders>
              <w:top w:val="single" w:sz="4" w:space="0" w:color="auto"/>
              <w:left w:val="single" w:sz="4" w:space="0" w:color="auto"/>
              <w:bottom w:val="single" w:sz="4" w:space="0" w:color="auto"/>
              <w:right w:val="single" w:sz="4" w:space="0" w:color="auto"/>
            </w:tcBorders>
          </w:tcPr>
          <w:p w:rsidR="00E87514" w:rsidRPr="00E87514" w:rsidRDefault="00E87514" w:rsidP="0067193C">
            <w:pPr>
              <w:jc w:val="both"/>
              <w:rPr>
                <w:color w:val="000000"/>
                <w:lang w:eastAsia="en-US"/>
              </w:rPr>
            </w:pPr>
            <w:r w:rsidRPr="00E87514">
              <w:rPr>
                <w:color w:val="000000"/>
                <w:lang w:eastAsia="en-US"/>
              </w:rPr>
              <w:t xml:space="preserve">60 hodin distanční forma (vlastní realizace odborné praxe). Konzultace ke zpracování Deníku praxe v prostředí MOODLE nebo e-mailem. </w:t>
            </w:r>
          </w:p>
        </w:tc>
      </w:tr>
    </w:tbl>
    <w:p w:rsidR="00E87514" w:rsidRPr="00E87514" w:rsidRDefault="00E87514" w:rsidP="00E87514">
      <w:pPr>
        <w:rPr>
          <w:b/>
          <w:sz w:val="24"/>
          <w:szCs w:val="24"/>
        </w:rPr>
      </w:pPr>
    </w:p>
    <w:p w:rsidR="00E87514" w:rsidRDefault="00E87514" w:rsidP="00E87514">
      <w:pPr>
        <w:rPr>
          <w:b/>
          <w:sz w:val="24"/>
          <w:szCs w:val="24"/>
        </w:rPr>
      </w:pPr>
    </w:p>
    <w:p w:rsidR="00716F2A" w:rsidRDefault="00716F2A" w:rsidP="00E87514">
      <w:pPr>
        <w:rPr>
          <w:b/>
          <w:sz w:val="24"/>
          <w:szCs w:val="24"/>
        </w:rPr>
      </w:pPr>
    </w:p>
    <w:p w:rsidR="00716F2A" w:rsidRDefault="00716F2A" w:rsidP="00E87514">
      <w:pPr>
        <w:rPr>
          <w:b/>
          <w:sz w:val="24"/>
          <w:szCs w:val="24"/>
        </w:rPr>
      </w:pPr>
    </w:p>
    <w:p w:rsidR="00716F2A" w:rsidRDefault="00716F2A" w:rsidP="00E87514">
      <w:pPr>
        <w:rPr>
          <w:b/>
          <w:sz w:val="24"/>
          <w:szCs w:val="24"/>
        </w:rPr>
      </w:pPr>
    </w:p>
    <w:p w:rsidR="00D95789" w:rsidRDefault="00D95789" w:rsidP="00E87514">
      <w:pPr>
        <w:rPr>
          <w:b/>
          <w:sz w:val="24"/>
          <w:szCs w:val="24"/>
        </w:rPr>
      </w:pPr>
    </w:p>
    <w:p w:rsidR="00D95789" w:rsidRDefault="00D95789" w:rsidP="00E87514">
      <w:pPr>
        <w:rPr>
          <w:b/>
          <w:sz w:val="24"/>
          <w:szCs w:val="24"/>
        </w:rPr>
      </w:pPr>
    </w:p>
    <w:p w:rsidR="00716F2A" w:rsidRDefault="00716F2A" w:rsidP="00E87514">
      <w:pPr>
        <w:rPr>
          <w:b/>
          <w:sz w:val="24"/>
          <w:szCs w:val="24"/>
        </w:rPr>
      </w:pPr>
    </w:p>
    <w:p w:rsidR="00716F2A" w:rsidRDefault="00716F2A" w:rsidP="00E87514">
      <w:pPr>
        <w:rPr>
          <w:b/>
          <w:sz w:val="24"/>
          <w:szCs w:val="24"/>
        </w:rPr>
      </w:pPr>
    </w:p>
    <w:p w:rsidR="006136AE" w:rsidRPr="00E87514" w:rsidRDefault="006136AE" w:rsidP="00E87514">
      <w:pPr>
        <w:rPr>
          <w:b/>
          <w:sz w:val="24"/>
          <w:szCs w:val="24"/>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rsidR="00E87514" w:rsidRPr="00E87514" w:rsidRDefault="00E87514" w:rsidP="00716F2A">
            <w:pPr>
              <w:jc w:val="both"/>
              <w:rPr>
                <w:b/>
                <w:sz w:val="28"/>
                <w:lang w:eastAsia="en-US"/>
              </w:rPr>
            </w:pPr>
            <w:r w:rsidRPr="00E87514">
              <w:br w:type="page"/>
            </w:r>
            <w:r w:rsidRPr="00E87514">
              <w:rPr>
                <w:b/>
                <w:sz w:val="28"/>
                <w:lang w:eastAsia="en-US"/>
              </w:rPr>
              <w:t>B-III – Charakteristika studijního předmětu</w:t>
            </w:r>
          </w:p>
        </w:tc>
      </w:tr>
      <w:tr w:rsidR="00E87514" w:rsidRPr="00E87514" w:rsidTr="00017D69">
        <w:tc>
          <w:tcPr>
            <w:tcW w:w="3085" w:type="dxa"/>
            <w:tcBorders>
              <w:top w:val="doub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lang w:eastAsia="en-US"/>
              </w:rPr>
            </w:pPr>
            <w:r w:rsidRPr="00E87514">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E87514" w:rsidRPr="00E87514" w:rsidRDefault="00E87514" w:rsidP="00716F2A">
            <w:pPr>
              <w:jc w:val="both"/>
              <w:rPr>
                <w:lang w:eastAsia="en-US"/>
              </w:rPr>
            </w:pPr>
            <w:r w:rsidRPr="00E87514">
              <w:rPr>
                <w:lang w:eastAsia="en-US"/>
              </w:rPr>
              <w:t>Tvorba vzdělávacího programu</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lang w:eastAsia="en-US"/>
              </w:rPr>
            </w:pPr>
            <w:r w:rsidRPr="00E87514">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E87514" w:rsidRPr="00E87514" w:rsidRDefault="00E87514" w:rsidP="00716F2A">
            <w:pPr>
              <w:jc w:val="both"/>
              <w:rPr>
                <w:lang w:eastAsia="en-US"/>
              </w:rPr>
            </w:pP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lang w:eastAsia="en-US"/>
              </w:rPr>
            </w:pPr>
            <w:r w:rsidRPr="00E87514">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E87514" w:rsidRPr="00E87514" w:rsidRDefault="00E87514" w:rsidP="00716F2A">
            <w:pPr>
              <w:jc w:val="both"/>
              <w:rPr>
                <w:lang w:eastAsia="en-US"/>
              </w:rPr>
            </w:pPr>
            <w:proofErr w:type="gramStart"/>
            <w:r w:rsidRPr="00E87514">
              <w:rPr>
                <w:lang w:eastAsia="en-US"/>
              </w:rPr>
              <w:t>3./LS</w:t>
            </w:r>
            <w:proofErr w:type="gramEnd"/>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lang w:eastAsia="en-US"/>
              </w:rPr>
            </w:pPr>
            <w:r w:rsidRPr="00E87514">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E87514" w:rsidRPr="00E87514" w:rsidRDefault="00E87514" w:rsidP="00716F2A">
            <w:pPr>
              <w:jc w:val="both"/>
              <w:rPr>
                <w:lang w:eastAsia="en-US"/>
              </w:rPr>
            </w:pPr>
            <w:r w:rsidRPr="00E87514">
              <w:rPr>
                <w:lang w:eastAsia="en-US"/>
              </w:rPr>
              <w:t>10s + 10</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lang w:eastAsia="en-US"/>
              </w:rPr>
            </w:pPr>
            <w:r w:rsidRPr="00E87514">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rsidR="00E87514" w:rsidRPr="00E87514" w:rsidRDefault="00E87514" w:rsidP="00716F2A">
            <w:pPr>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lang w:eastAsia="en-US"/>
              </w:rPr>
            </w:pPr>
            <w:r w:rsidRPr="00E87514">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E87514" w:rsidRPr="00E87514" w:rsidRDefault="00E87514" w:rsidP="00716F2A">
            <w:pPr>
              <w:jc w:val="both"/>
              <w:rPr>
                <w:lang w:eastAsia="en-US"/>
              </w:rPr>
            </w:pPr>
            <w:r w:rsidRPr="00E87514">
              <w:rPr>
                <w:lang w:eastAsia="en-US"/>
              </w:rPr>
              <w:t>6</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sz w:val="22"/>
                <w:lang w:eastAsia="en-US"/>
              </w:rPr>
            </w:pPr>
            <w:r w:rsidRPr="00E87514">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E87514" w:rsidRPr="00E87514" w:rsidRDefault="00C41F0A" w:rsidP="00716F2A">
            <w:pPr>
              <w:jc w:val="both"/>
              <w:rPr>
                <w:lang w:eastAsia="en-US"/>
              </w:rPr>
            </w:pPr>
            <w:ins w:id="46" w:author="*" w:date="2018-08-23T07:43:00Z">
              <w:r>
                <w:rPr>
                  <w:lang w:eastAsia="en-US"/>
                </w:rPr>
                <w:t>Prerekvizity: Androdidaktika</w:t>
              </w:r>
            </w:ins>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lang w:eastAsia="en-US"/>
              </w:rPr>
            </w:pPr>
            <w:r w:rsidRPr="00E87514">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E87514" w:rsidRPr="00E87514" w:rsidRDefault="00E87514" w:rsidP="00716F2A">
            <w:pPr>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lang w:eastAsia="en-US"/>
              </w:rPr>
            </w:pPr>
            <w:r w:rsidRPr="00E87514">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E87514" w:rsidRPr="00E87514" w:rsidRDefault="00E87514" w:rsidP="00716F2A">
            <w:pPr>
              <w:jc w:val="both"/>
              <w:rPr>
                <w:lang w:eastAsia="en-US"/>
              </w:rPr>
            </w:pPr>
            <w:r w:rsidRPr="00E87514">
              <w:rPr>
                <w:lang w:eastAsia="en-US"/>
              </w:rPr>
              <w:t>seminář</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lang w:eastAsia="en-US"/>
              </w:rPr>
            </w:pPr>
            <w:r w:rsidRPr="00E87514">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E87514" w:rsidRPr="00E87514" w:rsidRDefault="00E87514" w:rsidP="00716F2A">
            <w:pPr>
              <w:jc w:val="both"/>
              <w:rPr>
                <w:sz w:val="18"/>
                <w:szCs w:val="18"/>
                <w:lang w:eastAsia="en-US"/>
              </w:rPr>
            </w:pPr>
            <w:r w:rsidRPr="006136AE">
              <w:rPr>
                <w:szCs w:val="18"/>
                <w:lang w:eastAsia="en-US"/>
              </w:rPr>
              <w:t>Vytvoření návrhu vzdělávacího programu a jeho úspěšná obhajoba s doplňujícími otázkami, kdy student prokáže teoretickou znalost a porozumění základním pojmům.</w:t>
            </w:r>
          </w:p>
        </w:tc>
      </w:tr>
      <w:tr w:rsidR="00E87514" w:rsidRPr="00E87514" w:rsidTr="00017D69">
        <w:trPr>
          <w:trHeight w:val="264"/>
        </w:trPr>
        <w:tc>
          <w:tcPr>
            <w:tcW w:w="9854" w:type="dxa"/>
            <w:gridSpan w:val="8"/>
            <w:tcBorders>
              <w:top w:val="nil"/>
              <w:left w:val="single" w:sz="4" w:space="0" w:color="auto"/>
              <w:bottom w:val="single" w:sz="4" w:space="0" w:color="auto"/>
              <w:right w:val="single" w:sz="4" w:space="0" w:color="auto"/>
            </w:tcBorders>
          </w:tcPr>
          <w:p w:rsidR="00E87514" w:rsidRPr="00E87514" w:rsidRDefault="00E87514" w:rsidP="00716F2A">
            <w:pPr>
              <w:jc w:val="both"/>
              <w:rPr>
                <w:lang w:eastAsia="en-US"/>
              </w:rPr>
            </w:pPr>
          </w:p>
        </w:tc>
      </w:tr>
      <w:tr w:rsidR="00E87514" w:rsidRPr="00E87514" w:rsidTr="00017D69">
        <w:trPr>
          <w:trHeight w:val="197"/>
        </w:trPr>
        <w:tc>
          <w:tcPr>
            <w:tcW w:w="3085" w:type="dxa"/>
            <w:tcBorders>
              <w:top w:val="nil"/>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lang w:eastAsia="en-US"/>
              </w:rPr>
            </w:pPr>
            <w:r w:rsidRPr="00E87514">
              <w:rPr>
                <w:b/>
                <w:lang w:eastAsia="en-US"/>
              </w:rPr>
              <w:t>Garant předmětu</w:t>
            </w:r>
          </w:p>
        </w:tc>
        <w:tc>
          <w:tcPr>
            <w:tcW w:w="6769" w:type="dxa"/>
            <w:gridSpan w:val="7"/>
            <w:tcBorders>
              <w:top w:val="nil"/>
              <w:left w:val="single" w:sz="4" w:space="0" w:color="auto"/>
              <w:bottom w:val="single" w:sz="4" w:space="0" w:color="auto"/>
              <w:right w:val="single" w:sz="4" w:space="0" w:color="auto"/>
            </w:tcBorders>
          </w:tcPr>
          <w:p w:rsidR="00E87514" w:rsidRPr="00E87514" w:rsidRDefault="00E87514" w:rsidP="00716F2A">
            <w:pPr>
              <w:jc w:val="both"/>
              <w:rPr>
                <w:lang w:eastAsia="en-US"/>
              </w:rPr>
            </w:pPr>
            <w:r w:rsidRPr="00E87514">
              <w:rPr>
                <w:lang w:eastAsia="en-US"/>
              </w:rPr>
              <w:t xml:space="preserve"> </w:t>
            </w:r>
          </w:p>
        </w:tc>
      </w:tr>
      <w:tr w:rsidR="00E87514" w:rsidRPr="00E87514" w:rsidTr="00017D69">
        <w:trPr>
          <w:trHeight w:val="243"/>
        </w:trPr>
        <w:tc>
          <w:tcPr>
            <w:tcW w:w="3085" w:type="dxa"/>
            <w:tcBorders>
              <w:top w:val="nil"/>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lang w:eastAsia="en-US"/>
              </w:rPr>
            </w:pPr>
            <w:r w:rsidRPr="00E87514">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E87514" w:rsidRPr="00E87514" w:rsidRDefault="00E87514" w:rsidP="00716F2A">
            <w:pPr>
              <w:jc w:val="both"/>
              <w:rPr>
                <w:lang w:eastAsia="en-US"/>
              </w:rPr>
            </w:pP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lang w:eastAsia="en-US"/>
              </w:rPr>
            </w:pPr>
            <w:r w:rsidRPr="00E87514">
              <w:rPr>
                <w:b/>
                <w:lang w:eastAsia="en-US"/>
              </w:rPr>
              <w:t>Vyučující</w:t>
            </w:r>
          </w:p>
        </w:tc>
        <w:tc>
          <w:tcPr>
            <w:tcW w:w="6769" w:type="dxa"/>
            <w:gridSpan w:val="7"/>
            <w:tcBorders>
              <w:top w:val="single" w:sz="4" w:space="0" w:color="auto"/>
              <w:left w:val="single" w:sz="4" w:space="0" w:color="auto"/>
              <w:bottom w:val="nil"/>
              <w:right w:val="single" w:sz="4" w:space="0" w:color="auto"/>
            </w:tcBorders>
          </w:tcPr>
          <w:p w:rsidR="00E87514" w:rsidRPr="00E87514" w:rsidRDefault="00E87514" w:rsidP="00716F2A">
            <w:pPr>
              <w:jc w:val="both"/>
              <w:rPr>
                <w:lang w:eastAsia="en-US"/>
              </w:rPr>
            </w:pPr>
          </w:p>
        </w:tc>
      </w:tr>
      <w:tr w:rsidR="00E87514" w:rsidRPr="00E87514" w:rsidTr="00017D69">
        <w:trPr>
          <w:trHeight w:val="296"/>
        </w:trPr>
        <w:tc>
          <w:tcPr>
            <w:tcW w:w="9854" w:type="dxa"/>
            <w:gridSpan w:val="8"/>
            <w:tcBorders>
              <w:top w:val="nil"/>
              <w:left w:val="single" w:sz="4" w:space="0" w:color="auto"/>
              <w:bottom w:val="single" w:sz="4" w:space="0" w:color="auto"/>
              <w:right w:val="single" w:sz="4" w:space="0" w:color="auto"/>
            </w:tcBorders>
          </w:tcPr>
          <w:p w:rsidR="00E87514" w:rsidRPr="00E87514" w:rsidRDefault="00E87514" w:rsidP="00716F2A">
            <w:pPr>
              <w:jc w:val="both"/>
              <w:rPr>
                <w:lang w:eastAsia="en-US"/>
              </w:rPr>
            </w:pPr>
            <w:r w:rsidRPr="00E87514">
              <w:rPr>
                <w:lang w:eastAsia="en-US"/>
              </w:rPr>
              <w:t>PhDr. Zuzana Hrnčiříková, Ph.D.</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lang w:eastAsia="en-US"/>
              </w:rPr>
            </w:pPr>
            <w:r w:rsidRPr="00E87514">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E87514" w:rsidRPr="00E87514" w:rsidRDefault="00E87514" w:rsidP="00716F2A">
            <w:pPr>
              <w:jc w:val="both"/>
              <w:rPr>
                <w:lang w:eastAsia="en-US"/>
              </w:rPr>
            </w:pPr>
          </w:p>
        </w:tc>
      </w:tr>
      <w:tr w:rsidR="00E87514" w:rsidRPr="00E87514" w:rsidTr="00017D69">
        <w:trPr>
          <w:trHeight w:val="3938"/>
        </w:trPr>
        <w:tc>
          <w:tcPr>
            <w:tcW w:w="9854" w:type="dxa"/>
            <w:gridSpan w:val="8"/>
            <w:tcBorders>
              <w:top w:val="nil"/>
              <w:left w:val="single" w:sz="4" w:space="0" w:color="auto"/>
              <w:bottom w:val="single" w:sz="12" w:space="0" w:color="auto"/>
              <w:right w:val="single" w:sz="4" w:space="0" w:color="auto"/>
            </w:tcBorders>
          </w:tcPr>
          <w:p w:rsidR="00E87514" w:rsidRPr="00E87514" w:rsidRDefault="00E87514" w:rsidP="00716F2A">
            <w:pPr>
              <w:jc w:val="both"/>
              <w:rPr>
                <w:b/>
                <w:sz w:val="19"/>
                <w:szCs w:val="19"/>
                <w:lang w:eastAsia="en-US"/>
              </w:rPr>
            </w:pPr>
            <w:r w:rsidRPr="00E87514">
              <w:rPr>
                <w:b/>
                <w:sz w:val="19"/>
                <w:szCs w:val="19"/>
                <w:lang w:eastAsia="en-US"/>
              </w:rPr>
              <w:t>Cíle předmětu</w:t>
            </w:r>
          </w:p>
          <w:p w:rsidR="00E87514" w:rsidRPr="00E87514" w:rsidRDefault="00E87514" w:rsidP="00716F2A">
            <w:pPr>
              <w:jc w:val="both"/>
              <w:rPr>
                <w:sz w:val="19"/>
                <w:szCs w:val="19"/>
                <w:lang w:eastAsia="en-US"/>
              </w:rPr>
            </w:pPr>
            <w:r w:rsidRPr="00E87514">
              <w:rPr>
                <w:sz w:val="19"/>
                <w:szCs w:val="19"/>
                <w:lang w:eastAsia="en-US"/>
              </w:rPr>
              <w:t>Cílem předmětu je seznámit studenty se základními pravidly a postupy v projektování vzdělávání. V rámci předmětu jsou vysvětleny i základní didaktické kategorie, jejichž znalost je nutná pro aplikaci do jednotlivých částí vzdělávacího programu. Studenti jsou vedeni k uvědomění si významu logické provázanosti jednotlivých kroků tvorby vzdělávacího programu z hlediska účastníků vzdělávání a výsledků jejich učení.</w:t>
            </w:r>
          </w:p>
          <w:p w:rsidR="00E87514" w:rsidRPr="00E87514" w:rsidRDefault="00E87514" w:rsidP="00716F2A">
            <w:pPr>
              <w:jc w:val="both"/>
              <w:rPr>
                <w:b/>
                <w:sz w:val="19"/>
                <w:szCs w:val="19"/>
                <w:lang w:eastAsia="en-US"/>
              </w:rPr>
            </w:pPr>
            <w:r w:rsidRPr="00E87514">
              <w:rPr>
                <w:b/>
                <w:sz w:val="19"/>
                <w:szCs w:val="19"/>
                <w:lang w:eastAsia="en-US"/>
              </w:rPr>
              <w:t>Obsah předmětu</w:t>
            </w:r>
          </w:p>
          <w:p w:rsidR="00E87514" w:rsidRPr="00E87514" w:rsidRDefault="00E87514" w:rsidP="00716F2A">
            <w:pPr>
              <w:jc w:val="both"/>
              <w:rPr>
                <w:sz w:val="19"/>
                <w:szCs w:val="19"/>
                <w:lang w:eastAsia="en-US"/>
              </w:rPr>
            </w:pPr>
            <w:r w:rsidRPr="00E87514">
              <w:rPr>
                <w:sz w:val="19"/>
                <w:szCs w:val="19"/>
                <w:lang w:eastAsia="en-US"/>
              </w:rPr>
              <w:t>Základní pojmy (vzdělávací program, kurikulární dokumenty, teorie vzdělávání s důrazem na konstruktivistické teorie, profil absolventa), základní didaktické kategorie (výukový cíl, výukové metody, organizační formy výuky, hodnocení výsledků vzdělávání).</w:t>
            </w:r>
          </w:p>
          <w:p w:rsidR="00E87514" w:rsidRPr="00E87514" w:rsidRDefault="00E87514" w:rsidP="00716F2A">
            <w:pPr>
              <w:jc w:val="both"/>
              <w:rPr>
                <w:sz w:val="19"/>
                <w:szCs w:val="19"/>
                <w:lang w:eastAsia="en-US"/>
              </w:rPr>
            </w:pPr>
            <w:r w:rsidRPr="00E87514">
              <w:rPr>
                <w:sz w:val="19"/>
                <w:szCs w:val="19"/>
                <w:lang w:eastAsia="en-US"/>
              </w:rPr>
              <w:t>Etapy tvorby vzdělávacího programu, pilotní verze programu, nultá verze programu, realizační verze programu, faktory limitující tvorbu vzdělávacího programu.</w:t>
            </w:r>
          </w:p>
          <w:p w:rsidR="00E87514" w:rsidRPr="00E87514" w:rsidRDefault="00E87514" w:rsidP="00716F2A">
            <w:pPr>
              <w:jc w:val="both"/>
              <w:rPr>
                <w:sz w:val="19"/>
                <w:szCs w:val="19"/>
                <w:lang w:eastAsia="en-US"/>
              </w:rPr>
            </w:pPr>
            <w:r w:rsidRPr="00E87514">
              <w:rPr>
                <w:sz w:val="19"/>
                <w:szCs w:val="19"/>
                <w:lang w:eastAsia="en-US"/>
              </w:rPr>
              <w:t>Postup tvorby vzdělávacího programu - vybrané postupy dle různých autorů.</w:t>
            </w:r>
          </w:p>
          <w:p w:rsidR="00E87514" w:rsidRPr="00E87514" w:rsidRDefault="00E87514" w:rsidP="00716F2A">
            <w:pPr>
              <w:jc w:val="both"/>
              <w:rPr>
                <w:sz w:val="19"/>
                <w:szCs w:val="19"/>
                <w:lang w:eastAsia="en-US"/>
              </w:rPr>
            </w:pPr>
            <w:r w:rsidRPr="00E87514">
              <w:rPr>
                <w:sz w:val="19"/>
                <w:szCs w:val="19"/>
                <w:lang w:eastAsia="en-US"/>
              </w:rPr>
              <w:t xml:space="preserve">Analýza vzdělávacích potřeb, analýza účastníků vzdělávání. </w:t>
            </w:r>
          </w:p>
          <w:p w:rsidR="00E87514" w:rsidRPr="00E87514" w:rsidRDefault="00E87514" w:rsidP="00716F2A">
            <w:pPr>
              <w:jc w:val="both"/>
              <w:rPr>
                <w:sz w:val="19"/>
                <w:szCs w:val="19"/>
                <w:lang w:eastAsia="en-US"/>
              </w:rPr>
            </w:pPr>
            <w:r w:rsidRPr="00E87514">
              <w:rPr>
                <w:sz w:val="19"/>
                <w:szCs w:val="19"/>
                <w:lang w:eastAsia="en-US"/>
              </w:rPr>
              <w:t>Výukový cíl jako základní jednotka vzdělávacího programu (význam cílů při tvorbě vzdělávacího programu, kategorizace cílů, vlastnosti výukových cílů, taxonomie výukových cílů).</w:t>
            </w:r>
          </w:p>
          <w:p w:rsidR="00E87514" w:rsidRPr="00E87514" w:rsidRDefault="00E87514" w:rsidP="00716F2A">
            <w:pPr>
              <w:jc w:val="both"/>
              <w:rPr>
                <w:sz w:val="19"/>
                <w:szCs w:val="19"/>
                <w:lang w:eastAsia="en-US"/>
              </w:rPr>
            </w:pPr>
            <w:r w:rsidRPr="00E87514">
              <w:rPr>
                <w:sz w:val="19"/>
                <w:szCs w:val="19"/>
                <w:lang w:eastAsia="en-US"/>
              </w:rPr>
              <w:t xml:space="preserve">Obsah vzdělávacího programu. Evaluace vzdělávacího programu. </w:t>
            </w:r>
          </w:p>
          <w:p w:rsidR="00E87514" w:rsidRPr="00E87514" w:rsidRDefault="00E87514" w:rsidP="00716F2A">
            <w:pPr>
              <w:jc w:val="both"/>
              <w:rPr>
                <w:sz w:val="19"/>
                <w:szCs w:val="19"/>
                <w:lang w:eastAsia="en-US"/>
              </w:rPr>
            </w:pPr>
            <w:r w:rsidRPr="00E87514">
              <w:rPr>
                <w:sz w:val="19"/>
                <w:szCs w:val="19"/>
                <w:lang w:eastAsia="en-US"/>
              </w:rPr>
              <w:t>Vyhodnocování vzdělávání, hodnocení výsledků vzdělávání, Kirkpatrickův model vyhodnocování vzdělávání, bariéry vyhodnocování vzdělávání.</w:t>
            </w:r>
          </w:p>
          <w:p w:rsidR="00E87514" w:rsidRPr="00E87514" w:rsidRDefault="00E87514" w:rsidP="00716F2A">
            <w:pPr>
              <w:jc w:val="both"/>
              <w:rPr>
                <w:b/>
                <w:sz w:val="19"/>
                <w:szCs w:val="19"/>
                <w:lang w:eastAsia="en-US"/>
              </w:rPr>
            </w:pPr>
            <w:r w:rsidRPr="00E87514">
              <w:rPr>
                <w:b/>
                <w:sz w:val="19"/>
                <w:szCs w:val="19"/>
                <w:lang w:eastAsia="en-US"/>
              </w:rPr>
              <w:t>Výstupní kompetence</w:t>
            </w:r>
          </w:p>
          <w:p w:rsidR="00E87514" w:rsidRPr="00E87514" w:rsidRDefault="00E87514" w:rsidP="00716F2A">
            <w:pPr>
              <w:jc w:val="both"/>
              <w:rPr>
                <w:sz w:val="19"/>
                <w:szCs w:val="19"/>
                <w:lang w:eastAsia="en-US"/>
              </w:rPr>
            </w:pPr>
            <w:r w:rsidRPr="00E87514">
              <w:rPr>
                <w:sz w:val="19"/>
                <w:szCs w:val="19"/>
                <w:lang w:eastAsia="en-US"/>
              </w:rPr>
              <w:t>Student zná základní didaktické kategorie a rozumí principům tvorby vzdělávacího programu. Analyzuje vybrané příklady vzdělávacích projektů. Navrhne a obhájí projekt vlastního vzdělávacího programu dle zadání.</w:t>
            </w:r>
          </w:p>
        </w:tc>
      </w:tr>
      <w:tr w:rsidR="00E87514" w:rsidRPr="00E87514" w:rsidTr="00017D69">
        <w:trPr>
          <w:trHeight w:val="265"/>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sz w:val="19"/>
                <w:szCs w:val="19"/>
                <w:lang w:eastAsia="en-US"/>
              </w:rPr>
            </w:pPr>
            <w:r w:rsidRPr="00E87514">
              <w:rPr>
                <w:b/>
                <w:sz w:val="19"/>
                <w:szCs w:val="19"/>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E87514" w:rsidRPr="00E87514" w:rsidRDefault="00E87514" w:rsidP="00716F2A">
            <w:pPr>
              <w:jc w:val="both"/>
              <w:rPr>
                <w:sz w:val="19"/>
                <w:szCs w:val="19"/>
                <w:lang w:eastAsia="en-US"/>
              </w:rPr>
            </w:pPr>
          </w:p>
        </w:tc>
      </w:tr>
      <w:tr w:rsidR="00E87514" w:rsidRPr="00E87514" w:rsidTr="00017D69">
        <w:trPr>
          <w:trHeight w:val="1497"/>
        </w:trPr>
        <w:tc>
          <w:tcPr>
            <w:tcW w:w="9854" w:type="dxa"/>
            <w:gridSpan w:val="8"/>
            <w:tcBorders>
              <w:top w:val="nil"/>
              <w:left w:val="single" w:sz="4" w:space="0" w:color="auto"/>
              <w:bottom w:val="single" w:sz="4" w:space="0" w:color="auto"/>
              <w:right w:val="single" w:sz="4" w:space="0" w:color="auto"/>
            </w:tcBorders>
          </w:tcPr>
          <w:p w:rsidR="00E87514" w:rsidRPr="00E87514" w:rsidRDefault="00E87514" w:rsidP="00716F2A">
            <w:pPr>
              <w:jc w:val="both"/>
              <w:rPr>
                <w:b/>
                <w:sz w:val="19"/>
                <w:szCs w:val="19"/>
                <w:lang w:eastAsia="en-US"/>
              </w:rPr>
            </w:pPr>
            <w:r w:rsidRPr="00E87514">
              <w:rPr>
                <w:b/>
                <w:sz w:val="19"/>
                <w:szCs w:val="19"/>
                <w:lang w:eastAsia="en-US"/>
              </w:rPr>
              <w:t>Povinná literatura</w:t>
            </w:r>
          </w:p>
          <w:p w:rsidR="00E87514" w:rsidRPr="00E87514" w:rsidRDefault="00E87514" w:rsidP="00716F2A">
            <w:pPr>
              <w:jc w:val="both"/>
              <w:rPr>
                <w:sz w:val="19"/>
                <w:szCs w:val="19"/>
                <w:lang w:eastAsia="en-US"/>
              </w:rPr>
            </w:pPr>
            <w:r w:rsidRPr="00E87514">
              <w:rPr>
                <w:sz w:val="19"/>
                <w:szCs w:val="19"/>
                <w:lang w:eastAsia="en-US"/>
              </w:rPr>
              <w:t xml:space="preserve">Bartoňková, H. </w:t>
            </w:r>
            <w:r w:rsidRPr="00E87514">
              <w:rPr>
                <w:i/>
                <w:sz w:val="19"/>
                <w:szCs w:val="19"/>
                <w:lang w:eastAsia="en-US"/>
              </w:rPr>
              <w:t>Firemní vzdělávání</w:t>
            </w:r>
            <w:r w:rsidRPr="00E87514">
              <w:rPr>
                <w:sz w:val="19"/>
                <w:szCs w:val="19"/>
                <w:lang w:eastAsia="en-US"/>
              </w:rPr>
              <w:t>. Praha: Grada, 2010.</w:t>
            </w:r>
          </w:p>
          <w:p w:rsidR="00E87514" w:rsidRPr="00E87514" w:rsidRDefault="00E87514" w:rsidP="00716F2A">
            <w:pPr>
              <w:jc w:val="both"/>
              <w:rPr>
                <w:sz w:val="19"/>
                <w:szCs w:val="19"/>
                <w:lang w:eastAsia="en-US"/>
              </w:rPr>
            </w:pPr>
            <w:r w:rsidRPr="00E87514">
              <w:rPr>
                <w:sz w:val="19"/>
                <w:szCs w:val="19"/>
                <w:lang w:eastAsia="en-US"/>
              </w:rPr>
              <w:t xml:space="preserve">Čapek, R. </w:t>
            </w:r>
            <w:r w:rsidRPr="00E87514">
              <w:rPr>
                <w:i/>
                <w:sz w:val="19"/>
                <w:szCs w:val="19"/>
                <w:lang w:eastAsia="en-US"/>
              </w:rPr>
              <w:t>Moderní didaktika</w:t>
            </w:r>
            <w:r w:rsidRPr="00E87514">
              <w:rPr>
                <w:sz w:val="19"/>
                <w:szCs w:val="19"/>
                <w:lang w:eastAsia="en-US"/>
              </w:rPr>
              <w:t>. Praha: Grada, 2015.</w:t>
            </w:r>
          </w:p>
          <w:p w:rsidR="00E87514" w:rsidRPr="00E87514" w:rsidRDefault="00E87514" w:rsidP="00716F2A">
            <w:pPr>
              <w:jc w:val="both"/>
              <w:rPr>
                <w:sz w:val="19"/>
                <w:szCs w:val="19"/>
                <w:lang w:eastAsia="en-US"/>
              </w:rPr>
            </w:pPr>
            <w:r w:rsidRPr="00E87514">
              <w:rPr>
                <w:sz w:val="19"/>
                <w:szCs w:val="19"/>
                <w:lang w:eastAsia="en-US"/>
              </w:rPr>
              <w:t xml:space="preserve">Mužík, J. </w:t>
            </w:r>
            <w:r w:rsidRPr="00E87514">
              <w:rPr>
                <w:i/>
                <w:sz w:val="19"/>
                <w:szCs w:val="19"/>
                <w:lang w:eastAsia="en-US"/>
              </w:rPr>
              <w:t>Řízení vzdělávacího procesu. Andragogická didaktika</w:t>
            </w:r>
            <w:r w:rsidRPr="00E87514">
              <w:rPr>
                <w:sz w:val="19"/>
                <w:szCs w:val="19"/>
                <w:lang w:eastAsia="en-US"/>
              </w:rPr>
              <w:t>. Praha: WoltersKluwer, 2010.</w:t>
            </w:r>
          </w:p>
          <w:p w:rsidR="00E87514" w:rsidRPr="00E87514" w:rsidRDefault="00E87514" w:rsidP="00716F2A">
            <w:pPr>
              <w:jc w:val="both"/>
              <w:rPr>
                <w:sz w:val="19"/>
                <w:szCs w:val="19"/>
                <w:lang w:eastAsia="en-US"/>
              </w:rPr>
            </w:pPr>
            <w:r w:rsidRPr="00E87514">
              <w:rPr>
                <w:sz w:val="19"/>
                <w:szCs w:val="19"/>
                <w:lang w:eastAsia="en-US"/>
              </w:rPr>
              <w:t xml:space="preserve">Veteška, J., Tureckiová, M. </w:t>
            </w:r>
            <w:r w:rsidRPr="00E87514">
              <w:rPr>
                <w:i/>
                <w:sz w:val="19"/>
                <w:szCs w:val="19"/>
                <w:lang w:eastAsia="en-US"/>
              </w:rPr>
              <w:t>Kompetence ve vzdělávání</w:t>
            </w:r>
            <w:r w:rsidRPr="00E87514">
              <w:rPr>
                <w:sz w:val="19"/>
                <w:szCs w:val="19"/>
                <w:lang w:eastAsia="en-US"/>
              </w:rPr>
              <w:t>. Praha: Grada, 2008.</w:t>
            </w:r>
          </w:p>
          <w:p w:rsidR="00E87514" w:rsidRPr="00E87514" w:rsidRDefault="00E87514" w:rsidP="00716F2A">
            <w:pPr>
              <w:jc w:val="both"/>
              <w:rPr>
                <w:b/>
                <w:sz w:val="19"/>
                <w:szCs w:val="19"/>
                <w:lang w:eastAsia="en-US"/>
              </w:rPr>
            </w:pPr>
            <w:r w:rsidRPr="00E87514">
              <w:rPr>
                <w:b/>
                <w:sz w:val="19"/>
                <w:szCs w:val="19"/>
                <w:lang w:eastAsia="en-US"/>
              </w:rPr>
              <w:t>Doporučená literatura</w:t>
            </w:r>
          </w:p>
          <w:p w:rsidR="00E87514" w:rsidRPr="00E87514" w:rsidRDefault="00E87514" w:rsidP="00716F2A">
            <w:pPr>
              <w:jc w:val="both"/>
              <w:rPr>
                <w:sz w:val="19"/>
                <w:szCs w:val="19"/>
                <w:lang w:eastAsia="en-US"/>
              </w:rPr>
            </w:pPr>
            <w:r w:rsidRPr="00E87514">
              <w:rPr>
                <w:sz w:val="19"/>
                <w:szCs w:val="19"/>
                <w:lang w:eastAsia="en-US"/>
              </w:rPr>
              <w:t xml:space="preserve">Bartoňková, H. </w:t>
            </w:r>
            <w:r w:rsidRPr="00E87514">
              <w:rPr>
                <w:i/>
                <w:sz w:val="19"/>
                <w:szCs w:val="19"/>
                <w:lang w:eastAsia="en-US"/>
              </w:rPr>
              <w:t>Projektování vzdělávací akce</w:t>
            </w:r>
            <w:r w:rsidRPr="00E87514">
              <w:rPr>
                <w:sz w:val="19"/>
                <w:szCs w:val="19"/>
                <w:lang w:eastAsia="en-US"/>
              </w:rPr>
              <w:t>. Olomouc: Vydavatelství Univerzity Palackého v Olomouci, 2010.</w:t>
            </w:r>
          </w:p>
          <w:p w:rsidR="00E87514" w:rsidRPr="00E87514" w:rsidRDefault="00E87514" w:rsidP="00716F2A">
            <w:pPr>
              <w:jc w:val="both"/>
              <w:rPr>
                <w:sz w:val="19"/>
                <w:szCs w:val="19"/>
                <w:lang w:eastAsia="en-US"/>
              </w:rPr>
            </w:pPr>
            <w:r w:rsidRPr="00E87514">
              <w:rPr>
                <w:sz w:val="19"/>
                <w:szCs w:val="19"/>
                <w:lang w:eastAsia="en-US"/>
              </w:rPr>
              <w:t xml:space="preserve">Dvořáková, Z. </w:t>
            </w:r>
            <w:r w:rsidRPr="00E87514">
              <w:rPr>
                <w:i/>
                <w:sz w:val="19"/>
                <w:szCs w:val="19"/>
                <w:lang w:eastAsia="en-US"/>
              </w:rPr>
              <w:t>Řízení lidských zdrojů</w:t>
            </w:r>
            <w:r w:rsidRPr="00E87514">
              <w:rPr>
                <w:sz w:val="19"/>
                <w:szCs w:val="19"/>
                <w:lang w:eastAsia="en-US"/>
              </w:rPr>
              <w:t xml:space="preserve">. Praha: </w:t>
            </w:r>
            <w:proofErr w:type="gramStart"/>
            <w:r w:rsidRPr="00E87514">
              <w:rPr>
                <w:sz w:val="19"/>
                <w:szCs w:val="19"/>
                <w:lang w:eastAsia="en-US"/>
              </w:rPr>
              <w:t>C.H.</w:t>
            </w:r>
            <w:proofErr w:type="gramEnd"/>
            <w:r w:rsidRPr="00E87514">
              <w:rPr>
                <w:sz w:val="19"/>
                <w:szCs w:val="19"/>
                <w:lang w:eastAsia="en-US"/>
              </w:rPr>
              <w:t xml:space="preserve"> Beck, 2012.</w:t>
            </w:r>
          </w:p>
          <w:p w:rsidR="00E87514" w:rsidRPr="00E87514" w:rsidRDefault="00E87514" w:rsidP="00716F2A">
            <w:pPr>
              <w:jc w:val="both"/>
              <w:rPr>
                <w:sz w:val="19"/>
                <w:szCs w:val="19"/>
                <w:lang w:eastAsia="en-US"/>
              </w:rPr>
            </w:pPr>
            <w:r w:rsidRPr="00E87514">
              <w:rPr>
                <w:sz w:val="19"/>
                <w:szCs w:val="19"/>
                <w:lang w:eastAsia="en-US"/>
              </w:rPr>
              <w:t xml:space="preserve">Langer, T. </w:t>
            </w:r>
            <w:r w:rsidRPr="00E87514">
              <w:rPr>
                <w:i/>
                <w:sz w:val="19"/>
                <w:szCs w:val="19"/>
                <w:lang w:eastAsia="en-US"/>
              </w:rPr>
              <w:t>Moderní lektor</w:t>
            </w:r>
            <w:r w:rsidRPr="00E87514">
              <w:rPr>
                <w:sz w:val="19"/>
                <w:szCs w:val="19"/>
                <w:lang w:eastAsia="en-US"/>
              </w:rPr>
              <w:t>. Praha: Grada, 2016.</w:t>
            </w:r>
          </w:p>
        </w:tc>
      </w:tr>
      <w:tr w:rsidR="00E87514" w:rsidRPr="00E87514" w:rsidTr="00017D69">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E87514" w:rsidRPr="00E87514" w:rsidRDefault="00E87514" w:rsidP="00716F2A">
            <w:pPr>
              <w:jc w:val="center"/>
              <w:rPr>
                <w:b/>
                <w:sz w:val="19"/>
                <w:szCs w:val="19"/>
                <w:lang w:eastAsia="en-US"/>
              </w:rPr>
            </w:pPr>
            <w:r w:rsidRPr="00E87514">
              <w:rPr>
                <w:b/>
                <w:sz w:val="19"/>
                <w:szCs w:val="19"/>
                <w:lang w:eastAsia="en-US"/>
              </w:rPr>
              <w:t>Informace ke kombinované nebo distanční formě</w:t>
            </w:r>
          </w:p>
        </w:tc>
      </w:tr>
      <w:tr w:rsidR="00E87514" w:rsidRPr="00E87514" w:rsidTr="00017D69">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sz w:val="19"/>
                <w:szCs w:val="19"/>
                <w:lang w:eastAsia="en-US"/>
              </w:rPr>
            </w:pPr>
            <w:r w:rsidRPr="00E87514">
              <w:rPr>
                <w:b/>
                <w:sz w:val="19"/>
                <w:szCs w:val="19"/>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E87514" w:rsidRPr="00E87514" w:rsidRDefault="00E87514" w:rsidP="00716F2A">
            <w:pPr>
              <w:jc w:val="both"/>
              <w:rPr>
                <w:sz w:val="19"/>
                <w:szCs w:val="19"/>
                <w:lang w:eastAsia="en-US"/>
              </w:rPr>
            </w:pPr>
            <w:r w:rsidRPr="00E87514">
              <w:rPr>
                <w:sz w:val="19"/>
                <w:szCs w:val="19"/>
                <w:lang w:eastAsia="en-US"/>
              </w:rPr>
              <w:t>20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sz w:val="19"/>
                <w:szCs w:val="19"/>
                <w:lang w:eastAsia="en-US"/>
              </w:rPr>
            </w:pPr>
            <w:r w:rsidRPr="00E87514">
              <w:rPr>
                <w:b/>
                <w:sz w:val="19"/>
                <w:szCs w:val="19"/>
                <w:lang w:eastAsia="en-US"/>
              </w:rPr>
              <w:t xml:space="preserve">hodin </w:t>
            </w:r>
          </w:p>
        </w:tc>
      </w:tr>
      <w:tr w:rsidR="00E87514" w:rsidRPr="00E87514" w:rsidTr="00017D69">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sz w:val="19"/>
                <w:szCs w:val="19"/>
                <w:lang w:eastAsia="en-US"/>
              </w:rPr>
            </w:pPr>
            <w:r w:rsidRPr="00E87514">
              <w:rPr>
                <w:b/>
                <w:sz w:val="19"/>
                <w:szCs w:val="19"/>
                <w:lang w:eastAsia="en-US"/>
              </w:rPr>
              <w:t>Informace o způsobu kontaktu s vyučujícím</w:t>
            </w:r>
          </w:p>
        </w:tc>
      </w:tr>
      <w:tr w:rsidR="00E87514" w:rsidRPr="00E87514" w:rsidTr="00716F2A">
        <w:trPr>
          <w:trHeight w:val="410"/>
        </w:trPr>
        <w:tc>
          <w:tcPr>
            <w:tcW w:w="9854" w:type="dxa"/>
            <w:gridSpan w:val="8"/>
            <w:tcBorders>
              <w:top w:val="single" w:sz="4" w:space="0" w:color="auto"/>
              <w:left w:val="single" w:sz="4" w:space="0" w:color="auto"/>
              <w:bottom w:val="single" w:sz="4" w:space="0" w:color="auto"/>
              <w:right w:val="single" w:sz="4" w:space="0" w:color="auto"/>
            </w:tcBorders>
          </w:tcPr>
          <w:p w:rsidR="00E87514" w:rsidRPr="00E87514" w:rsidRDefault="00E87514" w:rsidP="00716F2A">
            <w:pPr>
              <w:jc w:val="both"/>
              <w:rPr>
                <w:color w:val="000000"/>
                <w:sz w:val="19"/>
                <w:szCs w:val="19"/>
                <w:lang w:eastAsia="en-US"/>
              </w:rPr>
            </w:pPr>
            <w:r w:rsidRPr="00E87514">
              <w:rPr>
                <w:color w:val="000000"/>
                <w:sz w:val="19"/>
                <w:szCs w:val="19"/>
                <w:lang w:eastAsia="en-US"/>
              </w:rPr>
              <w:t xml:space="preserve">10 hodin přímá výuka formou semináře. 10 hodin distanční forma: vypracování </w:t>
            </w:r>
            <w:r w:rsidR="00716F2A">
              <w:rPr>
                <w:color w:val="000000"/>
                <w:sz w:val="19"/>
                <w:szCs w:val="19"/>
                <w:lang w:eastAsia="en-US"/>
              </w:rPr>
              <w:t xml:space="preserve">projektu vzdělávacího programu </w:t>
            </w:r>
            <w:r w:rsidRPr="00E87514">
              <w:rPr>
                <w:color w:val="000000"/>
                <w:sz w:val="19"/>
                <w:szCs w:val="19"/>
                <w:lang w:eastAsia="en-US"/>
              </w:rPr>
              <w:t>pro konkrétní cílovou skupinu dle zadání. V průběhu tvorby projektu studenti využívají konzultací v prostředí MOODLE.</w:t>
            </w:r>
          </w:p>
        </w:tc>
      </w:tr>
    </w:tbl>
    <w:tbl>
      <w:tblPr>
        <w:tblpPr w:leftFromText="141" w:rightFromText="141" w:vertAnchor="text" w:horzAnchor="margin" w:tblpY="-22"/>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r w:rsidRPr="00E87514">
              <w:t>Seminář bakalářských prací 2</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3./LS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30 hod</w:t>
            </w:r>
            <w:r w:rsidR="00716F2A">
              <w:t>in</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16</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301AC8" w:rsidP="00E87514">
            <w:pPr>
              <w:jc w:val="both"/>
            </w:pPr>
            <w:r>
              <w:t>Prerekvizita: Seminář bakalářských prací 1</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Zp</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konzultace</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716F2A">
            <w:pPr>
              <w:jc w:val="both"/>
            </w:pPr>
            <w:r w:rsidRPr="00E87514">
              <w:t xml:space="preserve">Zápočet je udělen na základě soustavné a systematické práce studenta </w:t>
            </w:r>
            <w:r w:rsidR="00716F2A">
              <w:br/>
            </w:r>
            <w:r w:rsidR="007E6C43">
              <w:t>n</w:t>
            </w:r>
            <w:r w:rsidRPr="00E87514">
              <w:t>a bakalářské práci</w:t>
            </w:r>
            <w:r w:rsidR="00716F2A">
              <w:t>. Student je povinen pravidelně konzultovat svou bakalářskou práci s vedoucím práce.</w:t>
            </w:r>
          </w:p>
        </w:tc>
      </w:tr>
      <w:tr w:rsidR="00E87514" w:rsidRPr="00E87514" w:rsidTr="00716F2A">
        <w:trPr>
          <w:trHeight w:val="253"/>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 xml:space="preserve"> </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716F2A">
        <w:trPr>
          <w:trHeight w:val="185"/>
        </w:trPr>
        <w:tc>
          <w:tcPr>
            <w:tcW w:w="9855" w:type="dxa"/>
            <w:gridSpan w:val="8"/>
            <w:tcBorders>
              <w:top w:val="nil"/>
            </w:tcBorders>
          </w:tcPr>
          <w:p w:rsidR="00E87514" w:rsidRPr="00E87514" w:rsidRDefault="00E87514" w:rsidP="00E87514">
            <w:pPr>
              <w:jc w:val="both"/>
            </w:pPr>
            <w:r w:rsidRPr="00E87514">
              <w:t>Vedoucí bakalářské práce</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B05BB3">
        <w:trPr>
          <w:trHeight w:val="1822"/>
        </w:trPr>
        <w:tc>
          <w:tcPr>
            <w:tcW w:w="9855" w:type="dxa"/>
            <w:gridSpan w:val="8"/>
            <w:tcBorders>
              <w:top w:val="nil"/>
              <w:bottom w:val="single" w:sz="12" w:space="0" w:color="auto"/>
            </w:tcBorders>
          </w:tcPr>
          <w:p w:rsidR="00B05BB3" w:rsidRPr="00F47E58" w:rsidRDefault="00B05BB3" w:rsidP="00B05BB3">
            <w:pPr>
              <w:jc w:val="both"/>
              <w:rPr>
                <w:b/>
              </w:rPr>
            </w:pPr>
            <w:bookmarkStart w:id="47" w:name="OLE_LINK16"/>
            <w:bookmarkStart w:id="48" w:name="OLE_LINK17"/>
            <w:bookmarkStart w:id="49" w:name="OLE_LINK18"/>
            <w:r w:rsidRPr="00F47E58">
              <w:rPr>
                <w:b/>
              </w:rPr>
              <w:t>Cíl předmětu</w:t>
            </w:r>
          </w:p>
          <w:p w:rsidR="00B05BB3" w:rsidRPr="00F47E58" w:rsidRDefault="00B05BB3" w:rsidP="00B05BB3">
            <w:pPr>
              <w:jc w:val="both"/>
            </w:pPr>
            <w:r w:rsidRPr="00F47E58">
              <w:t xml:space="preserve">Předmět navazuje na Seminář bakalářských prací 1. Cílem je dovést studenta prostřednictvím individuálních konzultací </w:t>
            </w:r>
            <w:r>
              <w:br/>
            </w:r>
            <w:r w:rsidRPr="00F47E58">
              <w:t>k vypracování bakalářské práce.</w:t>
            </w:r>
          </w:p>
          <w:p w:rsidR="00B05BB3" w:rsidRPr="00F47E58" w:rsidRDefault="00B05BB3" w:rsidP="00B05BB3">
            <w:pPr>
              <w:jc w:val="both"/>
              <w:rPr>
                <w:b/>
              </w:rPr>
            </w:pPr>
            <w:r w:rsidRPr="00F47E58">
              <w:rPr>
                <w:b/>
              </w:rPr>
              <w:t>Obsah předmětu</w:t>
            </w:r>
          </w:p>
          <w:p w:rsidR="00B05BB3" w:rsidRPr="00F47E58" w:rsidRDefault="00B05BB3" w:rsidP="00B05BB3">
            <w:pPr>
              <w:jc w:val="both"/>
            </w:pPr>
            <w:r w:rsidRPr="00F47E58">
              <w:t>Individuální konzultace s vedoucím bakalářské práce.</w:t>
            </w:r>
          </w:p>
          <w:p w:rsidR="00B05BB3" w:rsidRPr="00F47E58" w:rsidRDefault="00B05BB3" w:rsidP="00B05BB3">
            <w:pPr>
              <w:jc w:val="both"/>
              <w:rPr>
                <w:b/>
              </w:rPr>
            </w:pPr>
            <w:r w:rsidRPr="00F47E58">
              <w:rPr>
                <w:b/>
              </w:rPr>
              <w:t>Výstupní kompetence</w:t>
            </w:r>
          </w:p>
          <w:p w:rsidR="00E87514" w:rsidRPr="00E87514" w:rsidRDefault="00B05BB3" w:rsidP="00B05BB3">
            <w:pPr>
              <w:jc w:val="both"/>
            </w:pPr>
            <w:r w:rsidRPr="00F47E58">
              <w:t>Student zpracovává bakalářskou práci v souladu s metodologickými, citačními</w:t>
            </w:r>
            <w:r>
              <w:t>, etickými</w:t>
            </w:r>
            <w:r w:rsidRPr="00F47E58">
              <w:t xml:space="preserve"> a dalšími standardy, jež jsou kladeny na tento typ závěrečné práce.</w:t>
            </w:r>
            <w:bookmarkEnd w:id="47"/>
            <w:bookmarkEnd w:id="48"/>
            <w:bookmarkEnd w:id="49"/>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B05BB3">
        <w:trPr>
          <w:trHeight w:val="2789"/>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pPr>
            <w:r w:rsidRPr="00E87514">
              <w:t xml:space="preserve">Punch, K. F. </w:t>
            </w:r>
            <w:r w:rsidRPr="00E87514">
              <w:rPr>
                <w:i/>
              </w:rPr>
              <w:t>Úspěšný návrh výzkumu</w:t>
            </w:r>
            <w:r w:rsidRPr="00E87514">
              <w:t xml:space="preserve">. Praha, 2008. </w:t>
            </w:r>
          </w:p>
          <w:p w:rsidR="00E87514" w:rsidRPr="00E87514" w:rsidRDefault="00E87514" w:rsidP="00E87514">
            <w:pPr>
              <w:jc w:val="both"/>
            </w:pPr>
            <w:r w:rsidRPr="00E87514">
              <w:t xml:space="preserve">Pelikán, J. </w:t>
            </w:r>
            <w:r w:rsidRPr="00E87514">
              <w:rPr>
                <w:i/>
              </w:rPr>
              <w:t>Základy empirického výzkumu pedagogických jevů</w:t>
            </w:r>
            <w:r w:rsidRPr="00E87514">
              <w:t xml:space="preserve">. Praha: Karolinum, 1998.  </w:t>
            </w:r>
          </w:p>
          <w:p w:rsidR="00E87514" w:rsidRPr="00E87514" w:rsidRDefault="00E87514" w:rsidP="00E87514">
            <w:pPr>
              <w:jc w:val="both"/>
            </w:pPr>
            <w:r w:rsidRPr="00E87514">
              <w:t xml:space="preserve">Kapounová, J., Kapoun, P. </w:t>
            </w:r>
            <w:r w:rsidRPr="00E87514">
              <w:rPr>
                <w:i/>
              </w:rPr>
              <w:t>Bakalářská a diplomová práce: od zadání po obhajobu</w:t>
            </w:r>
            <w:r w:rsidRPr="00E87514">
              <w:t>. Praha: Grada, 2017.</w:t>
            </w:r>
          </w:p>
          <w:p w:rsidR="00E87514" w:rsidRPr="00E87514" w:rsidRDefault="00E87514" w:rsidP="00E87514">
            <w:pPr>
              <w:jc w:val="both"/>
            </w:pPr>
            <w:r w:rsidRPr="00E87514">
              <w:t>Francírek, F. </w:t>
            </w:r>
            <w:r w:rsidRPr="00E87514">
              <w:rPr>
                <w:i/>
              </w:rPr>
              <w:t>Bakalářská práce: co, jak a proč připravit, zpracovat, napsat a zhodnotit (obhájit</w:t>
            </w:r>
            <w:r w:rsidRPr="00E87514">
              <w:t>). Praha: Ingenio et Arti, 2012.</w:t>
            </w:r>
          </w:p>
          <w:p w:rsidR="00E87514" w:rsidRPr="00E87514" w:rsidRDefault="00E87514" w:rsidP="00E87514">
            <w:pPr>
              <w:jc w:val="both"/>
            </w:pPr>
            <w:r w:rsidRPr="00E87514">
              <w:t xml:space="preserve">Gerlšlová, Jana. </w:t>
            </w:r>
            <w:r w:rsidRPr="00E87514">
              <w:rPr>
                <w:i/>
                <w:iCs/>
              </w:rPr>
              <w:t>Vádemékum vědecké a odborné práce.</w:t>
            </w:r>
            <w:r w:rsidRPr="00E87514">
              <w:t xml:space="preserve"> Šenov: Harok, 2009. </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pPr>
            <w:r w:rsidRPr="00E87514">
              <w:t xml:space="preserve">Zbíral, R. </w:t>
            </w:r>
            <w:r w:rsidRPr="00E87514">
              <w:rPr>
                <w:i/>
              </w:rPr>
              <w:t>Příručka psaní seminárních a jiných vysokoškolských odborných prací</w:t>
            </w:r>
            <w:r w:rsidRPr="00E87514">
              <w:t xml:space="preserve">. Praha: Linde, 2009. </w:t>
            </w:r>
          </w:p>
          <w:p w:rsidR="00E87514" w:rsidRPr="00E87514" w:rsidRDefault="00E87514" w:rsidP="00E87514">
            <w:pPr>
              <w:jc w:val="both"/>
            </w:pPr>
            <w:r w:rsidRPr="00E87514">
              <w:t xml:space="preserve">Spousta, V. </w:t>
            </w:r>
            <w:r w:rsidRPr="00E87514">
              <w:rPr>
                <w:i/>
              </w:rPr>
              <w:t>Vádemékum autora odborné a vědecké práce humanitního a sociálního zaměření</w:t>
            </w:r>
            <w:r w:rsidRPr="00E87514">
              <w:t xml:space="preserve">. Brno: CERM, 2009. </w:t>
            </w:r>
          </w:p>
          <w:p w:rsidR="00E87514" w:rsidRPr="00E87514" w:rsidRDefault="00E87514" w:rsidP="00E87514">
            <w:pPr>
              <w:jc w:val="both"/>
            </w:pPr>
            <w:r w:rsidRPr="00E87514">
              <w:t>Reichel, J. </w:t>
            </w:r>
            <w:r w:rsidRPr="00E87514">
              <w:rPr>
                <w:i/>
              </w:rPr>
              <w:t>Kapitoly metodologie sociálních výzkumů</w:t>
            </w:r>
            <w:r w:rsidRPr="00E87514">
              <w:t>. Praha: Grada, 2009.</w:t>
            </w:r>
          </w:p>
          <w:p w:rsidR="00E87514" w:rsidRPr="00E87514" w:rsidRDefault="00E87514" w:rsidP="00E87514">
            <w:pPr>
              <w:jc w:val="both"/>
            </w:pPr>
            <w:r w:rsidRPr="00E87514">
              <w:t>Bryman, Alan</w:t>
            </w:r>
            <w:r w:rsidRPr="00E87514">
              <w:rPr>
                <w:i/>
              </w:rPr>
              <w:t>. Social research methods</w:t>
            </w:r>
            <w:r w:rsidRPr="00E87514">
              <w:t>. Fifth</w:t>
            </w:r>
            <w:r w:rsidR="003A3E42">
              <w:t xml:space="preserve"> </w:t>
            </w:r>
            <w:r w:rsidRPr="00E87514">
              <w:t>edition. Oxford: Oxford University Press, 2016.</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30</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B05BB3">
        <w:trPr>
          <w:trHeight w:val="259"/>
        </w:trPr>
        <w:tc>
          <w:tcPr>
            <w:tcW w:w="9855" w:type="dxa"/>
            <w:gridSpan w:val="8"/>
          </w:tcPr>
          <w:p w:rsidR="00E87514" w:rsidRPr="00E87514" w:rsidRDefault="00B05BB3" w:rsidP="00B05BB3">
            <w:pPr>
              <w:jc w:val="both"/>
            </w:pPr>
            <w:bookmarkStart w:id="50" w:name="OLE_LINK21"/>
            <w:bookmarkStart w:id="51" w:name="OLE_LINK22"/>
            <w:r w:rsidRPr="00F47E58">
              <w:rPr>
                <w:color w:val="000000"/>
              </w:rPr>
              <w:t xml:space="preserve">5 hodin přímé konzultace s vedoucím bakalářské práce. </w:t>
            </w:r>
            <w:r>
              <w:rPr>
                <w:color w:val="000000"/>
              </w:rPr>
              <w:t>20</w:t>
            </w:r>
            <w:r w:rsidRPr="00F47E58">
              <w:rPr>
                <w:color w:val="000000"/>
              </w:rPr>
              <w:t xml:space="preserve"> hodin distanční forma: </w:t>
            </w:r>
            <w:r w:rsidRPr="00D55037">
              <w:rPr>
                <w:color w:val="000000"/>
              </w:rPr>
              <w:t>samostatná práce studenta postupující podle pokynů vedoucího elektronickou formou.</w:t>
            </w:r>
            <w:bookmarkEnd w:id="50"/>
            <w:bookmarkEnd w:id="51"/>
          </w:p>
        </w:tc>
      </w:tr>
    </w:tbl>
    <w:p w:rsidR="00E87514" w:rsidRDefault="00E87514" w:rsidP="00E87514">
      <w:pPr>
        <w:rPr>
          <w:b/>
          <w:sz w:val="24"/>
          <w:szCs w:val="24"/>
        </w:rPr>
      </w:pPr>
    </w:p>
    <w:p w:rsidR="00B05BB3" w:rsidRDefault="00B05BB3" w:rsidP="00E87514">
      <w:pPr>
        <w:rPr>
          <w:b/>
          <w:sz w:val="24"/>
          <w:szCs w:val="24"/>
        </w:rPr>
      </w:pPr>
    </w:p>
    <w:p w:rsidR="00B05BB3" w:rsidRDefault="00B05BB3" w:rsidP="00E87514">
      <w:pPr>
        <w:rPr>
          <w:b/>
          <w:sz w:val="24"/>
          <w:szCs w:val="24"/>
        </w:rPr>
      </w:pPr>
    </w:p>
    <w:p w:rsidR="00B05BB3" w:rsidRDefault="00B05BB3" w:rsidP="00E87514">
      <w:pPr>
        <w:rPr>
          <w:b/>
          <w:sz w:val="24"/>
          <w:szCs w:val="24"/>
        </w:rPr>
      </w:pPr>
    </w:p>
    <w:p w:rsidR="00B05BB3" w:rsidRDefault="00B05BB3" w:rsidP="00E87514">
      <w:pPr>
        <w:rPr>
          <w:b/>
          <w:sz w:val="24"/>
          <w:szCs w:val="24"/>
        </w:rPr>
      </w:pPr>
    </w:p>
    <w:p w:rsidR="00B05BB3" w:rsidRDefault="00B05BB3" w:rsidP="00E87514">
      <w:pPr>
        <w:rPr>
          <w:b/>
          <w:sz w:val="24"/>
          <w:szCs w:val="24"/>
        </w:rPr>
      </w:pPr>
    </w:p>
    <w:p w:rsidR="00B05BB3" w:rsidRDefault="00B05BB3" w:rsidP="00E87514">
      <w:pPr>
        <w:rPr>
          <w:b/>
          <w:sz w:val="24"/>
          <w:szCs w:val="24"/>
        </w:rPr>
      </w:pPr>
    </w:p>
    <w:p w:rsidR="00B05BB3" w:rsidRDefault="00B05BB3" w:rsidP="00E87514">
      <w:pPr>
        <w:rPr>
          <w:b/>
          <w:sz w:val="24"/>
          <w:szCs w:val="24"/>
        </w:rPr>
      </w:pPr>
    </w:p>
    <w:p w:rsidR="00B05BB3" w:rsidRDefault="00B05BB3" w:rsidP="00E87514">
      <w:pPr>
        <w:rPr>
          <w:b/>
          <w:sz w:val="24"/>
          <w:szCs w:val="24"/>
        </w:rPr>
      </w:pPr>
    </w:p>
    <w:p w:rsidR="00D95789" w:rsidRDefault="00D95789" w:rsidP="00E87514">
      <w:pPr>
        <w:rPr>
          <w:b/>
          <w:sz w:val="24"/>
          <w:szCs w:val="24"/>
        </w:rPr>
      </w:pPr>
    </w:p>
    <w:p w:rsidR="00D95789" w:rsidRDefault="00D95789" w:rsidP="00E87514">
      <w:pPr>
        <w:rPr>
          <w:b/>
          <w:sz w:val="24"/>
          <w:szCs w:val="24"/>
        </w:rPr>
      </w:pPr>
    </w:p>
    <w:p w:rsidR="00B05BB3" w:rsidRDefault="00B05BB3" w:rsidP="00E87514">
      <w:pPr>
        <w:rPr>
          <w:b/>
          <w:sz w:val="24"/>
          <w:szCs w:val="24"/>
        </w:rPr>
      </w:pPr>
    </w:p>
    <w:p w:rsidR="00B05BB3" w:rsidRDefault="00B05BB3" w:rsidP="00E87514">
      <w:pPr>
        <w:rPr>
          <w:b/>
          <w:sz w:val="24"/>
          <w:szCs w:val="24"/>
        </w:rPr>
      </w:pPr>
    </w:p>
    <w:p w:rsidR="00B05BB3" w:rsidRPr="00E87514" w:rsidRDefault="00B05BB3" w:rsidP="00E87514">
      <w:pPr>
        <w:rPr>
          <w:b/>
          <w:sz w:val="24"/>
          <w:szCs w:val="24"/>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Současná česká společnost</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r w:rsidRPr="00E87514">
              <w:t>PZ</w:t>
            </w: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10s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4</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301AC8" w:rsidP="00E87514">
            <w:pPr>
              <w:jc w:val="both"/>
            </w:pPr>
            <w:r>
              <w:t>Prerekvizita: Základy sociologie</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Klz</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E87514">
            <w:pPr>
              <w:jc w:val="both"/>
            </w:pPr>
            <w:r w:rsidRPr="00E87514">
              <w:t>Klasifikovaný zápočet ověřující získané znalosti proběhne písemnou formou.</w:t>
            </w:r>
          </w:p>
        </w:tc>
      </w:tr>
      <w:tr w:rsidR="00E87514" w:rsidRPr="00E87514" w:rsidTr="00B8487C">
        <w:trPr>
          <w:trHeight w:val="249"/>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Mgr. Jan Kalenda, Ph.D.</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B8487C">
        <w:trPr>
          <w:trHeight w:val="181"/>
        </w:trPr>
        <w:tc>
          <w:tcPr>
            <w:tcW w:w="9855" w:type="dxa"/>
            <w:gridSpan w:val="8"/>
            <w:tcBorders>
              <w:top w:val="nil"/>
            </w:tcBorders>
          </w:tcPr>
          <w:p w:rsidR="00E87514" w:rsidRPr="00E87514" w:rsidRDefault="00E87514" w:rsidP="00E87514">
            <w:pPr>
              <w:jc w:val="both"/>
            </w:pPr>
            <w:r w:rsidRPr="00E87514">
              <w:t>Mgr. Jan Kalenda, Ph.D.</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461"/>
        </w:trPr>
        <w:tc>
          <w:tcPr>
            <w:tcW w:w="9855" w:type="dxa"/>
            <w:gridSpan w:val="8"/>
            <w:tcBorders>
              <w:top w:val="nil"/>
              <w:bottom w:val="single" w:sz="12" w:space="0" w:color="auto"/>
            </w:tcBorders>
          </w:tcPr>
          <w:p w:rsidR="00E87514" w:rsidRPr="00E87514" w:rsidRDefault="00E87514" w:rsidP="00E87514">
            <w:pPr>
              <w:jc w:val="both"/>
              <w:rPr>
                <w:b/>
                <w:sz w:val="19"/>
                <w:szCs w:val="19"/>
              </w:rPr>
            </w:pPr>
            <w:r w:rsidRPr="00E87514">
              <w:rPr>
                <w:b/>
                <w:sz w:val="19"/>
                <w:szCs w:val="19"/>
              </w:rPr>
              <w:t>Cíl předmětu</w:t>
            </w:r>
          </w:p>
          <w:p w:rsidR="00E87514" w:rsidRPr="00E87514" w:rsidRDefault="00E87514" w:rsidP="00E87514">
            <w:pPr>
              <w:jc w:val="both"/>
              <w:rPr>
                <w:sz w:val="19"/>
                <w:szCs w:val="19"/>
              </w:rPr>
            </w:pPr>
            <w:r w:rsidRPr="00E87514">
              <w:rPr>
                <w:sz w:val="19"/>
                <w:szCs w:val="19"/>
              </w:rPr>
              <w:t>Cílem předmětu je seznámit studenty s vybranými sociologickými a demografickými</w:t>
            </w:r>
            <w:r w:rsidR="00B8487C">
              <w:rPr>
                <w:sz w:val="19"/>
                <w:szCs w:val="19"/>
              </w:rPr>
              <w:t xml:space="preserve"> </w:t>
            </w:r>
            <w:r w:rsidRPr="00E87514">
              <w:rPr>
                <w:sz w:val="19"/>
                <w:szCs w:val="19"/>
              </w:rPr>
              <w:t>výzkumy o současné české společnosti. Studenti si v rámci tohoto předmětu osvojují znalosti spojené s nejnovějšími poznatky společenských věd o české společnosti, na jejichž základě jsou schopni</w:t>
            </w:r>
            <w:r w:rsidR="00B8487C">
              <w:rPr>
                <w:sz w:val="19"/>
                <w:szCs w:val="19"/>
              </w:rPr>
              <w:t xml:space="preserve"> dát do kontextu rozličné jevy</w:t>
            </w:r>
            <w:r w:rsidRPr="00E87514">
              <w:rPr>
                <w:sz w:val="19"/>
                <w:szCs w:val="19"/>
              </w:rPr>
              <w:t xml:space="preserve"> z akčního pole andragogiky v České republice (proměny vzdělanostní struktury, trhu práce, životních hodnot a demografických trendů). </w:t>
            </w:r>
          </w:p>
          <w:p w:rsidR="00E87514" w:rsidRPr="00E87514" w:rsidRDefault="00E87514" w:rsidP="00E87514">
            <w:pPr>
              <w:jc w:val="both"/>
              <w:rPr>
                <w:sz w:val="19"/>
                <w:szCs w:val="19"/>
              </w:rPr>
            </w:pPr>
            <w:r w:rsidRPr="00E87514">
              <w:rPr>
                <w:b/>
                <w:sz w:val="19"/>
                <w:szCs w:val="19"/>
              </w:rPr>
              <w:t>Obsah předmětu</w:t>
            </w:r>
          </w:p>
          <w:p w:rsidR="00E87514" w:rsidRPr="00E87514" w:rsidRDefault="00E87514" w:rsidP="00E87514">
            <w:pPr>
              <w:rPr>
                <w:sz w:val="19"/>
                <w:szCs w:val="19"/>
              </w:rPr>
            </w:pPr>
            <w:r w:rsidRPr="00E87514">
              <w:rPr>
                <w:sz w:val="19"/>
                <w:szCs w:val="19"/>
              </w:rPr>
              <w:t>Česká společ</w:t>
            </w:r>
            <w:r w:rsidR="00B8487C">
              <w:rPr>
                <w:sz w:val="19"/>
                <w:szCs w:val="19"/>
              </w:rPr>
              <w:t>nost jako jedna ze společností „pozdní doby“</w:t>
            </w:r>
            <w:r w:rsidRPr="00E87514">
              <w:rPr>
                <w:sz w:val="19"/>
                <w:szCs w:val="19"/>
              </w:rPr>
              <w:t xml:space="preserve">. </w:t>
            </w:r>
            <w:r w:rsidRPr="00E87514">
              <w:rPr>
                <w:sz w:val="19"/>
                <w:szCs w:val="19"/>
              </w:rPr>
              <w:br/>
              <w:t xml:space="preserve">Demografické znaky české společnosti, demografické trendy: stav a výhledy. </w:t>
            </w:r>
            <w:r w:rsidRPr="00E87514">
              <w:rPr>
                <w:sz w:val="19"/>
                <w:szCs w:val="19"/>
              </w:rPr>
              <w:br/>
              <w:t xml:space="preserve">Třídní struktura české společnosti, sociální mobilita a reprodukce. </w:t>
            </w:r>
            <w:r w:rsidRPr="00E87514">
              <w:rPr>
                <w:sz w:val="19"/>
                <w:szCs w:val="19"/>
              </w:rPr>
              <w:br/>
              <w:t xml:space="preserve">Hodnotové postoje české společnosti (na hranicích sociologie a psychologie). </w:t>
            </w:r>
            <w:r w:rsidRPr="00E87514">
              <w:rPr>
                <w:sz w:val="19"/>
                <w:szCs w:val="19"/>
              </w:rPr>
              <w:br/>
              <w:t xml:space="preserve">Spotřební chování v české společnosti (na hranicích ekonomie a sociologie). </w:t>
            </w:r>
            <w:r w:rsidRPr="00E87514">
              <w:rPr>
                <w:sz w:val="19"/>
                <w:szCs w:val="19"/>
              </w:rPr>
              <w:br/>
              <w:t>Proměny pracovních podmínek a trhu práce v České republice</w:t>
            </w:r>
            <w:r w:rsidRPr="00E87514">
              <w:rPr>
                <w:sz w:val="19"/>
                <w:szCs w:val="19"/>
              </w:rPr>
              <w:br/>
              <w:t xml:space="preserve">Vztah centra a periferie v ČR (sociální geografie české společnosti). </w:t>
            </w:r>
          </w:p>
          <w:p w:rsidR="00E87514" w:rsidRPr="00E87514" w:rsidRDefault="00E87514" w:rsidP="00E87514">
            <w:pPr>
              <w:jc w:val="both"/>
              <w:rPr>
                <w:sz w:val="19"/>
                <w:szCs w:val="19"/>
              </w:rPr>
            </w:pPr>
            <w:r w:rsidRPr="00E87514">
              <w:rPr>
                <w:b/>
                <w:sz w:val="19"/>
                <w:szCs w:val="19"/>
              </w:rPr>
              <w:t>Výstupní kompetence</w:t>
            </w:r>
          </w:p>
          <w:p w:rsidR="00E87514" w:rsidRPr="00E87514" w:rsidRDefault="00E87514" w:rsidP="00E87514">
            <w:pPr>
              <w:jc w:val="both"/>
              <w:rPr>
                <w:sz w:val="19"/>
                <w:szCs w:val="19"/>
              </w:rPr>
            </w:pPr>
            <w:r w:rsidRPr="00E87514">
              <w:rPr>
                <w:sz w:val="19"/>
                <w:szCs w:val="19"/>
              </w:rPr>
              <w:t xml:space="preserve">Student bude po absolvování kurzu </w:t>
            </w:r>
            <w:r w:rsidRPr="00E87514">
              <w:rPr>
                <w:rFonts w:eastAsia="Batang"/>
                <w:sz w:val="19"/>
                <w:szCs w:val="19"/>
              </w:rPr>
              <w:t xml:space="preserve">schopen popsat základní zdroje dat o současné české společnosti, které lze použít pro porozumění trendům v akčním poli andragogiky. Bude schopen </w:t>
            </w:r>
            <w:r w:rsidRPr="00E87514">
              <w:rPr>
                <w:sz w:val="19"/>
                <w:szCs w:val="19"/>
              </w:rPr>
              <w:t xml:space="preserve">popsat demografické a třídní atributy české společnosti, včetně jejich vývojových trendů. Bude schopný porozumět vztahům mezi vzděláváním dospělých a proměnami demografické a třídní struktury české společnosti a vývojem trhu práce a pracovních podmínek. Z hlediska dovedností bude vyhledávat relevantní informace o české společnosti z dat ČSÚ, SOÚ AV ČR a EUROSTATU (stěžejní šetření EWCS a ESS). </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E87514" w:rsidRPr="00E87514" w:rsidRDefault="00E87514" w:rsidP="00E87514">
            <w:pPr>
              <w:jc w:val="both"/>
              <w:rPr>
                <w:sz w:val="19"/>
                <w:szCs w:val="19"/>
              </w:rPr>
            </w:pPr>
          </w:p>
        </w:tc>
      </w:tr>
      <w:tr w:rsidR="00E87514" w:rsidRPr="00E87514" w:rsidTr="00017D69">
        <w:trPr>
          <w:trHeight w:val="698"/>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sz w:val="19"/>
                <w:szCs w:val="19"/>
              </w:rPr>
            </w:pPr>
            <w:r w:rsidRPr="00E87514">
              <w:rPr>
                <w:sz w:val="19"/>
                <w:szCs w:val="19"/>
              </w:rPr>
              <w:t xml:space="preserve">Katrňák, T; Fučík, P. </w:t>
            </w:r>
            <w:r w:rsidRPr="00E87514">
              <w:rPr>
                <w:i/>
                <w:iCs/>
                <w:sz w:val="19"/>
                <w:szCs w:val="19"/>
              </w:rPr>
              <w:t>Návrat k sociálnímu původu. Vývoj stratifikace české společnosti v letech 1989 až 2009</w:t>
            </w:r>
            <w:r w:rsidRPr="00E87514">
              <w:rPr>
                <w:sz w:val="19"/>
                <w:szCs w:val="19"/>
              </w:rPr>
              <w:t>. Brno: CDK, 2010.</w:t>
            </w:r>
          </w:p>
          <w:p w:rsidR="00E87514" w:rsidRPr="00E87514" w:rsidRDefault="00E87514" w:rsidP="00E87514">
            <w:pPr>
              <w:jc w:val="both"/>
              <w:rPr>
                <w:sz w:val="19"/>
                <w:szCs w:val="19"/>
              </w:rPr>
            </w:pPr>
            <w:r w:rsidRPr="00E87514">
              <w:rPr>
                <w:sz w:val="19"/>
                <w:szCs w:val="19"/>
              </w:rPr>
              <w:t xml:space="preserve">Lyons, P., Kindlerová, R: (eds.). </w:t>
            </w:r>
            <w:r w:rsidRPr="00E87514">
              <w:rPr>
                <w:i/>
                <w:sz w:val="19"/>
                <w:szCs w:val="19"/>
              </w:rPr>
              <w:t>Contemporary Czech Society</w:t>
            </w:r>
            <w:r w:rsidRPr="00E87514">
              <w:rPr>
                <w:sz w:val="19"/>
                <w:szCs w:val="19"/>
              </w:rPr>
              <w:t>. The Institute of Sociology of the Czech Academy of Sciences, 2016.</w:t>
            </w:r>
          </w:p>
          <w:p w:rsidR="00E87514" w:rsidRPr="00E87514" w:rsidRDefault="00E87514" w:rsidP="00E87514">
            <w:pPr>
              <w:jc w:val="both"/>
              <w:rPr>
                <w:sz w:val="19"/>
                <w:szCs w:val="19"/>
              </w:rPr>
            </w:pPr>
            <w:r w:rsidRPr="00E87514">
              <w:rPr>
                <w:sz w:val="19"/>
                <w:szCs w:val="19"/>
              </w:rPr>
              <w:t xml:space="preserve">Prudký, L. </w:t>
            </w:r>
            <w:r w:rsidRPr="00E87514">
              <w:rPr>
                <w:i/>
                <w:iCs/>
                <w:sz w:val="19"/>
                <w:szCs w:val="19"/>
              </w:rPr>
              <w:t>Inventura hodnot</w:t>
            </w:r>
            <w:r w:rsidRPr="00E87514">
              <w:rPr>
                <w:sz w:val="19"/>
                <w:szCs w:val="19"/>
              </w:rPr>
              <w:t xml:space="preserve">. Praha: Academia, 2010. </w:t>
            </w:r>
          </w:p>
          <w:p w:rsidR="00E87514" w:rsidRPr="00E87514" w:rsidRDefault="00E87514" w:rsidP="00E87514">
            <w:pPr>
              <w:rPr>
                <w:sz w:val="19"/>
                <w:szCs w:val="19"/>
              </w:rPr>
            </w:pPr>
            <w:r w:rsidRPr="00E87514">
              <w:rPr>
                <w:sz w:val="19"/>
                <w:szCs w:val="19"/>
              </w:rPr>
              <w:t xml:space="preserve">Šafr, J a kol. </w:t>
            </w:r>
            <w:r w:rsidRPr="00E87514">
              <w:rPr>
                <w:i/>
                <w:iCs/>
                <w:sz w:val="19"/>
                <w:szCs w:val="19"/>
              </w:rPr>
              <w:t>Mechanismy mezigenerační reprodukce nerovností.</w:t>
            </w:r>
            <w:r w:rsidRPr="00E87514">
              <w:rPr>
                <w:sz w:val="19"/>
                <w:szCs w:val="19"/>
              </w:rPr>
              <w:t xml:space="preserve"> Praha: Sociologický ústav AV ČR, 2012.</w:t>
            </w:r>
          </w:p>
          <w:p w:rsidR="00E87514" w:rsidRPr="00E87514" w:rsidRDefault="00E87514" w:rsidP="00E87514">
            <w:pPr>
              <w:jc w:val="both"/>
              <w:rPr>
                <w:sz w:val="19"/>
                <w:szCs w:val="19"/>
              </w:rPr>
            </w:pPr>
            <w:r w:rsidRPr="00E87514">
              <w:rPr>
                <w:sz w:val="19"/>
                <w:szCs w:val="19"/>
              </w:rPr>
              <w:t xml:space="preserve">Večerník, J. (ed.). </w:t>
            </w:r>
            <w:r w:rsidRPr="00E87514">
              <w:rPr>
                <w:i/>
                <w:sz w:val="19"/>
                <w:szCs w:val="19"/>
              </w:rPr>
              <w:t>P</w:t>
            </w:r>
            <w:r w:rsidRPr="00E87514">
              <w:rPr>
                <w:i/>
                <w:iCs/>
                <w:sz w:val="19"/>
                <w:szCs w:val="19"/>
              </w:rPr>
              <w:t>ráce, hodnoty, blahobyt. České reálie v evropském kontextu.</w:t>
            </w:r>
            <w:r w:rsidRPr="00E87514">
              <w:rPr>
                <w:sz w:val="19"/>
                <w:szCs w:val="19"/>
              </w:rPr>
              <w:t xml:space="preserve"> Praha: Sociologický ústav AV, 2016.</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sz w:val="19"/>
                <w:szCs w:val="19"/>
              </w:rPr>
            </w:pPr>
            <w:r w:rsidRPr="00E87514">
              <w:rPr>
                <w:sz w:val="19"/>
                <w:szCs w:val="19"/>
              </w:rPr>
              <w:t xml:space="preserve">Keller, J.; Tvrdý, L. </w:t>
            </w:r>
            <w:r w:rsidRPr="00E87514">
              <w:rPr>
                <w:i/>
                <w:iCs/>
                <w:sz w:val="19"/>
                <w:szCs w:val="19"/>
              </w:rPr>
              <w:t>Vzdělanostní společnost? Chrám, výtah, pojišťovna</w:t>
            </w:r>
            <w:r w:rsidRPr="00E87514">
              <w:rPr>
                <w:sz w:val="19"/>
                <w:szCs w:val="19"/>
              </w:rPr>
              <w:t xml:space="preserve">. Praha: SLON, 2008. </w:t>
            </w:r>
          </w:p>
          <w:p w:rsidR="00E87514" w:rsidRPr="00E87514" w:rsidRDefault="00E87514" w:rsidP="00E87514">
            <w:pPr>
              <w:rPr>
                <w:sz w:val="19"/>
                <w:szCs w:val="19"/>
              </w:rPr>
            </w:pPr>
            <w:r w:rsidRPr="00E87514">
              <w:rPr>
                <w:sz w:val="19"/>
                <w:szCs w:val="19"/>
              </w:rPr>
              <w:t xml:space="preserve">Lyons, P., Kindlerová, R. </w:t>
            </w:r>
            <w:r w:rsidRPr="00E87514">
              <w:rPr>
                <w:i/>
                <w:iCs/>
                <w:sz w:val="19"/>
                <w:szCs w:val="19"/>
              </w:rPr>
              <w:t>47 odstínů české společnosti.</w:t>
            </w:r>
            <w:r w:rsidRPr="00E87514">
              <w:rPr>
                <w:sz w:val="19"/>
                <w:szCs w:val="19"/>
              </w:rPr>
              <w:t xml:space="preserve"> Praha: Sociologický ústav AV ČR, 2015.</w:t>
            </w:r>
          </w:p>
          <w:p w:rsidR="00E87514" w:rsidRPr="00E87514" w:rsidRDefault="00E87514" w:rsidP="00E87514">
            <w:pPr>
              <w:jc w:val="both"/>
              <w:rPr>
                <w:sz w:val="19"/>
                <w:szCs w:val="19"/>
              </w:rPr>
            </w:pPr>
            <w:r w:rsidRPr="00E87514">
              <w:rPr>
                <w:sz w:val="19"/>
                <w:szCs w:val="19"/>
              </w:rPr>
              <w:t xml:space="preserve">Petrusek, M. a kol. </w:t>
            </w:r>
            <w:r w:rsidRPr="00E87514">
              <w:rPr>
                <w:i/>
                <w:iCs/>
                <w:sz w:val="19"/>
                <w:szCs w:val="19"/>
              </w:rPr>
              <w:t>Společnosti pozdní doby</w:t>
            </w:r>
            <w:r w:rsidRPr="00E87514">
              <w:rPr>
                <w:sz w:val="19"/>
                <w:szCs w:val="19"/>
              </w:rPr>
              <w:t xml:space="preserve">. Praha: SLON, 2007. </w:t>
            </w:r>
          </w:p>
          <w:p w:rsidR="00E87514" w:rsidRPr="00E87514" w:rsidRDefault="00E87514" w:rsidP="00E87514">
            <w:pPr>
              <w:jc w:val="both"/>
              <w:rPr>
                <w:sz w:val="19"/>
                <w:szCs w:val="19"/>
              </w:rPr>
            </w:pPr>
            <w:r w:rsidRPr="00E87514">
              <w:rPr>
                <w:sz w:val="19"/>
                <w:szCs w:val="19"/>
              </w:rPr>
              <w:t xml:space="preserve">Quesnell, M. D. </w:t>
            </w:r>
            <w:r w:rsidRPr="00E87514">
              <w:rPr>
                <w:i/>
                <w:iCs/>
                <w:sz w:val="19"/>
                <w:szCs w:val="19"/>
              </w:rPr>
              <w:t>Co si myslíme, čemu věříme a kdo jsme</w:t>
            </w:r>
            <w:r w:rsidRPr="00E87514">
              <w:rPr>
                <w:sz w:val="19"/>
                <w:szCs w:val="19"/>
              </w:rPr>
              <w:t>. Praha: Academia, 2002.</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sz w:val="19"/>
                <w:szCs w:val="19"/>
              </w:rPr>
            </w:pPr>
            <w:r w:rsidRPr="00E87514">
              <w:rPr>
                <w:b/>
                <w:sz w:val="19"/>
                <w:szCs w:val="19"/>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rPr>
                <w:sz w:val="19"/>
                <w:szCs w:val="19"/>
              </w:rPr>
            </w:pPr>
            <w:r w:rsidRPr="00E87514">
              <w:rPr>
                <w:b/>
                <w:sz w:val="19"/>
                <w:szCs w:val="19"/>
              </w:rPr>
              <w:t>Rozsah konzultací (soustředění)</w:t>
            </w:r>
          </w:p>
        </w:tc>
        <w:tc>
          <w:tcPr>
            <w:tcW w:w="889" w:type="dxa"/>
            <w:tcBorders>
              <w:top w:val="single" w:sz="2" w:space="0" w:color="auto"/>
            </w:tcBorders>
          </w:tcPr>
          <w:p w:rsidR="00E87514" w:rsidRPr="00E87514" w:rsidRDefault="00E87514" w:rsidP="00E87514">
            <w:pPr>
              <w:jc w:val="both"/>
              <w:rPr>
                <w:sz w:val="19"/>
                <w:szCs w:val="19"/>
              </w:rPr>
            </w:pPr>
            <w:r w:rsidRPr="00E87514">
              <w:rPr>
                <w:sz w:val="19"/>
                <w:szCs w:val="19"/>
              </w:rPr>
              <w:t>15</w:t>
            </w:r>
          </w:p>
        </w:tc>
        <w:tc>
          <w:tcPr>
            <w:tcW w:w="4179" w:type="dxa"/>
            <w:gridSpan w:val="4"/>
            <w:tcBorders>
              <w:top w:val="single" w:sz="2" w:space="0" w:color="auto"/>
            </w:tcBorders>
            <w:shd w:val="clear" w:color="auto" w:fill="F7CAAC"/>
          </w:tcPr>
          <w:p w:rsidR="00E87514" w:rsidRPr="00E87514" w:rsidRDefault="00E87514" w:rsidP="00E87514">
            <w:pPr>
              <w:jc w:val="both"/>
              <w:rPr>
                <w:b/>
                <w:sz w:val="19"/>
                <w:szCs w:val="19"/>
              </w:rPr>
            </w:pPr>
            <w:r w:rsidRPr="00E87514">
              <w:rPr>
                <w:b/>
                <w:sz w:val="19"/>
                <w:szCs w:val="19"/>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sz w:val="19"/>
                <w:szCs w:val="19"/>
              </w:rPr>
            </w:pPr>
            <w:r w:rsidRPr="00E87514">
              <w:rPr>
                <w:b/>
                <w:sz w:val="19"/>
                <w:szCs w:val="19"/>
              </w:rPr>
              <w:t>Informace o způsobu kontaktu s vyučujícím</w:t>
            </w:r>
          </w:p>
        </w:tc>
      </w:tr>
      <w:tr w:rsidR="00E87514" w:rsidRPr="00E87514" w:rsidTr="00017D69">
        <w:trPr>
          <w:trHeight w:val="959"/>
        </w:trPr>
        <w:tc>
          <w:tcPr>
            <w:tcW w:w="9855" w:type="dxa"/>
            <w:gridSpan w:val="8"/>
          </w:tcPr>
          <w:p w:rsidR="00E87514" w:rsidRPr="00E87514" w:rsidRDefault="00E87514" w:rsidP="00B8487C">
            <w:pPr>
              <w:jc w:val="both"/>
              <w:rPr>
                <w:sz w:val="19"/>
                <w:szCs w:val="19"/>
              </w:rPr>
            </w:pPr>
            <w:r w:rsidRPr="00E87514">
              <w:rPr>
                <w:color w:val="000000"/>
                <w:sz w:val="19"/>
                <w:szCs w:val="19"/>
              </w:rPr>
              <w:t>10</w:t>
            </w:r>
            <w:r w:rsidR="00B8487C">
              <w:rPr>
                <w:color w:val="000000"/>
                <w:sz w:val="19"/>
                <w:szCs w:val="19"/>
              </w:rPr>
              <w:t xml:space="preserve"> </w:t>
            </w:r>
            <w:r w:rsidRPr="00E87514">
              <w:rPr>
                <w:color w:val="000000"/>
                <w:sz w:val="19"/>
                <w:szCs w:val="19"/>
              </w:rPr>
              <w:t xml:space="preserve">hodin přímá výuka formou semináře a 5 hodin distanční forma. </w:t>
            </w:r>
            <w:r w:rsidRPr="00E87514">
              <w:rPr>
                <w:sz w:val="19"/>
                <w:szCs w:val="19"/>
              </w:rPr>
              <w:t xml:space="preserve">Podmínkou udělení zápočtu je splnění 1 úkolu zadaných přednášek v rámci distanční formy výuky. V rámci úkolu studenti vyhledají data na stránkách ČSÚ, SÚ AV ČR </w:t>
            </w:r>
            <w:r w:rsidR="00B8487C">
              <w:rPr>
                <w:sz w:val="19"/>
                <w:szCs w:val="19"/>
              </w:rPr>
              <w:br/>
            </w:r>
            <w:r w:rsidRPr="00E87514">
              <w:rPr>
                <w:sz w:val="19"/>
                <w:szCs w:val="19"/>
              </w:rPr>
              <w:t xml:space="preserve">a EUROSTATU týkající se jednoho z vybraných aspektů české společnosti – třídní struktura, vzdělávání dospělých, hodnotové orientace. Úkol bude odevzdán prostřednictvím </w:t>
            </w:r>
            <w:r w:rsidR="00B8487C">
              <w:rPr>
                <w:sz w:val="19"/>
                <w:szCs w:val="19"/>
              </w:rPr>
              <w:t xml:space="preserve">MOODLE nebo </w:t>
            </w:r>
            <w:r w:rsidRPr="00E87514">
              <w:rPr>
                <w:sz w:val="19"/>
                <w:szCs w:val="19"/>
              </w:rPr>
              <w:t xml:space="preserve">elektronické pošty. Rozsah úkolu je 3000 znaků.  </w:t>
            </w:r>
          </w:p>
        </w:tc>
      </w:tr>
    </w:tbl>
    <w:p w:rsidR="00E87514" w:rsidRDefault="00E87514" w:rsidP="00E87514"/>
    <w:p w:rsidR="00D95789" w:rsidRDefault="00D95789" w:rsidP="00E87514"/>
    <w:p w:rsidR="00D95789" w:rsidRPr="00E87514" w:rsidRDefault="00D95789" w:rsidP="00E87514"/>
    <w:p w:rsidR="00E87514" w:rsidRDefault="00E87514" w:rsidP="00E87514"/>
    <w:p w:rsidR="007E312E" w:rsidRPr="00E87514" w:rsidRDefault="007E312E"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Multikulturní výchova</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r w:rsidRPr="00E87514">
              <w:t>PZ</w:t>
            </w: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10s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4</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301AC8" w:rsidP="00E87514">
            <w:pPr>
              <w:jc w:val="both"/>
            </w:pPr>
            <w:r>
              <w:t>Prerekvizita. Základy sociální a kulturní antropologie</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Klz</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7E312E">
            <w:pPr>
              <w:jc w:val="both"/>
            </w:pPr>
            <w:r w:rsidRPr="00E87514">
              <w:t>Klasifikovaný zápočet ústní formou. Vypracování projektu multikulturní výchovně vzdělávací aktivity zaměřené na dospělou populaci.</w:t>
            </w:r>
          </w:p>
        </w:tc>
      </w:tr>
      <w:tr w:rsidR="00E87514" w:rsidRPr="00E87514" w:rsidTr="00017D69">
        <w:trPr>
          <w:trHeight w:val="267"/>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Mgr. Jakub Hladík, Ph.D.</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B44C31">
        <w:trPr>
          <w:trHeight w:val="153"/>
        </w:trPr>
        <w:tc>
          <w:tcPr>
            <w:tcW w:w="9855" w:type="dxa"/>
            <w:gridSpan w:val="8"/>
            <w:tcBorders>
              <w:top w:val="nil"/>
            </w:tcBorders>
          </w:tcPr>
          <w:p w:rsidR="00E87514" w:rsidRPr="00E87514" w:rsidRDefault="00E87514" w:rsidP="00E87514">
            <w:pPr>
              <w:jc w:val="both"/>
            </w:pPr>
            <w:r w:rsidRPr="00E87514">
              <w:t>Mgr. Jakub Hladík, Ph.D.</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E87514" w:rsidRPr="00E87514" w:rsidRDefault="00E87514" w:rsidP="00E87514">
            <w:pPr>
              <w:jc w:val="both"/>
              <w:rPr>
                <w:b/>
              </w:rPr>
            </w:pPr>
            <w:r w:rsidRPr="00E87514">
              <w:rPr>
                <w:b/>
              </w:rPr>
              <w:t>Cíl předmětu</w:t>
            </w:r>
          </w:p>
          <w:p w:rsidR="00E87514" w:rsidRPr="00E87514" w:rsidRDefault="00E87514" w:rsidP="00E87514">
            <w:pPr>
              <w:jc w:val="both"/>
            </w:pPr>
            <w:r w:rsidRPr="00E87514">
              <w:t xml:space="preserve">Cílem předmětu je seznámit studenty s principy fungování multikulturní společnosti. Studenti jsou vedeni k hlubšímu pochopení příslušníků jiných kultur, etnik a národností v souvislosti s poznáním jejich hodnot, potřeb </w:t>
            </w:r>
            <w:r w:rsidRPr="00E87514">
              <w:br/>
              <w:t xml:space="preserve">a specifik. Na přednáškách jsou seznámeni především s teoretickými (antropologickými, psychologickými, pedagogickými a filozofickými) východisky multikulturalismu a multikulturní výchovy. </w:t>
            </w:r>
          </w:p>
          <w:p w:rsidR="00E87514" w:rsidRPr="00E87514" w:rsidRDefault="00E87514" w:rsidP="00E87514">
            <w:pPr>
              <w:jc w:val="both"/>
            </w:pPr>
            <w:r w:rsidRPr="00E87514">
              <w:rPr>
                <w:b/>
              </w:rPr>
              <w:t>Obsah předmětu</w:t>
            </w:r>
          </w:p>
          <w:p w:rsidR="00E87514" w:rsidRPr="00E87514" w:rsidRDefault="00E87514" w:rsidP="00E87514">
            <w:pPr>
              <w:contextualSpacing/>
              <w:jc w:val="both"/>
            </w:pPr>
            <w:r w:rsidRPr="00E87514">
              <w:t>Kultura (vymezení pojmu, antropologické a axiologické pojetí).</w:t>
            </w:r>
          </w:p>
          <w:p w:rsidR="00E87514" w:rsidRPr="00E87514" w:rsidRDefault="00E87514" w:rsidP="00E87514">
            <w:pPr>
              <w:contextualSpacing/>
              <w:jc w:val="both"/>
            </w:pPr>
            <w:r w:rsidRPr="00E87514">
              <w:t>Multikulturalismus (vznik, charakteristika v USA, Kanadě, Austrálii a Evropě).</w:t>
            </w:r>
          </w:p>
          <w:p w:rsidR="00E87514" w:rsidRPr="00E87514" w:rsidRDefault="00E87514" w:rsidP="00E87514">
            <w:pPr>
              <w:contextualSpacing/>
              <w:jc w:val="both"/>
            </w:pPr>
            <w:r w:rsidRPr="00E87514">
              <w:t>Rasismus (pojem rasa, vývoj názorů a pojetí ras, vznik rasismu).</w:t>
            </w:r>
          </w:p>
          <w:p w:rsidR="00E87514" w:rsidRPr="00E87514" w:rsidRDefault="00E87514" w:rsidP="00E87514">
            <w:pPr>
              <w:contextualSpacing/>
              <w:jc w:val="both"/>
            </w:pPr>
            <w:r w:rsidRPr="00E87514">
              <w:t>Migrace a uprchlictví.</w:t>
            </w:r>
          </w:p>
          <w:p w:rsidR="00E87514" w:rsidRPr="00E87514" w:rsidRDefault="00E87514" w:rsidP="00E87514">
            <w:pPr>
              <w:contextualSpacing/>
              <w:jc w:val="both"/>
            </w:pPr>
            <w:r w:rsidRPr="00E87514">
              <w:t>Imigrační a azylová politika v ČR.</w:t>
            </w:r>
          </w:p>
          <w:p w:rsidR="00E87514" w:rsidRPr="00E87514" w:rsidRDefault="00E87514" w:rsidP="00E87514">
            <w:pPr>
              <w:contextualSpacing/>
              <w:jc w:val="both"/>
            </w:pPr>
            <w:r w:rsidRPr="00E87514">
              <w:t>Integrace imigrantů podle EU.</w:t>
            </w:r>
          </w:p>
          <w:p w:rsidR="00E87514" w:rsidRPr="00E87514" w:rsidRDefault="00E87514" w:rsidP="00E87514">
            <w:pPr>
              <w:contextualSpacing/>
              <w:jc w:val="both"/>
            </w:pPr>
            <w:r w:rsidRPr="00E87514">
              <w:t>Cizinci, menšiny a média.</w:t>
            </w:r>
          </w:p>
          <w:p w:rsidR="00E87514" w:rsidRPr="00E87514" w:rsidRDefault="00E87514" w:rsidP="00E87514">
            <w:pPr>
              <w:contextualSpacing/>
              <w:jc w:val="both"/>
            </w:pPr>
            <w:r w:rsidRPr="00E87514">
              <w:t>Národnostní menšiny v ČR (Vietnamci, Ukrajinci, migrace z Balkánu).</w:t>
            </w:r>
          </w:p>
          <w:p w:rsidR="00E87514" w:rsidRPr="00E87514" w:rsidRDefault="00E87514" w:rsidP="00E87514">
            <w:pPr>
              <w:contextualSpacing/>
              <w:jc w:val="both"/>
            </w:pPr>
            <w:r w:rsidRPr="00E87514">
              <w:t>Romové v ČR (historie a současnost).</w:t>
            </w:r>
          </w:p>
          <w:p w:rsidR="00E87514" w:rsidRPr="00E87514" w:rsidRDefault="00E87514" w:rsidP="00E87514">
            <w:pPr>
              <w:jc w:val="both"/>
            </w:pPr>
            <w:r w:rsidRPr="00E87514">
              <w:t>Koncepce multikulturní výchovy.</w:t>
            </w:r>
          </w:p>
          <w:p w:rsidR="00E87514" w:rsidRPr="00E87514" w:rsidRDefault="00E87514" w:rsidP="00E87514">
            <w:pPr>
              <w:jc w:val="both"/>
              <w:rPr>
                <w:b/>
              </w:rPr>
            </w:pPr>
            <w:r w:rsidRPr="00E87514">
              <w:rPr>
                <w:b/>
              </w:rPr>
              <w:t>Výstupní kompetence</w:t>
            </w:r>
          </w:p>
          <w:p w:rsidR="00E87514" w:rsidRPr="00E87514" w:rsidRDefault="00E87514" w:rsidP="00E87514">
            <w:pPr>
              <w:jc w:val="both"/>
            </w:pPr>
            <w:r w:rsidRPr="00E87514">
              <w:t xml:space="preserve">Student kriticky hodnotí informace v souvislosti s národnostními a etnickými menšinami, zná základní statistické údaje </w:t>
            </w:r>
            <w:r w:rsidRPr="00E87514">
              <w:br/>
              <w:t>o počtech cizinců a příslušníků menšin, kriticky hodnotí své vlastní jednání i jednání druhých, zná základní charakteristiky nejpočetnějších minorit v ČR, projektuje edukační akci v oblasti multikulturní výchovy.</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rPr>
                <w:sz w:val="19"/>
                <w:szCs w:val="19"/>
              </w:rPr>
            </w:pPr>
            <w:r w:rsidRPr="00E87514">
              <w:rPr>
                <w:sz w:val="19"/>
                <w:szCs w:val="19"/>
              </w:rPr>
              <w:t xml:space="preserve">Balvín, J. </w:t>
            </w:r>
            <w:r w:rsidRPr="00E87514">
              <w:rPr>
                <w:i/>
                <w:sz w:val="19"/>
                <w:szCs w:val="19"/>
              </w:rPr>
              <w:t>Pedagogika, andragogika a multikulturalita</w:t>
            </w:r>
            <w:r w:rsidRPr="00E87514">
              <w:rPr>
                <w:sz w:val="19"/>
                <w:szCs w:val="19"/>
              </w:rPr>
              <w:t xml:space="preserve">. Praha: Hnutí R, 2012. </w:t>
            </w:r>
          </w:p>
          <w:p w:rsidR="00E87514" w:rsidRPr="00E87514" w:rsidRDefault="00E87514" w:rsidP="00E87514">
            <w:pPr>
              <w:rPr>
                <w:sz w:val="19"/>
                <w:szCs w:val="19"/>
              </w:rPr>
            </w:pPr>
            <w:r w:rsidRPr="00E87514">
              <w:rPr>
                <w:sz w:val="19"/>
                <w:szCs w:val="19"/>
              </w:rPr>
              <w:t xml:space="preserve">Hladík, J. </w:t>
            </w:r>
            <w:r w:rsidRPr="00E87514">
              <w:rPr>
                <w:i/>
                <w:sz w:val="19"/>
                <w:szCs w:val="19"/>
              </w:rPr>
              <w:t>Multikulturní výchova: Socializace a integrace menšin</w:t>
            </w:r>
            <w:r w:rsidRPr="00E87514">
              <w:rPr>
                <w:sz w:val="19"/>
                <w:szCs w:val="19"/>
              </w:rPr>
              <w:t>. Zlín: UTB, 2006.</w:t>
            </w:r>
          </w:p>
          <w:p w:rsidR="00E87514" w:rsidRPr="00E87514" w:rsidRDefault="00E87514" w:rsidP="00E87514">
            <w:pPr>
              <w:rPr>
                <w:sz w:val="19"/>
                <w:szCs w:val="19"/>
              </w:rPr>
            </w:pPr>
            <w:r w:rsidRPr="00E87514">
              <w:rPr>
                <w:sz w:val="19"/>
                <w:szCs w:val="19"/>
              </w:rPr>
              <w:t xml:space="preserve">Hladík, J. </w:t>
            </w:r>
            <w:r w:rsidRPr="00E87514">
              <w:rPr>
                <w:i/>
                <w:sz w:val="19"/>
                <w:szCs w:val="19"/>
              </w:rPr>
              <w:t>Multikulturní výchova 1: kultura, rasismus</w:t>
            </w:r>
            <w:r w:rsidRPr="00E87514">
              <w:rPr>
                <w:sz w:val="19"/>
                <w:szCs w:val="19"/>
              </w:rPr>
              <w:t>. Zlín: Ústav pedagogických věd, FHS UTB ve Zlíně, 2012.</w:t>
            </w:r>
          </w:p>
          <w:p w:rsidR="00E87514" w:rsidRPr="00E87514" w:rsidRDefault="00E87514" w:rsidP="00E87514">
            <w:pPr>
              <w:rPr>
                <w:sz w:val="19"/>
                <w:szCs w:val="19"/>
              </w:rPr>
            </w:pPr>
            <w:r w:rsidRPr="00E87514">
              <w:rPr>
                <w:sz w:val="19"/>
                <w:szCs w:val="19"/>
              </w:rPr>
              <w:t xml:space="preserve">Hladík, J. </w:t>
            </w:r>
            <w:r w:rsidRPr="00E87514">
              <w:rPr>
                <w:i/>
                <w:sz w:val="19"/>
                <w:szCs w:val="19"/>
              </w:rPr>
              <w:t>Multikulturní výchova 2: multikulturalismus, multikulturní výchova</w:t>
            </w:r>
            <w:r w:rsidRPr="00E87514">
              <w:rPr>
                <w:sz w:val="19"/>
                <w:szCs w:val="19"/>
              </w:rPr>
              <w:t xml:space="preserve">. Zlín: Ústav pedagogických věd, FHS UTB </w:t>
            </w:r>
            <w:r w:rsidRPr="00E87514">
              <w:rPr>
                <w:sz w:val="19"/>
                <w:szCs w:val="19"/>
              </w:rPr>
              <w:br/>
              <w:t>ve Zlíně, 2012.</w:t>
            </w:r>
          </w:p>
          <w:p w:rsidR="00E87514" w:rsidRPr="00E87514" w:rsidRDefault="00E87514" w:rsidP="00E87514">
            <w:pPr>
              <w:jc w:val="both"/>
              <w:rPr>
                <w:caps/>
                <w:sz w:val="19"/>
                <w:szCs w:val="19"/>
              </w:rPr>
            </w:pPr>
            <w:r w:rsidRPr="00E87514">
              <w:rPr>
                <w:sz w:val="19"/>
                <w:szCs w:val="19"/>
              </w:rPr>
              <w:t xml:space="preserve">Průcha, J. </w:t>
            </w:r>
            <w:r w:rsidRPr="00E87514">
              <w:rPr>
                <w:i/>
                <w:sz w:val="19"/>
                <w:szCs w:val="19"/>
              </w:rPr>
              <w:t>Multikulturní výchova: příručka nejen pro učitele</w:t>
            </w:r>
            <w:r w:rsidRPr="00E87514">
              <w:rPr>
                <w:sz w:val="19"/>
                <w:szCs w:val="19"/>
              </w:rPr>
              <w:t>. Praha: Triton, 2011.</w:t>
            </w:r>
          </w:p>
          <w:p w:rsidR="00E87514" w:rsidRPr="00E87514" w:rsidRDefault="00E87514" w:rsidP="00E87514">
            <w:pPr>
              <w:jc w:val="both"/>
              <w:rPr>
                <w:caps/>
                <w:sz w:val="19"/>
                <w:szCs w:val="19"/>
              </w:rPr>
            </w:pPr>
            <w:r w:rsidRPr="00E87514">
              <w:rPr>
                <w:caps/>
                <w:sz w:val="19"/>
                <w:szCs w:val="19"/>
              </w:rPr>
              <w:t>Š</w:t>
            </w:r>
            <w:r w:rsidRPr="00E87514">
              <w:rPr>
                <w:sz w:val="19"/>
                <w:szCs w:val="19"/>
              </w:rPr>
              <w:t>išková</w:t>
            </w:r>
            <w:r w:rsidRPr="00E87514">
              <w:rPr>
                <w:caps/>
                <w:sz w:val="19"/>
                <w:szCs w:val="19"/>
              </w:rPr>
              <w:t>, T.</w:t>
            </w:r>
            <w:r w:rsidRPr="00E87514">
              <w:rPr>
                <w:sz w:val="19"/>
                <w:szCs w:val="19"/>
              </w:rPr>
              <w:t xml:space="preserve"> (ed.) </w:t>
            </w:r>
            <w:r w:rsidRPr="00E87514">
              <w:rPr>
                <w:i/>
                <w:sz w:val="19"/>
                <w:szCs w:val="19"/>
              </w:rPr>
              <w:t xml:space="preserve">Výchova k toleranci a proti rasismu. </w:t>
            </w:r>
            <w:r w:rsidRPr="00E87514">
              <w:rPr>
                <w:sz w:val="19"/>
                <w:szCs w:val="19"/>
              </w:rPr>
              <w:t>Praha: Portál, 2008.</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rPr>
                <w:sz w:val="19"/>
                <w:szCs w:val="19"/>
              </w:rPr>
            </w:pPr>
            <w:r w:rsidRPr="00E87514">
              <w:rPr>
                <w:sz w:val="19"/>
                <w:szCs w:val="19"/>
              </w:rPr>
              <w:t xml:space="preserve">Banks, J. A. </w:t>
            </w:r>
            <w:r w:rsidRPr="00E87514">
              <w:rPr>
                <w:i/>
                <w:sz w:val="19"/>
                <w:szCs w:val="19"/>
              </w:rPr>
              <w:t>AnIntroduction to MulticulturalEducation</w:t>
            </w:r>
            <w:r w:rsidRPr="00E87514">
              <w:rPr>
                <w:sz w:val="19"/>
                <w:szCs w:val="19"/>
              </w:rPr>
              <w:t>. Boston: Ally and Bacon, 2002.</w:t>
            </w:r>
          </w:p>
          <w:p w:rsidR="00E87514" w:rsidRPr="00E87514" w:rsidRDefault="00E87514" w:rsidP="00E87514">
            <w:pPr>
              <w:rPr>
                <w:sz w:val="19"/>
                <w:szCs w:val="19"/>
              </w:rPr>
            </w:pPr>
            <w:r w:rsidRPr="00E87514">
              <w:rPr>
                <w:iCs/>
                <w:sz w:val="19"/>
                <w:szCs w:val="19"/>
              </w:rPr>
              <w:t xml:space="preserve">Barša, P. </w:t>
            </w:r>
            <w:r w:rsidRPr="00E87514">
              <w:rPr>
                <w:i/>
                <w:iCs/>
                <w:sz w:val="19"/>
                <w:szCs w:val="19"/>
              </w:rPr>
              <w:t>Politická teorie multikulturalismu</w:t>
            </w:r>
            <w:r w:rsidRPr="00E87514">
              <w:rPr>
                <w:iCs/>
                <w:sz w:val="19"/>
                <w:szCs w:val="19"/>
              </w:rPr>
              <w:t>.  Brno: CDK, 2003.</w:t>
            </w:r>
          </w:p>
          <w:p w:rsidR="00E87514" w:rsidRPr="00E87514" w:rsidRDefault="00E87514" w:rsidP="00E87514">
            <w:pPr>
              <w:rPr>
                <w:sz w:val="19"/>
                <w:szCs w:val="19"/>
              </w:rPr>
            </w:pPr>
            <w:r w:rsidRPr="00E87514">
              <w:rPr>
                <w:sz w:val="19"/>
                <w:szCs w:val="19"/>
              </w:rPr>
              <w:t xml:space="preserve">Cichá, M. </w:t>
            </w:r>
            <w:r w:rsidRPr="00E87514">
              <w:rPr>
                <w:i/>
                <w:sz w:val="19"/>
                <w:szCs w:val="19"/>
              </w:rPr>
              <w:t>Multikulturalismus a multikulturní výchova</w:t>
            </w:r>
            <w:r w:rsidRPr="00E87514">
              <w:rPr>
                <w:sz w:val="19"/>
                <w:szCs w:val="19"/>
              </w:rPr>
              <w:t>. Olomouc: Hanex, 2012.</w:t>
            </w:r>
          </w:p>
          <w:p w:rsidR="00E87514" w:rsidRPr="00E87514" w:rsidRDefault="00E87514" w:rsidP="00E87514">
            <w:pPr>
              <w:rPr>
                <w:sz w:val="19"/>
                <w:szCs w:val="19"/>
              </w:rPr>
            </w:pPr>
            <w:r w:rsidRPr="00E87514">
              <w:rPr>
                <w:sz w:val="19"/>
                <w:szCs w:val="19"/>
              </w:rPr>
              <w:t xml:space="preserve">Hladík, J. </w:t>
            </w:r>
            <w:r w:rsidRPr="00E87514">
              <w:rPr>
                <w:i/>
                <w:sz w:val="19"/>
                <w:szCs w:val="19"/>
              </w:rPr>
              <w:t>Multikulturní kompetence studentů pomáhajících profesí</w:t>
            </w:r>
            <w:r w:rsidRPr="00E87514">
              <w:rPr>
                <w:sz w:val="19"/>
                <w:szCs w:val="19"/>
              </w:rPr>
              <w:t>. Zlín: UTB, 2014.</w:t>
            </w:r>
          </w:p>
          <w:p w:rsidR="00E87514" w:rsidRPr="00E87514" w:rsidRDefault="00E87514" w:rsidP="00E87514">
            <w:pPr>
              <w:jc w:val="both"/>
            </w:pPr>
            <w:r w:rsidRPr="00E87514">
              <w:rPr>
                <w:sz w:val="19"/>
                <w:szCs w:val="19"/>
              </w:rPr>
              <w:t xml:space="preserve">Jarkovská, L., Lišková, K., Obrovská, J., Souralová, A. </w:t>
            </w:r>
            <w:r w:rsidRPr="00E87514">
              <w:rPr>
                <w:i/>
                <w:sz w:val="19"/>
                <w:szCs w:val="19"/>
              </w:rPr>
              <w:t>Etnická rozmanitost ve škole</w:t>
            </w:r>
            <w:r w:rsidRPr="00E87514">
              <w:rPr>
                <w:sz w:val="19"/>
                <w:szCs w:val="19"/>
              </w:rPr>
              <w:t>. Portál: 2015.</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15</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017D69">
        <w:trPr>
          <w:trHeight w:val="689"/>
        </w:trPr>
        <w:tc>
          <w:tcPr>
            <w:tcW w:w="9855" w:type="dxa"/>
            <w:gridSpan w:val="8"/>
          </w:tcPr>
          <w:p w:rsidR="00E87514" w:rsidRPr="00E87514" w:rsidRDefault="00E87514" w:rsidP="00B44C31">
            <w:pPr>
              <w:jc w:val="both"/>
            </w:pPr>
            <w:r w:rsidRPr="00E87514">
              <w:rPr>
                <w:color w:val="000000"/>
              </w:rPr>
              <w:t>10</w:t>
            </w:r>
            <w:r w:rsidR="00B44C31">
              <w:rPr>
                <w:color w:val="000000"/>
              </w:rPr>
              <w:t xml:space="preserve"> </w:t>
            </w:r>
            <w:r w:rsidRPr="00E87514">
              <w:rPr>
                <w:color w:val="000000"/>
              </w:rPr>
              <w:t>hodin</w:t>
            </w:r>
            <w:r w:rsidR="00B44C31">
              <w:rPr>
                <w:color w:val="000000"/>
              </w:rPr>
              <w:t xml:space="preserve"> přímá výuka formou semináře. </w:t>
            </w:r>
            <w:r w:rsidRPr="00E87514">
              <w:rPr>
                <w:color w:val="000000"/>
              </w:rPr>
              <w:t xml:space="preserve">5 hodin distanční forma: vypracování multikulturního edukačního projektu, průběžná konzultace k projektu v prostředí MOODLE nebo e-mailem, práce se studijními oporami </w:t>
            </w:r>
            <w:r w:rsidR="00B44C31">
              <w:rPr>
                <w:i/>
                <w:color w:val="000000"/>
              </w:rPr>
              <w:t xml:space="preserve">Multikulturní </w:t>
            </w:r>
            <w:r w:rsidRPr="00E87514">
              <w:rPr>
                <w:i/>
                <w:color w:val="000000"/>
              </w:rPr>
              <w:t>výchova 1, 2.</w:t>
            </w:r>
          </w:p>
        </w:tc>
      </w:tr>
    </w:tbl>
    <w:p w:rsidR="00E87514" w:rsidRPr="00E87514" w:rsidRDefault="00E87514" w:rsidP="00E87514">
      <w:pPr>
        <w:rPr>
          <w:sz w:val="19"/>
          <w:szCs w:val="19"/>
        </w:rPr>
      </w:pPr>
    </w:p>
    <w:p w:rsidR="00E87514" w:rsidRDefault="00E87514" w:rsidP="00E87514"/>
    <w:tbl>
      <w:tblPr>
        <w:tblW w:w="985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1134"/>
        <w:gridCol w:w="889"/>
        <w:gridCol w:w="816"/>
        <w:gridCol w:w="2156"/>
        <w:gridCol w:w="539"/>
        <w:gridCol w:w="668"/>
      </w:tblGrid>
      <w:tr w:rsidR="007515CD" w:rsidRPr="00E87514" w:rsidTr="000F0E2A">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rsidR="007515CD" w:rsidRPr="00E87514" w:rsidRDefault="007515CD" w:rsidP="000F0E2A">
            <w:pPr>
              <w:spacing w:line="276" w:lineRule="auto"/>
              <w:jc w:val="both"/>
              <w:rPr>
                <w:b/>
                <w:sz w:val="28"/>
                <w:lang w:eastAsia="en-US"/>
              </w:rPr>
            </w:pPr>
            <w:r w:rsidRPr="00E87514">
              <w:lastRenderedPageBreak/>
              <w:br w:type="page"/>
            </w:r>
            <w:r w:rsidRPr="00E87514">
              <w:rPr>
                <w:b/>
                <w:sz w:val="28"/>
                <w:lang w:eastAsia="en-US"/>
              </w:rPr>
              <w:t>B-III – Charakteristika studijního předmětu</w:t>
            </w:r>
          </w:p>
        </w:tc>
      </w:tr>
      <w:tr w:rsidR="007515CD" w:rsidRPr="00E87514" w:rsidTr="000F0E2A">
        <w:tc>
          <w:tcPr>
            <w:tcW w:w="3085" w:type="dxa"/>
            <w:tcBorders>
              <w:top w:val="double" w:sz="4"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8"/>
                <w:szCs w:val="18"/>
                <w:lang w:eastAsia="en-US"/>
              </w:rPr>
            </w:pPr>
            <w:r w:rsidRPr="00E87514">
              <w:rPr>
                <w:b/>
                <w:sz w:val="18"/>
                <w:szCs w:val="18"/>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7515CD" w:rsidRPr="00E87514" w:rsidRDefault="007515CD" w:rsidP="000F0E2A">
            <w:pPr>
              <w:jc w:val="both"/>
              <w:rPr>
                <w:sz w:val="18"/>
                <w:szCs w:val="18"/>
                <w:lang w:eastAsia="en-US"/>
              </w:rPr>
            </w:pPr>
            <w:r w:rsidRPr="00E87514">
              <w:rPr>
                <w:sz w:val="18"/>
                <w:szCs w:val="18"/>
                <w:lang w:eastAsia="en-US"/>
              </w:rPr>
              <w:t>Poradenský vztah</w:t>
            </w:r>
          </w:p>
        </w:tc>
      </w:tr>
      <w:tr w:rsidR="007515CD" w:rsidRPr="00E87514" w:rsidTr="000F0E2A">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8"/>
                <w:szCs w:val="18"/>
                <w:lang w:eastAsia="en-US"/>
              </w:rPr>
            </w:pPr>
            <w:r w:rsidRPr="00E87514">
              <w:rPr>
                <w:b/>
                <w:sz w:val="18"/>
                <w:szCs w:val="18"/>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7515CD" w:rsidRPr="00E87514" w:rsidRDefault="007515CD" w:rsidP="000F0E2A">
            <w:pPr>
              <w:jc w:val="both"/>
              <w:rPr>
                <w:sz w:val="18"/>
                <w:szCs w:val="18"/>
                <w:lang w:eastAsia="en-US"/>
              </w:rPr>
            </w:pPr>
            <w:r w:rsidRPr="00E87514">
              <w:rPr>
                <w:sz w:val="18"/>
                <w:szCs w:val="18"/>
                <w:lang w:eastAsia="en-US"/>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sz w:val="18"/>
                <w:szCs w:val="18"/>
                <w:lang w:eastAsia="en-US"/>
              </w:rPr>
            </w:pPr>
            <w:r w:rsidRPr="00E87514">
              <w:rPr>
                <w:b/>
                <w:sz w:val="18"/>
                <w:szCs w:val="18"/>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7515CD" w:rsidRPr="00E87514" w:rsidRDefault="007515CD" w:rsidP="000F0E2A">
            <w:pPr>
              <w:jc w:val="both"/>
              <w:rPr>
                <w:sz w:val="18"/>
                <w:szCs w:val="18"/>
                <w:lang w:eastAsia="en-US"/>
              </w:rPr>
            </w:pPr>
            <w:proofErr w:type="gramStart"/>
            <w:r>
              <w:rPr>
                <w:sz w:val="18"/>
                <w:szCs w:val="18"/>
                <w:lang w:eastAsia="en-US"/>
              </w:rPr>
              <w:t>2./Z</w:t>
            </w:r>
            <w:r w:rsidRPr="00E87514">
              <w:rPr>
                <w:sz w:val="18"/>
                <w:szCs w:val="18"/>
                <w:lang w:eastAsia="en-US"/>
              </w:rPr>
              <w:t>S</w:t>
            </w:r>
            <w:proofErr w:type="gramEnd"/>
          </w:p>
        </w:tc>
      </w:tr>
      <w:tr w:rsidR="007515CD" w:rsidRPr="00E87514" w:rsidTr="000F0E2A">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8"/>
                <w:szCs w:val="18"/>
                <w:lang w:eastAsia="en-US"/>
              </w:rPr>
            </w:pPr>
            <w:r w:rsidRPr="00E87514">
              <w:rPr>
                <w:b/>
                <w:sz w:val="18"/>
                <w:szCs w:val="18"/>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7515CD" w:rsidRPr="00E87514" w:rsidRDefault="007515CD" w:rsidP="000F0E2A">
            <w:pPr>
              <w:jc w:val="both"/>
              <w:rPr>
                <w:sz w:val="18"/>
                <w:szCs w:val="18"/>
                <w:lang w:eastAsia="en-US"/>
              </w:rPr>
            </w:pPr>
            <w:r w:rsidRPr="00E87514">
              <w:rPr>
                <w:sz w:val="18"/>
                <w:szCs w:val="18"/>
                <w:lang w:eastAsia="en-US"/>
              </w:rPr>
              <w:t>10s + 5</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8"/>
                <w:szCs w:val="18"/>
                <w:lang w:eastAsia="en-US"/>
              </w:rPr>
            </w:pPr>
            <w:r w:rsidRPr="00E87514">
              <w:rPr>
                <w:b/>
                <w:sz w:val="18"/>
                <w:szCs w:val="18"/>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rsidR="007515CD" w:rsidRPr="00E87514" w:rsidRDefault="007515CD" w:rsidP="000F0E2A">
            <w:pPr>
              <w:jc w:val="both"/>
              <w:rPr>
                <w:sz w:val="18"/>
                <w:szCs w:val="18"/>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8"/>
                <w:szCs w:val="18"/>
                <w:lang w:eastAsia="en-US"/>
              </w:rPr>
            </w:pPr>
            <w:r w:rsidRPr="00E87514">
              <w:rPr>
                <w:b/>
                <w:sz w:val="18"/>
                <w:szCs w:val="18"/>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7515CD" w:rsidRPr="00E87514" w:rsidRDefault="007515CD" w:rsidP="000F0E2A">
            <w:pPr>
              <w:jc w:val="both"/>
              <w:rPr>
                <w:sz w:val="18"/>
                <w:szCs w:val="18"/>
                <w:lang w:eastAsia="en-US"/>
              </w:rPr>
            </w:pPr>
            <w:r w:rsidRPr="00E87514">
              <w:rPr>
                <w:sz w:val="18"/>
                <w:szCs w:val="18"/>
                <w:lang w:eastAsia="en-US"/>
              </w:rPr>
              <w:t>4</w:t>
            </w:r>
          </w:p>
        </w:tc>
      </w:tr>
      <w:tr w:rsidR="007515CD" w:rsidRPr="00E87514" w:rsidTr="000F0E2A">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8"/>
                <w:szCs w:val="18"/>
                <w:lang w:eastAsia="en-US"/>
              </w:rPr>
            </w:pPr>
            <w:r w:rsidRPr="00E87514">
              <w:rPr>
                <w:b/>
                <w:sz w:val="18"/>
                <w:szCs w:val="18"/>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7515CD" w:rsidRPr="00E87514" w:rsidRDefault="00236B43" w:rsidP="000F0E2A">
            <w:pPr>
              <w:jc w:val="both"/>
              <w:rPr>
                <w:sz w:val="18"/>
                <w:szCs w:val="18"/>
                <w:lang w:eastAsia="en-US"/>
              </w:rPr>
            </w:pPr>
            <w:ins w:id="52" w:author="*" w:date="2018-08-23T07:46:00Z">
              <w:r>
                <w:rPr>
                  <w:sz w:val="18"/>
                  <w:szCs w:val="18"/>
                  <w:lang w:eastAsia="en-US"/>
                </w:rPr>
                <w:t>Prerekvizita: Základy andragogiky</w:t>
              </w:r>
            </w:ins>
          </w:p>
        </w:tc>
      </w:tr>
      <w:tr w:rsidR="007515CD" w:rsidRPr="00E87514" w:rsidTr="000F0E2A">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8"/>
                <w:szCs w:val="18"/>
                <w:lang w:eastAsia="en-US"/>
              </w:rPr>
            </w:pPr>
            <w:r w:rsidRPr="00E87514">
              <w:rPr>
                <w:b/>
                <w:sz w:val="18"/>
                <w:szCs w:val="18"/>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7515CD" w:rsidRPr="00E87514" w:rsidRDefault="007515CD" w:rsidP="000F0E2A">
            <w:pPr>
              <w:jc w:val="both"/>
              <w:rPr>
                <w:sz w:val="18"/>
                <w:szCs w:val="18"/>
                <w:lang w:eastAsia="en-US"/>
              </w:rPr>
            </w:pPr>
            <w:r w:rsidRPr="00E87514">
              <w:rPr>
                <w:sz w:val="18"/>
                <w:szCs w:val="18"/>
                <w:lang w:eastAsia="en-US"/>
              </w:rPr>
              <w:t>Klz</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8"/>
                <w:szCs w:val="18"/>
                <w:lang w:eastAsia="en-US"/>
              </w:rPr>
            </w:pPr>
            <w:r w:rsidRPr="00E87514">
              <w:rPr>
                <w:b/>
                <w:sz w:val="18"/>
                <w:szCs w:val="18"/>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7515CD" w:rsidRPr="00E87514" w:rsidRDefault="007515CD" w:rsidP="000F0E2A">
            <w:pPr>
              <w:jc w:val="both"/>
              <w:rPr>
                <w:sz w:val="18"/>
                <w:szCs w:val="18"/>
                <w:lang w:eastAsia="en-US"/>
              </w:rPr>
            </w:pPr>
            <w:r w:rsidRPr="00E87514">
              <w:rPr>
                <w:sz w:val="18"/>
                <w:szCs w:val="18"/>
                <w:lang w:eastAsia="en-US"/>
              </w:rPr>
              <w:t>seminář</w:t>
            </w:r>
          </w:p>
        </w:tc>
      </w:tr>
      <w:tr w:rsidR="007515CD" w:rsidRPr="00E87514" w:rsidTr="000F0E2A">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9"/>
                <w:szCs w:val="19"/>
                <w:lang w:eastAsia="en-US"/>
              </w:rPr>
            </w:pPr>
            <w:r w:rsidRPr="00E87514">
              <w:rPr>
                <w:b/>
                <w:sz w:val="19"/>
                <w:szCs w:val="19"/>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7515CD" w:rsidRPr="00E87514" w:rsidRDefault="007515CD" w:rsidP="000F0E2A">
            <w:pPr>
              <w:jc w:val="both"/>
              <w:rPr>
                <w:sz w:val="19"/>
                <w:szCs w:val="19"/>
                <w:lang w:eastAsia="en-US"/>
              </w:rPr>
            </w:pPr>
            <w:r w:rsidRPr="00E87514">
              <w:rPr>
                <w:sz w:val="19"/>
                <w:szCs w:val="19"/>
                <w:lang w:eastAsia="en-US"/>
              </w:rPr>
              <w:t>Klasifikace na základě praktického předvedení poradenského rozhovoru s využitím všech teoretických znalostí a zdůvodněním jejich využití v jednotlivých úsecích poradenského rozhovoru.</w:t>
            </w:r>
          </w:p>
        </w:tc>
      </w:tr>
      <w:tr w:rsidR="007515CD" w:rsidRPr="00E87514" w:rsidTr="000F0E2A">
        <w:trPr>
          <w:trHeight w:val="264"/>
        </w:trPr>
        <w:tc>
          <w:tcPr>
            <w:tcW w:w="9854" w:type="dxa"/>
            <w:gridSpan w:val="8"/>
            <w:tcBorders>
              <w:top w:val="nil"/>
              <w:left w:val="single" w:sz="4" w:space="0" w:color="auto"/>
              <w:bottom w:val="single" w:sz="4" w:space="0" w:color="auto"/>
              <w:right w:val="single" w:sz="4" w:space="0" w:color="auto"/>
            </w:tcBorders>
          </w:tcPr>
          <w:p w:rsidR="007515CD" w:rsidRPr="00E87514" w:rsidRDefault="007515CD" w:rsidP="000F0E2A">
            <w:pPr>
              <w:jc w:val="both"/>
              <w:rPr>
                <w:sz w:val="19"/>
                <w:szCs w:val="19"/>
                <w:lang w:eastAsia="en-US"/>
              </w:rPr>
            </w:pPr>
          </w:p>
        </w:tc>
      </w:tr>
      <w:tr w:rsidR="007515CD" w:rsidRPr="00E87514" w:rsidTr="000F0E2A">
        <w:trPr>
          <w:trHeight w:val="197"/>
        </w:trPr>
        <w:tc>
          <w:tcPr>
            <w:tcW w:w="3085" w:type="dxa"/>
            <w:tcBorders>
              <w:top w:val="nil"/>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9"/>
                <w:szCs w:val="19"/>
                <w:lang w:eastAsia="en-US"/>
              </w:rPr>
            </w:pPr>
            <w:r w:rsidRPr="00E87514">
              <w:rPr>
                <w:b/>
                <w:sz w:val="19"/>
                <w:szCs w:val="19"/>
                <w:lang w:eastAsia="en-US"/>
              </w:rPr>
              <w:t>Garant předmětu</w:t>
            </w:r>
          </w:p>
        </w:tc>
        <w:tc>
          <w:tcPr>
            <w:tcW w:w="6769" w:type="dxa"/>
            <w:gridSpan w:val="7"/>
            <w:tcBorders>
              <w:top w:val="nil"/>
              <w:left w:val="single" w:sz="4" w:space="0" w:color="auto"/>
              <w:bottom w:val="single" w:sz="4" w:space="0" w:color="auto"/>
              <w:right w:val="single" w:sz="4" w:space="0" w:color="auto"/>
            </w:tcBorders>
          </w:tcPr>
          <w:p w:rsidR="007515CD" w:rsidRPr="00E87514" w:rsidRDefault="007515CD" w:rsidP="000F0E2A">
            <w:pPr>
              <w:jc w:val="both"/>
              <w:rPr>
                <w:sz w:val="19"/>
                <w:szCs w:val="19"/>
                <w:lang w:eastAsia="en-US"/>
              </w:rPr>
            </w:pPr>
            <w:r w:rsidRPr="00E87514">
              <w:rPr>
                <w:sz w:val="19"/>
                <w:szCs w:val="19"/>
                <w:lang w:eastAsia="en-US"/>
              </w:rPr>
              <w:t>PhDr. Zuzana Hrnčiříková, Ph.D.</w:t>
            </w:r>
          </w:p>
        </w:tc>
      </w:tr>
      <w:tr w:rsidR="007515CD" w:rsidRPr="00E87514" w:rsidTr="000F0E2A">
        <w:trPr>
          <w:trHeight w:val="243"/>
        </w:trPr>
        <w:tc>
          <w:tcPr>
            <w:tcW w:w="3085" w:type="dxa"/>
            <w:tcBorders>
              <w:top w:val="nil"/>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9"/>
                <w:szCs w:val="19"/>
                <w:lang w:eastAsia="en-US"/>
              </w:rPr>
            </w:pPr>
            <w:r w:rsidRPr="00E87514">
              <w:rPr>
                <w:b/>
                <w:sz w:val="19"/>
                <w:szCs w:val="19"/>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7515CD" w:rsidRPr="00E87514" w:rsidRDefault="007515CD" w:rsidP="000F0E2A">
            <w:pPr>
              <w:jc w:val="both"/>
              <w:rPr>
                <w:sz w:val="19"/>
                <w:szCs w:val="19"/>
                <w:lang w:eastAsia="en-US"/>
              </w:rPr>
            </w:pPr>
          </w:p>
        </w:tc>
      </w:tr>
      <w:tr w:rsidR="007515CD" w:rsidRPr="00E87514" w:rsidTr="000F0E2A">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9"/>
                <w:szCs w:val="19"/>
                <w:lang w:eastAsia="en-US"/>
              </w:rPr>
            </w:pPr>
            <w:r w:rsidRPr="00E87514">
              <w:rPr>
                <w:b/>
                <w:sz w:val="19"/>
                <w:szCs w:val="19"/>
                <w:lang w:eastAsia="en-US"/>
              </w:rPr>
              <w:t>Vyučující</w:t>
            </w:r>
          </w:p>
        </w:tc>
        <w:tc>
          <w:tcPr>
            <w:tcW w:w="6769" w:type="dxa"/>
            <w:gridSpan w:val="7"/>
            <w:tcBorders>
              <w:top w:val="single" w:sz="4" w:space="0" w:color="auto"/>
              <w:left w:val="single" w:sz="4" w:space="0" w:color="auto"/>
              <w:bottom w:val="nil"/>
              <w:right w:val="single" w:sz="4" w:space="0" w:color="auto"/>
            </w:tcBorders>
          </w:tcPr>
          <w:p w:rsidR="007515CD" w:rsidRPr="00E87514" w:rsidRDefault="007515CD" w:rsidP="000F0E2A">
            <w:pPr>
              <w:jc w:val="both"/>
              <w:rPr>
                <w:sz w:val="19"/>
                <w:szCs w:val="19"/>
                <w:lang w:eastAsia="en-US"/>
              </w:rPr>
            </w:pPr>
          </w:p>
        </w:tc>
      </w:tr>
      <w:tr w:rsidR="007515CD" w:rsidRPr="00E87514" w:rsidTr="000F0E2A">
        <w:trPr>
          <w:trHeight w:val="296"/>
        </w:trPr>
        <w:tc>
          <w:tcPr>
            <w:tcW w:w="9854" w:type="dxa"/>
            <w:gridSpan w:val="8"/>
            <w:tcBorders>
              <w:top w:val="nil"/>
              <w:left w:val="single" w:sz="4" w:space="0" w:color="auto"/>
              <w:bottom w:val="single" w:sz="4" w:space="0" w:color="auto"/>
              <w:right w:val="single" w:sz="4" w:space="0" w:color="auto"/>
            </w:tcBorders>
          </w:tcPr>
          <w:p w:rsidR="007515CD" w:rsidRPr="00E87514" w:rsidRDefault="007515CD" w:rsidP="000F0E2A">
            <w:pPr>
              <w:jc w:val="both"/>
              <w:rPr>
                <w:sz w:val="19"/>
                <w:szCs w:val="19"/>
                <w:lang w:eastAsia="en-US"/>
              </w:rPr>
            </w:pPr>
            <w:r w:rsidRPr="00E87514">
              <w:rPr>
                <w:sz w:val="19"/>
                <w:szCs w:val="19"/>
                <w:lang w:eastAsia="en-US"/>
              </w:rPr>
              <w:t>PhDr. Zuzana Hrnčiříková, Ph.D.</w:t>
            </w:r>
          </w:p>
        </w:tc>
      </w:tr>
      <w:tr w:rsidR="007515CD" w:rsidRPr="00E87514" w:rsidTr="000F0E2A">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9"/>
                <w:szCs w:val="19"/>
                <w:lang w:eastAsia="en-US"/>
              </w:rPr>
            </w:pPr>
            <w:r w:rsidRPr="00E87514">
              <w:rPr>
                <w:b/>
                <w:sz w:val="19"/>
                <w:szCs w:val="19"/>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7515CD" w:rsidRPr="00E87514" w:rsidRDefault="007515CD" w:rsidP="000F0E2A">
            <w:pPr>
              <w:jc w:val="both"/>
              <w:rPr>
                <w:sz w:val="19"/>
                <w:szCs w:val="19"/>
                <w:lang w:eastAsia="en-US"/>
              </w:rPr>
            </w:pPr>
          </w:p>
        </w:tc>
      </w:tr>
      <w:tr w:rsidR="007515CD" w:rsidRPr="00E87514" w:rsidTr="000F0E2A">
        <w:trPr>
          <w:trHeight w:val="3938"/>
        </w:trPr>
        <w:tc>
          <w:tcPr>
            <w:tcW w:w="9854" w:type="dxa"/>
            <w:gridSpan w:val="8"/>
            <w:tcBorders>
              <w:top w:val="nil"/>
              <w:left w:val="single" w:sz="4" w:space="0" w:color="auto"/>
              <w:bottom w:val="single" w:sz="12" w:space="0" w:color="auto"/>
              <w:right w:val="single" w:sz="4" w:space="0" w:color="auto"/>
            </w:tcBorders>
          </w:tcPr>
          <w:p w:rsidR="007515CD" w:rsidRPr="00E87514" w:rsidRDefault="007515CD" w:rsidP="000F0E2A">
            <w:pPr>
              <w:jc w:val="both"/>
              <w:rPr>
                <w:b/>
                <w:sz w:val="19"/>
                <w:szCs w:val="19"/>
                <w:lang w:eastAsia="en-US"/>
              </w:rPr>
            </w:pPr>
            <w:r w:rsidRPr="00E87514">
              <w:rPr>
                <w:b/>
                <w:sz w:val="19"/>
                <w:szCs w:val="19"/>
                <w:lang w:eastAsia="en-US"/>
              </w:rPr>
              <w:t>Cíl předmětu</w:t>
            </w:r>
          </w:p>
          <w:p w:rsidR="007515CD" w:rsidRPr="00E87514" w:rsidRDefault="007515CD" w:rsidP="000F0E2A">
            <w:pPr>
              <w:jc w:val="both"/>
              <w:rPr>
                <w:sz w:val="19"/>
                <w:szCs w:val="19"/>
                <w:lang w:eastAsia="en-US"/>
              </w:rPr>
            </w:pPr>
            <w:r w:rsidRPr="00E87514">
              <w:rPr>
                <w:sz w:val="19"/>
                <w:szCs w:val="19"/>
                <w:lang w:eastAsia="en-US"/>
              </w:rPr>
              <w:t>Cílem předmětu je poskytnout základní informace o nárocích na poradenskou práci. V rámci seminářů jsou studenti seznámeni</w:t>
            </w:r>
            <w:r w:rsidR="00236B43">
              <w:rPr>
                <w:sz w:val="19"/>
                <w:szCs w:val="19"/>
                <w:lang w:eastAsia="en-US"/>
              </w:rPr>
              <w:t xml:space="preserve"> s vybranými poradenskými teoriemi</w:t>
            </w:r>
            <w:r w:rsidRPr="00E87514">
              <w:rPr>
                <w:sz w:val="19"/>
                <w:szCs w:val="19"/>
                <w:lang w:eastAsia="en-US"/>
              </w:rPr>
              <w:t xml:space="preserve"> a jejich využití</w:t>
            </w:r>
            <w:r w:rsidR="00236B43">
              <w:rPr>
                <w:sz w:val="19"/>
                <w:szCs w:val="19"/>
                <w:lang w:eastAsia="en-US"/>
              </w:rPr>
              <w:t>m</w:t>
            </w:r>
            <w:r w:rsidRPr="00E87514">
              <w:rPr>
                <w:sz w:val="19"/>
                <w:szCs w:val="19"/>
                <w:lang w:eastAsia="en-US"/>
              </w:rPr>
              <w:t xml:space="preserve"> v přímé práci s klientem. Dále je věnována pozornost a požadavkům na osobnost i práci poradce v kontextu vybraných oblastí poradenských služeb.</w:t>
            </w:r>
          </w:p>
          <w:p w:rsidR="007515CD" w:rsidRPr="00E87514" w:rsidRDefault="007515CD" w:rsidP="000F0E2A">
            <w:pPr>
              <w:jc w:val="both"/>
              <w:rPr>
                <w:b/>
                <w:sz w:val="19"/>
                <w:szCs w:val="19"/>
                <w:lang w:eastAsia="en-US"/>
              </w:rPr>
            </w:pPr>
            <w:r w:rsidRPr="00E87514">
              <w:rPr>
                <w:b/>
                <w:sz w:val="19"/>
                <w:szCs w:val="19"/>
                <w:lang w:eastAsia="en-US"/>
              </w:rPr>
              <w:t>Obsah předmětu</w:t>
            </w:r>
          </w:p>
          <w:p w:rsidR="007515CD" w:rsidRPr="00E87514" w:rsidRDefault="007515CD" w:rsidP="000F0E2A">
            <w:pPr>
              <w:jc w:val="both"/>
              <w:rPr>
                <w:sz w:val="19"/>
                <w:szCs w:val="19"/>
                <w:lang w:eastAsia="en-US"/>
              </w:rPr>
            </w:pPr>
            <w:r w:rsidRPr="00E87514">
              <w:rPr>
                <w:sz w:val="19"/>
                <w:szCs w:val="19"/>
                <w:lang w:eastAsia="en-US"/>
              </w:rPr>
              <w:t>Charakteristika poradenství. Druhy poradenství (sociální, psychologické, pedagogické/výchovné, adiktologické a další).</w:t>
            </w:r>
          </w:p>
          <w:p w:rsidR="007515CD" w:rsidRPr="00E87514" w:rsidRDefault="007515CD" w:rsidP="000F0E2A">
            <w:pPr>
              <w:jc w:val="both"/>
              <w:rPr>
                <w:sz w:val="19"/>
                <w:szCs w:val="19"/>
                <w:lang w:eastAsia="en-US"/>
              </w:rPr>
            </w:pPr>
            <w:r w:rsidRPr="00E87514">
              <w:rPr>
                <w:sz w:val="19"/>
                <w:szCs w:val="19"/>
                <w:lang w:eastAsia="en-US"/>
              </w:rPr>
              <w:t>Poradenské teorie a školy, jejich klasifikace a základní charakteristika.</w:t>
            </w:r>
          </w:p>
          <w:p w:rsidR="007515CD" w:rsidRPr="00E87514" w:rsidRDefault="007515CD" w:rsidP="000F0E2A">
            <w:pPr>
              <w:jc w:val="both"/>
              <w:rPr>
                <w:sz w:val="19"/>
                <w:szCs w:val="19"/>
                <w:lang w:eastAsia="en-US"/>
              </w:rPr>
            </w:pPr>
            <w:r w:rsidRPr="00E87514">
              <w:rPr>
                <w:sz w:val="19"/>
                <w:szCs w:val="19"/>
                <w:lang w:eastAsia="en-US"/>
              </w:rPr>
              <w:t xml:space="preserve">Institucionální systém poradenských služeb v ČR a charakteristika jednotlivých oblastí poradenských služeb v pomáhajících profesích. </w:t>
            </w:r>
          </w:p>
          <w:p w:rsidR="007515CD" w:rsidRPr="00E87514" w:rsidRDefault="007515CD" w:rsidP="000F0E2A">
            <w:pPr>
              <w:jc w:val="both"/>
              <w:rPr>
                <w:sz w:val="19"/>
                <w:szCs w:val="19"/>
                <w:lang w:eastAsia="en-US"/>
              </w:rPr>
            </w:pPr>
            <w:r w:rsidRPr="00E87514">
              <w:rPr>
                <w:sz w:val="19"/>
                <w:szCs w:val="19"/>
                <w:lang w:eastAsia="en-US"/>
              </w:rPr>
              <w:t>Poradenský proces. Vztah poradce a klienta v poradenském procesu. Etika poradenské práce.</w:t>
            </w:r>
          </w:p>
          <w:p w:rsidR="007515CD" w:rsidRPr="00E87514" w:rsidRDefault="007515CD" w:rsidP="000F0E2A">
            <w:pPr>
              <w:jc w:val="both"/>
              <w:rPr>
                <w:sz w:val="19"/>
                <w:szCs w:val="19"/>
                <w:lang w:eastAsia="en-US"/>
              </w:rPr>
            </w:pPr>
            <w:r w:rsidRPr="00E87514">
              <w:rPr>
                <w:sz w:val="19"/>
                <w:szCs w:val="19"/>
                <w:lang w:eastAsia="en-US"/>
              </w:rPr>
              <w:t>Metody poradenské práce (např. diagnostické, anamnestické, skreeningové metody, metody poradenské intervence – rozhovor, nácvikové a tréninkové metody, vyprávění příběhu).</w:t>
            </w:r>
          </w:p>
          <w:p w:rsidR="007515CD" w:rsidRPr="00E87514" w:rsidRDefault="007515CD" w:rsidP="000F0E2A">
            <w:pPr>
              <w:jc w:val="both"/>
              <w:rPr>
                <w:sz w:val="19"/>
                <w:szCs w:val="19"/>
                <w:lang w:eastAsia="en-US"/>
              </w:rPr>
            </w:pPr>
            <w:r w:rsidRPr="00E87514">
              <w:rPr>
                <w:sz w:val="19"/>
                <w:szCs w:val="19"/>
                <w:lang w:eastAsia="en-US"/>
              </w:rPr>
              <w:t>Formy poradenské práce. Individuální a skupinové poradenství. Distanční poradenství (telefonické, internetové poradenství apod.).</w:t>
            </w:r>
          </w:p>
          <w:p w:rsidR="007515CD" w:rsidRPr="00E87514" w:rsidRDefault="007515CD" w:rsidP="000F0E2A">
            <w:pPr>
              <w:jc w:val="both"/>
              <w:rPr>
                <w:sz w:val="19"/>
                <w:szCs w:val="19"/>
                <w:lang w:eastAsia="en-US"/>
              </w:rPr>
            </w:pPr>
            <w:r w:rsidRPr="00E87514">
              <w:rPr>
                <w:sz w:val="19"/>
                <w:szCs w:val="19"/>
                <w:lang w:eastAsia="en-US"/>
              </w:rPr>
              <w:t>Komunikace v poradenském procesu. Poradenský rozhovor a techniky vedení rozhovoru.</w:t>
            </w:r>
          </w:p>
          <w:p w:rsidR="007515CD" w:rsidRPr="00E87514" w:rsidRDefault="007515CD" w:rsidP="000F0E2A">
            <w:pPr>
              <w:jc w:val="both"/>
              <w:rPr>
                <w:b/>
                <w:sz w:val="19"/>
                <w:szCs w:val="19"/>
                <w:lang w:eastAsia="en-US"/>
              </w:rPr>
            </w:pPr>
            <w:r w:rsidRPr="00E87514">
              <w:rPr>
                <w:b/>
                <w:sz w:val="19"/>
                <w:szCs w:val="19"/>
                <w:lang w:eastAsia="en-US"/>
              </w:rPr>
              <w:t>Výstupní kompetence</w:t>
            </w:r>
          </w:p>
          <w:p w:rsidR="007515CD" w:rsidRPr="00E87514" w:rsidRDefault="007515CD" w:rsidP="000F0E2A">
            <w:pPr>
              <w:jc w:val="both"/>
              <w:rPr>
                <w:sz w:val="19"/>
                <w:szCs w:val="19"/>
                <w:lang w:eastAsia="en-US"/>
              </w:rPr>
            </w:pPr>
            <w:r w:rsidRPr="00E87514">
              <w:rPr>
                <w:sz w:val="19"/>
                <w:szCs w:val="19"/>
                <w:lang w:eastAsia="en-US"/>
              </w:rPr>
              <w:t>Studenti disponují vědomostmi o základních poradenských přístupech, procesuálních náležitostech vedení poradenského procesu, znají jakým způsobem a za jakých podmínek vést rozhovor s klientem. Studenti se orientují v poradenské praxi a s ohledem na vybrané teorie umí formulovat nároky na poradenskou práci včetně zásad vedení poradenského procesu.</w:t>
            </w:r>
          </w:p>
        </w:tc>
      </w:tr>
      <w:tr w:rsidR="007515CD" w:rsidRPr="00E87514" w:rsidTr="000F0E2A">
        <w:trPr>
          <w:trHeight w:val="265"/>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sz w:val="19"/>
                <w:szCs w:val="19"/>
                <w:lang w:eastAsia="en-US"/>
              </w:rPr>
            </w:pPr>
            <w:r w:rsidRPr="00E87514">
              <w:rPr>
                <w:b/>
                <w:sz w:val="19"/>
                <w:szCs w:val="19"/>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7515CD" w:rsidRPr="00E87514" w:rsidRDefault="007515CD" w:rsidP="000F0E2A">
            <w:pPr>
              <w:jc w:val="both"/>
              <w:rPr>
                <w:sz w:val="19"/>
                <w:szCs w:val="19"/>
                <w:lang w:eastAsia="en-US"/>
              </w:rPr>
            </w:pPr>
          </w:p>
        </w:tc>
      </w:tr>
      <w:tr w:rsidR="007515CD" w:rsidRPr="00E87514" w:rsidTr="000F0E2A">
        <w:trPr>
          <w:trHeight w:val="2441"/>
        </w:trPr>
        <w:tc>
          <w:tcPr>
            <w:tcW w:w="9854" w:type="dxa"/>
            <w:gridSpan w:val="8"/>
            <w:tcBorders>
              <w:top w:val="nil"/>
              <w:left w:val="single" w:sz="4" w:space="0" w:color="auto"/>
              <w:bottom w:val="single" w:sz="4" w:space="0" w:color="auto"/>
              <w:right w:val="single" w:sz="4" w:space="0" w:color="auto"/>
            </w:tcBorders>
          </w:tcPr>
          <w:p w:rsidR="007515CD" w:rsidRPr="00E87514" w:rsidRDefault="007515CD" w:rsidP="000F0E2A">
            <w:pPr>
              <w:jc w:val="both"/>
              <w:rPr>
                <w:sz w:val="19"/>
                <w:szCs w:val="19"/>
                <w:lang w:eastAsia="en-US"/>
              </w:rPr>
            </w:pPr>
            <w:r w:rsidRPr="00E87514">
              <w:rPr>
                <w:b/>
                <w:sz w:val="19"/>
                <w:szCs w:val="19"/>
                <w:lang w:eastAsia="en-US"/>
              </w:rPr>
              <w:t>Povinná literatura</w:t>
            </w:r>
          </w:p>
          <w:p w:rsidR="007515CD" w:rsidRPr="00E87514" w:rsidRDefault="007515CD" w:rsidP="000F0E2A">
            <w:pPr>
              <w:jc w:val="both"/>
              <w:rPr>
                <w:sz w:val="19"/>
                <w:szCs w:val="19"/>
                <w:lang w:eastAsia="en-US"/>
              </w:rPr>
            </w:pPr>
            <w:r w:rsidRPr="00E87514">
              <w:rPr>
                <w:sz w:val="19"/>
                <w:szCs w:val="19"/>
                <w:lang w:eastAsia="en-US"/>
              </w:rPr>
              <w:t xml:space="preserve">Bobek, M., Peniška, P. </w:t>
            </w:r>
            <w:r w:rsidRPr="00E87514">
              <w:rPr>
                <w:i/>
                <w:sz w:val="19"/>
                <w:szCs w:val="19"/>
                <w:lang w:eastAsia="en-US"/>
              </w:rPr>
              <w:t>Práce s lidmi. Učebnice poradenství, koučování, terapie a socioterapie pro pomáhající profese</w:t>
            </w:r>
            <w:r w:rsidRPr="00E87514">
              <w:rPr>
                <w:sz w:val="19"/>
                <w:szCs w:val="19"/>
                <w:lang w:eastAsia="en-US"/>
              </w:rPr>
              <w:t>. Brno: NC Publishing,, 2008.</w:t>
            </w:r>
          </w:p>
          <w:p w:rsidR="007515CD" w:rsidRPr="00E87514" w:rsidRDefault="007515CD" w:rsidP="000F0E2A">
            <w:pPr>
              <w:jc w:val="both"/>
              <w:rPr>
                <w:sz w:val="19"/>
                <w:szCs w:val="19"/>
                <w:lang w:eastAsia="en-US"/>
              </w:rPr>
            </w:pPr>
            <w:r w:rsidRPr="00E87514">
              <w:rPr>
                <w:sz w:val="19"/>
                <w:szCs w:val="19"/>
                <w:lang w:eastAsia="en-US"/>
              </w:rPr>
              <w:t xml:space="preserve">Hutyrová, M. </w:t>
            </w:r>
            <w:r w:rsidRPr="00E87514">
              <w:rPr>
                <w:i/>
                <w:sz w:val="19"/>
                <w:szCs w:val="19"/>
                <w:lang w:eastAsia="en-US"/>
              </w:rPr>
              <w:t>Komunikace a vztah  jako základ poradenské praxe</w:t>
            </w:r>
            <w:r w:rsidRPr="00E87514">
              <w:rPr>
                <w:sz w:val="19"/>
                <w:szCs w:val="19"/>
                <w:lang w:eastAsia="en-US"/>
              </w:rPr>
              <w:t xml:space="preserve">. Olomouc: Vydavatelství Univerzity Palackého v Olomouci, 2013. </w:t>
            </w:r>
          </w:p>
          <w:p w:rsidR="007515CD" w:rsidRPr="00E87514" w:rsidRDefault="007515CD" w:rsidP="000F0E2A">
            <w:pPr>
              <w:jc w:val="both"/>
              <w:rPr>
                <w:sz w:val="19"/>
                <w:szCs w:val="19"/>
                <w:lang w:eastAsia="en-US"/>
              </w:rPr>
            </w:pPr>
            <w:r w:rsidRPr="00E87514">
              <w:rPr>
                <w:sz w:val="19"/>
                <w:szCs w:val="19"/>
                <w:lang w:eastAsia="en-US"/>
              </w:rPr>
              <w:t xml:space="preserve">Chrenková, M. </w:t>
            </w:r>
            <w:r w:rsidRPr="00E87514">
              <w:rPr>
                <w:i/>
                <w:sz w:val="19"/>
                <w:szCs w:val="19"/>
                <w:lang w:eastAsia="en-US"/>
              </w:rPr>
              <w:t>Komunikace s klientem</w:t>
            </w:r>
            <w:r w:rsidRPr="00E87514">
              <w:rPr>
                <w:sz w:val="19"/>
                <w:szCs w:val="19"/>
                <w:lang w:eastAsia="en-US"/>
              </w:rPr>
              <w:t>. Ostrava: Lékařská fakulta Ostravské univerzity v Ostravě, 2013.</w:t>
            </w:r>
          </w:p>
          <w:p w:rsidR="007515CD" w:rsidRPr="00E87514" w:rsidRDefault="007515CD" w:rsidP="000F0E2A">
            <w:pPr>
              <w:jc w:val="both"/>
              <w:rPr>
                <w:sz w:val="19"/>
                <w:szCs w:val="19"/>
                <w:lang w:eastAsia="en-US"/>
              </w:rPr>
            </w:pPr>
            <w:r w:rsidRPr="00E87514">
              <w:rPr>
                <w:sz w:val="19"/>
                <w:szCs w:val="19"/>
                <w:lang w:eastAsia="en-US"/>
              </w:rPr>
              <w:t xml:space="preserve">Procházka, R. </w:t>
            </w:r>
            <w:r w:rsidRPr="00E87514">
              <w:rPr>
                <w:i/>
                <w:sz w:val="19"/>
                <w:szCs w:val="19"/>
                <w:lang w:eastAsia="en-US"/>
              </w:rPr>
              <w:t>Teorie a praxe poradenské psychologie</w:t>
            </w:r>
            <w:r w:rsidRPr="00E87514">
              <w:rPr>
                <w:sz w:val="19"/>
                <w:szCs w:val="19"/>
                <w:lang w:eastAsia="en-US"/>
              </w:rPr>
              <w:t>.  Praha: Grada, 2014.</w:t>
            </w:r>
          </w:p>
          <w:p w:rsidR="007515CD" w:rsidRPr="00E87514" w:rsidRDefault="007515CD" w:rsidP="000F0E2A">
            <w:pPr>
              <w:jc w:val="both"/>
              <w:rPr>
                <w:sz w:val="19"/>
                <w:szCs w:val="19"/>
                <w:lang w:eastAsia="en-US"/>
              </w:rPr>
            </w:pPr>
            <w:r w:rsidRPr="00E87514">
              <w:rPr>
                <w:sz w:val="19"/>
                <w:szCs w:val="19"/>
                <w:lang w:eastAsia="en-US"/>
              </w:rPr>
              <w:t xml:space="preserve">Vendel, Š. </w:t>
            </w:r>
            <w:r w:rsidRPr="00E87514">
              <w:rPr>
                <w:i/>
                <w:sz w:val="19"/>
                <w:szCs w:val="19"/>
                <w:lang w:eastAsia="en-US"/>
              </w:rPr>
              <w:t>Kariérní poradenství</w:t>
            </w:r>
            <w:r w:rsidRPr="00E87514">
              <w:rPr>
                <w:sz w:val="19"/>
                <w:szCs w:val="19"/>
                <w:lang w:eastAsia="en-US"/>
              </w:rPr>
              <w:t>. Praha: Grada, 2008.</w:t>
            </w:r>
          </w:p>
          <w:p w:rsidR="007515CD" w:rsidRPr="00E87514" w:rsidRDefault="007515CD" w:rsidP="000F0E2A">
            <w:pPr>
              <w:jc w:val="both"/>
              <w:rPr>
                <w:b/>
                <w:sz w:val="19"/>
                <w:szCs w:val="19"/>
                <w:lang w:eastAsia="en-US"/>
              </w:rPr>
            </w:pPr>
            <w:r w:rsidRPr="00E87514">
              <w:rPr>
                <w:b/>
                <w:sz w:val="19"/>
                <w:szCs w:val="19"/>
                <w:lang w:eastAsia="en-US"/>
              </w:rPr>
              <w:t>Doporučená literatura</w:t>
            </w:r>
          </w:p>
          <w:p w:rsidR="007515CD" w:rsidRPr="00E87514" w:rsidRDefault="007515CD" w:rsidP="000F0E2A">
            <w:pPr>
              <w:jc w:val="both"/>
              <w:rPr>
                <w:sz w:val="19"/>
                <w:szCs w:val="19"/>
                <w:lang w:eastAsia="en-US"/>
              </w:rPr>
            </w:pPr>
            <w:r w:rsidRPr="00E87514">
              <w:rPr>
                <w:sz w:val="19"/>
                <w:szCs w:val="19"/>
                <w:lang w:eastAsia="en-US"/>
              </w:rPr>
              <w:t xml:space="preserve">Slavík, M., Zounková, J. </w:t>
            </w:r>
            <w:r w:rsidRPr="00E87514">
              <w:rPr>
                <w:i/>
                <w:sz w:val="19"/>
                <w:szCs w:val="19"/>
                <w:lang w:eastAsia="en-US"/>
              </w:rPr>
              <w:t>Poradenství</w:t>
            </w:r>
            <w:r w:rsidRPr="00E87514">
              <w:rPr>
                <w:sz w:val="19"/>
                <w:szCs w:val="19"/>
                <w:lang w:eastAsia="en-US"/>
              </w:rPr>
              <w:t>. Praha: Česká zemědělská univerzita, 2014.</w:t>
            </w:r>
          </w:p>
          <w:p w:rsidR="007515CD" w:rsidRPr="00E87514" w:rsidRDefault="007515CD" w:rsidP="000F0E2A">
            <w:pPr>
              <w:jc w:val="both"/>
              <w:rPr>
                <w:sz w:val="19"/>
                <w:szCs w:val="19"/>
                <w:lang w:eastAsia="en-US"/>
              </w:rPr>
            </w:pPr>
            <w:r w:rsidRPr="00E87514">
              <w:rPr>
                <w:sz w:val="19"/>
                <w:szCs w:val="19"/>
                <w:lang w:eastAsia="en-US"/>
              </w:rPr>
              <w:t xml:space="preserve">Úlehla, I. </w:t>
            </w:r>
            <w:r w:rsidRPr="00E87514">
              <w:rPr>
                <w:i/>
                <w:sz w:val="19"/>
                <w:szCs w:val="19"/>
                <w:lang w:eastAsia="en-US"/>
              </w:rPr>
              <w:t xml:space="preserve">Umění pomáhat: učebnice metod sociální praxe. </w:t>
            </w:r>
            <w:r w:rsidRPr="00E87514">
              <w:rPr>
                <w:sz w:val="19"/>
                <w:szCs w:val="19"/>
                <w:lang w:eastAsia="en-US"/>
              </w:rPr>
              <w:t xml:space="preserve"> Praha: Sociologické nakladatelství, 2005.</w:t>
            </w:r>
          </w:p>
        </w:tc>
      </w:tr>
      <w:tr w:rsidR="007515CD" w:rsidRPr="00E87514" w:rsidTr="000F0E2A">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7515CD" w:rsidRPr="00E87514" w:rsidRDefault="007515CD" w:rsidP="000F0E2A">
            <w:pPr>
              <w:jc w:val="center"/>
              <w:rPr>
                <w:b/>
                <w:sz w:val="19"/>
                <w:szCs w:val="19"/>
                <w:lang w:eastAsia="en-US"/>
              </w:rPr>
            </w:pPr>
            <w:r w:rsidRPr="00E87514">
              <w:rPr>
                <w:b/>
                <w:sz w:val="19"/>
                <w:szCs w:val="19"/>
                <w:lang w:eastAsia="en-US"/>
              </w:rPr>
              <w:t>Informace ke kombinované nebo distanční formě</w:t>
            </w:r>
          </w:p>
        </w:tc>
      </w:tr>
      <w:tr w:rsidR="007515CD" w:rsidRPr="00E87514" w:rsidTr="000F0E2A">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sz w:val="19"/>
                <w:szCs w:val="19"/>
                <w:lang w:eastAsia="en-US"/>
              </w:rPr>
            </w:pPr>
            <w:r w:rsidRPr="00E87514">
              <w:rPr>
                <w:b/>
                <w:sz w:val="19"/>
                <w:szCs w:val="19"/>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7515CD" w:rsidRPr="00E87514" w:rsidRDefault="007515CD" w:rsidP="000F0E2A">
            <w:pPr>
              <w:jc w:val="both"/>
              <w:rPr>
                <w:sz w:val="19"/>
                <w:szCs w:val="19"/>
                <w:lang w:eastAsia="en-US"/>
              </w:rPr>
            </w:pPr>
            <w:r w:rsidRPr="00E87514">
              <w:rPr>
                <w:sz w:val="19"/>
                <w:szCs w:val="19"/>
                <w:lang w:eastAsia="en-US"/>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9"/>
                <w:szCs w:val="19"/>
                <w:lang w:eastAsia="en-US"/>
              </w:rPr>
            </w:pPr>
            <w:r w:rsidRPr="00E87514">
              <w:rPr>
                <w:b/>
                <w:sz w:val="19"/>
                <w:szCs w:val="19"/>
                <w:lang w:eastAsia="en-US"/>
              </w:rPr>
              <w:t xml:space="preserve">hodin </w:t>
            </w:r>
          </w:p>
        </w:tc>
      </w:tr>
      <w:tr w:rsidR="007515CD" w:rsidRPr="00E87514" w:rsidTr="000F0E2A">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9"/>
                <w:szCs w:val="19"/>
                <w:lang w:eastAsia="en-US"/>
              </w:rPr>
            </w:pPr>
            <w:r w:rsidRPr="00E87514">
              <w:rPr>
                <w:b/>
                <w:sz w:val="19"/>
                <w:szCs w:val="19"/>
                <w:lang w:eastAsia="en-US"/>
              </w:rPr>
              <w:t>Informace o způsobu kontaktu s vyučujícím</w:t>
            </w:r>
          </w:p>
        </w:tc>
      </w:tr>
      <w:tr w:rsidR="007515CD" w:rsidRPr="00E87514" w:rsidTr="000F0E2A">
        <w:trPr>
          <w:trHeight w:val="714"/>
        </w:trPr>
        <w:tc>
          <w:tcPr>
            <w:tcW w:w="9854" w:type="dxa"/>
            <w:gridSpan w:val="8"/>
            <w:tcBorders>
              <w:top w:val="single" w:sz="4" w:space="0" w:color="auto"/>
              <w:left w:val="single" w:sz="4" w:space="0" w:color="auto"/>
              <w:bottom w:val="single" w:sz="4" w:space="0" w:color="auto"/>
              <w:right w:val="single" w:sz="4" w:space="0" w:color="auto"/>
            </w:tcBorders>
          </w:tcPr>
          <w:p w:rsidR="007515CD" w:rsidRPr="00E87514" w:rsidRDefault="007515CD" w:rsidP="000F0E2A">
            <w:pPr>
              <w:jc w:val="both"/>
              <w:rPr>
                <w:color w:val="000000"/>
                <w:sz w:val="19"/>
                <w:szCs w:val="19"/>
                <w:lang w:eastAsia="en-US"/>
              </w:rPr>
            </w:pPr>
            <w:r w:rsidRPr="00E87514">
              <w:rPr>
                <w:color w:val="000000"/>
                <w:sz w:val="19"/>
                <w:szCs w:val="19"/>
                <w:lang w:eastAsia="en-US"/>
              </w:rPr>
              <w:t xml:space="preserve">10 hodin přímá výuka formou semináře. 5 hodin distanční forma: analýza vybraných sekvencí z filmových dokumentů, týkajících se vedení poradenských rozhovorů, průběžné konzultace k prováděným analýzám v prostředí MOODLE nebo e-mailem. </w:t>
            </w:r>
          </w:p>
        </w:tc>
      </w:tr>
    </w:tbl>
    <w:p w:rsidR="007515CD" w:rsidRDefault="007515CD" w:rsidP="007515CD">
      <w:pPr>
        <w:spacing w:after="200" w:line="276" w:lineRule="auto"/>
      </w:pPr>
      <w:r>
        <w:br w:type="page"/>
      </w:r>
    </w:p>
    <w:p w:rsidR="007515CD" w:rsidRPr="00E87514" w:rsidRDefault="007515CD"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r w:rsidRPr="00E87514">
              <w:t>Metodika supervizí</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r w:rsidRPr="00E87514">
              <w:t>PZ</w:t>
            </w: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2./LS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r w:rsidRPr="00E87514">
              <w:t>10s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4</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236B43" w:rsidP="00E87514">
            <w:pPr>
              <w:jc w:val="both"/>
            </w:pPr>
            <w:ins w:id="53" w:author="*" w:date="2018-08-23T07:47:00Z">
              <w:r>
                <w:t>Prerekvizity: Základy andragogiky</w:t>
              </w:r>
            </w:ins>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Klz</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981C65" w:rsidP="00981C65">
            <w:pPr>
              <w:jc w:val="both"/>
            </w:pPr>
            <w:r>
              <w:t>Klasifikovaný zápočet. Zpracování</w:t>
            </w:r>
            <w:r w:rsidR="00E87514" w:rsidRPr="00E87514">
              <w:t xml:space="preserve"> portfolia supervize, zpracování materiálů </w:t>
            </w:r>
            <w:r>
              <w:br/>
            </w:r>
            <w:r w:rsidR="00E87514" w:rsidRPr="00E87514">
              <w:t xml:space="preserve">a úkolů </w:t>
            </w:r>
            <w:r>
              <w:t>zadaných na semináři</w:t>
            </w:r>
            <w:r w:rsidR="00E87514" w:rsidRPr="00E87514">
              <w:t>, zpracová</w:t>
            </w:r>
            <w:r>
              <w:t>ní kazuistiky (na základě praxe/</w:t>
            </w:r>
            <w:r w:rsidR="00E87514" w:rsidRPr="00E87514">
              <w:t>práce studenta) a autosupervize, účast na skupinové supervizi.</w:t>
            </w:r>
          </w:p>
        </w:tc>
      </w:tr>
      <w:tr w:rsidR="00E87514" w:rsidRPr="00E87514" w:rsidTr="00236B43">
        <w:trPr>
          <w:trHeight w:val="314"/>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doc. PhDr. Lenka Haburajová Ilavská, Ph.D.</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981C65">
        <w:trPr>
          <w:trHeight w:val="299"/>
        </w:trPr>
        <w:tc>
          <w:tcPr>
            <w:tcW w:w="9855" w:type="dxa"/>
            <w:gridSpan w:val="8"/>
            <w:tcBorders>
              <w:top w:val="nil"/>
            </w:tcBorders>
          </w:tcPr>
          <w:p w:rsidR="00E87514" w:rsidRPr="00E87514" w:rsidRDefault="00E87514" w:rsidP="00E87514">
            <w:pPr>
              <w:jc w:val="both"/>
            </w:pPr>
            <w:r w:rsidRPr="00E87514">
              <w:t>doc. PhDr. Lenka Haburajová Ilavská, Ph.D.</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981C65">
        <w:trPr>
          <w:trHeight w:val="3723"/>
        </w:trPr>
        <w:tc>
          <w:tcPr>
            <w:tcW w:w="9855" w:type="dxa"/>
            <w:gridSpan w:val="8"/>
            <w:tcBorders>
              <w:top w:val="nil"/>
              <w:bottom w:val="single" w:sz="12" w:space="0" w:color="auto"/>
            </w:tcBorders>
          </w:tcPr>
          <w:p w:rsidR="00E87514" w:rsidRPr="00E87514" w:rsidRDefault="00E87514" w:rsidP="00E87514">
            <w:pPr>
              <w:jc w:val="both"/>
              <w:rPr>
                <w:b/>
              </w:rPr>
            </w:pPr>
            <w:r w:rsidRPr="00E87514">
              <w:rPr>
                <w:b/>
              </w:rPr>
              <w:t>Cíl předmětu</w:t>
            </w:r>
          </w:p>
          <w:p w:rsidR="00E87514" w:rsidRPr="00E87514" w:rsidRDefault="00981C65" w:rsidP="00E87514">
            <w:pPr>
              <w:jc w:val="both"/>
              <w:rPr>
                <w:b/>
              </w:rPr>
            </w:pPr>
            <w:r>
              <w:t>Cílem předmětu je se</w:t>
            </w:r>
            <w:r w:rsidR="00E87514" w:rsidRPr="00E87514">
              <w:t>známení studentů s metodikou supervize jako konkrétního nástroje sociální podpory pomáhajícího profesionála, a to jak na teoretické, tak na praktické (sebezkušenostní) úrovni.</w:t>
            </w:r>
          </w:p>
          <w:p w:rsidR="00E87514" w:rsidRPr="00E87514" w:rsidRDefault="00E87514" w:rsidP="00E87514">
            <w:pPr>
              <w:jc w:val="both"/>
            </w:pPr>
            <w:r w:rsidRPr="00E87514">
              <w:rPr>
                <w:b/>
              </w:rPr>
              <w:t>Obsah předmětu</w:t>
            </w:r>
          </w:p>
          <w:p w:rsidR="00E87514" w:rsidRPr="00E87514" w:rsidRDefault="00E87514" w:rsidP="00E87514">
            <w:pPr>
              <w:jc w:val="both"/>
            </w:pPr>
            <w:r w:rsidRPr="00E87514">
              <w:t xml:space="preserve">Povaha práce v pomáhajících profesích. </w:t>
            </w:r>
          </w:p>
          <w:p w:rsidR="00E87514" w:rsidRPr="00E87514" w:rsidRDefault="00E87514" w:rsidP="00E87514">
            <w:pPr>
              <w:jc w:val="both"/>
            </w:pPr>
            <w:r w:rsidRPr="00E87514">
              <w:t xml:space="preserve">Teoretický rámec supervize. </w:t>
            </w:r>
          </w:p>
          <w:p w:rsidR="00E87514" w:rsidRPr="00E87514" w:rsidRDefault="00E87514" w:rsidP="00E87514">
            <w:pPr>
              <w:jc w:val="both"/>
            </w:pPr>
            <w:r w:rsidRPr="00E87514">
              <w:t xml:space="preserve">Vymezení hranic mezi poradenstvím, supervizí a terapií (komparace cílů a metod). </w:t>
            </w:r>
          </w:p>
          <w:p w:rsidR="00E87514" w:rsidRPr="00E87514" w:rsidRDefault="00E87514" w:rsidP="00E87514">
            <w:pPr>
              <w:jc w:val="both"/>
            </w:pPr>
            <w:r w:rsidRPr="00E87514">
              <w:t xml:space="preserve">Supervizní modely. Dělení supervize (druhy a formy). </w:t>
            </w:r>
          </w:p>
          <w:p w:rsidR="00E87514" w:rsidRPr="00E87514" w:rsidRDefault="00E87514" w:rsidP="00E87514">
            <w:pPr>
              <w:jc w:val="both"/>
            </w:pPr>
            <w:r w:rsidRPr="00E87514">
              <w:t xml:space="preserve">Individuální a skupinová supervize. </w:t>
            </w:r>
          </w:p>
          <w:p w:rsidR="00E87514" w:rsidRPr="00E87514" w:rsidRDefault="00E87514" w:rsidP="00E87514">
            <w:pPr>
              <w:jc w:val="both"/>
            </w:pPr>
            <w:r w:rsidRPr="00E87514">
              <w:t>Balintovské skupiny.</w:t>
            </w:r>
          </w:p>
          <w:p w:rsidR="00E87514" w:rsidRPr="00E87514" w:rsidRDefault="00E87514" w:rsidP="00E87514">
            <w:pPr>
              <w:jc w:val="both"/>
            </w:pPr>
            <w:r w:rsidRPr="00E87514">
              <w:t>Supervize a supervizní kontrakt.</w:t>
            </w:r>
          </w:p>
          <w:p w:rsidR="00E87514" w:rsidRPr="00E87514" w:rsidRDefault="00E87514" w:rsidP="00E87514">
            <w:pPr>
              <w:jc w:val="both"/>
            </w:pPr>
            <w:r w:rsidRPr="00E87514">
              <w:t>Reflexe a zpětná vazba.</w:t>
            </w:r>
          </w:p>
          <w:p w:rsidR="00E87514" w:rsidRPr="00E87514" w:rsidRDefault="00E87514" w:rsidP="00E87514">
            <w:pPr>
              <w:jc w:val="both"/>
            </w:pPr>
            <w:r w:rsidRPr="00E87514">
              <w:t>Význam supervize pro organizaci.</w:t>
            </w:r>
          </w:p>
          <w:p w:rsidR="00E87514" w:rsidRPr="00E87514" w:rsidRDefault="00E87514" w:rsidP="00E87514">
            <w:pPr>
              <w:jc w:val="both"/>
              <w:rPr>
                <w:b/>
              </w:rPr>
            </w:pPr>
            <w:r w:rsidRPr="00E87514">
              <w:rPr>
                <w:b/>
              </w:rPr>
              <w:t>Výstupní kompetence</w:t>
            </w:r>
          </w:p>
          <w:p w:rsidR="00E87514" w:rsidRPr="00E87514" w:rsidRDefault="00E87514" w:rsidP="00E87514">
            <w:pPr>
              <w:jc w:val="both"/>
            </w:pPr>
            <w:r w:rsidRPr="00E87514">
              <w:t>V rámci předmětu získají studenti teoretické znalosti z oblasti supervize a dokážou jasně rozlišovat mezi poradenstvím, supervizí. Získají praktické zkušenosti a osvojí si potřebné dovednosti k vedení skupinového sezení v organizaci.</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pPr>
            <w:proofErr w:type="gramStart"/>
            <w:r w:rsidRPr="00E87514">
              <w:t>Havrdová, Z. a kol</w:t>
            </w:r>
            <w:proofErr w:type="gramEnd"/>
            <w:r w:rsidRPr="00E87514">
              <w:t xml:space="preserve">. </w:t>
            </w:r>
            <w:r w:rsidRPr="00E87514">
              <w:rPr>
                <w:i/>
              </w:rPr>
              <w:t>Kultura organizace a supervize ve vzájemném působení</w:t>
            </w:r>
            <w:r w:rsidRPr="00E87514">
              <w:t xml:space="preserve">. Praha: Univerzita Karlova, 2011. </w:t>
            </w:r>
          </w:p>
          <w:p w:rsidR="00E87514" w:rsidRPr="00E87514" w:rsidRDefault="00E87514" w:rsidP="00E87514">
            <w:pPr>
              <w:jc w:val="both"/>
            </w:pPr>
            <w:r w:rsidRPr="00E87514">
              <w:t xml:space="preserve">Havrdová, Z., Hajný, M. </w:t>
            </w:r>
            <w:r w:rsidRPr="00E87514">
              <w:rPr>
                <w:i/>
              </w:rPr>
              <w:t>Praktická supervize</w:t>
            </w:r>
            <w:r w:rsidRPr="00E87514">
              <w:t xml:space="preserve">. Praha: Galén, 2008. </w:t>
            </w:r>
          </w:p>
          <w:p w:rsidR="00E87514" w:rsidRPr="00E87514" w:rsidRDefault="00E87514" w:rsidP="00E87514">
            <w:pPr>
              <w:jc w:val="both"/>
            </w:pPr>
            <w:r w:rsidRPr="00E87514">
              <w:t xml:space="preserve">Hawkins, P., Shohet, R. </w:t>
            </w:r>
            <w:r w:rsidRPr="00E87514">
              <w:rPr>
                <w:i/>
              </w:rPr>
              <w:t>Supervize v pomáhajících profesích</w:t>
            </w:r>
            <w:r w:rsidRPr="00E87514">
              <w:t xml:space="preserve">. Praha: Portál, 2004. </w:t>
            </w:r>
          </w:p>
          <w:p w:rsidR="00E87514" w:rsidRPr="00E87514" w:rsidRDefault="00E87514" w:rsidP="00E87514">
            <w:pPr>
              <w:jc w:val="both"/>
            </w:pPr>
            <w:r w:rsidRPr="00E87514">
              <w:t xml:space="preserve">Vávrová, S. </w:t>
            </w:r>
            <w:r w:rsidRPr="00E87514">
              <w:rPr>
                <w:i/>
              </w:rPr>
              <w:t>Doprovázení v pomáhajících profesích</w:t>
            </w:r>
            <w:r w:rsidRPr="00E87514">
              <w:t xml:space="preserve">. Praha: Portál, 2012. </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b/>
              </w:rPr>
            </w:pPr>
            <w:r w:rsidRPr="00E87514">
              <w:t xml:space="preserve">Bärtlová, E. </w:t>
            </w:r>
            <w:r w:rsidRPr="00E87514">
              <w:rPr>
                <w:i/>
              </w:rPr>
              <w:t>Supervize v sociální práci.</w:t>
            </w:r>
            <w:r w:rsidRPr="00E87514">
              <w:t xml:space="preserve"> Ústí nad Labem: Fakulta sociálně-ekonomická, 2007.</w:t>
            </w:r>
          </w:p>
          <w:p w:rsidR="00E87514" w:rsidRPr="00E87514" w:rsidRDefault="00E87514" w:rsidP="00E87514">
            <w:pPr>
              <w:jc w:val="both"/>
            </w:pPr>
            <w:r w:rsidRPr="00E87514">
              <w:t xml:space="preserve">Bogo, M. – Mcknight, K. </w:t>
            </w:r>
            <w:r w:rsidRPr="00E87514">
              <w:rPr>
                <w:i/>
              </w:rPr>
              <w:t>Clinical Supervision in Social Work. A Review of the Research Literature</w:t>
            </w:r>
            <w:r w:rsidRPr="00E87514">
              <w:t xml:space="preserve">. In </w:t>
            </w:r>
            <w:r w:rsidRPr="00E87514">
              <w:rPr>
                <w:i/>
              </w:rPr>
              <w:t>The Clinical Supervisor</w:t>
            </w:r>
            <w:r w:rsidRPr="00E87514">
              <w:t>, 2006, vol. 24, no. 1-2, p. 49-67.</w:t>
            </w:r>
          </w:p>
          <w:p w:rsidR="00E87514" w:rsidRPr="00E87514" w:rsidRDefault="00E87514" w:rsidP="00E87514">
            <w:pPr>
              <w:jc w:val="both"/>
              <w:rPr>
                <w:b/>
                <w:i/>
              </w:rPr>
            </w:pPr>
            <w:r w:rsidRPr="00E87514">
              <w:rPr>
                <w:bCs/>
                <w:i/>
                <w:iCs/>
                <w:shd w:val="clear" w:color="auto" w:fill="FFFFFF"/>
              </w:rPr>
              <w:t>Géringová, J. 2011. Pomáhající profese: tvořivé zacházení s odvrácenou stranou. Praha: Triton. 2011.</w:t>
            </w:r>
          </w:p>
          <w:p w:rsidR="00E87514" w:rsidRPr="00E87514" w:rsidRDefault="00E87514" w:rsidP="00E87514">
            <w:pPr>
              <w:jc w:val="both"/>
            </w:pPr>
            <w:r w:rsidRPr="00E87514">
              <w:t xml:space="preserve">Proctor, B. </w:t>
            </w:r>
            <w:r w:rsidRPr="00E87514">
              <w:rPr>
                <w:i/>
              </w:rPr>
              <w:t>Group Supervision. A Guide to Creative Practice</w:t>
            </w:r>
            <w:r w:rsidRPr="00E87514">
              <w:t xml:space="preserve">. London: SAGE Publications, 2008. </w:t>
            </w:r>
          </w:p>
          <w:p w:rsidR="00E87514" w:rsidRPr="00E87514" w:rsidRDefault="00E87514" w:rsidP="00E87514">
            <w:pPr>
              <w:jc w:val="both"/>
            </w:pPr>
            <w:r w:rsidRPr="00E87514">
              <w:t xml:space="preserve">Vaska, L. 2012. </w:t>
            </w:r>
            <w:r w:rsidRPr="00E87514">
              <w:rPr>
                <w:i/>
              </w:rPr>
              <w:t>Teoretické aspekty supervízie začínajúcich sociálnych pracovníkov.</w:t>
            </w:r>
            <w:r w:rsidRPr="00E87514">
              <w:t xml:space="preserve"> Bratislava: IRIS, 2012.</w:t>
            </w:r>
          </w:p>
          <w:p w:rsidR="00E87514" w:rsidRPr="00E87514" w:rsidRDefault="00E87514" w:rsidP="00E87514">
            <w:pPr>
              <w:jc w:val="both"/>
            </w:pP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15</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981C65">
        <w:trPr>
          <w:trHeight w:val="233"/>
        </w:trPr>
        <w:tc>
          <w:tcPr>
            <w:tcW w:w="9855" w:type="dxa"/>
            <w:gridSpan w:val="8"/>
          </w:tcPr>
          <w:p w:rsidR="00E87514" w:rsidRPr="00E87514" w:rsidRDefault="00E87514" w:rsidP="00981C65">
            <w:pPr>
              <w:jc w:val="both"/>
            </w:pPr>
            <w:r w:rsidRPr="00E87514">
              <w:rPr>
                <w:color w:val="000000"/>
              </w:rPr>
              <w:t>10</w:t>
            </w:r>
            <w:r w:rsidR="00981C65">
              <w:rPr>
                <w:color w:val="000000"/>
              </w:rPr>
              <w:t xml:space="preserve"> </w:t>
            </w:r>
            <w:r w:rsidRPr="00E87514">
              <w:rPr>
                <w:color w:val="000000"/>
              </w:rPr>
              <w:t xml:space="preserve">hodin přímá výuka formou semináře. 5 hodin distanční forma: </w:t>
            </w:r>
            <w:r w:rsidRPr="00E87514">
              <w:t xml:space="preserve">písem. </w:t>
            </w:r>
            <w:proofErr w:type="gramStart"/>
            <w:r w:rsidRPr="00E87514">
              <w:t>práce</w:t>
            </w:r>
            <w:proofErr w:type="gramEnd"/>
            <w:r w:rsidRPr="00E87514">
              <w:t xml:space="preserve"> studenta (kazuistika, deník, plán).</w:t>
            </w:r>
            <w:r w:rsidR="00981C65">
              <w:t xml:space="preserve"> Komunikace prostřednictvím MOODLE nebo emailu.</w:t>
            </w:r>
          </w:p>
        </w:tc>
      </w:tr>
    </w:tbl>
    <w:p w:rsidR="00E87514" w:rsidRDefault="00E87514" w:rsidP="00E87514"/>
    <w:p w:rsidR="00981C65" w:rsidRDefault="00981C65" w:rsidP="00E87514"/>
    <w:p w:rsidR="00D95789" w:rsidRDefault="00D95789" w:rsidP="00E87514"/>
    <w:p w:rsidR="00981C65" w:rsidRDefault="00981C65" w:rsidP="00E87514"/>
    <w:p w:rsidR="00981C65" w:rsidRDefault="00981C65" w:rsidP="00E87514"/>
    <w:p w:rsidR="00236B43" w:rsidRPr="00E87514" w:rsidRDefault="00236B43"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r w:rsidRPr="00E87514">
              <w:t>Multikulturní mediace</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r w:rsidRPr="00E87514">
              <w:t>PZ</w:t>
            </w: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2./LS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r w:rsidRPr="00E87514">
              <w:t>10s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4</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0D62D1" w:rsidP="00E87514">
            <w:pPr>
              <w:jc w:val="both"/>
            </w:pPr>
            <w:ins w:id="54" w:author="*" w:date="2018-08-23T07:48:00Z">
              <w:r>
                <w:t>Prerekvizity: Základy sociální a kulturní antropologie</w:t>
              </w:r>
            </w:ins>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Klz</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E87514">
            <w:pPr>
              <w:jc w:val="both"/>
            </w:pPr>
            <w:r w:rsidRPr="00E87514">
              <w:t xml:space="preserve">Klasifikovaný zápočet. Písemný test. Vypracování projektu </w:t>
            </w:r>
            <w:r w:rsidRPr="00E87514">
              <w:rPr>
                <w:color w:val="000000"/>
              </w:rPr>
              <w:t xml:space="preserve">prostřednictvím natočené modelové mediační kauzy. </w:t>
            </w:r>
          </w:p>
        </w:tc>
      </w:tr>
      <w:tr w:rsidR="00E87514" w:rsidRPr="00E87514" w:rsidTr="00017D69">
        <w:trPr>
          <w:trHeight w:val="554"/>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Mgr. Jakub Hladík, Ph.D.</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9F3816" w:rsidP="00E87514">
            <w:pPr>
              <w:jc w:val="both"/>
            </w:pPr>
            <w:r>
              <w:t>Konzultace cílů a obsahů předmětu. Konstrukce písemného testu a jeho vyhodnocení.</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9F3816">
        <w:trPr>
          <w:trHeight w:val="157"/>
        </w:trPr>
        <w:tc>
          <w:tcPr>
            <w:tcW w:w="9855" w:type="dxa"/>
            <w:gridSpan w:val="8"/>
            <w:tcBorders>
              <w:top w:val="nil"/>
            </w:tcBorders>
          </w:tcPr>
          <w:p w:rsidR="00E87514" w:rsidRPr="00E87514" w:rsidRDefault="00E87514" w:rsidP="00E87514">
            <w:pPr>
              <w:jc w:val="both"/>
            </w:pPr>
            <w:r w:rsidRPr="00E87514">
              <w:t>Mgr. Michaela Lukešová</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E87514" w:rsidRPr="00E87514" w:rsidRDefault="00E87514" w:rsidP="00E87514">
            <w:pPr>
              <w:jc w:val="both"/>
              <w:rPr>
                <w:b/>
                <w:sz w:val="19"/>
                <w:szCs w:val="19"/>
              </w:rPr>
            </w:pPr>
            <w:r w:rsidRPr="00E87514">
              <w:rPr>
                <w:b/>
                <w:sz w:val="19"/>
                <w:szCs w:val="19"/>
              </w:rPr>
              <w:t>Cíl předmětu</w:t>
            </w:r>
          </w:p>
          <w:p w:rsidR="00E87514" w:rsidRPr="00E87514" w:rsidRDefault="00E87514" w:rsidP="00E87514">
            <w:pPr>
              <w:jc w:val="both"/>
              <w:rPr>
                <w:b/>
                <w:sz w:val="19"/>
                <w:szCs w:val="19"/>
              </w:rPr>
            </w:pPr>
            <w:r w:rsidRPr="00E87514">
              <w:rPr>
                <w:color w:val="000000"/>
                <w:sz w:val="19"/>
                <w:szCs w:val="19"/>
                <w:shd w:val="clear" w:color="auto" w:fill="FFFFFF"/>
              </w:rPr>
              <w:t xml:space="preserve">Cílem předmětu je předání základních informací o mediaci jako možném způsobu řešení mezilidských konfliktů. Pozornost bude věnována specifické oblasti mediace, a to tzv. multikulturní mediaci, kterou lze uplatnit v </w:t>
            </w:r>
            <w:r w:rsidR="009F3816">
              <w:rPr>
                <w:color w:val="000000"/>
                <w:sz w:val="19"/>
                <w:szCs w:val="19"/>
                <w:shd w:val="clear" w:color="auto" w:fill="FFFFFF"/>
              </w:rPr>
              <w:t>andragogické</w:t>
            </w:r>
            <w:r w:rsidRPr="00E87514">
              <w:rPr>
                <w:color w:val="000000"/>
                <w:sz w:val="19"/>
                <w:szCs w:val="19"/>
                <w:shd w:val="clear" w:color="auto" w:fill="FFFFFF"/>
              </w:rPr>
              <w:t xml:space="preserve"> praxi</w:t>
            </w:r>
            <w:r w:rsidR="009F3816">
              <w:rPr>
                <w:color w:val="000000"/>
                <w:sz w:val="19"/>
                <w:szCs w:val="19"/>
                <w:shd w:val="clear" w:color="auto" w:fill="FFFFFF"/>
              </w:rPr>
              <w:t xml:space="preserve"> ovlivněné multikulturní realitou organizace.</w:t>
            </w:r>
            <w:r w:rsidRPr="00E87514">
              <w:rPr>
                <w:color w:val="000000"/>
                <w:sz w:val="19"/>
                <w:szCs w:val="19"/>
                <w:shd w:val="clear" w:color="auto" w:fill="FFFFFF"/>
              </w:rPr>
              <w:t> </w:t>
            </w:r>
          </w:p>
          <w:p w:rsidR="00E87514" w:rsidRPr="00E87514" w:rsidRDefault="00E87514" w:rsidP="00E87514">
            <w:pPr>
              <w:jc w:val="both"/>
              <w:rPr>
                <w:sz w:val="19"/>
                <w:szCs w:val="19"/>
              </w:rPr>
            </w:pPr>
            <w:r w:rsidRPr="00E87514">
              <w:rPr>
                <w:b/>
                <w:sz w:val="19"/>
                <w:szCs w:val="19"/>
              </w:rPr>
              <w:t>Obsah předmětu</w:t>
            </w:r>
          </w:p>
          <w:p w:rsidR="00E87514" w:rsidRPr="00E87514" w:rsidRDefault="00E87514" w:rsidP="00E87514">
            <w:pPr>
              <w:rPr>
                <w:sz w:val="19"/>
                <w:szCs w:val="19"/>
              </w:rPr>
            </w:pPr>
            <w:r w:rsidRPr="00E87514">
              <w:rPr>
                <w:color w:val="000000"/>
                <w:sz w:val="19"/>
                <w:szCs w:val="19"/>
                <w:shd w:val="clear" w:color="auto" w:fill="FFFFFF"/>
              </w:rPr>
              <w:t>Konflikt, interkulturní konflikt. </w:t>
            </w:r>
            <w:r w:rsidRPr="00E87514">
              <w:rPr>
                <w:color w:val="000000"/>
                <w:sz w:val="19"/>
                <w:szCs w:val="19"/>
              </w:rPr>
              <w:br/>
            </w:r>
            <w:r w:rsidRPr="00E87514">
              <w:rPr>
                <w:color w:val="000000"/>
                <w:sz w:val="19"/>
                <w:szCs w:val="19"/>
                <w:shd w:val="clear" w:color="auto" w:fill="FFFFFF"/>
              </w:rPr>
              <w:t>Mediace jako forma řešení konfliktních situací. </w:t>
            </w:r>
            <w:r w:rsidRPr="00E87514">
              <w:rPr>
                <w:color w:val="000000"/>
                <w:sz w:val="19"/>
                <w:szCs w:val="19"/>
              </w:rPr>
              <w:br/>
            </w:r>
            <w:r w:rsidRPr="00E87514">
              <w:rPr>
                <w:color w:val="000000"/>
                <w:sz w:val="19"/>
                <w:szCs w:val="19"/>
                <w:shd w:val="clear" w:color="auto" w:fill="FFFFFF"/>
              </w:rPr>
              <w:t>Mediace jako záměrné a řízené řešení konfliktů. </w:t>
            </w:r>
            <w:r w:rsidRPr="00E87514">
              <w:rPr>
                <w:color w:val="000000"/>
                <w:sz w:val="19"/>
                <w:szCs w:val="19"/>
              </w:rPr>
              <w:br/>
            </w:r>
            <w:r w:rsidRPr="00E87514">
              <w:rPr>
                <w:color w:val="000000"/>
                <w:sz w:val="19"/>
                <w:szCs w:val="19"/>
                <w:shd w:val="clear" w:color="auto" w:fill="FFFFFF"/>
              </w:rPr>
              <w:t>Principy a východiska mediace. </w:t>
            </w:r>
            <w:r w:rsidRPr="00E87514">
              <w:rPr>
                <w:color w:val="000000"/>
                <w:sz w:val="19"/>
                <w:szCs w:val="19"/>
              </w:rPr>
              <w:br/>
            </w:r>
            <w:r w:rsidRPr="00E87514">
              <w:rPr>
                <w:color w:val="000000"/>
                <w:sz w:val="19"/>
                <w:szCs w:val="19"/>
                <w:shd w:val="clear" w:color="auto" w:fill="FFFFFF"/>
              </w:rPr>
              <w:t>Mediace jako vztah mezi účastníky mediace. </w:t>
            </w:r>
            <w:r w:rsidRPr="00E87514">
              <w:rPr>
                <w:color w:val="000000"/>
                <w:sz w:val="19"/>
                <w:szCs w:val="19"/>
              </w:rPr>
              <w:br/>
            </w:r>
            <w:r w:rsidRPr="00E87514">
              <w:rPr>
                <w:color w:val="000000"/>
                <w:sz w:val="19"/>
                <w:szCs w:val="19"/>
                <w:shd w:val="clear" w:color="auto" w:fill="FFFFFF"/>
              </w:rPr>
              <w:t>Fáze mediace. </w:t>
            </w:r>
            <w:r w:rsidRPr="00E87514">
              <w:rPr>
                <w:color w:val="000000"/>
                <w:sz w:val="19"/>
                <w:szCs w:val="19"/>
              </w:rPr>
              <w:br/>
            </w:r>
            <w:r w:rsidRPr="00E87514">
              <w:rPr>
                <w:color w:val="000000"/>
                <w:sz w:val="19"/>
                <w:szCs w:val="19"/>
                <w:shd w:val="clear" w:color="auto" w:fill="FFFFFF"/>
              </w:rPr>
              <w:t>Prostředky mediace. </w:t>
            </w:r>
            <w:r w:rsidRPr="00E87514">
              <w:rPr>
                <w:color w:val="000000"/>
                <w:sz w:val="19"/>
                <w:szCs w:val="19"/>
              </w:rPr>
              <w:br/>
            </w:r>
            <w:r w:rsidRPr="00E87514">
              <w:rPr>
                <w:color w:val="000000"/>
                <w:sz w:val="19"/>
                <w:szCs w:val="19"/>
                <w:shd w:val="clear" w:color="auto" w:fill="FFFFFF"/>
              </w:rPr>
              <w:t>Mediace jako proces. </w:t>
            </w:r>
            <w:r w:rsidRPr="00E87514">
              <w:rPr>
                <w:color w:val="000000"/>
                <w:sz w:val="19"/>
                <w:szCs w:val="19"/>
              </w:rPr>
              <w:br/>
            </w:r>
            <w:r w:rsidRPr="00E87514">
              <w:rPr>
                <w:color w:val="000000"/>
                <w:sz w:val="19"/>
                <w:szCs w:val="19"/>
                <w:shd w:val="clear" w:color="auto" w:fill="FFFFFF"/>
              </w:rPr>
              <w:t>Praktické využití mediace. </w:t>
            </w:r>
            <w:r w:rsidRPr="00E87514">
              <w:rPr>
                <w:color w:val="000000"/>
                <w:sz w:val="19"/>
                <w:szCs w:val="19"/>
              </w:rPr>
              <w:br/>
            </w:r>
            <w:r w:rsidRPr="00E87514">
              <w:rPr>
                <w:color w:val="000000"/>
                <w:sz w:val="19"/>
                <w:szCs w:val="19"/>
                <w:shd w:val="clear" w:color="auto" w:fill="FFFFFF"/>
              </w:rPr>
              <w:t>Mediace a právo: alternativní tresty, mediační a probační služba. </w:t>
            </w:r>
          </w:p>
          <w:p w:rsidR="00E87514" w:rsidRPr="00E87514" w:rsidRDefault="00E87514" w:rsidP="00E87514">
            <w:pPr>
              <w:jc w:val="both"/>
              <w:rPr>
                <w:b/>
                <w:sz w:val="19"/>
                <w:szCs w:val="19"/>
              </w:rPr>
            </w:pPr>
            <w:r w:rsidRPr="00E87514">
              <w:rPr>
                <w:b/>
                <w:sz w:val="19"/>
                <w:szCs w:val="19"/>
              </w:rPr>
              <w:t>Výstupní kompetence</w:t>
            </w:r>
          </w:p>
          <w:p w:rsidR="00E87514" w:rsidRPr="00E87514" w:rsidRDefault="00E87514" w:rsidP="00E87514">
            <w:pPr>
              <w:jc w:val="both"/>
              <w:rPr>
                <w:sz w:val="19"/>
                <w:szCs w:val="19"/>
              </w:rPr>
            </w:pPr>
            <w:r w:rsidRPr="00E87514">
              <w:rPr>
                <w:color w:val="000000"/>
                <w:sz w:val="19"/>
                <w:szCs w:val="19"/>
                <w:shd w:val="clear" w:color="auto" w:fill="FFFFFF"/>
              </w:rPr>
              <w:t>Studenti si osvojí teoretické znalosti z oblasti teorie konfliktů, získají orientaci v základních pojmech a typech konfliktů</w:t>
            </w:r>
            <w:r w:rsidR="009F3816">
              <w:rPr>
                <w:color w:val="000000"/>
                <w:sz w:val="19"/>
                <w:szCs w:val="19"/>
                <w:shd w:val="clear" w:color="auto" w:fill="FFFFFF"/>
              </w:rPr>
              <w:t xml:space="preserve"> zaměřených na mezikulturní rozdíly</w:t>
            </w:r>
            <w:r w:rsidRPr="00E87514">
              <w:rPr>
                <w:color w:val="000000"/>
                <w:sz w:val="19"/>
                <w:szCs w:val="19"/>
                <w:shd w:val="clear" w:color="auto" w:fill="FFFFFF"/>
              </w:rPr>
              <w:t>. Prakticky si procvičí způsoby komunikace v konfliktních situacích a způsoby jejich řešení (vyjednávání, facilitace, mediace).</w:t>
            </w:r>
            <w:r w:rsidRPr="00E87514">
              <w:rPr>
                <w:rFonts w:ascii="Tahoma" w:hAnsi="Tahoma" w:cs="Tahoma"/>
                <w:color w:val="000000"/>
                <w:sz w:val="19"/>
                <w:szCs w:val="19"/>
                <w:shd w:val="clear" w:color="auto" w:fill="FFFFFF"/>
              </w:rPr>
              <w:t> </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E87514" w:rsidRPr="00E87514" w:rsidRDefault="00E87514" w:rsidP="00E87514">
            <w:pPr>
              <w:jc w:val="both"/>
              <w:rPr>
                <w:sz w:val="19"/>
                <w:szCs w:val="19"/>
              </w:rPr>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rFonts w:ascii="Tahoma" w:hAnsi="Tahoma" w:cs="Tahoma"/>
                <w:b/>
                <w:color w:val="000000"/>
                <w:sz w:val="19"/>
                <w:szCs w:val="19"/>
                <w:shd w:val="clear" w:color="auto" w:fill="FFFFFF"/>
              </w:rPr>
            </w:pPr>
            <w:r w:rsidRPr="00E87514">
              <w:rPr>
                <w:rFonts w:ascii="Tahoma" w:hAnsi="Tahoma" w:cs="Tahoma"/>
                <w:b/>
                <w:color w:val="000000"/>
                <w:sz w:val="19"/>
                <w:szCs w:val="19"/>
                <w:shd w:val="clear" w:color="auto" w:fill="FFFFFF"/>
              </w:rPr>
              <w:t>Povinná literatura</w:t>
            </w:r>
          </w:p>
          <w:p w:rsidR="00E87514" w:rsidRPr="00E87514" w:rsidRDefault="00E87514" w:rsidP="00E87514">
            <w:pPr>
              <w:jc w:val="both"/>
              <w:rPr>
                <w:color w:val="000000"/>
                <w:sz w:val="19"/>
                <w:szCs w:val="19"/>
                <w:shd w:val="clear" w:color="auto" w:fill="FFFFFF"/>
              </w:rPr>
            </w:pPr>
            <w:r w:rsidRPr="00E87514">
              <w:rPr>
                <w:color w:val="000000"/>
                <w:sz w:val="19"/>
                <w:szCs w:val="19"/>
                <w:shd w:val="clear" w:color="auto" w:fill="FFFFFF"/>
              </w:rPr>
              <w:t>Holá, Lenka. </w:t>
            </w:r>
            <w:r w:rsidRPr="00E87514">
              <w:rPr>
                <w:i/>
                <w:color w:val="000000"/>
                <w:sz w:val="19"/>
                <w:szCs w:val="19"/>
                <w:shd w:val="clear" w:color="auto" w:fill="FFFFFF"/>
              </w:rPr>
              <w:t>Mediace a možnosti využití v praxi</w:t>
            </w:r>
            <w:r w:rsidRPr="00E87514">
              <w:rPr>
                <w:color w:val="000000"/>
                <w:sz w:val="19"/>
                <w:szCs w:val="19"/>
                <w:shd w:val="clear" w:color="auto" w:fill="FFFFFF"/>
              </w:rPr>
              <w:t>. Praha: Grada, 2013.</w:t>
            </w:r>
          </w:p>
          <w:p w:rsidR="00E87514" w:rsidRPr="00E87514" w:rsidRDefault="00E87514" w:rsidP="00E87514">
            <w:pPr>
              <w:jc w:val="both"/>
              <w:rPr>
                <w:color w:val="000000"/>
                <w:sz w:val="19"/>
                <w:szCs w:val="19"/>
                <w:shd w:val="clear" w:color="auto" w:fill="FFFFFF"/>
              </w:rPr>
            </w:pPr>
            <w:r w:rsidRPr="00E87514">
              <w:rPr>
                <w:color w:val="000000"/>
                <w:sz w:val="19"/>
                <w:szCs w:val="19"/>
                <w:shd w:val="clear" w:color="auto" w:fill="FFFFFF"/>
              </w:rPr>
              <w:t>Holá, L., Malacka, M. </w:t>
            </w:r>
            <w:r w:rsidRPr="00E87514">
              <w:rPr>
                <w:i/>
                <w:color w:val="000000"/>
                <w:sz w:val="19"/>
                <w:szCs w:val="19"/>
                <w:shd w:val="clear" w:color="auto" w:fill="FFFFFF"/>
              </w:rPr>
              <w:t>Mediace a reflexe jejích aktuálních trendů</w:t>
            </w:r>
            <w:r w:rsidRPr="00E87514">
              <w:rPr>
                <w:color w:val="000000"/>
                <w:sz w:val="19"/>
                <w:szCs w:val="19"/>
                <w:shd w:val="clear" w:color="auto" w:fill="FFFFFF"/>
              </w:rPr>
              <w:t>. Praha: Leges, 2014.</w:t>
            </w:r>
          </w:p>
          <w:p w:rsidR="00E87514" w:rsidRPr="00E87514" w:rsidRDefault="00E87514" w:rsidP="00E87514">
            <w:pPr>
              <w:jc w:val="both"/>
              <w:rPr>
                <w:color w:val="000000"/>
                <w:sz w:val="19"/>
                <w:szCs w:val="19"/>
                <w:shd w:val="clear" w:color="auto" w:fill="FFFFFF"/>
              </w:rPr>
            </w:pPr>
            <w:r w:rsidRPr="00E87514">
              <w:rPr>
                <w:color w:val="000000"/>
                <w:sz w:val="19"/>
                <w:szCs w:val="19"/>
                <w:shd w:val="clear" w:color="auto" w:fill="FFFFFF"/>
              </w:rPr>
              <w:t>Holá, L. </w:t>
            </w:r>
            <w:r w:rsidRPr="00E87514">
              <w:rPr>
                <w:i/>
                <w:color w:val="000000"/>
                <w:sz w:val="19"/>
                <w:szCs w:val="19"/>
                <w:shd w:val="clear" w:color="auto" w:fill="FFFFFF"/>
              </w:rPr>
              <w:t>Rodinná mediace v České republice</w:t>
            </w:r>
            <w:r w:rsidRPr="00E87514">
              <w:rPr>
                <w:color w:val="000000"/>
                <w:sz w:val="19"/>
                <w:szCs w:val="19"/>
                <w:shd w:val="clear" w:color="auto" w:fill="FFFFFF"/>
              </w:rPr>
              <w:t>. Praha: Leges, 2014.</w:t>
            </w:r>
          </w:p>
          <w:p w:rsidR="00E87514" w:rsidRPr="00E87514" w:rsidRDefault="00E87514" w:rsidP="00E87514">
            <w:pPr>
              <w:jc w:val="both"/>
              <w:rPr>
                <w:color w:val="000000"/>
                <w:sz w:val="19"/>
                <w:szCs w:val="19"/>
                <w:shd w:val="clear" w:color="auto" w:fill="FFFFFF"/>
              </w:rPr>
            </w:pPr>
            <w:r w:rsidRPr="00E87514">
              <w:rPr>
                <w:color w:val="000000"/>
                <w:sz w:val="19"/>
                <w:szCs w:val="19"/>
                <w:shd w:val="clear" w:color="auto" w:fill="FFFFFF"/>
              </w:rPr>
              <w:t>Malacka, M. </w:t>
            </w:r>
            <w:r w:rsidRPr="00E87514">
              <w:rPr>
                <w:i/>
                <w:color w:val="000000"/>
                <w:sz w:val="19"/>
                <w:szCs w:val="19"/>
                <w:shd w:val="clear" w:color="auto" w:fill="FFFFFF"/>
              </w:rPr>
              <w:t>Mediace dnes - realita a perspektivy</w:t>
            </w:r>
            <w:r w:rsidRPr="00E87514">
              <w:rPr>
                <w:color w:val="000000"/>
                <w:sz w:val="19"/>
                <w:szCs w:val="19"/>
                <w:shd w:val="clear" w:color="auto" w:fill="FFFFFF"/>
              </w:rPr>
              <w:t>. Praha: Leges, 2016.</w:t>
            </w:r>
          </w:p>
          <w:p w:rsidR="00E87514" w:rsidRPr="00E87514" w:rsidRDefault="00E87514" w:rsidP="00E87514">
            <w:pPr>
              <w:jc w:val="both"/>
              <w:rPr>
                <w:color w:val="000000"/>
                <w:sz w:val="19"/>
                <w:szCs w:val="19"/>
                <w:shd w:val="clear" w:color="auto" w:fill="FFFFFF"/>
              </w:rPr>
            </w:pPr>
            <w:r w:rsidRPr="00E87514">
              <w:rPr>
                <w:color w:val="000000"/>
                <w:sz w:val="19"/>
                <w:szCs w:val="19"/>
                <w:shd w:val="clear" w:color="auto" w:fill="FFFFFF"/>
              </w:rPr>
              <w:t>Plamínek, J. </w:t>
            </w:r>
            <w:r w:rsidRPr="00E87514">
              <w:rPr>
                <w:i/>
                <w:color w:val="000000"/>
                <w:sz w:val="19"/>
                <w:szCs w:val="19"/>
                <w:shd w:val="clear" w:color="auto" w:fill="FFFFFF"/>
              </w:rPr>
              <w:t>Mediace: nejúčinnější lék na konflikty</w:t>
            </w:r>
            <w:r w:rsidRPr="00E87514">
              <w:rPr>
                <w:color w:val="000000"/>
                <w:sz w:val="19"/>
                <w:szCs w:val="19"/>
                <w:shd w:val="clear" w:color="auto" w:fill="FFFFFF"/>
              </w:rPr>
              <w:t>. Praha: Grada, 2013.</w:t>
            </w:r>
          </w:p>
          <w:p w:rsidR="00E87514" w:rsidRPr="00E87514" w:rsidRDefault="00E87514" w:rsidP="00E87514">
            <w:pPr>
              <w:jc w:val="both"/>
              <w:rPr>
                <w:color w:val="000000"/>
                <w:sz w:val="19"/>
                <w:szCs w:val="19"/>
                <w:shd w:val="clear" w:color="auto" w:fill="FFFFFF"/>
              </w:rPr>
            </w:pPr>
            <w:r w:rsidRPr="00E87514">
              <w:rPr>
                <w:color w:val="000000"/>
                <w:sz w:val="19"/>
                <w:szCs w:val="19"/>
                <w:shd w:val="clear" w:color="auto" w:fill="FFFFFF"/>
              </w:rPr>
              <w:t>Šišková, T. </w:t>
            </w:r>
            <w:r w:rsidRPr="00E87514">
              <w:rPr>
                <w:i/>
                <w:color w:val="000000"/>
                <w:sz w:val="19"/>
                <w:szCs w:val="19"/>
                <w:shd w:val="clear" w:color="auto" w:fill="FFFFFF"/>
              </w:rPr>
              <w:t>Facilitativní mediace</w:t>
            </w:r>
            <w:r w:rsidRPr="00E87514">
              <w:rPr>
                <w:color w:val="000000"/>
                <w:sz w:val="19"/>
                <w:szCs w:val="19"/>
                <w:shd w:val="clear" w:color="auto" w:fill="FFFFFF"/>
              </w:rPr>
              <w:t>. Praha: Portál, 2012. </w:t>
            </w:r>
          </w:p>
          <w:p w:rsidR="00E87514" w:rsidRPr="00E87514" w:rsidRDefault="00E87514" w:rsidP="00E87514">
            <w:pPr>
              <w:jc w:val="both"/>
              <w:rPr>
                <w:b/>
                <w:color w:val="000000"/>
                <w:sz w:val="19"/>
                <w:szCs w:val="19"/>
                <w:shd w:val="clear" w:color="auto" w:fill="FFFFFF"/>
              </w:rPr>
            </w:pPr>
            <w:r w:rsidRPr="00E87514">
              <w:rPr>
                <w:b/>
                <w:color w:val="000000"/>
                <w:sz w:val="19"/>
                <w:szCs w:val="19"/>
                <w:shd w:val="clear" w:color="auto" w:fill="FFFFFF"/>
              </w:rPr>
              <w:t>Doporučená literatura</w:t>
            </w:r>
          </w:p>
          <w:p w:rsidR="00E87514" w:rsidRPr="00E87514" w:rsidRDefault="00E87514" w:rsidP="00E87514">
            <w:pPr>
              <w:jc w:val="both"/>
              <w:rPr>
                <w:color w:val="000000"/>
                <w:sz w:val="19"/>
                <w:szCs w:val="19"/>
                <w:shd w:val="clear" w:color="auto" w:fill="FFFFFF"/>
              </w:rPr>
            </w:pPr>
            <w:r w:rsidRPr="00E87514">
              <w:rPr>
                <w:color w:val="000000"/>
                <w:sz w:val="19"/>
                <w:szCs w:val="19"/>
                <w:shd w:val="clear" w:color="auto" w:fill="FFFFFF"/>
              </w:rPr>
              <w:t>Potočková, D. </w:t>
            </w:r>
            <w:r w:rsidRPr="00E87514">
              <w:rPr>
                <w:i/>
                <w:color w:val="000000"/>
                <w:sz w:val="19"/>
                <w:szCs w:val="19"/>
                <w:shd w:val="clear" w:color="auto" w:fill="FFFFFF"/>
              </w:rPr>
              <w:t>Nejlepší je domluvit se, aneb, Průvodce mediačním procesem</w:t>
            </w:r>
            <w:r w:rsidRPr="00E87514">
              <w:rPr>
                <w:color w:val="000000"/>
                <w:sz w:val="19"/>
                <w:szCs w:val="19"/>
                <w:shd w:val="clear" w:color="auto" w:fill="FFFFFF"/>
              </w:rPr>
              <w:t>. Praha: Alfom, 2013.</w:t>
            </w:r>
          </w:p>
          <w:p w:rsidR="00E87514" w:rsidRPr="00E87514" w:rsidRDefault="00E87514" w:rsidP="00E87514">
            <w:pPr>
              <w:jc w:val="both"/>
              <w:rPr>
                <w:color w:val="000000"/>
                <w:sz w:val="19"/>
                <w:szCs w:val="19"/>
                <w:shd w:val="clear" w:color="auto" w:fill="FFFFFF"/>
              </w:rPr>
            </w:pPr>
            <w:r w:rsidRPr="00E87514">
              <w:rPr>
                <w:color w:val="000000"/>
                <w:sz w:val="19"/>
                <w:szCs w:val="19"/>
                <w:shd w:val="clear" w:color="auto" w:fill="FFFFFF"/>
              </w:rPr>
              <w:t>Šišková, T. </w:t>
            </w:r>
            <w:r w:rsidRPr="00E87514">
              <w:rPr>
                <w:i/>
                <w:color w:val="000000"/>
                <w:sz w:val="19"/>
                <w:szCs w:val="19"/>
                <w:shd w:val="clear" w:color="auto" w:fill="FFFFFF"/>
              </w:rPr>
              <w:t>Průvodce rodinnou mediací</w:t>
            </w:r>
            <w:r w:rsidRPr="00E87514">
              <w:rPr>
                <w:color w:val="000000"/>
                <w:sz w:val="19"/>
                <w:szCs w:val="19"/>
                <w:shd w:val="clear" w:color="auto" w:fill="FFFFFF"/>
              </w:rPr>
              <w:t>. Praha: Portál, 2016.</w:t>
            </w:r>
          </w:p>
          <w:p w:rsidR="00E87514" w:rsidRPr="00E87514" w:rsidRDefault="00E87514" w:rsidP="00E87514">
            <w:pPr>
              <w:jc w:val="both"/>
              <w:rPr>
                <w:color w:val="000000"/>
                <w:sz w:val="19"/>
                <w:szCs w:val="19"/>
                <w:shd w:val="clear" w:color="auto" w:fill="FFFFFF"/>
              </w:rPr>
            </w:pPr>
            <w:r w:rsidRPr="00E87514">
              <w:rPr>
                <w:color w:val="000000"/>
                <w:sz w:val="19"/>
                <w:szCs w:val="19"/>
                <w:shd w:val="clear" w:color="auto" w:fill="FFFFFF"/>
              </w:rPr>
              <w:t>Veteška, J. </w:t>
            </w:r>
            <w:r w:rsidRPr="00E87514">
              <w:rPr>
                <w:i/>
                <w:color w:val="000000"/>
                <w:sz w:val="19"/>
                <w:szCs w:val="19"/>
                <w:shd w:val="clear" w:color="auto" w:fill="FFFFFF"/>
              </w:rPr>
              <w:t>Mediace a probace v kontextu sociální andragogiky</w:t>
            </w:r>
            <w:r w:rsidRPr="00E87514">
              <w:rPr>
                <w:color w:val="000000"/>
                <w:sz w:val="19"/>
                <w:szCs w:val="19"/>
                <w:shd w:val="clear" w:color="auto" w:fill="FFFFFF"/>
              </w:rPr>
              <w:t>. Praha: WoltersKluwer, 2015.</w:t>
            </w:r>
          </w:p>
          <w:p w:rsidR="00E87514" w:rsidRPr="00E87514" w:rsidRDefault="00E87514" w:rsidP="00E87514">
            <w:pPr>
              <w:jc w:val="both"/>
              <w:rPr>
                <w:color w:val="000000"/>
                <w:sz w:val="19"/>
                <w:szCs w:val="19"/>
                <w:shd w:val="clear" w:color="auto" w:fill="FFFFFF"/>
              </w:rPr>
            </w:pPr>
            <w:r w:rsidRPr="00E87514">
              <w:rPr>
                <w:color w:val="000000"/>
                <w:sz w:val="19"/>
                <w:szCs w:val="19"/>
                <w:shd w:val="clear" w:color="auto" w:fill="FFFFFF"/>
              </w:rPr>
              <w:t>Vykopalová, H. </w:t>
            </w:r>
            <w:r w:rsidRPr="00E87514">
              <w:rPr>
                <w:i/>
                <w:color w:val="000000"/>
                <w:sz w:val="19"/>
                <w:szCs w:val="19"/>
                <w:shd w:val="clear" w:color="auto" w:fill="FFFFFF"/>
              </w:rPr>
              <w:t>Komunikace jako součást profese</w:t>
            </w:r>
            <w:r w:rsidRPr="00E87514">
              <w:rPr>
                <w:color w:val="000000"/>
                <w:sz w:val="19"/>
                <w:szCs w:val="19"/>
                <w:shd w:val="clear" w:color="auto" w:fill="FFFFFF"/>
              </w:rPr>
              <w:t>. Zlín: UTB, 2005.</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sz w:val="19"/>
                <w:szCs w:val="19"/>
              </w:rPr>
            </w:pPr>
            <w:r w:rsidRPr="00E87514">
              <w:rPr>
                <w:b/>
                <w:sz w:val="19"/>
                <w:szCs w:val="19"/>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rPr>
                <w:sz w:val="19"/>
                <w:szCs w:val="19"/>
              </w:rPr>
            </w:pPr>
            <w:r w:rsidRPr="00E87514">
              <w:rPr>
                <w:b/>
                <w:sz w:val="19"/>
                <w:szCs w:val="19"/>
              </w:rPr>
              <w:t>Rozsah konzultací (soustředění)</w:t>
            </w:r>
          </w:p>
        </w:tc>
        <w:tc>
          <w:tcPr>
            <w:tcW w:w="889" w:type="dxa"/>
            <w:tcBorders>
              <w:top w:val="single" w:sz="2" w:space="0" w:color="auto"/>
            </w:tcBorders>
          </w:tcPr>
          <w:p w:rsidR="00E87514" w:rsidRPr="00E87514" w:rsidRDefault="00E87514" w:rsidP="00E87514">
            <w:pPr>
              <w:jc w:val="both"/>
              <w:rPr>
                <w:sz w:val="19"/>
                <w:szCs w:val="19"/>
              </w:rPr>
            </w:pPr>
            <w:r w:rsidRPr="00E87514">
              <w:rPr>
                <w:sz w:val="19"/>
                <w:szCs w:val="19"/>
              </w:rPr>
              <w:t>15</w:t>
            </w:r>
          </w:p>
        </w:tc>
        <w:tc>
          <w:tcPr>
            <w:tcW w:w="4179" w:type="dxa"/>
            <w:gridSpan w:val="4"/>
            <w:tcBorders>
              <w:top w:val="single" w:sz="2" w:space="0" w:color="auto"/>
            </w:tcBorders>
            <w:shd w:val="clear" w:color="auto" w:fill="F7CAAC"/>
          </w:tcPr>
          <w:p w:rsidR="00E87514" w:rsidRPr="00E87514" w:rsidRDefault="00E87514" w:rsidP="00E87514">
            <w:pPr>
              <w:jc w:val="both"/>
              <w:rPr>
                <w:b/>
                <w:sz w:val="19"/>
                <w:szCs w:val="19"/>
              </w:rPr>
            </w:pPr>
            <w:r w:rsidRPr="00E87514">
              <w:rPr>
                <w:b/>
                <w:sz w:val="19"/>
                <w:szCs w:val="19"/>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sz w:val="19"/>
                <w:szCs w:val="19"/>
              </w:rPr>
            </w:pPr>
            <w:r w:rsidRPr="00E87514">
              <w:rPr>
                <w:b/>
                <w:sz w:val="19"/>
                <w:szCs w:val="19"/>
              </w:rPr>
              <w:t>Informace o způsobu kontaktu s vyučujícím</w:t>
            </w:r>
          </w:p>
        </w:tc>
      </w:tr>
      <w:tr w:rsidR="00E87514" w:rsidRPr="00E87514" w:rsidTr="009F3816">
        <w:trPr>
          <w:trHeight w:val="644"/>
        </w:trPr>
        <w:tc>
          <w:tcPr>
            <w:tcW w:w="9855" w:type="dxa"/>
            <w:gridSpan w:val="8"/>
          </w:tcPr>
          <w:p w:rsidR="00E87514" w:rsidRPr="009F3816" w:rsidRDefault="00E87514" w:rsidP="00E87514">
            <w:pPr>
              <w:jc w:val="both"/>
              <w:rPr>
                <w:b/>
                <w:color w:val="000000"/>
                <w:sz w:val="19"/>
                <w:szCs w:val="19"/>
              </w:rPr>
            </w:pPr>
            <w:r w:rsidRPr="00E87514">
              <w:rPr>
                <w:color w:val="000000"/>
                <w:sz w:val="19"/>
                <w:szCs w:val="19"/>
              </w:rPr>
              <w:t xml:space="preserve">10 hodin přímá výuka formou semináře. 5 hodin distanční forma: praktické procvičování a prohlubování mediačních dovedností, které jsou získány na semináři. Získané kompetence studenti představí prostřednictvím natočené modelové mediační kauzy, spolu s přiloženým rozborem této kauzy. Průběžná konzultace projektu v prostředí Moodle nebo e-mailem. </w:t>
            </w:r>
          </w:p>
        </w:tc>
      </w:tr>
    </w:tbl>
    <w:p w:rsidR="00E87514" w:rsidRDefault="00E87514" w:rsidP="00E87514">
      <w:pPr>
        <w:rPr>
          <w:b/>
          <w:sz w:val="24"/>
          <w:szCs w:val="24"/>
        </w:rPr>
      </w:pPr>
    </w:p>
    <w:p w:rsidR="00D95789" w:rsidRDefault="00D95789" w:rsidP="00E87514">
      <w:pPr>
        <w:rPr>
          <w:b/>
          <w:sz w:val="24"/>
          <w:szCs w:val="24"/>
        </w:rPr>
      </w:pPr>
    </w:p>
    <w:p w:rsidR="00D95789" w:rsidRDefault="00D95789" w:rsidP="00E87514">
      <w:pPr>
        <w:rPr>
          <w:b/>
          <w:sz w:val="24"/>
          <w:szCs w:val="24"/>
        </w:rPr>
      </w:pPr>
    </w:p>
    <w:p w:rsidR="00D95789" w:rsidRPr="00E87514" w:rsidRDefault="00D95789" w:rsidP="00E87514">
      <w:pPr>
        <w:rPr>
          <w:b/>
          <w:sz w:val="24"/>
          <w:szCs w:val="24"/>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515CD" w:rsidRPr="00E87514" w:rsidTr="000F0E2A">
        <w:tc>
          <w:tcPr>
            <w:tcW w:w="9855" w:type="dxa"/>
            <w:gridSpan w:val="8"/>
            <w:tcBorders>
              <w:bottom w:val="double" w:sz="4" w:space="0" w:color="auto"/>
            </w:tcBorders>
            <w:shd w:val="clear" w:color="auto" w:fill="BDD6EE"/>
          </w:tcPr>
          <w:p w:rsidR="007515CD" w:rsidRPr="00E87514" w:rsidRDefault="007515CD" w:rsidP="000F0E2A">
            <w:pPr>
              <w:jc w:val="both"/>
              <w:rPr>
                <w:b/>
                <w:sz w:val="28"/>
              </w:rPr>
            </w:pPr>
            <w:r w:rsidRPr="00E87514">
              <w:lastRenderedPageBreak/>
              <w:br w:type="page"/>
            </w:r>
            <w:r w:rsidRPr="00E87514">
              <w:rPr>
                <w:b/>
                <w:sz w:val="28"/>
              </w:rPr>
              <w:t>B-III – Charakteristika studijního předmětu</w:t>
            </w:r>
          </w:p>
        </w:tc>
      </w:tr>
      <w:tr w:rsidR="007515CD" w:rsidRPr="00E87514" w:rsidTr="000F0E2A">
        <w:tc>
          <w:tcPr>
            <w:tcW w:w="3086" w:type="dxa"/>
            <w:tcBorders>
              <w:top w:val="double" w:sz="4" w:space="0" w:color="auto"/>
            </w:tcBorders>
            <w:shd w:val="clear" w:color="auto" w:fill="F7CAAC"/>
          </w:tcPr>
          <w:p w:rsidR="007515CD" w:rsidRPr="00E87514" w:rsidRDefault="007515CD" w:rsidP="000F0E2A">
            <w:pPr>
              <w:jc w:val="both"/>
              <w:rPr>
                <w:b/>
              </w:rPr>
            </w:pPr>
            <w:r w:rsidRPr="00E87514">
              <w:rPr>
                <w:b/>
              </w:rPr>
              <w:t>Název studijního předmětu</w:t>
            </w:r>
          </w:p>
        </w:tc>
        <w:tc>
          <w:tcPr>
            <w:tcW w:w="6769" w:type="dxa"/>
            <w:gridSpan w:val="7"/>
            <w:tcBorders>
              <w:top w:val="double" w:sz="4" w:space="0" w:color="auto"/>
            </w:tcBorders>
          </w:tcPr>
          <w:p w:rsidR="007515CD" w:rsidRPr="00E87514" w:rsidRDefault="007515CD" w:rsidP="000F0E2A">
            <w:r w:rsidRPr="00E87514">
              <w:t>Sociální služby</w:t>
            </w:r>
          </w:p>
        </w:tc>
      </w:tr>
      <w:tr w:rsidR="007515CD" w:rsidRPr="00E87514" w:rsidTr="000F0E2A">
        <w:tc>
          <w:tcPr>
            <w:tcW w:w="3086" w:type="dxa"/>
            <w:shd w:val="clear" w:color="auto" w:fill="F7CAAC"/>
          </w:tcPr>
          <w:p w:rsidR="007515CD" w:rsidRPr="00E87514" w:rsidRDefault="007515CD" w:rsidP="000F0E2A">
            <w:pPr>
              <w:jc w:val="both"/>
              <w:rPr>
                <w:b/>
              </w:rPr>
            </w:pPr>
            <w:r w:rsidRPr="00E87514">
              <w:rPr>
                <w:b/>
              </w:rPr>
              <w:t>Typ předmětu</w:t>
            </w:r>
          </w:p>
        </w:tc>
        <w:tc>
          <w:tcPr>
            <w:tcW w:w="3406" w:type="dxa"/>
            <w:gridSpan w:val="4"/>
          </w:tcPr>
          <w:p w:rsidR="007515CD" w:rsidRPr="00E87514" w:rsidRDefault="007515CD" w:rsidP="000F0E2A">
            <w:pPr>
              <w:jc w:val="both"/>
            </w:pPr>
            <w:r w:rsidRPr="00E87514">
              <w:t>PZ</w:t>
            </w:r>
          </w:p>
        </w:tc>
        <w:tc>
          <w:tcPr>
            <w:tcW w:w="2695" w:type="dxa"/>
            <w:gridSpan w:val="2"/>
            <w:shd w:val="clear" w:color="auto" w:fill="F7CAAC"/>
          </w:tcPr>
          <w:p w:rsidR="007515CD" w:rsidRPr="00E87514" w:rsidRDefault="007515CD" w:rsidP="000F0E2A">
            <w:pPr>
              <w:jc w:val="both"/>
            </w:pPr>
            <w:r w:rsidRPr="00E87514">
              <w:rPr>
                <w:b/>
              </w:rPr>
              <w:t>doporučený ročník / semestr</w:t>
            </w:r>
          </w:p>
        </w:tc>
        <w:tc>
          <w:tcPr>
            <w:tcW w:w="668" w:type="dxa"/>
          </w:tcPr>
          <w:p w:rsidR="007515CD" w:rsidRPr="00E87514" w:rsidRDefault="007515CD" w:rsidP="000F0E2A">
            <w:pPr>
              <w:jc w:val="both"/>
            </w:pPr>
            <w:proofErr w:type="gramStart"/>
            <w:r>
              <w:t>2./L</w:t>
            </w:r>
            <w:r w:rsidRPr="00E87514">
              <w:t>S</w:t>
            </w:r>
            <w:proofErr w:type="gramEnd"/>
          </w:p>
        </w:tc>
      </w:tr>
      <w:tr w:rsidR="007515CD" w:rsidRPr="00E87514" w:rsidTr="000F0E2A">
        <w:tc>
          <w:tcPr>
            <w:tcW w:w="3086" w:type="dxa"/>
            <w:shd w:val="clear" w:color="auto" w:fill="F7CAAC"/>
          </w:tcPr>
          <w:p w:rsidR="007515CD" w:rsidRPr="00E87514" w:rsidRDefault="007515CD" w:rsidP="000F0E2A">
            <w:pPr>
              <w:jc w:val="both"/>
              <w:rPr>
                <w:b/>
              </w:rPr>
            </w:pPr>
            <w:r w:rsidRPr="00E87514">
              <w:rPr>
                <w:b/>
              </w:rPr>
              <w:t>Rozsah studijního předmětu</w:t>
            </w:r>
          </w:p>
        </w:tc>
        <w:tc>
          <w:tcPr>
            <w:tcW w:w="1701" w:type="dxa"/>
            <w:gridSpan w:val="2"/>
          </w:tcPr>
          <w:p w:rsidR="007515CD" w:rsidRPr="00E87514" w:rsidRDefault="007515CD" w:rsidP="000F0E2A">
            <w:r w:rsidRPr="00E87514">
              <w:t>10s + 5</w:t>
            </w:r>
          </w:p>
        </w:tc>
        <w:tc>
          <w:tcPr>
            <w:tcW w:w="889" w:type="dxa"/>
            <w:shd w:val="clear" w:color="auto" w:fill="F7CAAC"/>
          </w:tcPr>
          <w:p w:rsidR="007515CD" w:rsidRPr="00E87514" w:rsidRDefault="007515CD" w:rsidP="000F0E2A">
            <w:pPr>
              <w:jc w:val="both"/>
              <w:rPr>
                <w:b/>
              </w:rPr>
            </w:pPr>
            <w:r w:rsidRPr="00E87514">
              <w:rPr>
                <w:b/>
              </w:rPr>
              <w:t xml:space="preserve">hod. </w:t>
            </w:r>
          </w:p>
        </w:tc>
        <w:tc>
          <w:tcPr>
            <w:tcW w:w="816" w:type="dxa"/>
          </w:tcPr>
          <w:p w:rsidR="007515CD" w:rsidRPr="00E87514" w:rsidRDefault="007515CD" w:rsidP="000F0E2A">
            <w:pPr>
              <w:jc w:val="both"/>
            </w:pPr>
          </w:p>
        </w:tc>
        <w:tc>
          <w:tcPr>
            <w:tcW w:w="2156" w:type="dxa"/>
            <w:shd w:val="clear" w:color="auto" w:fill="F7CAAC"/>
          </w:tcPr>
          <w:p w:rsidR="007515CD" w:rsidRPr="00E87514" w:rsidRDefault="007515CD" w:rsidP="000F0E2A">
            <w:pPr>
              <w:jc w:val="both"/>
              <w:rPr>
                <w:b/>
              </w:rPr>
            </w:pPr>
            <w:r w:rsidRPr="00E87514">
              <w:rPr>
                <w:b/>
              </w:rPr>
              <w:t>kreditů</w:t>
            </w:r>
          </w:p>
        </w:tc>
        <w:tc>
          <w:tcPr>
            <w:tcW w:w="1207" w:type="dxa"/>
            <w:gridSpan w:val="2"/>
          </w:tcPr>
          <w:p w:rsidR="007515CD" w:rsidRPr="00E87514" w:rsidRDefault="007515CD" w:rsidP="000F0E2A">
            <w:r w:rsidRPr="00E87514">
              <w:t>4</w:t>
            </w:r>
          </w:p>
        </w:tc>
      </w:tr>
      <w:tr w:rsidR="007515CD" w:rsidRPr="00E87514" w:rsidTr="000F0E2A">
        <w:tc>
          <w:tcPr>
            <w:tcW w:w="3086" w:type="dxa"/>
            <w:shd w:val="clear" w:color="auto" w:fill="F7CAAC"/>
          </w:tcPr>
          <w:p w:rsidR="007515CD" w:rsidRPr="00E87514" w:rsidRDefault="007515CD" w:rsidP="000F0E2A">
            <w:pPr>
              <w:jc w:val="both"/>
              <w:rPr>
                <w:b/>
                <w:sz w:val="22"/>
              </w:rPr>
            </w:pPr>
            <w:r w:rsidRPr="00E87514">
              <w:rPr>
                <w:b/>
              </w:rPr>
              <w:t>Prerekvizity, korekvizity, ekvivalence</w:t>
            </w:r>
          </w:p>
        </w:tc>
        <w:tc>
          <w:tcPr>
            <w:tcW w:w="6769" w:type="dxa"/>
            <w:gridSpan w:val="7"/>
          </w:tcPr>
          <w:p w:rsidR="007515CD" w:rsidRPr="00E87514" w:rsidRDefault="000D62D1" w:rsidP="000F0E2A">
            <w:pPr>
              <w:jc w:val="both"/>
            </w:pPr>
            <w:ins w:id="55" w:author="*" w:date="2018-08-23T07:50:00Z">
              <w:r>
                <w:t>Prerekvizity: Sociální andragogika</w:t>
              </w:r>
            </w:ins>
          </w:p>
        </w:tc>
      </w:tr>
      <w:tr w:rsidR="007515CD" w:rsidRPr="00E87514" w:rsidTr="000F0E2A">
        <w:tc>
          <w:tcPr>
            <w:tcW w:w="3086" w:type="dxa"/>
            <w:shd w:val="clear" w:color="auto" w:fill="F7CAAC"/>
          </w:tcPr>
          <w:p w:rsidR="007515CD" w:rsidRPr="00E87514" w:rsidRDefault="007515CD" w:rsidP="000F0E2A">
            <w:pPr>
              <w:jc w:val="both"/>
              <w:rPr>
                <w:b/>
              </w:rPr>
            </w:pPr>
            <w:r w:rsidRPr="00E87514">
              <w:rPr>
                <w:b/>
              </w:rPr>
              <w:t>Způsob ověření studijních výsledků</w:t>
            </w:r>
          </w:p>
        </w:tc>
        <w:tc>
          <w:tcPr>
            <w:tcW w:w="3406" w:type="dxa"/>
            <w:gridSpan w:val="4"/>
          </w:tcPr>
          <w:p w:rsidR="007515CD" w:rsidRPr="00E87514" w:rsidRDefault="007515CD" w:rsidP="000F0E2A">
            <w:pPr>
              <w:jc w:val="both"/>
            </w:pPr>
            <w:r w:rsidRPr="00E87514">
              <w:t>Klz</w:t>
            </w:r>
          </w:p>
        </w:tc>
        <w:tc>
          <w:tcPr>
            <w:tcW w:w="2156" w:type="dxa"/>
            <w:shd w:val="clear" w:color="auto" w:fill="F7CAAC"/>
          </w:tcPr>
          <w:p w:rsidR="007515CD" w:rsidRPr="00E87514" w:rsidRDefault="007515CD" w:rsidP="000F0E2A">
            <w:pPr>
              <w:jc w:val="both"/>
              <w:rPr>
                <w:b/>
              </w:rPr>
            </w:pPr>
            <w:r w:rsidRPr="00E87514">
              <w:rPr>
                <w:b/>
              </w:rPr>
              <w:t>Forma výuky</w:t>
            </w:r>
          </w:p>
        </w:tc>
        <w:tc>
          <w:tcPr>
            <w:tcW w:w="1207" w:type="dxa"/>
            <w:gridSpan w:val="2"/>
          </w:tcPr>
          <w:p w:rsidR="007515CD" w:rsidRPr="00E87514" w:rsidRDefault="007515CD" w:rsidP="000F0E2A">
            <w:pPr>
              <w:jc w:val="both"/>
            </w:pPr>
            <w:r w:rsidRPr="00E87514">
              <w:t>seminář</w:t>
            </w:r>
          </w:p>
        </w:tc>
      </w:tr>
      <w:tr w:rsidR="007515CD" w:rsidRPr="00E87514" w:rsidTr="000F0E2A">
        <w:tc>
          <w:tcPr>
            <w:tcW w:w="3086" w:type="dxa"/>
            <w:shd w:val="clear" w:color="auto" w:fill="F7CAAC"/>
          </w:tcPr>
          <w:p w:rsidR="007515CD" w:rsidRPr="00E87514" w:rsidRDefault="007515CD" w:rsidP="000F0E2A">
            <w:pPr>
              <w:jc w:val="both"/>
              <w:rPr>
                <w:b/>
              </w:rPr>
            </w:pPr>
            <w:r w:rsidRPr="00E87514">
              <w:rPr>
                <w:b/>
              </w:rPr>
              <w:t>Forma způsobu ověření studijních výsledků a další požadavky na studenta</w:t>
            </w:r>
          </w:p>
        </w:tc>
        <w:tc>
          <w:tcPr>
            <w:tcW w:w="6769" w:type="dxa"/>
            <w:gridSpan w:val="7"/>
            <w:tcBorders>
              <w:bottom w:val="nil"/>
            </w:tcBorders>
          </w:tcPr>
          <w:p w:rsidR="007515CD" w:rsidRPr="00E87514" w:rsidRDefault="007515CD" w:rsidP="007E6C43">
            <w:pPr>
              <w:jc w:val="both"/>
            </w:pPr>
            <w:r w:rsidRPr="00E87514">
              <w:t xml:space="preserve">Klasifikovaný zápočet: vypracování </w:t>
            </w:r>
            <w:del w:id="56" w:author="*" w:date="2018-08-23T09:59:00Z">
              <w:r w:rsidRPr="00E87514" w:rsidDel="007E6C43">
                <w:delText>seminární práce</w:delText>
              </w:r>
            </w:del>
            <w:ins w:id="57" w:author="*" w:date="2018-08-23T09:59:00Z">
              <w:r w:rsidR="007E6C43">
                <w:t>analýzy činností a fungování navštívené orgaizace poskytující sociál</w:t>
              </w:r>
            </w:ins>
            <w:ins w:id="58" w:author="*" w:date="2018-08-23T10:01:00Z">
              <w:r w:rsidR="004E7974">
                <w:t>n</w:t>
              </w:r>
            </w:ins>
            <w:ins w:id="59" w:author="*" w:date="2018-08-23T09:59:00Z">
              <w:r w:rsidR="007E6C43">
                <w:t>í služby.</w:t>
              </w:r>
            </w:ins>
            <w:r w:rsidRPr="00E87514">
              <w:t xml:space="preserve"> </w:t>
            </w:r>
            <w:del w:id="60" w:author="*" w:date="2018-08-23T09:59:00Z">
              <w:r w:rsidR="00FC0F3E" w:rsidDel="007E6C43">
                <w:delText xml:space="preserve">v souvislosti s </w:delText>
              </w:r>
              <w:r w:rsidRPr="00E87514" w:rsidDel="007E6C43">
                <w:delText xml:space="preserve"> vybranou </w:delText>
              </w:r>
              <w:r w:rsidR="00FC0F3E" w:rsidDel="007E6C43">
                <w:br/>
              </w:r>
              <w:r w:rsidRPr="00E87514" w:rsidDel="007E6C43">
                <w:delText>a navštívenou sociální služb</w:delText>
              </w:r>
              <w:r w:rsidR="007E6C43" w:rsidDel="007E6C43">
                <w:delText>o</w:delText>
              </w:r>
              <w:r w:rsidRPr="00E87514" w:rsidDel="007E6C43">
                <w:delText xml:space="preserve">u. </w:delText>
              </w:r>
            </w:del>
            <w:r w:rsidRPr="00E87514">
              <w:t xml:space="preserve">Aktivní účast na seminářích. </w:t>
            </w:r>
          </w:p>
        </w:tc>
      </w:tr>
      <w:tr w:rsidR="007515CD" w:rsidRPr="00E87514" w:rsidTr="000F0E2A">
        <w:trPr>
          <w:trHeight w:val="213"/>
        </w:trPr>
        <w:tc>
          <w:tcPr>
            <w:tcW w:w="9855" w:type="dxa"/>
            <w:gridSpan w:val="8"/>
            <w:tcBorders>
              <w:top w:val="nil"/>
            </w:tcBorders>
          </w:tcPr>
          <w:p w:rsidR="007515CD" w:rsidRPr="00E87514" w:rsidRDefault="007515CD" w:rsidP="000F0E2A">
            <w:pPr>
              <w:jc w:val="both"/>
            </w:pPr>
          </w:p>
        </w:tc>
      </w:tr>
      <w:tr w:rsidR="007515CD" w:rsidRPr="00E87514" w:rsidTr="000F0E2A">
        <w:trPr>
          <w:trHeight w:val="197"/>
        </w:trPr>
        <w:tc>
          <w:tcPr>
            <w:tcW w:w="3086" w:type="dxa"/>
            <w:tcBorders>
              <w:top w:val="nil"/>
            </w:tcBorders>
            <w:shd w:val="clear" w:color="auto" w:fill="F7CAAC"/>
          </w:tcPr>
          <w:p w:rsidR="007515CD" w:rsidRPr="00E87514" w:rsidRDefault="007515CD" w:rsidP="000F0E2A">
            <w:pPr>
              <w:jc w:val="both"/>
              <w:rPr>
                <w:b/>
              </w:rPr>
            </w:pPr>
            <w:r w:rsidRPr="00E87514">
              <w:rPr>
                <w:b/>
              </w:rPr>
              <w:t>Garant předmětu</w:t>
            </w:r>
          </w:p>
        </w:tc>
        <w:tc>
          <w:tcPr>
            <w:tcW w:w="6769" w:type="dxa"/>
            <w:gridSpan w:val="7"/>
            <w:tcBorders>
              <w:top w:val="nil"/>
            </w:tcBorders>
          </w:tcPr>
          <w:p w:rsidR="007515CD" w:rsidRPr="00E87514" w:rsidRDefault="007515CD" w:rsidP="000F0E2A">
            <w:pPr>
              <w:jc w:val="both"/>
            </w:pPr>
            <w:r w:rsidRPr="00E87514">
              <w:t>Mgr. Anna Petr Šafránková, Ph.D.</w:t>
            </w:r>
          </w:p>
        </w:tc>
      </w:tr>
      <w:tr w:rsidR="007515CD" w:rsidRPr="00E87514" w:rsidTr="000F0E2A">
        <w:trPr>
          <w:trHeight w:val="243"/>
        </w:trPr>
        <w:tc>
          <w:tcPr>
            <w:tcW w:w="3086" w:type="dxa"/>
            <w:tcBorders>
              <w:top w:val="nil"/>
            </w:tcBorders>
            <w:shd w:val="clear" w:color="auto" w:fill="F7CAAC"/>
          </w:tcPr>
          <w:p w:rsidR="007515CD" w:rsidRPr="00E87514" w:rsidRDefault="007515CD" w:rsidP="000F0E2A">
            <w:pPr>
              <w:jc w:val="both"/>
              <w:rPr>
                <w:b/>
              </w:rPr>
            </w:pPr>
            <w:r w:rsidRPr="00E87514">
              <w:rPr>
                <w:b/>
              </w:rPr>
              <w:t>Zapojení garanta do výuky předmětu</w:t>
            </w:r>
          </w:p>
        </w:tc>
        <w:tc>
          <w:tcPr>
            <w:tcW w:w="6769" w:type="dxa"/>
            <w:gridSpan w:val="7"/>
            <w:tcBorders>
              <w:top w:val="nil"/>
            </w:tcBorders>
          </w:tcPr>
          <w:p w:rsidR="007515CD" w:rsidRPr="00E87514" w:rsidRDefault="007515CD" w:rsidP="000F0E2A">
            <w:pPr>
              <w:jc w:val="both"/>
            </w:pPr>
          </w:p>
        </w:tc>
      </w:tr>
      <w:tr w:rsidR="007515CD" w:rsidRPr="00E87514" w:rsidTr="000F0E2A">
        <w:tc>
          <w:tcPr>
            <w:tcW w:w="3086" w:type="dxa"/>
            <w:shd w:val="clear" w:color="auto" w:fill="F7CAAC"/>
          </w:tcPr>
          <w:p w:rsidR="007515CD" w:rsidRPr="00E87514" w:rsidRDefault="007515CD" w:rsidP="000F0E2A">
            <w:pPr>
              <w:jc w:val="both"/>
              <w:rPr>
                <w:b/>
              </w:rPr>
            </w:pPr>
            <w:r w:rsidRPr="00E87514">
              <w:rPr>
                <w:b/>
              </w:rPr>
              <w:t>Vyučující</w:t>
            </w:r>
          </w:p>
        </w:tc>
        <w:tc>
          <w:tcPr>
            <w:tcW w:w="6769" w:type="dxa"/>
            <w:gridSpan w:val="7"/>
            <w:tcBorders>
              <w:bottom w:val="nil"/>
            </w:tcBorders>
          </w:tcPr>
          <w:p w:rsidR="007515CD" w:rsidRPr="00E87514" w:rsidRDefault="007515CD" w:rsidP="000F0E2A">
            <w:pPr>
              <w:jc w:val="both"/>
            </w:pPr>
          </w:p>
        </w:tc>
      </w:tr>
      <w:tr w:rsidR="007515CD" w:rsidRPr="00E87514" w:rsidTr="000F0E2A">
        <w:trPr>
          <w:trHeight w:val="159"/>
        </w:trPr>
        <w:tc>
          <w:tcPr>
            <w:tcW w:w="9855" w:type="dxa"/>
            <w:gridSpan w:val="8"/>
            <w:tcBorders>
              <w:top w:val="nil"/>
            </w:tcBorders>
          </w:tcPr>
          <w:p w:rsidR="007515CD" w:rsidRPr="00E87514" w:rsidRDefault="007515CD" w:rsidP="000F0E2A">
            <w:pPr>
              <w:jc w:val="both"/>
              <w:rPr>
                <w:sz w:val="19"/>
                <w:szCs w:val="19"/>
              </w:rPr>
            </w:pPr>
            <w:r w:rsidRPr="00E87514">
              <w:rPr>
                <w:sz w:val="19"/>
                <w:szCs w:val="19"/>
              </w:rPr>
              <w:t>Mgr. Anna Petr Šafránková, Ph.D.</w:t>
            </w:r>
          </w:p>
        </w:tc>
      </w:tr>
      <w:tr w:rsidR="007515CD" w:rsidRPr="00E87514" w:rsidTr="000F0E2A">
        <w:tc>
          <w:tcPr>
            <w:tcW w:w="3086" w:type="dxa"/>
            <w:shd w:val="clear" w:color="auto" w:fill="F7CAAC"/>
          </w:tcPr>
          <w:p w:rsidR="007515CD" w:rsidRPr="00E87514" w:rsidRDefault="007515CD" w:rsidP="000F0E2A">
            <w:pPr>
              <w:jc w:val="both"/>
              <w:rPr>
                <w:b/>
                <w:sz w:val="19"/>
                <w:szCs w:val="19"/>
              </w:rPr>
            </w:pPr>
            <w:r w:rsidRPr="00E87514">
              <w:rPr>
                <w:b/>
                <w:sz w:val="19"/>
                <w:szCs w:val="19"/>
              </w:rPr>
              <w:t>Stručná anotace předmětu</w:t>
            </w:r>
          </w:p>
        </w:tc>
        <w:tc>
          <w:tcPr>
            <w:tcW w:w="6769" w:type="dxa"/>
            <w:gridSpan w:val="7"/>
            <w:tcBorders>
              <w:bottom w:val="nil"/>
            </w:tcBorders>
          </w:tcPr>
          <w:p w:rsidR="007515CD" w:rsidRPr="00E87514" w:rsidRDefault="007515CD" w:rsidP="000F0E2A">
            <w:pPr>
              <w:jc w:val="both"/>
              <w:rPr>
                <w:sz w:val="19"/>
                <w:szCs w:val="19"/>
              </w:rPr>
            </w:pPr>
          </w:p>
        </w:tc>
      </w:tr>
      <w:tr w:rsidR="007515CD" w:rsidRPr="00E87514" w:rsidTr="000F0E2A">
        <w:trPr>
          <w:trHeight w:val="3938"/>
        </w:trPr>
        <w:tc>
          <w:tcPr>
            <w:tcW w:w="9855" w:type="dxa"/>
            <w:gridSpan w:val="8"/>
            <w:tcBorders>
              <w:top w:val="nil"/>
              <w:bottom w:val="single" w:sz="12" w:space="0" w:color="auto"/>
            </w:tcBorders>
          </w:tcPr>
          <w:p w:rsidR="007515CD" w:rsidRPr="00E87514" w:rsidRDefault="007515CD" w:rsidP="000F0E2A">
            <w:pPr>
              <w:jc w:val="both"/>
              <w:rPr>
                <w:b/>
                <w:sz w:val="19"/>
                <w:szCs w:val="19"/>
              </w:rPr>
            </w:pPr>
            <w:r w:rsidRPr="00E87514">
              <w:rPr>
                <w:b/>
                <w:sz w:val="19"/>
                <w:szCs w:val="19"/>
              </w:rPr>
              <w:t>Cíl předmětu</w:t>
            </w:r>
          </w:p>
          <w:p w:rsidR="007515CD" w:rsidRPr="00E87514" w:rsidRDefault="007515CD" w:rsidP="000F0E2A">
            <w:pPr>
              <w:jc w:val="both"/>
              <w:rPr>
                <w:sz w:val="19"/>
                <w:szCs w:val="19"/>
              </w:rPr>
            </w:pPr>
            <w:r w:rsidRPr="00E87514">
              <w:rPr>
                <w:sz w:val="19"/>
                <w:szCs w:val="19"/>
              </w:rPr>
              <w:t>Cílem předmětu je seznámit studenty s</w:t>
            </w:r>
            <w:r>
              <w:rPr>
                <w:sz w:val="19"/>
                <w:szCs w:val="19"/>
              </w:rPr>
              <w:t xml:space="preserve"> </w:t>
            </w:r>
            <w:r w:rsidRPr="00E87514">
              <w:rPr>
                <w:sz w:val="19"/>
                <w:szCs w:val="19"/>
              </w:rPr>
              <w:t>vývojem a současnými</w:t>
            </w:r>
            <w:r>
              <w:rPr>
                <w:sz w:val="19"/>
                <w:szCs w:val="19"/>
              </w:rPr>
              <w:t xml:space="preserve"> </w:t>
            </w:r>
            <w:r w:rsidRPr="00E87514">
              <w:rPr>
                <w:sz w:val="19"/>
                <w:szCs w:val="19"/>
              </w:rPr>
              <w:t>trendy v poskytování sociálních služeb v České republice. Studenti získají přehled o jednotlivých sociálních službách, fungování a měření jejich kvality. Cílem předmětu</w:t>
            </w:r>
            <w:r>
              <w:rPr>
                <w:sz w:val="19"/>
                <w:szCs w:val="19"/>
              </w:rPr>
              <w:t xml:space="preserve"> také</w:t>
            </w:r>
            <w:r w:rsidRPr="00E87514">
              <w:rPr>
                <w:sz w:val="19"/>
                <w:szCs w:val="19"/>
              </w:rPr>
              <w:t xml:space="preserve"> je, aby studenti pochopili principy a zásady, ze kterých vychází kvalitní sociální služba, včetně hodnot, kterými se řídí její pracovníci. Studenti jsou vedeni ke kritickému myšlení a reflektování současného stavu sociálních služeb v České republice.</w:t>
            </w:r>
          </w:p>
          <w:p w:rsidR="007515CD" w:rsidRPr="00E87514" w:rsidRDefault="007515CD" w:rsidP="000F0E2A">
            <w:pPr>
              <w:jc w:val="both"/>
              <w:rPr>
                <w:sz w:val="19"/>
                <w:szCs w:val="19"/>
              </w:rPr>
            </w:pPr>
            <w:r w:rsidRPr="00E87514">
              <w:rPr>
                <w:b/>
                <w:sz w:val="19"/>
                <w:szCs w:val="19"/>
              </w:rPr>
              <w:t>Obsah předmětu</w:t>
            </w:r>
          </w:p>
          <w:p w:rsidR="007515CD" w:rsidRPr="00E87514" w:rsidRDefault="007515CD" w:rsidP="000F0E2A">
            <w:pPr>
              <w:jc w:val="both"/>
              <w:rPr>
                <w:sz w:val="19"/>
                <w:szCs w:val="19"/>
              </w:rPr>
            </w:pPr>
            <w:r w:rsidRPr="00E87514">
              <w:rPr>
                <w:sz w:val="19"/>
                <w:szCs w:val="19"/>
              </w:rPr>
              <w:t>Vývoj sociálních služeb v České republice a jejich legislativní ukotvení.</w:t>
            </w:r>
          </w:p>
          <w:p w:rsidR="007515CD" w:rsidRPr="00E87514" w:rsidRDefault="007515CD" w:rsidP="000F0E2A">
            <w:pPr>
              <w:jc w:val="both"/>
              <w:rPr>
                <w:sz w:val="19"/>
                <w:szCs w:val="19"/>
              </w:rPr>
            </w:pPr>
            <w:r w:rsidRPr="00E87514">
              <w:rPr>
                <w:sz w:val="19"/>
                <w:szCs w:val="19"/>
              </w:rPr>
              <w:t>Vymezení základních pojmů (sociální služba, nepříznivá sociální situace, přirozené sociální prostředí, sociální začleňování, sociální vyloučení).</w:t>
            </w:r>
          </w:p>
          <w:p w:rsidR="007515CD" w:rsidRPr="00E87514" w:rsidRDefault="007515CD" w:rsidP="000F0E2A">
            <w:pPr>
              <w:jc w:val="both"/>
              <w:rPr>
                <w:sz w:val="19"/>
                <w:szCs w:val="19"/>
              </w:rPr>
            </w:pPr>
            <w:r w:rsidRPr="00E87514">
              <w:rPr>
                <w:sz w:val="19"/>
                <w:szCs w:val="19"/>
              </w:rPr>
              <w:t>Základní principy a zásady poskytování sociálních služeb, triáda: poskytovatel - uživatel – zřizovatel.</w:t>
            </w:r>
          </w:p>
          <w:p w:rsidR="007515CD" w:rsidRPr="00E87514" w:rsidRDefault="007515CD" w:rsidP="000F0E2A">
            <w:pPr>
              <w:jc w:val="both"/>
              <w:rPr>
                <w:sz w:val="19"/>
                <w:szCs w:val="19"/>
              </w:rPr>
            </w:pPr>
            <w:r w:rsidRPr="00E87514">
              <w:rPr>
                <w:sz w:val="19"/>
                <w:szCs w:val="19"/>
              </w:rPr>
              <w:t>Příspěvek na péči a jeho využití.</w:t>
            </w:r>
          </w:p>
          <w:p w:rsidR="007515CD" w:rsidRPr="00E87514" w:rsidRDefault="007515CD" w:rsidP="000F0E2A">
            <w:pPr>
              <w:jc w:val="both"/>
              <w:rPr>
                <w:sz w:val="19"/>
                <w:szCs w:val="19"/>
              </w:rPr>
            </w:pPr>
            <w:r w:rsidRPr="00E87514">
              <w:rPr>
                <w:sz w:val="19"/>
                <w:szCs w:val="19"/>
              </w:rPr>
              <w:t>Druhy a formy sociálních služeb, registrace sociálních služeb.</w:t>
            </w:r>
          </w:p>
          <w:p w:rsidR="007515CD" w:rsidRPr="00E87514" w:rsidRDefault="007515CD" w:rsidP="000F0E2A">
            <w:pPr>
              <w:jc w:val="both"/>
              <w:rPr>
                <w:sz w:val="19"/>
                <w:szCs w:val="19"/>
              </w:rPr>
            </w:pPr>
            <w:r w:rsidRPr="00E87514">
              <w:rPr>
                <w:sz w:val="19"/>
                <w:szCs w:val="19"/>
              </w:rPr>
              <w:t>Kvalita v sociálních službách a její měření (standardy kvality v sociálních službách, inspekce poskytování sociálních služeb).</w:t>
            </w:r>
          </w:p>
          <w:p w:rsidR="007515CD" w:rsidRPr="00E87514" w:rsidRDefault="007515CD" w:rsidP="000F0E2A">
            <w:pPr>
              <w:jc w:val="both"/>
              <w:rPr>
                <w:sz w:val="19"/>
                <w:szCs w:val="19"/>
              </w:rPr>
            </w:pPr>
            <w:r w:rsidRPr="00E87514">
              <w:rPr>
                <w:sz w:val="19"/>
                <w:szCs w:val="19"/>
              </w:rPr>
              <w:t>Postavení ministerstva práce a sociálních věcí a krajů v systému sociálních služeb.</w:t>
            </w:r>
          </w:p>
          <w:p w:rsidR="007515CD" w:rsidRPr="00E87514" w:rsidRDefault="007515CD" w:rsidP="000F0E2A">
            <w:pPr>
              <w:jc w:val="both"/>
              <w:rPr>
                <w:sz w:val="19"/>
                <w:szCs w:val="19"/>
              </w:rPr>
            </w:pPr>
            <w:r w:rsidRPr="00E87514">
              <w:rPr>
                <w:sz w:val="19"/>
                <w:szCs w:val="19"/>
              </w:rPr>
              <w:t>Sociální pracovník a pracovník v sociálních službách - vzdělání, kvalifikace, místo v systému.</w:t>
            </w:r>
          </w:p>
          <w:p w:rsidR="007515CD" w:rsidRPr="00E87514" w:rsidRDefault="007515CD" w:rsidP="000F0E2A">
            <w:pPr>
              <w:jc w:val="both"/>
              <w:rPr>
                <w:sz w:val="19"/>
                <w:szCs w:val="19"/>
              </w:rPr>
            </w:pPr>
            <w:r w:rsidRPr="00E87514">
              <w:rPr>
                <w:sz w:val="19"/>
                <w:szCs w:val="19"/>
              </w:rPr>
              <w:t>Současné trendy v oblasti sociálních služeb (deinstitucionalizace a transformace pobytových sociálních služeb).</w:t>
            </w:r>
          </w:p>
          <w:p w:rsidR="007515CD" w:rsidRPr="00E87514" w:rsidRDefault="007515CD" w:rsidP="000F0E2A">
            <w:pPr>
              <w:jc w:val="both"/>
              <w:rPr>
                <w:b/>
                <w:sz w:val="19"/>
                <w:szCs w:val="19"/>
              </w:rPr>
            </w:pPr>
            <w:r w:rsidRPr="00E87514">
              <w:rPr>
                <w:b/>
                <w:sz w:val="19"/>
                <w:szCs w:val="19"/>
              </w:rPr>
              <w:t>Výstupní kompetence</w:t>
            </w:r>
          </w:p>
          <w:p w:rsidR="007515CD" w:rsidRPr="00E87514" w:rsidRDefault="007515CD" w:rsidP="000F0E2A">
            <w:pPr>
              <w:jc w:val="both"/>
              <w:rPr>
                <w:sz w:val="19"/>
                <w:szCs w:val="19"/>
              </w:rPr>
            </w:pPr>
            <w:r w:rsidRPr="00E87514">
              <w:rPr>
                <w:sz w:val="19"/>
                <w:szCs w:val="19"/>
              </w:rPr>
              <w:t>Student rozumí systému fungování sociálních služeb (z hlediska právního, organizačního a personálního), principům a zásadám poskytování kvalitních sociálních služeb. Rozumí a dokáže popsat postavení a kompetence jednotlivých subjektů v rámci sociálních služeb. Chápe současnou transformaci sociálních služeb a zná problematiku desinstitucionalizace sociálních služeb.</w:t>
            </w:r>
          </w:p>
        </w:tc>
      </w:tr>
      <w:tr w:rsidR="007515CD" w:rsidRPr="00E87514" w:rsidTr="000F0E2A">
        <w:trPr>
          <w:trHeight w:val="265"/>
        </w:trPr>
        <w:tc>
          <w:tcPr>
            <w:tcW w:w="3653" w:type="dxa"/>
            <w:gridSpan w:val="2"/>
            <w:tcBorders>
              <w:top w:val="nil"/>
            </w:tcBorders>
            <w:shd w:val="clear" w:color="auto" w:fill="F7CAAC"/>
          </w:tcPr>
          <w:p w:rsidR="007515CD" w:rsidRPr="00E87514" w:rsidRDefault="007515CD" w:rsidP="000F0E2A">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7515CD" w:rsidRPr="00E87514" w:rsidRDefault="007515CD" w:rsidP="000F0E2A">
            <w:pPr>
              <w:jc w:val="both"/>
              <w:rPr>
                <w:sz w:val="19"/>
                <w:szCs w:val="19"/>
              </w:rPr>
            </w:pPr>
          </w:p>
        </w:tc>
      </w:tr>
      <w:tr w:rsidR="007515CD" w:rsidRPr="00E87514" w:rsidTr="000F0E2A">
        <w:trPr>
          <w:trHeight w:val="1497"/>
        </w:trPr>
        <w:tc>
          <w:tcPr>
            <w:tcW w:w="9855" w:type="dxa"/>
            <w:gridSpan w:val="8"/>
            <w:tcBorders>
              <w:top w:val="nil"/>
            </w:tcBorders>
          </w:tcPr>
          <w:p w:rsidR="007515CD" w:rsidRPr="00E87514" w:rsidRDefault="007515CD" w:rsidP="000F0E2A">
            <w:pPr>
              <w:jc w:val="both"/>
              <w:rPr>
                <w:b/>
                <w:sz w:val="19"/>
                <w:szCs w:val="19"/>
              </w:rPr>
            </w:pPr>
            <w:r w:rsidRPr="00E87514">
              <w:rPr>
                <w:b/>
                <w:sz w:val="19"/>
                <w:szCs w:val="19"/>
              </w:rPr>
              <w:t>Povinná literatura</w:t>
            </w:r>
          </w:p>
          <w:p w:rsidR="007515CD" w:rsidRPr="00E87514" w:rsidRDefault="007515CD" w:rsidP="000F0E2A">
            <w:pPr>
              <w:jc w:val="both"/>
              <w:rPr>
                <w:sz w:val="19"/>
                <w:szCs w:val="19"/>
                <w:highlight w:val="yellow"/>
              </w:rPr>
            </w:pPr>
            <w:r w:rsidRPr="00E87514">
              <w:rPr>
                <w:sz w:val="19"/>
                <w:szCs w:val="19"/>
              </w:rPr>
              <w:t xml:space="preserve">Bednář, M. </w:t>
            </w:r>
            <w:r w:rsidRPr="00E87514">
              <w:rPr>
                <w:i/>
                <w:sz w:val="19"/>
                <w:szCs w:val="19"/>
              </w:rPr>
              <w:t>Kvalita v sociálních službách</w:t>
            </w:r>
            <w:r w:rsidRPr="00E87514">
              <w:rPr>
                <w:sz w:val="19"/>
                <w:szCs w:val="19"/>
              </w:rPr>
              <w:t>. Olomouc: Univerzita Palackého v Olomouci, 2012.</w:t>
            </w:r>
          </w:p>
          <w:p w:rsidR="007515CD" w:rsidRPr="00E87514" w:rsidRDefault="007515CD" w:rsidP="000F0E2A">
            <w:pPr>
              <w:jc w:val="both"/>
              <w:rPr>
                <w:sz w:val="19"/>
                <w:szCs w:val="19"/>
              </w:rPr>
            </w:pPr>
            <w:r w:rsidRPr="00E87514">
              <w:rPr>
                <w:sz w:val="19"/>
                <w:szCs w:val="19"/>
              </w:rPr>
              <w:t xml:space="preserve">Čámský, P., Sembdner, J., Krutilová, D. </w:t>
            </w:r>
            <w:r w:rsidRPr="00E87514">
              <w:rPr>
                <w:i/>
                <w:sz w:val="19"/>
                <w:szCs w:val="19"/>
              </w:rPr>
              <w:t>Sociální služby v ČR v teorii a praxi</w:t>
            </w:r>
            <w:r w:rsidRPr="00E87514">
              <w:rPr>
                <w:sz w:val="19"/>
                <w:szCs w:val="19"/>
              </w:rPr>
              <w:t>. Praha: Portál, 2011.</w:t>
            </w:r>
          </w:p>
          <w:p w:rsidR="007515CD" w:rsidRPr="00E87514" w:rsidRDefault="007515CD" w:rsidP="000F0E2A">
            <w:pPr>
              <w:jc w:val="both"/>
              <w:rPr>
                <w:sz w:val="19"/>
                <w:szCs w:val="19"/>
              </w:rPr>
            </w:pPr>
            <w:r w:rsidRPr="00E87514">
              <w:rPr>
                <w:sz w:val="19"/>
                <w:szCs w:val="19"/>
              </w:rPr>
              <w:t xml:space="preserve">Matoušek, O. </w:t>
            </w:r>
            <w:r w:rsidRPr="00E87514">
              <w:rPr>
                <w:i/>
                <w:sz w:val="19"/>
                <w:szCs w:val="19"/>
              </w:rPr>
              <w:t>Sociální služby: legislativa, ekonomika, plánování, hodnocení</w:t>
            </w:r>
            <w:r w:rsidRPr="00E87514">
              <w:rPr>
                <w:sz w:val="19"/>
                <w:szCs w:val="19"/>
              </w:rPr>
              <w:t>. 2., aktualiz. vyd. Praha: Portál, 2011.</w:t>
            </w:r>
          </w:p>
          <w:p w:rsidR="007515CD" w:rsidRPr="00E87514" w:rsidRDefault="007515CD" w:rsidP="000F0E2A">
            <w:pPr>
              <w:jc w:val="both"/>
              <w:rPr>
                <w:sz w:val="19"/>
                <w:szCs w:val="19"/>
              </w:rPr>
            </w:pPr>
            <w:r w:rsidRPr="00E87514">
              <w:rPr>
                <w:sz w:val="19"/>
                <w:szCs w:val="19"/>
              </w:rPr>
              <w:t xml:space="preserve">Michalík, J. </w:t>
            </w:r>
            <w:r w:rsidRPr="00E87514">
              <w:rPr>
                <w:i/>
                <w:sz w:val="19"/>
                <w:szCs w:val="19"/>
              </w:rPr>
              <w:t>Poradenství uživatelům sociálních služeb</w:t>
            </w:r>
            <w:r w:rsidRPr="00E87514">
              <w:rPr>
                <w:sz w:val="19"/>
                <w:szCs w:val="19"/>
              </w:rPr>
              <w:t>. Olomouc: Výzkumné centrum integrace zdravotně postižených - sekce vzdělávání, 2008.</w:t>
            </w:r>
          </w:p>
          <w:p w:rsidR="007515CD" w:rsidRPr="00E87514" w:rsidRDefault="007515CD" w:rsidP="000F0E2A">
            <w:pPr>
              <w:jc w:val="both"/>
              <w:rPr>
                <w:sz w:val="19"/>
                <w:szCs w:val="19"/>
              </w:rPr>
            </w:pPr>
            <w:r w:rsidRPr="00E87514">
              <w:rPr>
                <w:sz w:val="19"/>
                <w:szCs w:val="19"/>
              </w:rPr>
              <w:t xml:space="preserve">Pilát, M. </w:t>
            </w:r>
            <w:r w:rsidRPr="00E87514">
              <w:rPr>
                <w:i/>
                <w:sz w:val="19"/>
                <w:szCs w:val="19"/>
              </w:rPr>
              <w:t>Komunitní plánování sociálních služeb v současné teorii a praxi</w:t>
            </w:r>
            <w:r w:rsidRPr="00E87514">
              <w:rPr>
                <w:sz w:val="19"/>
                <w:szCs w:val="19"/>
              </w:rPr>
              <w:t>. Praha: Portál, 2015.</w:t>
            </w:r>
          </w:p>
          <w:p w:rsidR="007515CD" w:rsidRPr="00E87514" w:rsidRDefault="007515CD" w:rsidP="000F0E2A">
            <w:pPr>
              <w:jc w:val="both"/>
              <w:rPr>
                <w:sz w:val="19"/>
                <w:szCs w:val="19"/>
              </w:rPr>
            </w:pPr>
            <w:r w:rsidRPr="00E87514">
              <w:rPr>
                <w:sz w:val="19"/>
                <w:szCs w:val="19"/>
              </w:rPr>
              <w:t>Zákon č. 108/2006 Sb., o sociálních službách, ve znění pozdějších předpisů. Vyhláška č. 505/5006 Sb., kterou se provádějí některá ustanovení zákona o sociálních službách, ve znění pozdějších předpisů.</w:t>
            </w:r>
          </w:p>
          <w:p w:rsidR="007515CD" w:rsidRPr="00E87514" w:rsidRDefault="007515CD" w:rsidP="000F0E2A">
            <w:pPr>
              <w:jc w:val="both"/>
              <w:rPr>
                <w:b/>
                <w:sz w:val="19"/>
                <w:szCs w:val="19"/>
              </w:rPr>
            </w:pPr>
            <w:r w:rsidRPr="00E87514">
              <w:rPr>
                <w:b/>
                <w:sz w:val="19"/>
                <w:szCs w:val="19"/>
              </w:rPr>
              <w:t>Doporučená literatura</w:t>
            </w:r>
          </w:p>
          <w:p w:rsidR="007515CD" w:rsidRPr="00E87514" w:rsidRDefault="007515CD" w:rsidP="000F0E2A">
            <w:pPr>
              <w:jc w:val="both"/>
              <w:rPr>
                <w:sz w:val="19"/>
                <w:szCs w:val="19"/>
              </w:rPr>
            </w:pPr>
            <w:r w:rsidRPr="00E87514">
              <w:rPr>
                <w:sz w:val="19"/>
                <w:szCs w:val="19"/>
              </w:rPr>
              <w:t xml:space="preserve">Malík Holasová, V. </w:t>
            </w:r>
            <w:r w:rsidRPr="00E87514">
              <w:rPr>
                <w:i/>
                <w:sz w:val="19"/>
                <w:szCs w:val="19"/>
              </w:rPr>
              <w:t>Kvalita v sociální práci a sociálních službách</w:t>
            </w:r>
            <w:r w:rsidRPr="00E87514">
              <w:rPr>
                <w:sz w:val="19"/>
                <w:szCs w:val="19"/>
              </w:rPr>
              <w:t>. Praha: Grada, 2014.</w:t>
            </w:r>
          </w:p>
          <w:p w:rsidR="007515CD" w:rsidRPr="00E87514" w:rsidRDefault="007515CD" w:rsidP="000F0E2A">
            <w:pPr>
              <w:jc w:val="both"/>
              <w:rPr>
                <w:sz w:val="19"/>
                <w:szCs w:val="19"/>
              </w:rPr>
            </w:pPr>
            <w:r w:rsidRPr="00E87514">
              <w:rPr>
                <w:sz w:val="19"/>
                <w:szCs w:val="19"/>
              </w:rPr>
              <w:t xml:space="preserve">Janečková, E., Čiberová, H., Mach, P. </w:t>
            </w:r>
            <w:r w:rsidRPr="00E87514">
              <w:rPr>
                <w:i/>
                <w:sz w:val="19"/>
                <w:szCs w:val="19"/>
              </w:rPr>
              <w:t>Průvodce systémem poskytování sociálních služeb: řešení základních problémů poskytování sociálních služeb, vzory používaných formulářů, náležitosti smlouvy</w:t>
            </w:r>
            <w:r w:rsidRPr="00E87514">
              <w:rPr>
                <w:sz w:val="19"/>
                <w:szCs w:val="19"/>
              </w:rPr>
              <w:t>. Olomouc: ANAG, 2016.</w:t>
            </w:r>
          </w:p>
        </w:tc>
      </w:tr>
      <w:tr w:rsidR="007515CD" w:rsidRPr="00E87514" w:rsidTr="000F0E2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515CD" w:rsidRPr="00E87514" w:rsidRDefault="007515CD" w:rsidP="000F0E2A">
            <w:pPr>
              <w:jc w:val="center"/>
              <w:rPr>
                <w:b/>
                <w:sz w:val="19"/>
                <w:szCs w:val="19"/>
              </w:rPr>
            </w:pPr>
            <w:r w:rsidRPr="00E87514">
              <w:rPr>
                <w:b/>
                <w:sz w:val="19"/>
                <w:szCs w:val="19"/>
              </w:rPr>
              <w:t>Informace ke kombinované nebo distanční formě</w:t>
            </w:r>
          </w:p>
        </w:tc>
      </w:tr>
      <w:tr w:rsidR="007515CD" w:rsidRPr="00E87514" w:rsidTr="000F0E2A">
        <w:tc>
          <w:tcPr>
            <w:tcW w:w="4787" w:type="dxa"/>
            <w:gridSpan w:val="3"/>
            <w:tcBorders>
              <w:top w:val="single" w:sz="2" w:space="0" w:color="auto"/>
            </w:tcBorders>
            <w:shd w:val="clear" w:color="auto" w:fill="F7CAAC"/>
          </w:tcPr>
          <w:p w:rsidR="007515CD" w:rsidRPr="00E87514" w:rsidRDefault="007515CD" w:rsidP="000F0E2A">
            <w:pPr>
              <w:jc w:val="both"/>
              <w:rPr>
                <w:sz w:val="19"/>
                <w:szCs w:val="19"/>
              </w:rPr>
            </w:pPr>
            <w:r w:rsidRPr="00E87514">
              <w:rPr>
                <w:b/>
                <w:sz w:val="19"/>
                <w:szCs w:val="19"/>
              </w:rPr>
              <w:t>Rozsah konzultací (soustředění)</w:t>
            </w:r>
          </w:p>
        </w:tc>
        <w:tc>
          <w:tcPr>
            <w:tcW w:w="889" w:type="dxa"/>
            <w:tcBorders>
              <w:top w:val="single" w:sz="2" w:space="0" w:color="auto"/>
            </w:tcBorders>
          </w:tcPr>
          <w:p w:rsidR="007515CD" w:rsidRPr="00E87514" w:rsidRDefault="007515CD" w:rsidP="000F0E2A">
            <w:pPr>
              <w:jc w:val="both"/>
              <w:rPr>
                <w:sz w:val="19"/>
                <w:szCs w:val="19"/>
              </w:rPr>
            </w:pPr>
            <w:r w:rsidRPr="00E87514">
              <w:rPr>
                <w:sz w:val="19"/>
                <w:szCs w:val="19"/>
              </w:rPr>
              <w:t>15</w:t>
            </w:r>
          </w:p>
        </w:tc>
        <w:tc>
          <w:tcPr>
            <w:tcW w:w="4179" w:type="dxa"/>
            <w:gridSpan w:val="4"/>
            <w:tcBorders>
              <w:top w:val="single" w:sz="2" w:space="0" w:color="auto"/>
            </w:tcBorders>
            <w:shd w:val="clear" w:color="auto" w:fill="F7CAAC"/>
          </w:tcPr>
          <w:p w:rsidR="007515CD" w:rsidRPr="00E87514" w:rsidRDefault="007515CD" w:rsidP="000F0E2A">
            <w:pPr>
              <w:jc w:val="both"/>
              <w:rPr>
                <w:b/>
                <w:sz w:val="19"/>
                <w:szCs w:val="19"/>
              </w:rPr>
            </w:pPr>
            <w:r w:rsidRPr="00E87514">
              <w:rPr>
                <w:b/>
                <w:sz w:val="19"/>
                <w:szCs w:val="19"/>
              </w:rPr>
              <w:t xml:space="preserve">hodin </w:t>
            </w:r>
          </w:p>
        </w:tc>
      </w:tr>
      <w:tr w:rsidR="007515CD" w:rsidRPr="00E87514" w:rsidTr="000F0E2A">
        <w:tc>
          <w:tcPr>
            <w:tcW w:w="9855" w:type="dxa"/>
            <w:gridSpan w:val="8"/>
            <w:shd w:val="clear" w:color="auto" w:fill="F7CAAC"/>
          </w:tcPr>
          <w:p w:rsidR="007515CD" w:rsidRPr="00E87514" w:rsidRDefault="007515CD" w:rsidP="000F0E2A">
            <w:pPr>
              <w:jc w:val="both"/>
              <w:rPr>
                <w:b/>
                <w:sz w:val="19"/>
                <w:szCs w:val="19"/>
              </w:rPr>
            </w:pPr>
            <w:r w:rsidRPr="00E87514">
              <w:rPr>
                <w:b/>
                <w:sz w:val="19"/>
                <w:szCs w:val="19"/>
              </w:rPr>
              <w:t>Informace o způsobu kontaktu s vyučujícím</w:t>
            </w:r>
          </w:p>
        </w:tc>
      </w:tr>
      <w:tr w:rsidR="007515CD" w:rsidRPr="00E87514" w:rsidTr="000F0E2A">
        <w:trPr>
          <w:trHeight w:val="411"/>
        </w:trPr>
        <w:tc>
          <w:tcPr>
            <w:tcW w:w="9855" w:type="dxa"/>
            <w:gridSpan w:val="8"/>
          </w:tcPr>
          <w:p w:rsidR="007515CD" w:rsidRPr="00E87514" w:rsidRDefault="007515CD" w:rsidP="000F0E2A">
            <w:pPr>
              <w:jc w:val="both"/>
              <w:rPr>
                <w:sz w:val="19"/>
                <w:szCs w:val="19"/>
              </w:rPr>
            </w:pPr>
            <w:r w:rsidRPr="00E87514">
              <w:rPr>
                <w:color w:val="000000"/>
                <w:sz w:val="19"/>
                <w:szCs w:val="19"/>
              </w:rPr>
              <w:t>15 hodin přímá výuka formou semináře. 5 hodin distanční forma: plnění jednotlivých úkolů zadaných v systému MOODL</w:t>
            </w:r>
            <w:r>
              <w:rPr>
                <w:color w:val="000000"/>
                <w:sz w:val="19"/>
                <w:szCs w:val="19"/>
              </w:rPr>
              <w:t>E</w:t>
            </w:r>
            <w:r w:rsidRPr="00E87514">
              <w:rPr>
                <w:color w:val="000000"/>
                <w:sz w:val="19"/>
                <w:szCs w:val="19"/>
              </w:rPr>
              <w:t>, vypracování seminární práce a její konzultace s vyučujícím prostřednictvím systému MOODL</w:t>
            </w:r>
            <w:r>
              <w:rPr>
                <w:color w:val="000000"/>
                <w:sz w:val="19"/>
                <w:szCs w:val="19"/>
              </w:rPr>
              <w:t>E</w:t>
            </w:r>
            <w:r w:rsidRPr="00E87514">
              <w:rPr>
                <w:color w:val="000000"/>
                <w:sz w:val="19"/>
                <w:szCs w:val="19"/>
              </w:rPr>
              <w:t xml:space="preserve"> nebo emailem.</w:t>
            </w:r>
          </w:p>
        </w:tc>
      </w:tr>
    </w:tbl>
    <w:p w:rsidR="00E87514" w:rsidRDefault="00E87514" w:rsidP="00E87514"/>
    <w:p w:rsidR="007515CD" w:rsidRDefault="007515CD" w:rsidP="00E87514"/>
    <w:p w:rsidR="00E93496" w:rsidRDefault="00E93496"/>
    <w:p w:rsidR="009209CA" w:rsidRDefault="009209CA"/>
    <w:p w:rsidR="009209CA" w:rsidRDefault="009209CA"/>
    <w:p w:rsidR="007E312E" w:rsidRDefault="007E312E" w:rsidP="009209CA">
      <w:pPr>
        <w:spacing w:after="160" w:line="259" w:lineRule="auto"/>
        <w:rPr>
          <w:b/>
          <w:sz w:val="22"/>
          <w:szCs w:val="22"/>
        </w:rPr>
      </w:pPr>
    </w:p>
    <w:p w:rsidR="009209CA" w:rsidRPr="00454069" w:rsidRDefault="009209CA" w:rsidP="009209CA">
      <w:pPr>
        <w:spacing w:after="160" w:line="259" w:lineRule="auto"/>
        <w:rPr>
          <w:b/>
          <w:sz w:val="22"/>
          <w:szCs w:val="22"/>
        </w:rPr>
      </w:pPr>
      <w:r w:rsidRPr="00454069">
        <w:rPr>
          <w:b/>
          <w:sz w:val="22"/>
          <w:szCs w:val="22"/>
        </w:rPr>
        <w:lastRenderedPageBreak/>
        <w:t>Abecední seznam vyučujících</w:t>
      </w:r>
    </w:p>
    <w:p w:rsidR="009209CA" w:rsidRPr="00454069" w:rsidRDefault="006074B6" w:rsidP="009209CA">
      <w:pPr>
        <w:pStyle w:val="Odstavecseseznamem"/>
        <w:numPr>
          <w:ilvl w:val="0"/>
          <w:numId w:val="6"/>
        </w:numPr>
        <w:rPr>
          <w:sz w:val="22"/>
          <w:szCs w:val="22"/>
        </w:rPr>
      </w:pPr>
      <w:r w:rsidRPr="00454069">
        <w:rPr>
          <w:sz w:val="22"/>
          <w:szCs w:val="22"/>
        </w:rPr>
        <w:t xml:space="preserve">Balvín Jaroslav, </w:t>
      </w:r>
      <w:r w:rsidR="009209CA" w:rsidRPr="00454069">
        <w:rPr>
          <w:sz w:val="22"/>
          <w:szCs w:val="22"/>
        </w:rPr>
        <w:t>doc. PhDr., CSc.</w:t>
      </w:r>
    </w:p>
    <w:p w:rsidR="009209CA" w:rsidRPr="00454069" w:rsidRDefault="006074B6" w:rsidP="009209CA">
      <w:pPr>
        <w:pStyle w:val="Odstavecseseznamem"/>
        <w:numPr>
          <w:ilvl w:val="0"/>
          <w:numId w:val="6"/>
        </w:numPr>
        <w:rPr>
          <w:sz w:val="22"/>
          <w:szCs w:val="22"/>
        </w:rPr>
      </w:pPr>
      <w:r w:rsidRPr="00454069">
        <w:rPr>
          <w:sz w:val="22"/>
          <w:szCs w:val="22"/>
        </w:rPr>
        <w:t xml:space="preserve">Benyahya Petra, </w:t>
      </w:r>
      <w:r w:rsidR="00A33FDB">
        <w:rPr>
          <w:sz w:val="22"/>
          <w:szCs w:val="22"/>
        </w:rPr>
        <w:t>Ing., Ph.D.</w:t>
      </w:r>
    </w:p>
    <w:p w:rsidR="009209CA" w:rsidRPr="00454069" w:rsidRDefault="006074B6" w:rsidP="009209CA">
      <w:pPr>
        <w:pStyle w:val="Odstavecseseznamem"/>
        <w:numPr>
          <w:ilvl w:val="0"/>
          <w:numId w:val="6"/>
        </w:numPr>
        <w:rPr>
          <w:sz w:val="22"/>
          <w:szCs w:val="22"/>
        </w:rPr>
      </w:pPr>
      <w:r w:rsidRPr="00454069">
        <w:rPr>
          <w:sz w:val="22"/>
          <w:szCs w:val="22"/>
        </w:rPr>
        <w:t>Cagašová Oxana, Mgr.</w:t>
      </w:r>
    </w:p>
    <w:p w:rsidR="009209CA" w:rsidRPr="00454069" w:rsidRDefault="006074B6" w:rsidP="009209CA">
      <w:pPr>
        <w:pStyle w:val="Odstavecseseznamem"/>
        <w:numPr>
          <w:ilvl w:val="0"/>
          <w:numId w:val="6"/>
        </w:numPr>
        <w:rPr>
          <w:sz w:val="22"/>
          <w:szCs w:val="22"/>
        </w:rPr>
      </w:pPr>
      <w:r w:rsidRPr="00454069">
        <w:rPr>
          <w:sz w:val="22"/>
          <w:szCs w:val="22"/>
        </w:rPr>
        <w:t xml:space="preserve">Haburajová Ilavská Lenka, </w:t>
      </w:r>
      <w:r w:rsidR="009209CA" w:rsidRPr="00454069">
        <w:rPr>
          <w:sz w:val="22"/>
          <w:szCs w:val="22"/>
        </w:rPr>
        <w:t>doc. PhDr., Ph.D.</w:t>
      </w:r>
    </w:p>
    <w:p w:rsidR="009209CA" w:rsidRPr="00454069" w:rsidRDefault="006074B6" w:rsidP="009209CA">
      <w:pPr>
        <w:pStyle w:val="Odstavecseseznamem"/>
        <w:numPr>
          <w:ilvl w:val="0"/>
          <w:numId w:val="6"/>
        </w:numPr>
        <w:rPr>
          <w:sz w:val="22"/>
          <w:szCs w:val="22"/>
        </w:rPr>
      </w:pPr>
      <w:r w:rsidRPr="00454069">
        <w:rPr>
          <w:sz w:val="22"/>
          <w:szCs w:val="22"/>
        </w:rPr>
        <w:t xml:space="preserve">Hladík Jakub, </w:t>
      </w:r>
      <w:r w:rsidR="009209CA" w:rsidRPr="00454069">
        <w:rPr>
          <w:sz w:val="22"/>
          <w:szCs w:val="22"/>
        </w:rPr>
        <w:t>Mgr., Ph.D.</w:t>
      </w:r>
    </w:p>
    <w:p w:rsidR="009209CA" w:rsidRPr="00454069" w:rsidRDefault="006074B6" w:rsidP="009209CA">
      <w:pPr>
        <w:pStyle w:val="Odstavecseseznamem"/>
        <w:numPr>
          <w:ilvl w:val="0"/>
          <w:numId w:val="6"/>
        </w:numPr>
        <w:rPr>
          <w:sz w:val="22"/>
          <w:szCs w:val="22"/>
        </w:rPr>
      </w:pPr>
      <w:r w:rsidRPr="00454069">
        <w:rPr>
          <w:sz w:val="22"/>
          <w:szCs w:val="22"/>
        </w:rPr>
        <w:t xml:space="preserve">Hrbáčková Karla, </w:t>
      </w:r>
      <w:r w:rsidR="009209CA" w:rsidRPr="00454069">
        <w:rPr>
          <w:sz w:val="22"/>
          <w:szCs w:val="22"/>
        </w:rPr>
        <w:t>Mgr., Ph.D.</w:t>
      </w:r>
    </w:p>
    <w:p w:rsidR="009209CA" w:rsidRPr="00454069" w:rsidRDefault="00A33FDB" w:rsidP="009209CA">
      <w:pPr>
        <w:pStyle w:val="Odstavecseseznamem"/>
        <w:numPr>
          <w:ilvl w:val="0"/>
          <w:numId w:val="6"/>
        </w:numPr>
        <w:rPr>
          <w:sz w:val="22"/>
          <w:szCs w:val="22"/>
        </w:rPr>
      </w:pPr>
      <w:r>
        <w:rPr>
          <w:sz w:val="22"/>
          <w:szCs w:val="22"/>
        </w:rPr>
        <w:t>Hrnčiříková Zuzana</w:t>
      </w:r>
      <w:r w:rsidR="006074B6" w:rsidRPr="00454069">
        <w:rPr>
          <w:sz w:val="22"/>
          <w:szCs w:val="22"/>
        </w:rPr>
        <w:t xml:space="preserve">, </w:t>
      </w:r>
      <w:r w:rsidR="009209CA" w:rsidRPr="00454069">
        <w:rPr>
          <w:sz w:val="22"/>
          <w:szCs w:val="22"/>
        </w:rPr>
        <w:t>PhDr., Ph.D.</w:t>
      </w:r>
    </w:p>
    <w:p w:rsidR="009209CA" w:rsidRPr="00454069" w:rsidRDefault="006074B6" w:rsidP="009209CA">
      <w:pPr>
        <w:pStyle w:val="Odstavecseseznamem"/>
        <w:numPr>
          <w:ilvl w:val="0"/>
          <w:numId w:val="6"/>
        </w:numPr>
        <w:rPr>
          <w:sz w:val="22"/>
          <w:szCs w:val="22"/>
        </w:rPr>
      </w:pPr>
      <w:r w:rsidRPr="00454069">
        <w:rPr>
          <w:sz w:val="22"/>
          <w:szCs w:val="22"/>
        </w:rPr>
        <w:t xml:space="preserve">Kalenda Jan, </w:t>
      </w:r>
      <w:r w:rsidR="009209CA" w:rsidRPr="00454069">
        <w:rPr>
          <w:sz w:val="22"/>
          <w:szCs w:val="22"/>
        </w:rPr>
        <w:t>Mgr., Ph.D.</w:t>
      </w:r>
    </w:p>
    <w:p w:rsidR="009209CA" w:rsidRPr="00454069" w:rsidRDefault="006074B6" w:rsidP="009209CA">
      <w:pPr>
        <w:pStyle w:val="Odstavecseseznamem"/>
        <w:numPr>
          <w:ilvl w:val="0"/>
          <w:numId w:val="6"/>
        </w:numPr>
        <w:rPr>
          <w:sz w:val="22"/>
          <w:szCs w:val="22"/>
        </w:rPr>
      </w:pPr>
      <w:r w:rsidRPr="00454069">
        <w:rPr>
          <w:sz w:val="22"/>
          <w:szCs w:val="22"/>
        </w:rPr>
        <w:t xml:space="preserve">Karger Tomáš, </w:t>
      </w:r>
      <w:r w:rsidR="009209CA" w:rsidRPr="00454069">
        <w:rPr>
          <w:sz w:val="22"/>
          <w:szCs w:val="22"/>
        </w:rPr>
        <w:t>Mgr., Ph.D.</w:t>
      </w:r>
    </w:p>
    <w:p w:rsidR="009209CA" w:rsidRPr="00454069" w:rsidRDefault="006074B6" w:rsidP="009209CA">
      <w:pPr>
        <w:pStyle w:val="Odstavecseseznamem"/>
        <w:numPr>
          <w:ilvl w:val="0"/>
          <w:numId w:val="6"/>
        </w:numPr>
        <w:rPr>
          <w:sz w:val="22"/>
          <w:szCs w:val="22"/>
        </w:rPr>
      </w:pPr>
      <w:r w:rsidRPr="00454069">
        <w:rPr>
          <w:sz w:val="22"/>
          <w:szCs w:val="22"/>
        </w:rPr>
        <w:t>Kolek Jan, Ing.</w:t>
      </w:r>
    </w:p>
    <w:p w:rsidR="009209CA" w:rsidRPr="00454069" w:rsidRDefault="006074B6" w:rsidP="009209CA">
      <w:pPr>
        <w:pStyle w:val="Odstavecseseznamem"/>
        <w:numPr>
          <w:ilvl w:val="0"/>
          <w:numId w:val="6"/>
        </w:numPr>
        <w:rPr>
          <w:sz w:val="22"/>
          <w:szCs w:val="22"/>
        </w:rPr>
      </w:pPr>
      <w:r w:rsidRPr="00454069">
        <w:rPr>
          <w:sz w:val="22"/>
          <w:szCs w:val="22"/>
        </w:rPr>
        <w:t xml:space="preserve">Kozáková Věra, </w:t>
      </w:r>
      <w:r w:rsidR="009209CA" w:rsidRPr="00454069">
        <w:rPr>
          <w:sz w:val="22"/>
          <w:szCs w:val="22"/>
        </w:rPr>
        <w:t xml:space="preserve">Mgr., Ph.D., </w:t>
      </w:r>
    </w:p>
    <w:p w:rsidR="009209CA" w:rsidRPr="00454069" w:rsidRDefault="009209CA" w:rsidP="009209CA">
      <w:pPr>
        <w:pStyle w:val="Odstavecseseznamem"/>
        <w:numPr>
          <w:ilvl w:val="0"/>
          <w:numId w:val="6"/>
        </w:numPr>
        <w:rPr>
          <w:sz w:val="22"/>
          <w:szCs w:val="22"/>
        </w:rPr>
      </w:pPr>
      <w:r w:rsidRPr="00454069">
        <w:rPr>
          <w:sz w:val="22"/>
          <w:szCs w:val="22"/>
        </w:rPr>
        <w:t>Koz</w:t>
      </w:r>
      <w:r w:rsidR="006074B6" w:rsidRPr="00454069">
        <w:rPr>
          <w:sz w:val="22"/>
          <w:szCs w:val="22"/>
        </w:rPr>
        <w:t>ubíková Kristýna, Mgr. et Mgr.</w:t>
      </w:r>
    </w:p>
    <w:p w:rsidR="009209CA" w:rsidRPr="00454069" w:rsidRDefault="009209CA" w:rsidP="009209CA">
      <w:pPr>
        <w:pStyle w:val="Odstavecseseznamem"/>
        <w:numPr>
          <w:ilvl w:val="0"/>
          <w:numId w:val="6"/>
        </w:numPr>
        <w:rPr>
          <w:sz w:val="22"/>
          <w:szCs w:val="22"/>
        </w:rPr>
      </w:pPr>
      <w:r w:rsidRPr="00454069">
        <w:rPr>
          <w:sz w:val="22"/>
          <w:szCs w:val="22"/>
        </w:rPr>
        <w:t>Kozubíková L</w:t>
      </w:r>
      <w:r w:rsidR="006074B6" w:rsidRPr="00454069">
        <w:rPr>
          <w:sz w:val="22"/>
          <w:szCs w:val="22"/>
        </w:rPr>
        <w:t>udmila, Ing., Ph.D.</w:t>
      </w:r>
    </w:p>
    <w:p w:rsidR="009209CA" w:rsidRPr="00454069" w:rsidRDefault="006074B6" w:rsidP="009209CA">
      <w:pPr>
        <w:pStyle w:val="Odstavecseseznamem"/>
        <w:numPr>
          <w:ilvl w:val="0"/>
          <w:numId w:val="6"/>
        </w:numPr>
        <w:rPr>
          <w:sz w:val="22"/>
          <w:szCs w:val="22"/>
        </w:rPr>
      </w:pPr>
      <w:r w:rsidRPr="00454069">
        <w:rPr>
          <w:sz w:val="22"/>
          <w:szCs w:val="22"/>
        </w:rPr>
        <w:t xml:space="preserve">Krausová Jana, </w:t>
      </w:r>
      <w:r w:rsidR="009209CA" w:rsidRPr="00454069">
        <w:rPr>
          <w:sz w:val="22"/>
          <w:szCs w:val="22"/>
        </w:rPr>
        <w:t>Mgr., Ph.D.</w:t>
      </w:r>
    </w:p>
    <w:p w:rsidR="009209CA" w:rsidRPr="00454069" w:rsidRDefault="006074B6" w:rsidP="009209CA">
      <w:pPr>
        <w:pStyle w:val="Odstavecseseznamem"/>
        <w:numPr>
          <w:ilvl w:val="0"/>
          <w:numId w:val="6"/>
        </w:numPr>
        <w:rPr>
          <w:sz w:val="22"/>
          <w:szCs w:val="22"/>
        </w:rPr>
      </w:pPr>
      <w:r w:rsidRPr="00454069">
        <w:rPr>
          <w:sz w:val="22"/>
          <w:szCs w:val="22"/>
        </w:rPr>
        <w:t>Krystoň Miroslav, p</w:t>
      </w:r>
      <w:r w:rsidR="009209CA" w:rsidRPr="00454069">
        <w:rPr>
          <w:sz w:val="22"/>
          <w:szCs w:val="22"/>
        </w:rPr>
        <w:t>rof. PaedDr., CSc.</w:t>
      </w:r>
    </w:p>
    <w:p w:rsidR="009209CA" w:rsidRDefault="009209CA" w:rsidP="009209CA">
      <w:pPr>
        <w:pStyle w:val="Odstavecseseznamem"/>
        <w:numPr>
          <w:ilvl w:val="0"/>
          <w:numId w:val="6"/>
        </w:numPr>
        <w:rPr>
          <w:sz w:val="22"/>
          <w:szCs w:val="22"/>
        </w:rPr>
      </w:pPr>
      <w:r w:rsidRPr="00454069">
        <w:rPr>
          <w:sz w:val="22"/>
          <w:szCs w:val="22"/>
        </w:rPr>
        <w:t>Kub</w:t>
      </w:r>
      <w:r w:rsidR="006074B6" w:rsidRPr="00454069">
        <w:rPr>
          <w:sz w:val="22"/>
          <w:szCs w:val="22"/>
        </w:rPr>
        <w:t>ík Josef, doc. Ing.</w:t>
      </w:r>
      <w:r w:rsidRPr="00454069">
        <w:rPr>
          <w:sz w:val="22"/>
          <w:szCs w:val="22"/>
        </w:rPr>
        <w:t>, CSc.</w:t>
      </w:r>
    </w:p>
    <w:p w:rsidR="009C72DD" w:rsidRPr="00454069" w:rsidRDefault="009C72DD" w:rsidP="009209CA">
      <w:pPr>
        <w:pStyle w:val="Odstavecseseznamem"/>
        <w:numPr>
          <w:ilvl w:val="0"/>
          <w:numId w:val="6"/>
        </w:numPr>
        <w:rPr>
          <w:sz w:val="22"/>
          <w:szCs w:val="22"/>
        </w:rPr>
      </w:pPr>
      <w:r>
        <w:rPr>
          <w:sz w:val="22"/>
          <w:szCs w:val="22"/>
        </w:rPr>
        <w:t>Lemrová Soňa, PhDr., Ph.D.</w:t>
      </w:r>
    </w:p>
    <w:p w:rsidR="009209CA" w:rsidRPr="00454069" w:rsidRDefault="006074B6" w:rsidP="009209CA">
      <w:pPr>
        <w:pStyle w:val="Odstavecseseznamem"/>
        <w:numPr>
          <w:ilvl w:val="0"/>
          <w:numId w:val="6"/>
        </w:numPr>
        <w:rPr>
          <w:sz w:val="22"/>
          <w:szCs w:val="22"/>
        </w:rPr>
      </w:pPr>
      <w:r w:rsidRPr="00454069">
        <w:rPr>
          <w:sz w:val="22"/>
          <w:szCs w:val="22"/>
        </w:rPr>
        <w:t>Lukešová Michaela, Mgr.</w:t>
      </w:r>
    </w:p>
    <w:p w:rsidR="009209CA" w:rsidRPr="00454069" w:rsidRDefault="006074B6" w:rsidP="009209CA">
      <w:pPr>
        <w:pStyle w:val="Odstavecseseznamem"/>
        <w:numPr>
          <w:ilvl w:val="0"/>
          <w:numId w:val="6"/>
        </w:numPr>
        <w:rPr>
          <w:sz w:val="22"/>
          <w:szCs w:val="22"/>
        </w:rPr>
      </w:pPr>
      <w:r w:rsidRPr="00454069">
        <w:rPr>
          <w:sz w:val="22"/>
          <w:szCs w:val="22"/>
        </w:rPr>
        <w:t>Macháček Jiří, Ing.</w:t>
      </w:r>
    </w:p>
    <w:p w:rsidR="009209CA" w:rsidRPr="00454069" w:rsidRDefault="006074B6" w:rsidP="009209CA">
      <w:pPr>
        <w:pStyle w:val="Odstavecseseznamem"/>
        <w:numPr>
          <w:ilvl w:val="0"/>
          <w:numId w:val="6"/>
        </w:numPr>
        <w:rPr>
          <w:sz w:val="22"/>
          <w:szCs w:val="22"/>
        </w:rPr>
      </w:pPr>
      <w:r w:rsidRPr="00454069">
        <w:rPr>
          <w:sz w:val="22"/>
          <w:szCs w:val="22"/>
        </w:rPr>
        <w:t>Martincová Jana, Mgr.</w:t>
      </w:r>
    </w:p>
    <w:p w:rsidR="009209CA" w:rsidRPr="00454069" w:rsidRDefault="006074B6" w:rsidP="009209CA">
      <w:pPr>
        <w:pStyle w:val="Odstavecseseznamem"/>
        <w:numPr>
          <w:ilvl w:val="0"/>
          <w:numId w:val="6"/>
        </w:numPr>
        <w:rPr>
          <w:sz w:val="22"/>
          <w:szCs w:val="22"/>
        </w:rPr>
      </w:pPr>
      <w:r w:rsidRPr="00454069">
        <w:rPr>
          <w:sz w:val="22"/>
          <w:szCs w:val="22"/>
        </w:rPr>
        <w:t xml:space="preserve">Matošková Jana, </w:t>
      </w:r>
      <w:r w:rsidR="009209CA" w:rsidRPr="00454069">
        <w:rPr>
          <w:sz w:val="22"/>
          <w:szCs w:val="22"/>
        </w:rPr>
        <w:t>Ing., Ph.D.</w:t>
      </w:r>
    </w:p>
    <w:p w:rsidR="009209CA" w:rsidRPr="00454069" w:rsidRDefault="006074B6" w:rsidP="009209CA">
      <w:pPr>
        <w:pStyle w:val="Odstavecseseznamem"/>
        <w:numPr>
          <w:ilvl w:val="0"/>
          <w:numId w:val="6"/>
        </w:numPr>
        <w:rPr>
          <w:sz w:val="22"/>
          <w:szCs w:val="22"/>
        </w:rPr>
      </w:pPr>
      <w:r w:rsidRPr="00454069">
        <w:rPr>
          <w:sz w:val="22"/>
          <w:szCs w:val="22"/>
        </w:rPr>
        <w:t xml:space="preserve">Novák Petr, </w:t>
      </w:r>
      <w:r w:rsidR="009209CA" w:rsidRPr="00454069">
        <w:rPr>
          <w:sz w:val="22"/>
          <w:szCs w:val="22"/>
        </w:rPr>
        <w:t xml:space="preserve">Ing., Ph.D., </w:t>
      </w:r>
    </w:p>
    <w:p w:rsidR="009209CA" w:rsidRPr="00454069" w:rsidRDefault="006074B6" w:rsidP="009209CA">
      <w:pPr>
        <w:pStyle w:val="Odstavecseseznamem"/>
        <w:numPr>
          <w:ilvl w:val="0"/>
          <w:numId w:val="6"/>
        </w:numPr>
        <w:rPr>
          <w:sz w:val="22"/>
          <w:szCs w:val="22"/>
        </w:rPr>
      </w:pPr>
      <w:r w:rsidRPr="00454069">
        <w:rPr>
          <w:sz w:val="22"/>
          <w:szCs w:val="22"/>
        </w:rPr>
        <w:t xml:space="preserve">Petr Šafránková Anna, </w:t>
      </w:r>
      <w:r w:rsidR="009209CA" w:rsidRPr="00454069">
        <w:rPr>
          <w:sz w:val="22"/>
          <w:szCs w:val="22"/>
        </w:rPr>
        <w:t>Mgr., Ph.D.</w:t>
      </w:r>
    </w:p>
    <w:p w:rsidR="009209CA" w:rsidRPr="00454069" w:rsidRDefault="006074B6" w:rsidP="009209CA">
      <w:pPr>
        <w:pStyle w:val="Odstavecseseznamem"/>
        <w:numPr>
          <w:ilvl w:val="0"/>
          <w:numId w:val="6"/>
        </w:numPr>
        <w:rPr>
          <w:sz w:val="22"/>
          <w:szCs w:val="22"/>
        </w:rPr>
      </w:pPr>
      <w:r w:rsidRPr="00454069">
        <w:rPr>
          <w:sz w:val="22"/>
          <w:szCs w:val="22"/>
        </w:rPr>
        <w:t xml:space="preserve">Skarupská Helena, </w:t>
      </w:r>
      <w:r w:rsidR="009209CA" w:rsidRPr="00454069">
        <w:rPr>
          <w:sz w:val="22"/>
          <w:szCs w:val="22"/>
        </w:rPr>
        <w:t>PhDr., Ph.D.</w:t>
      </w:r>
    </w:p>
    <w:p w:rsidR="009209CA" w:rsidRPr="00454069" w:rsidRDefault="006074B6" w:rsidP="009209CA">
      <w:pPr>
        <w:pStyle w:val="Odstavecseseznamem"/>
        <w:numPr>
          <w:ilvl w:val="0"/>
          <w:numId w:val="6"/>
        </w:numPr>
        <w:rPr>
          <w:sz w:val="22"/>
          <w:szCs w:val="22"/>
        </w:rPr>
      </w:pPr>
      <w:r w:rsidRPr="00454069">
        <w:rPr>
          <w:sz w:val="22"/>
          <w:szCs w:val="22"/>
        </w:rPr>
        <w:t>Včelařová Hana, PhDr.</w:t>
      </w:r>
    </w:p>
    <w:p w:rsidR="009209CA" w:rsidRPr="00454069" w:rsidRDefault="006074B6" w:rsidP="009209CA">
      <w:pPr>
        <w:pStyle w:val="Odstavecseseznamem"/>
        <w:numPr>
          <w:ilvl w:val="0"/>
          <w:numId w:val="6"/>
        </w:numPr>
        <w:rPr>
          <w:sz w:val="22"/>
          <w:szCs w:val="22"/>
        </w:rPr>
      </w:pPr>
      <w:r w:rsidRPr="00454069">
        <w:rPr>
          <w:sz w:val="22"/>
          <w:szCs w:val="22"/>
        </w:rPr>
        <w:t>Zálešáková Magda, Mgr.</w:t>
      </w:r>
    </w:p>
    <w:p w:rsidR="009209CA" w:rsidRPr="00454069" w:rsidRDefault="009209CA" w:rsidP="009209CA">
      <w:pPr>
        <w:pStyle w:val="Odstavecseseznamem"/>
        <w:numPr>
          <w:ilvl w:val="0"/>
          <w:numId w:val="6"/>
        </w:numPr>
        <w:rPr>
          <w:sz w:val="22"/>
          <w:szCs w:val="22"/>
        </w:rPr>
      </w:pPr>
      <w:r w:rsidRPr="00454069">
        <w:rPr>
          <w:sz w:val="22"/>
          <w:szCs w:val="22"/>
        </w:rPr>
        <w:t>Zic</w:t>
      </w:r>
      <w:r w:rsidR="006074B6" w:rsidRPr="00454069">
        <w:rPr>
          <w:sz w:val="22"/>
          <w:szCs w:val="22"/>
        </w:rPr>
        <w:t>ha Jiří, JUDr.</w:t>
      </w:r>
      <w:r w:rsidRPr="00454069">
        <w:rPr>
          <w:sz w:val="22"/>
          <w:szCs w:val="22"/>
        </w:rPr>
        <w:t>, Ph.D.</w:t>
      </w:r>
    </w:p>
    <w:p w:rsidR="00577166" w:rsidRDefault="00577166" w:rsidP="00577166"/>
    <w:p w:rsidR="00577166" w:rsidRDefault="00577166" w:rsidP="00577166"/>
    <w:p w:rsidR="00577166" w:rsidRDefault="00454069" w:rsidP="00454069">
      <w:pPr>
        <w:spacing w:after="200" w:line="276" w:lineRule="auto"/>
        <w:jc w:val="both"/>
      </w:pPr>
      <w:r w:rsidRPr="00454069">
        <w:rPr>
          <w:sz w:val="22"/>
        </w:rPr>
        <w:t>U vyučujících s pracovní smlouvou na dobu určitou se předpokládá její prodloužení</w:t>
      </w:r>
      <w:r>
        <w:rPr>
          <w:sz w:val="22"/>
        </w:rPr>
        <w:t>.</w:t>
      </w:r>
      <w:r w:rsidR="00577166">
        <w:br w:type="page"/>
      </w:r>
    </w:p>
    <w:tbl>
      <w:tblPr>
        <w:tblpPr w:leftFromText="141" w:rightFromText="141" w:vertAnchor="text" w:horzAnchor="margin" w:tblpXSpec="center" w:tblpY="-1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77166" w:rsidTr="000F0E2A">
        <w:tc>
          <w:tcPr>
            <w:tcW w:w="9859" w:type="dxa"/>
            <w:gridSpan w:val="11"/>
            <w:tcBorders>
              <w:bottom w:val="double" w:sz="4" w:space="0" w:color="auto"/>
            </w:tcBorders>
            <w:shd w:val="clear" w:color="auto" w:fill="BDD6EE"/>
          </w:tcPr>
          <w:p w:rsidR="00577166" w:rsidRDefault="00577166" w:rsidP="000F0E2A">
            <w:pPr>
              <w:jc w:val="both"/>
              <w:rPr>
                <w:b/>
                <w:sz w:val="28"/>
              </w:rPr>
            </w:pPr>
            <w:r>
              <w:rPr>
                <w:b/>
                <w:sz w:val="28"/>
              </w:rPr>
              <w:lastRenderedPageBreak/>
              <w:t>C-I – Personální zabezpečení</w:t>
            </w:r>
          </w:p>
        </w:tc>
      </w:tr>
      <w:tr w:rsidR="00577166" w:rsidTr="000F0E2A">
        <w:tc>
          <w:tcPr>
            <w:tcW w:w="2518" w:type="dxa"/>
            <w:tcBorders>
              <w:top w:val="double" w:sz="4" w:space="0" w:color="auto"/>
            </w:tcBorders>
            <w:shd w:val="clear" w:color="auto" w:fill="F7CAAC"/>
          </w:tcPr>
          <w:p w:rsidR="00577166" w:rsidRDefault="00577166" w:rsidP="000F0E2A">
            <w:pPr>
              <w:jc w:val="both"/>
              <w:rPr>
                <w:b/>
              </w:rPr>
            </w:pPr>
            <w:r>
              <w:rPr>
                <w:b/>
              </w:rPr>
              <w:t>Vysoká škola</w:t>
            </w:r>
          </w:p>
        </w:tc>
        <w:tc>
          <w:tcPr>
            <w:tcW w:w="7341" w:type="dxa"/>
            <w:gridSpan w:val="10"/>
          </w:tcPr>
          <w:p w:rsidR="00577166" w:rsidRDefault="00577166" w:rsidP="000F0E2A">
            <w:pPr>
              <w:jc w:val="both"/>
            </w:pPr>
            <w:r>
              <w:t>Univerzita Tomáše Bati ve Zlíně</w:t>
            </w:r>
          </w:p>
        </w:tc>
      </w:tr>
      <w:tr w:rsidR="00577166" w:rsidTr="000F0E2A">
        <w:tc>
          <w:tcPr>
            <w:tcW w:w="2518" w:type="dxa"/>
            <w:shd w:val="clear" w:color="auto" w:fill="F7CAAC"/>
          </w:tcPr>
          <w:p w:rsidR="00577166" w:rsidRDefault="00577166" w:rsidP="000F0E2A">
            <w:pPr>
              <w:jc w:val="both"/>
              <w:rPr>
                <w:b/>
              </w:rPr>
            </w:pPr>
            <w:r>
              <w:rPr>
                <w:b/>
              </w:rPr>
              <w:t>Součást vysoké školy</w:t>
            </w:r>
          </w:p>
        </w:tc>
        <w:tc>
          <w:tcPr>
            <w:tcW w:w="7341" w:type="dxa"/>
            <w:gridSpan w:val="10"/>
          </w:tcPr>
          <w:p w:rsidR="00577166" w:rsidRDefault="00577166" w:rsidP="000F0E2A">
            <w:pPr>
              <w:jc w:val="both"/>
            </w:pPr>
            <w:r>
              <w:t>Fakulta humanitních studií</w:t>
            </w:r>
          </w:p>
        </w:tc>
      </w:tr>
      <w:tr w:rsidR="00577166" w:rsidTr="000F0E2A">
        <w:tc>
          <w:tcPr>
            <w:tcW w:w="2518" w:type="dxa"/>
            <w:shd w:val="clear" w:color="auto" w:fill="F7CAAC"/>
          </w:tcPr>
          <w:p w:rsidR="00577166" w:rsidRDefault="00577166" w:rsidP="000F0E2A">
            <w:pPr>
              <w:jc w:val="both"/>
              <w:rPr>
                <w:b/>
              </w:rPr>
            </w:pPr>
            <w:r>
              <w:rPr>
                <w:b/>
              </w:rPr>
              <w:t>Název studijního programu</w:t>
            </w:r>
          </w:p>
        </w:tc>
        <w:tc>
          <w:tcPr>
            <w:tcW w:w="7341" w:type="dxa"/>
            <w:gridSpan w:val="10"/>
          </w:tcPr>
          <w:p w:rsidR="00577166" w:rsidRDefault="00A64891" w:rsidP="000F0E2A">
            <w:pPr>
              <w:jc w:val="both"/>
            </w:pPr>
            <w:r>
              <w:t>Andragogika</w:t>
            </w:r>
          </w:p>
        </w:tc>
      </w:tr>
      <w:tr w:rsidR="00577166" w:rsidTr="000F0E2A">
        <w:tc>
          <w:tcPr>
            <w:tcW w:w="2518" w:type="dxa"/>
            <w:shd w:val="clear" w:color="auto" w:fill="F7CAAC"/>
          </w:tcPr>
          <w:p w:rsidR="00577166" w:rsidRDefault="00577166" w:rsidP="000F0E2A">
            <w:pPr>
              <w:jc w:val="both"/>
              <w:rPr>
                <w:b/>
              </w:rPr>
            </w:pPr>
            <w:r>
              <w:rPr>
                <w:b/>
              </w:rPr>
              <w:t>Jméno a příjmení</w:t>
            </w:r>
          </w:p>
        </w:tc>
        <w:tc>
          <w:tcPr>
            <w:tcW w:w="4536" w:type="dxa"/>
            <w:gridSpan w:val="5"/>
          </w:tcPr>
          <w:p w:rsidR="00577166" w:rsidRDefault="00577166" w:rsidP="000F0E2A">
            <w:pPr>
              <w:jc w:val="both"/>
            </w:pPr>
            <w:r>
              <w:t>Jaroslav Balvín</w:t>
            </w:r>
          </w:p>
        </w:tc>
        <w:tc>
          <w:tcPr>
            <w:tcW w:w="709" w:type="dxa"/>
            <w:shd w:val="clear" w:color="auto" w:fill="F7CAAC"/>
          </w:tcPr>
          <w:p w:rsidR="00577166" w:rsidRDefault="00577166" w:rsidP="000F0E2A">
            <w:pPr>
              <w:jc w:val="both"/>
              <w:rPr>
                <w:b/>
              </w:rPr>
            </w:pPr>
            <w:r>
              <w:rPr>
                <w:b/>
              </w:rPr>
              <w:t>Tituly</w:t>
            </w:r>
          </w:p>
        </w:tc>
        <w:tc>
          <w:tcPr>
            <w:tcW w:w="2096" w:type="dxa"/>
            <w:gridSpan w:val="4"/>
          </w:tcPr>
          <w:p w:rsidR="00577166" w:rsidRDefault="00577166" w:rsidP="000F0E2A">
            <w:pPr>
              <w:jc w:val="both"/>
            </w:pPr>
            <w:r>
              <w:t>doc. PhDr. Mgr., CSc.</w:t>
            </w:r>
          </w:p>
        </w:tc>
      </w:tr>
      <w:tr w:rsidR="00577166" w:rsidTr="000F0E2A">
        <w:tc>
          <w:tcPr>
            <w:tcW w:w="2518" w:type="dxa"/>
            <w:shd w:val="clear" w:color="auto" w:fill="F7CAAC"/>
          </w:tcPr>
          <w:p w:rsidR="00577166" w:rsidRDefault="00577166" w:rsidP="000F0E2A">
            <w:pPr>
              <w:jc w:val="both"/>
              <w:rPr>
                <w:b/>
              </w:rPr>
            </w:pPr>
            <w:r>
              <w:rPr>
                <w:b/>
              </w:rPr>
              <w:t>Rok narození</w:t>
            </w:r>
          </w:p>
        </w:tc>
        <w:tc>
          <w:tcPr>
            <w:tcW w:w="829" w:type="dxa"/>
          </w:tcPr>
          <w:p w:rsidR="00577166" w:rsidRDefault="00577166" w:rsidP="000F0E2A">
            <w:pPr>
              <w:jc w:val="both"/>
            </w:pPr>
            <w:r>
              <w:t>1947</w:t>
            </w:r>
          </w:p>
        </w:tc>
        <w:tc>
          <w:tcPr>
            <w:tcW w:w="1721" w:type="dxa"/>
            <w:shd w:val="clear" w:color="auto" w:fill="F7CAAC"/>
          </w:tcPr>
          <w:p w:rsidR="00577166" w:rsidRDefault="00577166" w:rsidP="000F0E2A">
            <w:pPr>
              <w:jc w:val="both"/>
              <w:rPr>
                <w:b/>
              </w:rPr>
            </w:pPr>
            <w:r>
              <w:rPr>
                <w:b/>
              </w:rPr>
              <w:t>typ vztahu k VŠ</w:t>
            </w:r>
          </w:p>
        </w:tc>
        <w:tc>
          <w:tcPr>
            <w:tcW w:w="992" w:type="dxa"/>
            <w:gridSpan w:val="2"/>
          </w:tcPr>
          <w:p w:rsidR="00577166" w:rsidRDefault="00577166" w:rsidP="000F0E2A">
            <w:pPr>
              <w:jc w:val="both"/>
            </w:pPr>
            <w:r>
              <w:t>pp</w:t>
            </w:r>
          </w:p>
        </w:tc>
        <w:tc>
          <w:tcPr>
            <w:tcW w:w="994" w:type="dxa"/>
            <w:shd w:val="clear" w:color="auto" w:fill="F7CAAC"/>
          </w:tcPr>
          <w:p w:rsidR="00577166" w:rsidRDefault="00577166" w:rsidP="000F0E2A">
            <w:pPr>
              <w:jc w:val="both"/>
              <w:rPr>
                <w:b/>
              </w:rPr>
            </w:pPr>
            <w:r>
              <w:rPr>
                <w:b/>
              </w:rPr>
              <w:t>rozsah</w:t>
            </w:r>
          </w:p>
        </w:tc>
        <w:tc>
          <w:tcPr>
            <w:tcW w:w="709" w:type="dxa"/>
          </w:tcPr>
          <w:p w:rsidR="00577166" w:rsidRDefault="00577166" w:rsidP="000F0E2A">
            <w:pPr>
              <w:jc w:val="both"/>
            </w:pPr>
            <w:r>
              <w:t xml:space="preserve">40 </w:t>
            </w:r>
          </w:p>
        </w:tc>
        <w:tc>
          <w:tcPr>
            <w:tcW w:w="709" w:type="dxa"/>
            <w:gridSpan w:val="2"/>
            <w:shd w:val="clear" w:color="auto" w:fill="F7CAAC"/>
          </w:tcPr>
          <w:p w:rsidR="00577166" w:rsidRDefault="00577166" w:rsidP="000F0E2A">
            <w:pPr>
              <w:jc w:val="both"/>
              <w:rPr>
                <w:b/>
              </w:rPr>
            </w:pPr>
            <w:r>
              <w:rPr>
                <w:b/>
              </w:rPr>
              <w:t>do kdy</w:t>
            </w:r>
          </w:p>
        </w:tc>
        <w:tc>
          <w:tcPr>
            <w:tcW w:w="1387" w:type="dxa"/>
            <w:gridSpan w:val="2"/>
          </w:tcPr>
          <w:p w:rsidR="00577166" w:rsidRDefault="00577166" w:rsidP="000F0E2A">
            <w:pPr>
              <w:jc w:val="both"/>
            </w:pPr>
            <w:r>
              <w:t xml:space="preserve">N </w:t>
            </w:r>
          </w:p>
          <w:p w:rsidR="00577166" w:rsidRDefault="00577166" w:rsidP="000F0E2A">
            <w:pPr>
              <w:jc w:val="both"/>
            </w:pPr>
          </w:p>
        </w:tc>
      </w:tr>
      <w:tr w:rsidR="00577166" w:rsidTr="000F0E2A">
        <w:tc>
          <w:tcPr>
            <w:tcW w:w="5068" w:type="dxa"/>
            <w:gridSpan w:val="3"/>
            <w:shd w:val="clear" w:color="auto" w:fill="F7CAAC"/>
          </w:tcPr>
          <w:p w:rsidR="00577166" w:rsidRDefault="00577166" w:rsidP="000F0E2A">
            <w:pPr>
              <w:jc w:val="both"/>
              <w:rPr>
                <w:b/>
              </w:rPr>
            </w:pPr>
            <w:r>
              <w:rPr>
                <w:b/>
              </w:rPr>
              <w:t>Typ vztahu na součásti VŠ, která uskutečňuje st. program</w:t>
            </w:r>
          </w:p>
        </w:tc>
        <w:tc>
          <w:tcPr>
            <w:tcW w:w="992" w:type="dxa"/>
            <w:gridSpan w:val="2"/>
          </w:tcPr>
          <w:p w:rsidR="00577166" w:rsidRDefault="00577166" w:rsidP="000F0E2A">
            <w:pPr>
              <w:jc w:val="both"/>
            </w:pPr>
            <w:r>
              <w:t>pp</w:t>
            </w:r>
          </w:p>
        </w:tc>
        <w:tc>
          <w:tcPr>
            <w:tcW w:w="994" w:type="dxa"/>
            <w:shd w:val="clear" w:color="auto" w:fill="F7CAAC"/>
          </w:tcPr>
          <w:p w:rsidR="00577166" w:rsidRDefault="00577166" w:rsidP="000F0E2A">
            <w:pPr>
              <w:jc w:val="both"/>
              <w:rPr>
                <w:b/>
              </w:rPr>
            </w:pPr>
            <w:r>
              <w:rPr>
                <w:b/>
              </w:rPr>
              <w:t>rozsah</w:t>
            </w:r>
          </w:p>
        </w:tc>
        <w:tc>
          <w:tcPr>
            <w:tcW w:w="709" w:type="dxa"/>
          </w:tcPr>
          <w:p w:rsidR="00577166" w:rsidRDefault="00577166" w:rsidP="000F0E2A">
            <w:pPr>
              <w:jc w:val="both"/>
            </w:pPr>
            <w:r>
              <w:t>40</w:t>
            </w:r>
          </w:p>
        </w:tc>
        <w:tc>
          <w:tcPr>
            <w:tcW w:w="709" w:type="dxa"/>
            <w:gridSpan w:val="2"/>
            <w:shd w:val="clear" w:color="auto" w:fill="F7CAAC"/>
          </w:tcPr>
          <w:p w:rsidR="00577166" w:rsidRDefault="00577166" w:rsidP="000F0E2A">
            <w:pPr>
              <w:jc w:val="both"/>
              <w:rPr>
                <w:b/>
              </w:rPr>
            </w:pPr>
            <w:r>
              <w:rPr>
                <w:b/>
              </w:rPr>
              <w:t>do kdy</w:t>
            </w:r>
          </w:p>
        </w:tc>
        <w:tc>
          <w:tcPr>
            <w:tcW w:w="1387" w:type="dxa"/>
            <w:gridSpan w:val="2"/>
          </w:tcPr>
          <w:p w:rsidR="00577166" w:rsidRDefault="00577166" w:rsidP="000F0E2A">
            <w:pPr>
              <w:jc w:val="both"/>
            </w:pPr>
            <w:r>
              <w:t>N</w:t>
            </w:r>
          </w:p>
        </w:tc>
      </w:tr>
      <w:tr w:rsidR="00577166" w:rsidTr="000F0E2A">
        <w:tc>
          <w:tcPr>
            <w:tcW w:w="6060" w:type="dxa"/>
            <w:gridSpan w:val="5"/>
            <w:shd w:val="clear" w:color="auto" w:fill="F7CAAC"/>
          </w:tcPr>
          <w:p w:rsidR="00577166" w:rsidRDefault="00577166" w:rsidP="000F0E2A">
            <w:pPr>
              <w:jc w:val="both"/>
            </w:pPr>
            <w:r>
              <w:rPr>
                <w:b/>
              </w:rPr>
              <w:t>Další současná působení jako akademický pracovník na jiných VŠ</w:t>
            </w:r>
          </w:p>
        </w:tc>
        <w:tc>
          <w:tcPr>
            <w:tcW w:w="1703" w:type="dxa"/>
            <w:gridSpan w:val="2"/>
            <w:shd w:val="clear" w:color="auto" w:fill="F7CAAC"/>
          </w:tcPr>
          <w:p w:rsidR="00577166" w:rsidRDefault="00577166" w:rsidP="000F0E2A">
            <w:pPr>
              <w:jc w:val="both"/>
              <w:rPr>
                <w:b/>
              </w:rPr>
            </w:pPr>
            <w:r>
              <w:rPr>
                <w:b/>
              </w:rPr>
              <w:t xml:space="preserve">typ prac. </w:t>
            </w:r>
            <w:proofErr w:type="gramStart"/>
            <w:r>
              <w:rPr>
                <w:b/>
              </w:rPr>
              <w:t>vztahu</w:t>
            </w:r>
            <w:proofErr w:type="gramEnd"/>
          </w:p>
        </w:tc>
        <w:tc>
          <w:tcPr>
            <w:tcW w:w="2096" w:type="dxa"/>
            <w:gridSpan w:val="4"/>
            <w:shd w:val="clear" w:color="auto" w:fill="F7CAAC"/>
          </w:tcPr>
          <w:p w:rsidR="00577166" w:rsidRDefault="00577166" w:rsidP="000F0E2A">
            <w:pPr>
              <w:jc w:val="both"/>
              <w:rPr>
                <w:b/>
              </w:rPr>
            </w:pPr>
            <w:r>
              <w:rPr>
                <w:b/>
              </w:rPr>
              <w:t>rozsah</w:t>
            </w:r>
          </w:p>
        </w:tc>
      </w:tr>
      <w:tr w:rsidR="00577166" w:rsidTr="000F0E2A">
        <w:tc>
          <w:tcPr>
            <w:tcW w:w="6060" w:type="dxa"/>
            <w:gridSpan w:val="5"/>
          </w:tcPr>
          <w:p w:rsidR="00577166" w:rsidRDefault="00577166" w:rsidP="000F0E2A">
            <w:pPr>
              <w:jc w:val="both"/>
            </w:pPr>
          </w:p>
        </w:tc>
        <w:tc>
          <w:tcPr>
            <w:tcW w:w="1703" w:type="dxa"/>
            <w:gridSpan w:val="2"/>
          </w:tcPr>
          <w:p w:rsidR="00577166" w:rsidRDefault="00F320F3" w:rsidP="000F0E2A">
            <w:pPr>
              <w:jc w:val="both"/>
            </w:pPr>
            <w:r>
              <w:t>Nemá</w:t>
            </w:r>
          </w:p>
        </w:tc>
        <w:tc>
          <w:tcPr>
            <w:tcW w:w="2096" w:type="dxa"/>
            <w:gridSpan w:val="4"/>
          </w:tcPr>
          <w:p w:rsidR="00577166" w:rsidRDefault="00577166" w:rsidP="000F0E2A">
            <w:pPr>
              <w:jc w:val="both"/>
            </w:pPr>
          </w:p>
        </w:tc>
      </w:tr>
      <w:tr w:rsidR="00577166" w:rsidTr="000F0E2A">
        <w:tc>
          <w:tcPr>
            <w:tcW w:w="6060" w:type="dxa"/>
            <w:gridSpan w:val="5"/>
          </w:tcPr>
          <w:p w:rsidR="00577166" w:rsidRDefault="00577166" w:rsidP="000F0E2A">
            <w:pPr>
              <w:jc w:val="both"/>
            </w:pPr>
          </w:p>
        </w:tc>
        <w:tc>
          <w:tcPr>
            <w:tcW w:w="1703" w:type="dxa"/>
            <w:gridSpan w:val="2"/>
          </w:tcPr>
          <w:p w:rsidR="00577166" w:rsidRDefault="00577166" w:rsidP="000F0E2A">
            <w:pPr>
              <w:jc w:val="both"/>
            </w:pPr>
          </w:p>
        </w:tc>
        <w:tc>
          <w:tcPr>
            <w:tcW w:w="2096" w:type="dxa"/>
            <w:gridSpan w:val="4"/>
          </w:tcPr>
          <w:p w:rsidR="00577166" w:rsidRDefault="00577166" w:rsidP="000F0E2A">
            <w:pPr>
              <w:jc w:val="both"/>
            </w:pPr>
          </w:p>
        </w:tc>
      </w:tr>
      <w:tr w:rsidR="00577166" w:rsidTr="000F0E2A">
        <w:tc>
          <w:tcPr>
            <w:tcW w:w="6060" w:type="dxa"/>
            <w:gridSpan w:val="5"/>
          </w:tcPr>
          <w:p w:rsidR="00577166" w:rsidRDefault="00577166" w:rsidP="000F0E2A">
            <w:pPr>
              <w:jc w:val="both"/>
            </w:pPr>
          </w:p>
        </w:tc>
        <w:tc>
          <w:tcPr>
            <w:tcW w:w="1703" w:type="dxa"/>
            <w:gridSpan w:val="2"/>
          </w:tcPr>
          <w:p w:rsidR="00577166" w:rsidRDefault="00577166" w:rsidP="000F0E2A">
            <w:pPr>
              <w:jc w:val="both"/>
            </w:pPr>
          </w:p>
        </w:tc>
        <w:tc>
          <w:tcPr>
            <w:tcW w:w="2096" w:type="dxa"/>
            <w:gridSpan w:val="4"/>
          </w:tcPr>
          <w:p w:rsidR="00577166" w:rsidRDefault="00577166" w:rsidP="000F0E2A">
            <w:pPr>
              <w:jc w:val="both"/>
            </w:pPr>
          </w:p>
        </w:tc>
      </w:tr>
      <w:tr w:rsidR="00577166" w:rsidTr="000F0E2A">
        <w:tc>
          <w:tcPr>
            <w:tcW w:w="6060" w:type="dxa"/>
            <w:gridSpan w:val="5"/>
          </w:tcPr>
          <w:p w:rsidR="00577166" w:rsidRDefault="00577166" w:rsidP="000F0E2A">
            <w:pPr>
              <w:jc w:val="both"/>
            </w:pPr>
          </w:p>
        </w:tc>
        <w:tc>
          <w:tcPr>
            <w:tcW w:w="1703" w:type="dxa"/>
            <w:gridSpan w:val="2"/>
          </w:tcPr>
          <w:p w:rsidR="00577166" w:rsidRDefault="00577166" w:rsidP="000F0E2A">
            <w:pPr>
              <w:jc w:val="both"/>
            </w:pPr>
          </w:p>
        </w:tc>
        <w:tc>
          <w:tcPr>
            <w:tcW w:w="2096" w:type="dxa"/>
            <w:gridSpan w:val="4"/>
          </w:tcPr>
          <w:p w:rsidR="00577166" w:rsidRDefault="00577166" w:rsidP="000F0E2A">
            <w:pPr>
              <w:jc w:val="both"/>
            </w:pPr>
          </w:p>
        </w:tc>
      </w:tr>
      <w:tr w:rsidR="00577166" w:rsidTr="000F0E2A">
        <w:tc>
          <w:tcPr>
            <w:tcW w:w="9859" w:type="dxa"/>
            <w:gridSpan w:val="11"/>
            <w:shd w:val="clear" w:color="auto" w:fill="F7CAAC"/>
          </w:tcPr>
          <w:p w:rsidR="00577166" w:rsidRDefault="00577166" w:rsidP="000F0E2A">
            <w:pPr>
              <w:jc w:val="both"/>
            </w:pPr>
            <w:r>
              <w:rPr>
                <w:b/>
              </w:rPr>
              <w:t>Předměty příslušného studijního programu a způsob zapojení do jejich výuky, příp. další zapojení do uskutečňování studijního programu</w:t>
            </w:r>
          </w:p>
        </w:tc>
      </w:tr>
      <w:tr w:rsidR="00577166" w:rsidTr="000F0E2A">
        <w:trPr>
          <w:trHeight w:val="322"/>
        </w:trPr>
        <w:tc>
          <w:tcPr>
            <w:tcW w:w="9859" w:type="dxa"/>
            <w:gridSpan w:val="11"/>
            <w:tcBorders>
              <w:top w:val="nil"/>
            </w:tcBorders>
          </w:tcPr>
          <w:p w:rsidR="00577166" w:rsidRDefault="00577166" w:rsidP="000F0E2A">
            <w:pPr>
              <w:jc w:val="both"/>
            </w:pPr>
            <w:r>
              <w:t>Úvod do filozofie (garant, vyučující), Sociální andragogika (garant, vyučující)</w:t>
            </w:r>
          </w:p>
        </w:tc>
      </w:tr>
      <w:tr w:rsidR="00577166" w:rsidTr="000F0E2A">
        <w:tc>
          <w:tcPr>
            <w:tcW w:w="9859" w:type="dxa"/>
            <w:gridSpan w:val="11"/>
            <w:shd w:val="clear" w:color="auto" w:fill="F7CAAC"/>
          </w:tcPr>
          <w:p w:rsidR="00577166" w:rsidRDefault="00577166" w:rsidP="000F0E2A">
            <w:pPr>
              <w:jc w:val="both"/>
            </w:pPr>
            <w:r>
              <w:rPr>
                <w:b/>
              </w:rPr>
              <w:t xml:space="preserve">Údaje o vzdělání na VŠ </w:t>
            </w:r>
          </w:p>
        </w:tc>
      </w:tr>
      <w:tr w:rsidR="00577166" w:rsidTr="000F0E2A">
        <w:trPr>
          <w:trHeight w:val="307"/>
        </w:trPr>
        <w:tc>
          <w:tcPr>
            <w:tcW w:w="9859" w:type="dxa"/>
            <w:gridSpan w:val="11"/>
          </w:tcPr>
          <w:p w:rsidR="00577166" w:rsidRDefault="00577166" w:rsidP="000F0E2A">
            <w:pPr>
              <w:jc w:val="both"/>
            </w:pPr>
            <w:r>
              <w:t>Učitelství čeština dějepis, 1970, Ústí nad Labem, PdF. (Mgr.)</w:t>
            </w:r>
          </w:p>
          <w:p w:rsidR="00577166" w:rsidRPr="007D2C66" w:rsidRDefault="00577166" w:rsidP="000F0E2A">
            <w:pPr>
              <w:jc w:val="both"/>
            </w:pPr>
            <w:r>
              <w:t>Filozofie historie, 1981, UK v Praze, FF. (PhDr.)</w:t>
            </w:r>
          </w:p>
        </w:tc>
      </w:tr>
      <w:tr w:rsidR="00577166" w:rsidTr="000F0E2A">
        <w:tc>
          <w:tcPr>
            <w:tcW w:w="9859" w:type="dxa"/>
            <w:gridSpan w:val="11"/>
            <w:shd w:val="clear" w:color="auto" w:fill="F7CAAC"/>
          </w:tcPr>
          <w:p w:rsidR="00577166" w:rsidRDefault="00577166" w:rsidP="000F0E2A">
            <w:pPr>
              <w:jc w:val="both"/>
              <w:rPr>
                <w:b/>
              </w:rPr>
            </w:pPr>
            <w:r>
              <w:rPr>
                <w:b/>
              </w:rPr>
              <w:t>Údaje o odborném působení od absolvování VŠ</w:t>
            </w:r>
          </w:p>
        </w:tc>
      </w:tr>
      <w:tr w:rsidR="00577166" w:rsidTr="000F0E2A">
        <w:trPr>
          <w:trHeight w:val="284"/>
        </w:trPr>
        <w:tc>
          <w:tcPr>
            <w:tcW w:w="9859" w:type="dxa"/>
            <w:gridSpan w:val="11"/>
          </w:tcPr>
          <w:p w:rsidR="00577166" w:rsidRDefault="00577166" w:rsidP="000F0E2A">
            <w:pPr>
              <w:jc w:val="both"/>
            </w:pPr>
            <w:r>
              <w:t xml:space="preserve">Základní školy okresu Česká Lípa, 3 roky. </w:t>
            </w:r>
          </w:p>
          <w:p w:rsidR="00577166" w:rsidRDefault="00577166" w:rsidP="000F0E2A">
            <w:pPr>
              <w:jc w:val="both"/>
            </w:pPr>
            <w:r>
              <w:t>Ústav jazykové a odborné přípravy Univerzity Karlovy, 9 let.</w:t>
            </w:r>
          </w:p>
          <w:p w:rsidR="00577166" w:rsidRDefault="00577166" w:rsidP="000F0E2A">
            <w:pPr>
              <w:jc w:val="both"/>
            </w:pPr>
            <w:r>
              <w:t>Pedagogická fakulta Ústí nad Labem, 7 let.</w:t>
            </w:r>
          </w:p>
          <w:p w:rsidR="00577166" w:rsidRDefault="00577166" w:rsidP="000F0E2A">
            <w:pPr>
              <w:jc w:val="both"/>
            </w:pPr>
            <w:r>
              <w:t>Základní školy okresu Ústí nad Labem, 3 roky.</w:t>
            </w:r>
          </w:p>
          <w:p w:rsidR="00577166" w:rsidRDefault="00577166" w:rsidP="000F0E2A">
            <w:pPr>
              <w:jc w:val="both"/>
            </w:pPr>
            <w:r>
              <w:t>Univerzita Jana Evangelisty Purkyně Ústí nad Labem -Ústav pro studium romské kultury, 3 roky.</w:t>
            </w:r>
          </w:p>
          <w:p w:rsidR="00577166" w:rsidRDefault="00577166" w:rsidP="000F0E2A">
            <w:pPr>
              <w:jc w:val="both"/>
            </w:pPr>
            <w:r>
              <w:t>Magistrát hl. m. Prahy - specialista pro národnostní menšiny, 9 let.</w:t>
            </w:r>
          </w:p>
          <w:p w:rsidR="00577166" w:rsidRDefault="00577166" w:rsidP="000F0E2A">
            <w:pPr>
              <w:jc w:val="both"/>
            </w:pPr>
            <w:r>
              <w:t>Univerzita Konštantína Filozofa v Nitre, 5 let.</w:t>
            </w:r>
          </w:p>
          <w:p w:rsidR="00577166" w:rsidRDefault="00577166" w:rsidP="000F0E2A">
            <w:pPr>
              <w:jc w:val="both"/>
            </w:pPr>
            <w:r>
              <w:t>Univerzita Tomáše Bati ve Zlíně, 7 let</w:t>
            </w:r>
          </w:p>
        </w:tc>
      </w:tr>
      <w:tr w:rsidR="00577166" w:rsidTr="000F0E2A">
        <w:trPr>
          <w:trHeight w:val="250"/>
        </w:trPr>
        <w:tc>
          <w:tcPr>
            <w:tcW w:w="9859" w:type="dxa"/>
            <w:gridSpan w:val="11"/>
            <w:shd w:val="clear" w:color="auto" w:fill="F7CAAC"/>
          </w:tcPr>
          <w:p w:rsidR="00577166" w:rsidRDefault="00577166" w:rsidP="000F0E2A">
            <w:pPr>
              <w:jc w:val="both"/>
            </w:pPr>
            <w:r>
              <w:rPr>
                <w:b/>
              </w:rPr>
              <w:t>Zkušenosti s vedením kvalifikačních a rigorózních prací</w:t>
            </w:r>
          </w:p>
        </w:tc>
      </w:tr>
      <w:tr w:rsidR="00577166" w:rsidTr="000F0E2A">
        <w:trPr>
          <w:trHeight w:val="337"/>
        </w:trPr>
        <w:tc>
          <w:tcPr>
            <w:tcW w:w="9859" w:type="dxa"/>
            <w:gridSpan w:val="11"/>
          </w:tcPr>
          <w:p w:rsidR="00577166" w:rsidRDefault="00577166" w:rsidP="000F0E2A">
            <w:pPr>
              <w:jc w:val="both"/>
            </w:pPr>
            <w:r>
              <w:t>Počet vedených a obhájených bakalářských prací = 101. Počet vedených a obhájených diplomových prací = 105. Počet vedených disertačních prací = 3.</w:t>
            </w:r>
          </w:p>
        </w:tc>
      </w:tr>
      <w:tr w:rsidR="00577166" w:rsidTr="000F0E2A">
        <w:trPr>
          <w:cantSplit/>
        </w:trPr>
        <w:tc>
          <w:tcPr>
            <w:tcW w:w="3347" w:type="dxa"/>
            <w:gridSpan w:val="2"/>
            <w:tcBorders>
              <w:top w:val="single" w:sz="12" w:space="0" w:color="auto"/>
            </w:tcBorders>
            <w:shd w:val="clear" w:color="auto" w:fill="F7CAAC"/>
          </w:tcPr>
          <w:p w:rsidR="00577166" w:rsidRDefault="00577166" w:rsidP="000F0E2A">
            <w:pPr>
              <w:jc w:val="both"/>
            </w:pPr>
            <w:r>
              <w:rPr>
                <w:b/>
              </w:rPr>
              <w:t xml:space="preserve">Obor habilitačního řízení </w:t>
            </w:r>
          </w:p>
        </w:tc>
        <w:tc>
          <w:tcPr>
            <w:tcW w:w="2245" w:type="dxa"/>
            <w:gridSpan w:val="2"/>
            <w:tcBorders>
              <w:top w:val="single" w:sz="12" w:space="0" w:color="auto"/>
            </w:tcBorders>
            <w:shd w:val="clear" w:color="auto" w:fill="F7CAAC"/>
          </w:tcPr>
          <w:p w:rsidR="00577166" w:rsidRDefault="00577166" w:rsidP="000F0E2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577166" w:rsidRDefault="00577166" w:rsidP="000F0E2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577166" w:rsidRDefault="00577166" w:rsidP="000F0E2A">
            <w:pPr>
              <w:jc w:val="both"/>
              <w:rPr>
                <w:b/>
              </w:rPr>
            </w:pPr>
            <w:r>
              <w:rPr>
                <w:b/>
              </w:rPr>
              <w:t>Ohlasy publikací</w:t>
            </w:r>
          </w:p>
        </w:tc>
      </w:tr>
      <w:tr w:rsidR="00577166" w:rsidTr="000F0E2A">
        <w:trPr>
          <w:cantSplit/>
        </w:trPr>
        <w:tc>
          <w:tcPr>
            <w:tcW w:w="3347" w:type="dxa"/>
            <w:gridSpan w:val="2"/>
          </w:tcPr>
          <w:p w:rsidR="00577166" w:rsidRDefault="00577166" w:rsidP="000F0E2A">
            <w:pPr>
              <w:jc w:val="both"/>
            </w:pPr>
            <w:r>
              <w:t>Pedagogika</w:t>
            </w:r>
          </w:p>
        </w:tc>
        <w:tc>
          <w:tcPr>
            <w:tcW w:w="2245" w:type="dxa"/>
            <w:gridSpan w:val="2"/>
          </w:tcPr>
          <w:p w:rsidR="00577166" w:rsidRDefault="00577166" w:rsidP="000F0E2A">
            <w:pPr>
              <w:jc w:val="both"/>
            </w:pPr>
            <w:r>
              <w:t>2005</w:t>
            </w:r>
          </w:p>
        </w:tc>
        <w:tc>
          <w:tcPr>
            <w:tcW w:w="2248" w:type="dxa"/>
            <w:gridSpan w:val="4"/>
            <w:tcBorders>
              <w:right w:val="single" w:sz="12" w:space="0" w:color="auto"/>
            </w:tcBorders>
          </w:tcPr>
          <w:p w:rsidR="00577166" w:rsidRDefault="00577166" w:rsidP="000F0E2A">
            <w:r>
              <w:t>Univerzita Konštantína Filozofa v Nitre, Pedagogická fakulta</w:t>
            </w:r>
          </w:p>
        </w:tc>
        <w:tc>
          <w:tcPr>
            <w:tcW w:w="632" w:type="dxa"/>
            <w:tcBorders>
              <w:left w:val="single" w:sz="12" w:space="0" w:color="auto"/>
            </w:tcBorders>
            <w:shd w:val="clear" w:color="auto" w:fill="F7CAAC"/>
          </w:tcPr>
          <w:p w:rsidR="00577166" w:rsidRDefault="00577166" w:rsidP="000F0E2A">
            <w:pPr>
              <w:jc w:val="both"/>
            </w:pPr>
            <w:r>
              <w:rPr>
                <w:b/>
              </w:rPr>
              <w:t>WOS</w:t>
            </w:r>
          </w:p>
        </w:tc>
        <w:tc>
          <w:tcPr>
            <w:tcW w:w="693" w:type="dxa"/>
            <w:shd w:val="clear" w:color="auto" w:fill="F7CAAC"/>
          </w:tcPr>
          <w:p w:rsidR="00577166" w:rsidRDefault="00577166" w:rsidP="000F0E2A">
            <w:pPr>
              <w:jc w:val="both"/>
              <w:rPr>
                <w:sz w:val="18"/>
              </w:rPr>
            </w:pPr>
            <w:r>
              <w:rPr>
                <w:b/>
                <w:sz w:val="18"/>
              </w:rPr>
              <w:t>Scopus</w:t>
            </w:r>
          </w:p>
        </w:tc>
        <w:tc>
          <w:tcPr>
            <w:tcW w:w="694" w:type="dxa"/>
            <w:shd w:val="clear" w:color="auto" w:fill="F7CAAC"/>
          </w:tcPr>
          <w:p w:rsidR="00577166" w:rsidRDefault="00577166" w:rsidP="000F0E2A">
            <w:pPr>
              <w:jc w:val="both"/>
            </w:pPr>
            <w:r>
              <w:rPr>
                <w:b/>
                <w:sz w:val="18"/>
              </w:rPr>
              <w:t>ostatní</w:t>
            </w:r>
          </w:p>
        </w:tc>
      </w:tr>
      <w:tr w:rsidR="00577166" w:rsidTr="000F0E2A">
        <w:trPr>
          <w:cantSplit/>
          <w:trHeight w:val="70"/>
        </w:trPr>
        <w:tc>
          <w:tcPr>
            <w:tcW w:w="3347" w:type="dxa"/>
            <w:gridSpan w:val="2"/>
            <w:shd w:val="clear" w:color="auto" w:fill="F7CAAC"/>
          </w:tcPr>
          <w:p w:rsidR="00577166" w:rsidRDefault="00577166" w:rsidP="000F0E2A">
            <w:pPr>
              <w:jc w:val="both"/>
            </w:pPr>
            <w:r>
              <w:rPr>
                <w:b/>
              </w:rPr>
              <w:t>Obor jmenovacího řízení</w:t>
            </w:r>
          </w:p>
        </w:tc>
        <w:tc>
          <w:tcPr>
            <w:tcW w:w="2245" w:type="dxa"/>
            <w:gridSpan w:val="2"/>
            <w:shd w:val="clear" w:color="auto" w:fill="F7CAAC"/>
          </w:tcPr>
          <w:p w:rsidR="00577166" w:rsidRDefault="00577166" w:rsidP="000F0E2A">
            <w:pPr>
              <w:jc w:val="both"/>
            </w:pPr>
            <w:r>
              <w:rPr>
                <w:b/>
              </w:rPr>
              <w:t>Rok udělení hodnosti</w:t>
            </w:r>
          </w:p>
        </w:tc>
        <w:tc>
          <w:tcPr>
            <w:tcW w:w="2248" w:type="dxa"/>
            <w:gridSpan w:val="4"/>
            <w:tcBorders>
              <w:right w:val="single" w:sz="12" w:space="0" w:color="auto"/>
            </w:tcBorders>
            <w:shd w:val="clear" w:color="auto" w:fill="F7CAAC"/>
          </w:tcPr>
          <w:p w:rsidR="00577166" w:rsidRDefault="00577166" w:rsidP="000F0E2A">
            <w:pPr>
              <w:jc w:val="both"/>
            </w:pPr>
            <w:r>
              <w:rPr>
                <w:b/>
              </w:rPr>
              <w:t>Řízení konáno na VŠ</w:t>
            </w:r>
          </w:p>
        </w:tc>
        <w:tc>
          <w:tcPr>
            <w:tcW w:w="632" w:type="dxa"/>
            <w:vMerge w:val="restart"/>
            <w:tcBorders>
              <w:left w:val="single" w:sz="12" w:space="0" w:color="auto"/>
            </w:tcBorders>
          </w:tcPr>
          <w:p w:rsidR="00577166" w:rsidRDefault="00577166" w:rsidP="000F0E2A">
            <w:pPr>
              <w:jc w:val="both"/>
              <w:rPr>
                <w:b/>
              </w:rPr>
            </w:pPr>
          </w:p>
        </w:tc>
        <w:tc>
          <w:tcPr>
            <w:tcW w:w="693" w:type="dxa"/>
            <w:vMerge w:val="restart"/>
          </w:tcPr>
          <w:p w:rsidR="00577166" w:rsidRPr="00A92D51" w:rsidRDefault="00577166" w:rsidP="000F0E2A">
            <w:pPr>
              <w:jc w:val="both"/>
            </w:pPr>
            <w:r w:rsidRPr="00A92D51">
              <w:t>8</w:t>
            </w:r>
          </w:p>
        </w:tc>
        <w:tc>
          <w:tcPr>
            <w:tcW w:w="694" w:type="dxa"/>
            <w:vMerge w:val="restart"/>
          </w:tcPr>
          <w:p w:rsidR="00577166" w:rsidRPr="00A92D51" w:rsidRDefault="00577166" w:rsidP="000F0E2A">
            <w:pPr>
              <w:jc w:val="both"/>
            </w:pPr>
            <w:r w:rsidRPr="00A92D51">
              <w:t>490</w:t>
            </w:r>
          </w:p>
        </w:tc>
      </w:tr>
      <w:tr w:rsidR="00577166" w:rsidTr="000F0E2A">
        <w:trPr>
          <w:trHeight w:val="205"/>
        </w:trPr>
        <w:tc>
          <w:tcPr>
            <w:tcW w:w="3347" w:type="dxa"/>
            <w:gridSpan w:val="2"/>
          </w:tcPr>
          <w:p w:rsidR="00577166" w:rsidRDefault="00577166" w:rsidP="000F0E2A">
            <w:pPr>
              <w:jc w:val="both"/>
            </w:pPr>
          </w:p>
        </w:tc>
        <w:tc>
          <w:tcPr>
            <w:tcW w:w="2245" w:type="dxa"/>
            <w:gridSpan w:val="2"/>
          </w:tcPr>
          <w:p w:rsidR="00577166" w:rsidRDefault="00577166" w:rsidP="000F0E2A">
            <w:pPr>
              <w:jc w:val="both"/>
            </w:pPr>
          </w:p>
        </w:tc>
        <w:tc>
          <w:tcPr>
            <w:tcW w:w="2248" w:type="dxa"/>
            <w:gridSpan w:val="4"/>
            <w:tcBorders>
              <w:right w:val="single" w:sz="12" w:space="0" w:color="auto"/>
            </w:tcBorders>
          </w:tcPr>
          <w:p w:rsidR="00577166" w:rsidRDefault="00577166" w:rsidP="000F0E2A">
            <w:pPr>
              <w:jc w:val="both"/>
            </w:pPr>
          </w:p>
        </w:tc>
        <w:tc>
          <w:tcPr>
            <w:tcW w:w="632" w:type="dxa"/>
            <w:vMerge/>
            <w:tcBorders>
              <w:left w:val="single" w:sz="12" w:space="0" w:color="auto"/>
            </w:tcBorders>
            <w:vAlign w:val="center"/>
          </w:tcPr>
          <w:p w:rsidR="00577166" w:rsidRDefault="00577166" w:rsidP="000F0E2A">
            <w:pPr>
              <w:rPr>
                <w:b/>
              </w:rPr>
            </w:pPr>
          </w:p>
        </w:tc>
        <w:tc>
          <w:tcPr>
            <w:tcW w:w="693" w:type="dxa"/>
            <w:vMerge/>
            <w:vAlign w:val="center"/>
          </w:tcPr>
          <w:p w:rsidR="00577166" w:rsidRDefault="00577166" w:rsidP="000F0E2A">
            <w:pPr>
              <w:rPr>
                <w:b/>
              </w:rPr>
            </w:pPr>
          </w:p>
        </w:tc>
        <w:tc>
          <w:tcPr>
            <w:tcW w:w="694" w:type="dxa"/>
            <w:vMerge/>
            <w:vAlign w:val="center"/>
          </w:tcPr>
          <w:p w:rsidR="00577166" w:rsidRDefault="00577166" w:rsidP="000F0E2A">
            <w:pPr>
              <w:rPr>
                <w:b/>
              </w:rPr>
            </w:pPr>
          </w:p>
        </w:tc>
      </w:tr>
      <w:tr w:rsidR="00577166" w:rsidTr="000F0E2A">
        <w:tc>
          <w:tcPr>
            <w:tcW w:w="9859" w:type="dxa"/>
            <w:gridSpan w:val="11"/>
            <w:shd w:val="clear" w:color="auto" w:fill="F7CAAC"/>
          </w:tcPr>
          <w:p w:rsidR="00577166" w:rsidRDefault="00577166" w:rsidP="000F0E2A">
            <w:pPr>
              <w:jc w:val="both"/>
              <w:rPr>
                <w:b/>
              </w:rPr>
            </w:pPr>
            <w:r>
              <w:rPr>
                <w:b/>
              </w:rPr>
              <w:t xml:space="preserve">Přehled o nejvýznamnější publikační a další tvůrčí činnosti nebo další profesní činnosti u odborníků z praxe vztahující se k zabezpečovaným předmětům </w:t>
            </w:r>
          </w:p>
        </w:tc>
      </w:tr>
      <w:tr w:rsidR="00577166" w:rsidTr="000F0E2A">
        <w:trPr>
          <w:trHeight w:val="1640"/>
        </w:trPr>
        <w:tc>
          <w:tcPr>
            <w:tcW w:w="9859" w:type="dxa"/>
            <w:gridSpan w:val="11"/>
          </w:tcPr>
          <w:p w:rsidR="00577166" w:rsidRPr="00440628" w:rsidRDefault="00577166" w:rsidP="000F0E2A">
            <w:pPr>
              <w:tabs>
                <w:tab w:val="left" w:pos="473"/>
                <w:tab w:val="left" w:pos="8844"/>
                <w:tab w:val="left" w:pos="9066"/>
              </w:tabs>
              <w:jc w:val="both"/>
            </w:pPr>
            <w:r w:rsidRPr="00440628">
              <w:t xml:space="preserve">Balvín, J. (2012). </w:t>
            </w:r>
            <w:r w:rsidRPr="00440628">
              <w:rPr>
                <w:i/>
              </w:rPr>
              <w:t>Pedagogika, andragogika a multikulturalita</w:t>
            </w:r>
            <w:r w:rsidRPr="00440628">
              <w:t>. Praha: Hnutí R, 2012.</w:t>
            </w:r>
          </w:p>
          <w:p w:rsidR="00577166" w:rsidRPr="00440628" w:rsidRDefault="00577166" w:rsidP="000F0E2A">
            <w:pPr>
              <w:pStyle w:val="Normlnweb"/>
              <w:shd w:val="clear" w:color="auto" w:fill="FFFFFF"/>
              <w:spacing w:before="0" w:beforeAutospacing="0" w:after="0" w:afterAutospacing="0"/>
              <w:textAlignment w:val="baseline"/>
              <w:rPr>
                <w:sz w:val="20"/>
                <w:szCs w:val="20"/>
              </w:rPr>
            </w:pPr>
            <w:r w:rsidRPr="00440628">
              <w:rPr>
                <w:sz w:val="20"/>
                <w:szCs w:val="20"/>
              </w:rPr>
              <w:t xml:space="preserve">Balvín, J., Turzák, T., &amp; Polakovičová, R. a kol. (eds.) (2015). </w:t>
            </w:r>
            <w:r w:rsidRPr="00577166">
              <w:rPr>
                <w:sz w:val="20"/>
                <w:szCs w:val="20"/>
                <w:bdr w:val="none" w:sz="0" w:space="0" w:color="auto" w:frame="1"/>
              </w:rPr>
              <w:t>INTERRA</w:t>
            </w:r>
            <w:r w:rsidRPr="00440628">
              <w:rPr>
                <w:sz w:val="20"/>
                <w:szCs w:val="20"/>
              </w:rPr>
              <w:t xml:space="preserve"> 15 Andragogické a multikulturní kompetence v edukační, sociální a zdravotnické práci pomáhajících profesí. Praha: Hnutí R.</w:t>
            </w:r>
          </w:p>
          <w:p w:rsidR="00577166" w:rsidRPr="00440628" w:rsidRDefault="00577166" w:rsidP="000F0E2A">
            <w:pPr>
              <w:tabs>
                <w:tab w:val="left" w:pos="473"/>
                <w:tab w:val="left" w:pos="8844"/>
                <w:tab w:val="left" w:pos="9066"/>
              </w:tabs>
              <w:jc w:val="both"/>
            </w:pPr>
            <w:r w:rsidRPr="00440628">
              <w:t xml:space="preserve">Balvín, J. (2016) </w:t>
            </w:r>
            <w:r w:rsidRPr="00440628">
              <w:rPr>
                <w:i/>
              </w:rPr>
              <w:t>Filozofie, andragogika a romská kultura</w:t>
            </w:r>
            <w:r w:rsidRPr="00440628">
              <w:t>. Praha: Hnutí R.</w:t>
            </w:r>
          </w:p>
          <w:p w:rsidR="00577166" w:rsidRPr="00440628" w:rsidRDefault="00577166" w:rsidP="000F0E2A">
            <w:pPr>
              <w:tabs>
                <w:tab w:val="left" w:pos="473"/>
                <w:tab w:val="left" w:pos="8844"/>
                <w:tab w:val="left" w:pos="9066"/>
              </w:tabs>
              <w:jc w:val="both"/>
            </w:pPr>
            <w:r w:rsidRPr="00440628">
              <w:t xml:space="preserve">Balvín, J. (2017). </w:t>
            </w:r>
            <w:r w:rsidRPr="00440628">
              <w:rPr>
                <w:i/>
              </w:rPr>
              <w:t>Filozofie výchovy v dílech filozofů výchovy v andragogických souvislostech.</w:t>
            </w:r>
            <w:r w:rsidRPr="00440628">
              <w:t xml:space="preserve"> Praha: Radix.</w:t>
            </w:r>
          </w:p>
          <w:p w:rsidR="00577166" w:rsidRPr="00A92D51" w:rsidRDefault="00577166" w:rsidP="000F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440628">
              <w:t xml:space="preserve">Smílková, J., &amp; Balvín, J. (2017). </w:t>
            </w:r>
            <w:r w:rsidRPr="00440628">
              <w:rPr>
                <w:i/>
              </w:rPr>
              <w:t>Vztah kulturní a multikulturní andragogiky k výchově a vzdělávání dospělých</w:t>
            </w:r>
            <w:r w:rsidRPr="00440628">
              <w:t>. Praha: Hnutí R.</w:t>
            </w:r>
          </w:p>
        </w:tc>
      </w:tr>
      <w:tr w:rsidR="00577166" w:rsidTr="000F0E2A">
        <w:trPr>
          <w:trHeight w:val="218"/>
        </w:trPr>
        <w:tc>
          <w:tcPr>
            <w:tcW w:w="9859" w:type="dxa"/>
            <w:gridSpan w:val="11"/>
            <w:shd w:val="clear" w:color="auto" w:fill="F7CAAC"/>
          </w:tcPr>
          <w:p w:rsidR="00577166" w:rsidRDefault="00577166" w:rsidP="000F0E2A">
            <w:pPr>
              <w:rPr>
                <w:b/>
              </w:rPr>
            </w:pPr>
            <w:r>
              <w:rPr>
                <w:b/>
              </w:rPr>
              <w:t>Působení v zahraničí</w:t>
            </w:r>
          </w:p>
        </w:tc>
      </w:tr>
      <w:tr w:rsidR="00577166" w:rsidTr="000F0E2A">
        <w:trPr>
          <w:trHeight w:val="328"/>
        </w:trPr>
        <w:tc>
          <w:tcPr>
            <w:tcW w:w="9859" w:type="dxa"/>
            <w:gridSpan w:val="11"/>
          </w:tcPr>
          <w:p w:rsidR="00577166" w:rsidRPr="00AF28C0" w:rsidRDefault="00577166" w:rsidP="000F0E2A"/>
        </w:tc>
      </w:tr>
      <w:tr w:rsidR="00577166" w:rsidTr="000F0E2A">
        <w:trPr>
          <w:cantSplit/>
          <w:trHeight w:val="470"/>
        </w:trPr>
        <w:tc>
          <w:tcPr>
            <w:tcW w:w="2518" w:type="dxa"/>
            <w:shd w:val="clear" w:color="auto" w:fill="F7CAAC"/>
          </w:tcPr>
          <w:p w:rsidR="00577166" w:rsidRDefault="00577166" w:rsidP="000F0E2A">
            <w:pPr>
              <w:jc w:val="both"/>
              <w:rPr>
                <w:b/>
              </w:rPr>
            </w:pPr>
            <w:r>
              <w:rPr>
                <w:b/>
              </w:rPr>
              <w:t xml:space="preserve">Podpis </w:t>
            </w:r>
          </w:p>
        </w:tc>
        <w:tc>
          <w:tcPr>
            <w:tcW w:w="4536" w:type="dxa"/>
            <w:gridSpan w:val="5"/>
          </w:tcPr>
          <w:p w:rsidR="00577166" w:rsidRDefault="00577166" w:rsidP="000F0E2A">
            <w:pPr>
              <w:jc w:val="both"/>
            </w:pPr>
            <w:r>
              <w:t>Jaroslav Balvín v. r.</w:t>
            </w:r>
          </w:p>
        </w:tc>
        <w:tc>
          <w:tcPr>
            <w:tcW w:w="786" w:type="dxa"/>
            <w:gridSpan w:val="2"/>
            <w:shd w:val="clear" w:color="auto" w:fill="F7CAAC"/>
          </w:tcPr>
          <w:p w:rsidR="00577166" w:rsidRDefault="00577166" w:rsidP="000F0E2A">
            <w:pPr>
              <w:jc w:val="both"/>
            </w:pPr>
            <w:r>
              <w:rPr>
                <w:b/>
              </w:rPr>
              <w:t>datum</w:t>
            </w:r>
          </w:p>
        </w:tc>
        <w:tc>
          <w:tcPr>
            <w:tcW w:w="2019" w:type="dxa"/>
            <w:gridSpan w:val="3"/>
          </w:tcPr>
          <w:p w:rsidR="00577166" w:rsidRDefault="00F320F3" w:rsidP="000F0E2A">
            <w:pPr>
              <w:jc w:val="both"/>
            </w:pPr>
            <w:r>
              <w:t>15. 6. 2018</w:t>
            </w:r>
          </w:p>
        </w:tc>
      </w:tr>
    </w:tbl>
    <w:p w:rsidR="00577166" w:rsidRPr="005723E7" w:rsidRDefault="00577166" w:rsidP="00577166"/>
    <w:p w:rsidR="00577166" w:rsidRDefault="00577166">
      <w:pPr>
        <w:spacing w:after="200" w:line="276" w:lineRule="auto"/>
      </w:pPr>
      <w:r>
        <w:br w:type="page"/>
      </w:r>
    </w:p>
    <w:tbl>
      <w:tblPr>
        <w:tblW w:w="98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65"/>
        <w:gridCol w:w="567"/>
        <w:gridCol w:w="693"/>
        <w:gridCol w:w="694"/>
      </w:tblGrid>
      <w:tr w:rsidR="004E0B86" w:rsidTr="000F0E2A">
        <w:tc>
          <w:tcPr>
            <w:tcW w:w="9859" w:type="dxa"/>
            <w:gridSpan w:val="11"/>
            <w:tcBorders>
              <w:top w:val="single" w:sz="4" w:space="0" w:color="auto"/>
              <w:left w:val="single" w:sz="4" w:space="0" w:color="auto"/>
              <w:bottom w:val="double" w:sz="4" w:space="0" w:color="auto"/>
              <w:right w:val="single" w:sz="4" w:space="0" w:color="auto"/>
            </w:tcBorders>
            <w:shd w:val="clear" w:color="auto" w:fill="BDD6EE"/>
          </w:tcPr>
          <w:p w:rsidR="004E0B86" w:rsidRPr="00AF39D6" w:rsidRDefault="004E0B86" w:rsidP="000F0E2A">
            <w:pPr>
              <w:jc w:val="both"/>
              <w:rPr>
                <w:b/>
                <w:sz w:val="28"/>
                <w:szCs w:val="28"/>
              </w:rPr>
            </w:pPr>
            <w:r w:rsidRPr="00AF39D6">
              <w:rPr>
                <w:b/>
                <w:sz w:val="28"/>
                <w:szCs w:val="28"/>
              </w:rPr>
              <w:lastRenderedPageBreak/>
              <w:t>C-I – Personální zabezpečení</w:t>
            </w:r>
          </w:p>
        </w:tc>
      </w:tr>
      <w:tr w:rsidR="004E0B86" w:rsidTr="000F0E2A">
        <w:tc>
          <w:tcPr>
            <w:tcW w:w="2518" w:type="dxa"/>
            <w:tcBorders>
              <w:top w:val="double" w:sz="4" w:space="0" w:color="auto"/>
            </w:tcBorders>
            <w:shd w:val="clear" w:color="auto" w:fill="F7CAAC"/>
          </w:tcPr>
          <w:p w:rsidR="004E0B86" w:rsidRDefault="004E0B86" w:rsidP="000F0E2A">
            <w:pPr>
              <w:jc w:val="both"/>
              <w:rPr>
                <w:b/>
              </w:rPr>
            </w:pPr>
            <w:r>
              <w:rPr>
                <w:b/>
              </w:rPr>
              <w:t>Vysoká škola</w:t>
            </w:r>
          </w:p>
        </w:tc>
        <w:tc>
          <w:tcPr>
            <w:tcW w:w="7341" w:type="dxa"/>
            <w:gridSpan w:val="10"/>
          </w:tcPr>
          <w:p w:rsidR="004E0B86" w:rsidRDefault="004E0B86" w:rsidP="000F0E2A">
            <w:pPr>
              <w:jc w:val="both"/>
            </w:pPr>
            <w:r>
              <w:t>Univerzita Tomáše Bati ve Zlíně</w:t>
            </w:r>
          </w:p>
        </w:tc>
      </w:tr>
      <w:tr w:rsidR="004E0B86" w:rsidTr="000F0E2A">
        <w:tc>
          <w:tcPr>
            <w:tcW w:w="2518" w:type="dxa"/>
            <w:shd w:val="clear" w:color="auto" w:fill="F7CAAC"/>
          </w:tcPr>
          <w:p w:rsidR="004E0B86" w:rsidRDefault="004E0B86" w:rsidP="000F0E2A">
            <w:pPr>
              <w:jc w:val="both"/>
              <w:rPr>
                <w:b/>
              </w:rPr>
            </w:pPr>
            <w:r>
              <w:rPr>
                <w:b/>
              </w:rPr>
              <w:t>Součást vysoké školy</w:t>
            </w:r>
          </w:p>
        </w:tc>
        <w:tc>
          <w:tcPr>
            <w:tcW w:w="7341" w:type="dxa"/>
            <w:gridSpan w:val="10"/>
          </w:tcPr>
          <w:p w:rsidR="004E0B86" w:rsidRDefault="004E0B86" w:rsidP="000F0E2A">
            <w:pPr>
              <w:jc w:val="both"/>
            </w:pPr>
            <w:r>
              <w:t>Fakulta humanitních studií</w:t>
            </w:r>
          </w:p>
        </w:tc>
      </w:tr>
      <w:tr w:rsidR="004E0B86" w:rsidTr="000F0E2A">
        <w:tc>
          <w:tcPr>
            <w:tcW w:w="2518" w:type="dxa"/>
            <w:shd w:val="clear" w:color="auto" w:fill="F7CAAC"/>
          </w:tcPr>
          <w:p w:rsidR="004E0B86" w:rsidRDefault="004E0B86" w:rsidP="000F0E2A">
            <w:pPr>
              <w:jc w:val="both"/>
              <w:rPr>
                <w:b/>
              </w:rPr>
            </w:pPr>
            <w:r>
              <w:rPr>
                <w:b/>
              </w:rPr>
              <w:t>Název studijního programu</w:t>
            </w:r>
          </w:p>
        </w:tc>
        <w:tc>
          <w:tcPr>
            <w:tcW w:w="7341" w:type="dxa"/>
            <w:gridSpan w:val="10"/>
          </w:tcPr>
          <w:p w:rsidR="004E0B86" w:rsidRDefault="004E0B86" w:rsidP="000F0E2A">
            <w:pPr>
              <w:jc w:val="both"/>
            </w:pPr>
            <w:r>
              <w:t>Andragogika</w:t>
            </w:r>
          </w:p>
        </w:tc>
      </w:tr>
      <w:tr w:rsidR="004E0B86" w:rsidTr="000F0E2A">
        <w:tc>
          <w:tcPr>
            <w:tcW w:w="2518" w:type="dxa"/>
            <w:shd w:val="clear" w:color="auto" w:fill="F7CAAC"/>
          </w:tcPr>
          <w:p w:rsidR="004E0B86" w:rsidRDefault="004E0B86" w:rsidP="000F0E2A">
            <w:pPr>
              <w:jc w:val="both"/>
              <w:rPr>
                <w:b/>
              </w:rPr>
            </w:pPr>
            <w:r>
              <w:rPr>
                <w:b/>
              </w:rPr>
              <w:t>Jméno a příjmení</w:t>
            </w:r>
          </w:p>
        </w:tc>
        <w:tc>
          <w:tcPr>
            <w:tcW w:w="4536" w:type="dxa"/>
            <w:gridSpan w:val="5"/>
          </w:tcPr>
          <w:p w:rsidR="004E0B86" w:rsidRPr="004D6D4B" w:rsidRDefault="004E0B86" w:rsidP="000F0E2A">
            <w:pPr>
              <w:jc w:val="both"/>
            </w:pPr>
            <w:r w:rsidRPr="004D6D4B">
              <w:t>Petra Benyahya</w:t>
            </w:r>
          </w:p>
        </w:tc>
        <w:tc>
          <w:tcPr>
            <w:tcW w:w="851" w:type="dxa"/>
            <w:gridSpan w:val="2"/>
            <w:shd w:val="clear" w:color="auto" w:fill="F7CAAC"/>
          </w:tcPr>
          <w:p w:rsidR="004E0B86" w:rsidRDefault="004E0B86" w:rsidP="000F0E2A">
            <w:pPr>
              <w:jc w:val="both"/>
              <w:rPr>
                <w:b/>
              </w:rPr>
            </w:pPr>
            <w:r>
              <w:rPr>
                <w:b/>
              </w:rPr>
              <w:t>Tituly</w:t>
            </w:r>
          </w:p>
        </w:tc>
        <w:tc>
          <w:tcPr>
            <w:tcW w:w="1954" w:type="dxa"/>
            <w:gridSpan w:val="3"/>
          </w:tcPr>
          <w:p w:rsidR="004E0B86" w:rsidRPr="004D6D4B" w:rsidRDefault="004E0B86" w:rsidP="000F0E2A">
            <w:pPr>
              <w:jc w:val="both"/>
            </w:pPr>
            <w:r w:rsidRPr="004D6D4B">
              <w:t>Ing., Ph.D</w:t>
            </w:r>
            <w:r>
              <w:t>.</w:t>
            </w:r>
          </w:p>
        </w:tc>
      </w:tr>
      <w:tr w:rsidR="004E0B86" w:rsidTr="000F0E2A">
        <w:tc>
          <w:tcPr>
            <w:tcW w:w="2518" w:type="dxa"/>
            <w:shd w:val="clear" w:color="auto" w:fill="F7CAAC"/>
          </w:tcPr>
          <w:p w:rsidR="004E0B86" w:rsidRDefault="004E0B86" w:rsidP="000F0E2A">
            <w:pPr>
              <w:jc w:val="both"/>
              <w:rPr>
                <w:b/>
              </w:rPr>
            </w:pPr>
            <w:r>
              <w:rPr>
                <w:b/>
              </w:rPr>
              <w:t>Rok narození</w:t>
            </w:r>
          </w:p>
        </w:tc>
        <w:tc>
          <w:tcPr>
            <w:tcW w:w="829" w:type="dxa"/>
          </w:tcPr>
          <w:p w:rsidR="004E0B86" w:rsidRPr="004D6D4B" w:rsidRDefault="004E0B86" w:rsidP="000F0E2A">
            <w:pPr>
              <w:jc w:val="both"/>
            </w:pPr>
            <w:r w:rsidRPr="004D6D4B">
              <w:t>1978</w:t>
            </w:r>
          </w:p>
        </w:tc>
        <w:tc>
          <w:tcPr>
            <w:tcW w:w="1721" w:type="dxa"/>
            <w:shd w:val="clear" w:color="auto" w:fill="F7CAAC"/>
          </w:tcPr>
          <w:p w:rsidR="004E0B86" w:rsidRDefault="004E0B86" w:rsidP="000F0E2A">
            <w:pPr>
              <w:jc w:val="both"/>
              <w:rPr>
                <w:b/>
              </w:rPr>
            </w:pPr>
            <w:r>
              <w:rPr>
                <w:b/>
              </w:rPr>
              <w:t>typ vztahu k VŠ</w:t>
            </w:r>
          </w:p>
        </w:tc>
        <w:tc>
          <w:tcPr>
            <w:tcW w:w="992" w:type="dxa"/>
            <w:gridSpan w:val="2"/>
          </w:tcPr>
          <w:p w:rsidR="004E0B86" w:rsidRPr="004D6D4B" w:rsidRDefault="004E0B86" w:rsidP="000F0E2A">
            <w:pPr>
              <w:jc w:val="both"/>
            </w:pPr>
            <w:r w:rsidRPr="004D6D4B">
              <w:t>pp</w:t>
            </w:r>
          </w:p>
        </w:tc>
        <w:tc>
          <w:tcPr>
            <w:tcW w:w="994" w:type="dxa"/>
            <w:shd w:val="clear" w:color="auto" w:fill="F7CAAC"/>
          </w:tcPr>
          <w:p w:rsidR="004E0B86" w:rsidRDefault="004E0B86" w:rsidP="000F0E2A">
            <w:pPr>
              <w:jc w:val="both"/>
              <w:rPr>
                <w:b/>
              </w:rPr>
            </w:pPr>
            <w:r>
              <w:rPr>
                <w:b/>
              </w:rPr>
              <w:t>rozsah</w:t>
            </w:r>
          </w:p>
        </w:tc>
        <w:tc>
          <w:tcPr>
            <w:tcW w:w="851" w:type="dxa"/>
            <w:gridSpan w:val="2"/>
          </w:tcPr>
          <w:p w:rsidR="004E0B86" w:rsidRPr="004D6D4B" w:rsidRDefault="004E0B86" w:rsidP="000F0E2A">
            <w:pPr>
              <w:jc w:val="both"/>
            </w:pPr>
            <w:r w:rsidRPr="004D6D4B">
              <w:t>40</w:t>
            </w:r>
          </w:p>
        </w:tc>
        <w:tc>
          <w:tcPr>
            <w:tcW w:w="567" w:type="dxa"/>
            <w:shd w:val="clear" w:color="auto" w:fill="F7CAAC"/>
          </w:tcPr>
          <w:p w:rsidR="004E0B86" w:rsidRDefault="004E0B86" w:rsidP="000F0E2A">
            <w:pPr>
              <w:jc w:val="both"/>
              <w:rPr>
                <w:b/>
              </w:rPr>
            </w:pPr>
            <w:r>
              <w:rPr>
                <w:b/>
              </w:rPr>
              <w:t>do kdy</w:t>
            </w:r>
          </w:p>
        </w:tc>
        <w:tc>
          <w:tcPr>
            <w:tcW w:w="1387" w:type="dxa"/>
            <w:gridSpan w:val="2"/>
          </w:tcPr>
          <w:p w:rsidR="004E0B86" w:rsidRPr="004D6D4B" w:rsidRDefault="004E0B86" w:rsidP="000F0E2A">
            <w:pPr>
              <w:jc w:val="both"/>
            </w:pPr>
            <w:r w:rsidRPr="004D6D4B">
              <w:t>N</w:t>
            </w:r>
          </w:p>
        </w:tc>
      </w:tr>
      <w:tr w:rsidR="004E0B86" w:rsidTr="000F0E2A">
        <w:tc>
          <w:tcPr>
            <w:tcW w:w="5068" w:type="dxa"/>
            <w:gridSpan w:val="3"/>
            <w:shd w:val="clear" w:color="auto" w:fill="F7CAAC"/>
          </w:tcPr>
          <w:p w:rsidR="004E0B86" w:rsidRDefault="004E0B86" w:rsidP="000F0E2A">
            <w:pPr>
              <w:jc w:val="both"/>
              <w:rPr>
                <w:b/>
              </w:rPr>
            </w:pPr>
            <w:r>
              <w:rPr>
                <w:b/>
              </w:rPr>
              <w:t>Typ vztahu na součásti VŠ, která uskutečňuje st. program</w:t>
            </w:r>
          </w:p>
        </w:tc>
        <w:tc>
          <w:tcPr>
            <w:tcW w:w="992" w:type="dxa"/>
            <w:gridSpan w:val="2"/>
          </w:tcPr>
          <w:p w:rsidR="004E0B86" w:rsidRDefault="004E0B86" w:rsidP="000F0E2A">
            <w:pPr>
              <w:jc w:val="both"/>
            </w:pPr>
          </w:p>
        </w:tc>
        <w:tc>
          <w:tcPr>
            <w:tcW w:w="994" w:type="dxa"/>
            <w:shd w:val="clear" w:color="auto" w:fill="F7CAAC"/>
          </w:tcPr>
          <w:p w:rsidR="004E0B86" w:rsidRDefault="004E0B86" w:rsidP="000F0E2A">
            <w:pPr>
              <w:jc w:val="both"/>
              <w:rPr>
                <w:b/>
              </w:rPr>
            </w:pPr>
            <w:r>
              <w:rPr>
                <w:b/>
              </w:rPr>
              <w:t>rozsah</w:t>
            </w:r>
          </w:p>
        </w:tc>
        <w:tc>
          <w:tcPr>
            <w:tcW w:w="851" w:type="dxa"/>
            <w:gridSpan w:val="2"/>
          </w:tcPr>
          <w:p w:rsidR="004E0B86" w:rsidRDefault="004E0B86" w:rsidP="000F0E2A">
            <w:pPr>
              <w:jc w:val="both"/>
            </w:pPr>
          </w:p>
        </w:tc>
        <w:tc>
          <w:tcPr>
            <w:tcW w:w="567" w:type="dxa"/>
            <w:shd w:val="clear" w:color="auto" w:fill="F7CAAC"/>
          </w:tcPr>
          <w:p w:rsidR="004E0B86" w:rsidRDefault="004E0B86" w:rsidP="000F0E2A">
            <w:pPr>
              <w:jc w:val="both"/>
              <w:rPr>
                <w:b/>
              </w:rPr>
            </w:pPr>
            <w:r>
              <w:rPr>
                <w:b/>
              </w:rPr>
              <w:t>do kdy</w:t>
            </w:r>
          </w:p>
        </w:tc>
        <w:tc>
          <w:tcPr>
            <w:tcW w:w="1387" w:type="dxa"/>
            <w:gridSpan w:val="2"/>
          </w:tcPr>
          <w:p w:rsidR="004E0B86" w:rsidRDefault="004E0B86" w:rsidP="000F0E2A">
            <w:pPr>
              <w:jc w:val="both"/>
            </w:pPr>
          </w:p>
        </w:tc>
      </w:tr>
      <w:tr w:rsidR="004E0B86" w:rsidTr="000F0E2A">
        <w:tc>
          <w:tcPr>
            <w:tcW w:w="6060" w:type="dxa"/>
            <w:gridSpan w:val="5"/>
            <w:shd w:val="clear" w:color="auto" w:fill="F7CAAC"/>
          </w:tcPr>
          <w:p w:rsidR="004E0B86" w:rsidRDefault="004E0B86" w:rsidP="000F0E2A">
            <w:pPr>
              <w:jc w:val="both"/>
            </w:pPr>
            <w:r>
              <w:rPr>
                <w:b/>
              </w:rPr>
              <w:t>Další současná působení jako akademický pracovník na jiných VŠ</w:t>
            </w:r>
          </w:p>
        </w:tc>
        <w:tc>
          <w:tcPr>
            <w:tcW w:w="1845" w:type="dxa"/>
            <w:gridSpan w:val="3"/>
            <w:shd w:val="clear" w:color="auto" w:fill="F7CAAC"/>
          </w:tcPr>
          <w:p w:rsidR="004E0B86" w:rsidRDefault="004E0B86" w:rsidP="000F0E2A">
            <w:pPr>
              <w:jc w:val="both"/>
              <w:rPr>
                <w:b/>
              </w:rPr>
            </w:pPr>
            <w:r>
              <w:rPr>
                <w:b/>
              </w:rPr>
              <w:t xml:space="preserve">typ prac. </w:t>
            </w:r>
            <w:proofErr w:type="gramStart"/>
            <w:r>
              <w:rPr>
                <w:b/>
              </w:rPr>
              <w:t>vztahu</w:t>
            </w:r>
            <w:proofErr w:type="gramEnd"/>
          </w:p>
        </w:tc>
        <w:tc>
          <w:tcPr>
            <w:tcW w:w="1954" w:type="dxa"/>
            <w:gridSpan w:val="3"/>
            <w:shd w:val="clear" w:color="auto" w:fill="F7CAAC"/>
          </w:tcPr>
          <w:p w:rsidR="004E0B86" w:rsidRDefault="004E0B86" w:rsidP="000F0E2A">
            <w:pPr>
              <w:jc w:val="both"/>
              <w:rPr>
                <w:b/>
              </w:rPr>
            </w:pPr>
            <w:r>
              <w:rPr>
                <w:b/>
              </w:rPr>
              <w:t>rozsah</w:t>
            </w:r>
          </w:p>
        </w:tc>
      </w:tr>
      <w:tr w:rsidR="004E0B86" w:rsidTr="000F0E2A">
        <w:tc>
          <w:tcPr>
            <w:tcW w:w="6060" w:type="dxa"/>
            <w:gridSpan w:val="5"/>
          </w:tcPr>
          <w:p w:rsidR="004E0B86" w:rsidRDefault="004E0B86" w:rsidP="000F0E2A">
            <w:pPr>
              <w:jc w:val="both"/>
            </w:pPr>
          </w:p>
        </w:tc>
        <w:tc>
          <w:tcPr>
            <w:tcW w:w="1845" w:type="dxa"/>
            <w:gridSpan w:val="3"/>
          </w:tcPr>
          <w:p w:rsidR="004E0B86" w:rsidRDefault="00F320F3" w:rsidP="000F0E2A">
            <w:pPr>
              <w:jc w:val="both"/>
            </w:pPr>
            <w:r>
              <w:t>Nemá</w:t>
            </w:r>
          </w:p>
        </w:tc>
        <w:tc>
          <w:tcPr>
            <w:tcW w:w="1954" w:type="dxa"/>
            <w:gridSpan w:val="3"/>
          </w:tcPr>
          <w:p w:rsidR="004E0B86" w:rsidRDefault="004E0B86" w:rsidP="000F0E2A">
            <w:pPr>
              <w:jc w:val="both"/>
            </w:pPr>
          </w:p>
        </w:tc>
      </w:tr>
      <w:tr w:rsidR="004E0B86" w:rsidTr="000F0E2A">
        <w:tc>
          <w:tcPr>
            <w:tcW w:w="6060" w:type="dxa"/>
            <w:gridSpan w:val="5"/>
          </w:tcPr>
          <w:p w:rsidR="004E0B86" w:rsidRDefault="004E0B86" w:rsidP="000F0E2A">
            <w:pPr>
              <w:jc w:val="both"/>
            </w:pPr>
          </w:p>
        </w:tc>
        <w:tc>
          <w:tcPr>
            <w:tcW w:w="1845" w:type="dxa"/>
            <w:gridSpan w:val="3"/>
          </w:tcPr>
          <w:p w:rsidR="004E0B86" w:rsidRDefault="004E0B86" w:rsidP="000F0E2A">
            <w:pPr>
              <w:jc w:val="both"/>
            </w:pPr>
          </w:p>
        </w:tc>
        <w:tc>
          <w:tcPr>
            <w:tcW w:w="1954" w:type="dxa"/>
            <w:gridSpan w:val="3"/>
          </w:tcPr>
          <w:p w:rsidR="004E0B86" w:rsidRDefault="004E0B86" w:rsidP="000F0E2A">
            <w:pPr>
              <w:jc w:val="both"/>
            </w:pPr>
          </w:p>
        </w:tc>
      </w:tr>
      <w:tr w:rsidR="004E0B86" w:rsidTr="000F0E2A">
        <w:tc>
          <w:tcPr>
            <w:tcW w:w="6060" w:type="dxa"/>
            <w:gridSpan w:val="5"/>
          </w:tcPr>
          <w:p w:rsidR="004E0B86" w:rsidRDefault="004E0B86" w:rsidP="000F0E2A">
            <w:pPr>
              <w:jc w:val="both"/>
            </w:pPr>
          </w:p>
        </w:tc>
        <w:tc>
          <w:tcPr>
            <w:tcW w:w="1845" w:type="dxa"/>
            <w:gridSpan w:val="3"/>
          </w:tcPr>
          <w:p w:rsidR="004E0B86" w:rsidRDefault="004E0B86" w:rsidP="000F0E2A">
            <w:pPr>
              <w:jc w:val="both"/>
            </w:pPr>
          </w:p>
        </w:tc>
        <w:tc>
          <w:tcPr>
            <w:tcW w:w="1954" w:type="dxa"/>
            <w:gridSpan w:val="3"/>
          </w:tcPr>
          <w:p w:rsidR="004E0B86" w:rsidRDefault="004E0B86" w:rsidP="000F0E2A">
            <w:pPr>
              <w:jc w:val="both"/>
            </w:pPr>
          </w:p>
        </w:tc>
      </w:tr>
      <w:tr w:rsidR="004E0B86" w:rsidTr="000F0E2A">
        <w:tc>
          <w:tcPr>
            <w:tcW w:w="6060" w:type="dxa"/>
            <w:gridSpan w:val="5"/>
          </w:tcPr>
          <w:p w:rsidR="004E0B86" w:rsidRDefault="004E0B86" w:rsidP="000F0E2A">
            <w:pPr>
              <w:jc w:val="both"/>
            </w:pPr>
          </w:p>
        </w:tc>
        <w:tc>
          <w:tcPr>
            <w:tcW w:w="1845" w:type="dxa"/>
            <w:gridSpan w:val="3"/>
          </w:tcPr>
          <w:p w:rsidR="004E0B86" w:rsidRDefault="004E0B86" w:rsidP="000F0E2A">
            <w:pPr>
              <w:jc w:val="both"/>
            </w:pPr>
          </w:p>
        </w:tc>
        <w:tc>
          <w:tcPr>
            <w:tcW w:w="1954" w:type="dxa"/>
            <w:gridSpan w:val="3"/>
          </w:tcPr>
          <w:p w:rsidR="004E0B86" w:rsidRDefault="004E0B86" w:rsidP="000F0E2A">
            <w:pPr>
              <w:jc w:val="both"/>
            </w:pPr>
          </w:p>
        </w:tc>
      </w:tr>
      <w:tr w:rsidR="004E0B86" w:rsidTr="000F0E2A">
        <w:tc>
          <w:tcPr>
            <w:tcW w:w="9859" w:type="dxa"/>
            <w:gridSpan w:val="11"/>
            <w:shd w:val="clear" w:color="auto" w:fill="F7CAAC"/>
          </w:tcPr>
          <w:p w:rsidR="004E0B86" w:rsidRDefault="004E0B86" w:rsidP="000F0E2A">
            <w:pPr>
              <w:jc w:val="both"/>
            </w:pPr>
            <w:r>
              <w:rPr>
                <w:b/>
              </w:rPr>
              <w:t>Předměty příslušného studijního programu a způsob zapojení do jejich výuky, příp. další zapojení do uskutečňování studijního programu</w:t>
            </w:r>
          </w:p>
        </w:tc>
      </w:tr>
      <w:tr w:rsidR="004E0B86" w:rsidTr="004E0B86">
        <w:trPr>
          <w:trHeight w:val="309"/>
        </w:trPr>
        <w:tc>
          <w:tcPr>
            <w:tcW w:w="9859" w:type="dxa"/>
            <w:gridSpan w:val="11"/>
            <w:tcBorders>
              <w:top w:val="nil"/>
            </w:tcBorders>
          </w:tcPr>
          <w:p w:rsidR="004E0B86" w:rsidRPr="00B126C9" w:rsidRDefault="004E0B86" w:rsidP="000F0E2A">
            <w:pPr>
              <w:jc w:val="both"/>
            </w:pPr>
            <w:r w:rsidRPr="00B126C9">
              <w:t>Manažerské dovednosti a techniky ve vzdělávání (vyučující)</w:t>
            </w:r>
            <w:r>
              <w:t>.</w:t>
            </w:r>
          </w:p>
        </w:tc>
      </w:tr>
      <w:tr w:rsidR="004E0B86" w:rsidTr="000F0E2A">
        <w:tc>
          <w:tcPr>
            <w:tcW w:w="9859" w:type="dxa"/>
            <w:gridSpan w:val="11"/>
            <w:shd w:val="clear" w:color="auto" w:fill="F7CAAC"/>
          </w:tcPr>
          <w:p w:rsidR="004E0B86" w:rsidRDefault="004E0B86" w:rsidP="000F0E2A">
            <w:pPr>
              <w:jc w:val="both"/>
            </w:pPr>
            <w:r>
              <w:rPr>
                <w:b/>
              </w:rPr>
              <w:t xml:space="preserve">Údaje o vzdělání na VŠ </w:t>
            </w:r>
          </w:p>
        </w:tc>
      </w:tr>
      <w:tr w:rsidR="004E0B86" w:rsidTr="004E0B86">
        <w:trPr>
          <w:trHeight w:val="473"/>
        </w:trPr>
        <w:tc>
          <w:tcPr>
            <w:tcW w:w="9859" w:type="dxa"/>
            <w:gridSpan w:val="11"/>
          </w:tcPr>
          <w:p w:rsidR="004E0B86" w:rsidRPr="004A3500" w:rsidRDefault="004E0B86" w:rsidP="000F0E2A">
            <w:pPr>
              <w:ind w:left="578" w:hanging="578"/>
            </w:pPr>
            <w:r w:rsidRPr="004A3500">
              <w:t>Ekon</w:t>
            </w:r>
            <w:r>
              <w:t>omika a management, 2008, UTB ve Zlíně, FAME.</w:t>
            </w:r>
          </w:p>
          <w:p w:rsidR="004E0B86" w:rsidRDefault="004E0B86" w:rsidP="000F0E2A">
            <w:pPr>
              <w:ind w:left="578" w:hanging="578"/>
              <w:rPr>
                <w:b/>
              </w:rPr>
            </w:pPr>
          </w:p>
        </w:tc>
      </w:tr>
      <w:tr w:rsidR="004E0B86" w:rsidTr="000F0E2A">
        <w:tc>
          <w:tcPr>
            <w:tcW w:w="9859" w:type="dxa"/>
            <w:gridSpan w:val="11"/>
            <w:shd w:val="clear" w:color="auto" w:fill="F7CAAC"/>
          </w:tcPr>
          <w:p w:rsidR="004E0B86" w:rsidRDefault="004E0B86" w:rsidP="000F0E2A">
            <w:pPr>
              <w:jc w:val="both"/>
              <w:rPr>
                <w:b/>
              </w:rPr>
            </w:pPr>
            <w:r>
              <w:rPr>
                <w:b/>
              </w:rPr>
              <w:t>Údaje o odborném působení od absolvování VŠ</w:t>
            </w:r>
          </w:p>
        </w:tc>
      </w:tr>
      <w:tr w:rsidR="004E0B86" w:rsidTr="004E0B86">
        <w:trPr>
          <w:trHeight w:val="313"/>
        </w:trPr>
        <w:tc>
          <w:tcPr>
            <w:tcW w:w="9859" w:type="dxa"/>
            <w:gridSpan w:val="11"/>
          </w:tcPr>
          <w:p w:rsidR="004E0B86" w:rsidRDefault="004E0B86" w:rsidP="000F0E2A">
            <w:pPr>
              <w:jc w:val="both"/>
            </w:pPr>
            <w:r>
              <w:t>UTB ve Zlíně, FAME, 15 let.</w:t>
            </w:r>
          </w:p>
          <w:p w:rsidR="004E0B86" w:rsidRDefault="004E0B86" w:rsidP="000F0E2A">
            <w:pPr>
              <w:jc w:val="both"/>
            </w:pPr>
          </w:p>
        </w:tc>
      </w:tr>
      <w:tr w:rsidR="004E0B86" w:rsidTr="000F0E2A">
        <w:trPr>
          <w:trHeight w:val="250"/>
        </w:trPr>
        <w:tc>
          <w:tcPr>
            <w:tcW w:w="9859" w:type="dxa"/>
            <w:gridSpan w:val="11"/>
            <w:shd w:val="clear" w:color="auto" w:fill="F7CAAC"/>
          </w:tcPr>
          <w:p w:rsidR="004E0B86" w:rsidRDefault="004E0B86" w:rsidP="000F0E2A">
            <w:pPr>
              <w:jc w:val="both"/>
            </w:pPr>
            <w:r>
              <w:rPr>
                <w:b/>
              </w:rPr>
              <w:t>Zkušenosti s vedením kvalifikačních a rigorózních prací</w:t>
            </w:r>
          </w:p>
        </w:tc>
      </w:tr>
      <w:tr w:rsidR="004E0B86" w:rsidTr="000F0E2A">
        <w:trPr>
          <w:trHeight w:val="432"/>
        </w:trPr>
        <w:tc>
          <w:tcPr>
            <w:tcW w:w="9859" w:type="dxa"/>
            <w:gridSpan w:val="11"/>
          </w:tcPr>
          <w:p w:rsidR="004E0B86" w:rsidRDefault="004E0B86" w:rsidP="000F0E2A">
            <w:pPr>
              <w:jc w:val="both"/>
            </w:pPr>
            <w:r>
              <w:t>Počet vedených a obhájených bakalářských prací = 83. Počet vedených a obhájených diplomových prací = 39.</w:t>
            </w:r>
          </w:p>
        </w:tc>
      </w:tr>
      <w:tr w:rsidR="004E0B86" w:rsidTr="000F0E2A">
        <w:trPr>
          <w:cantSplit/>
        </w:trPr>
        <w:tc>
          <w:tcPr>
            <w:tcW w:w="3347" w:type="dxa"/>
            <w:gridSpan w:val="2"/>
            <w:tcBorders>
              <w:top w:val="single" w:sz="12" w:space="0" w:color="auto"/>
            </w:tcBorders>
            <w:shd w:val="clear" w:color="auto" w:fill="F7CAAC"/>
          </w:tcPr>
          <w:p w:rsidR="004E0B86" w:rsidRDefault="004E0B86" w:rsidP="000F0E2A">
            <w:pPr>
              <w:jc w:val="both"/>
            </w:pPr>
            <w:r>
              <w:rPr>
                <w:b/>
              </w:rPr>
              <w:t xml:space="preserve">Obor habilitačního řízení </w:t>
            </w:r>
          </w:p>
        </w:tc>
        <w:tc>
          <w:tcPr>
            <w:tcW w:w="2245" w:type="dxa"/>
            <w:gridSpan w:val="2"/>
            <w:tcBorders>
              <w:top w:val="single" w:sz="12" w:space="0" w:color="auto"/>
            </w:tcBorders>
            <w:shd w:val="clear" w:color="auto" w:fill="F7CAAC"/>
          </w:tcPr>
          <w:p w:rsidR="004E0B86" w:rsidRDefault="004E0B86" w:rsidP="000F0E2A">
            <w:pPr>
              <w:jc w:val="both"/>
            </w:pPr>
            <w:r>
              <w:rPr>
                <w:b/>
              </w:rPr>
              <w:t>Rok udělení hodnosti</w:t>
            </w:r>
          </w:p>
        </w:tc>
        <w:tc>
          <w:tcPr>
            <w:tcW w:w="2248" w:type="dxa"/>
            <w:gridSpan w:val="3"/>
            <w:tcBorders>
              <w:top w:val="single" w:sz="12" w:space="0" w:color="auto"/>
              <w:right w:val="single" w:sz="12" w:space="0" w:color="auto"/>
            </w:tcBorders>
            <w:shd w:val="clear" w:color="auto" w:fill="F7CAAC"/>
          </w:tcPr>
          <w:p w:rsidR="004E0B86" w:rsidRDefault="004E0B86" w:rsidP="000F0E2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rsidR="004E0B86" w:rsidRDefault="004E0B86" w:rsidP="000F0E2A">
            <w:pPr>
              <w:jc w:val="both"/>
              <w:rPr>
                <w:b/>
              </w:rPr>
            </w:pPr>
            <w:r>
              <w:rPr>
                <w:b/>
              </w:rPr>
              <w:t>Ohlasy publikací</w:t>
            </w:r>
          </w:p>
        </w:tc>
      </w:tr>
      <w:tr w:rsidR="004E0B86" w:rsidTr="000F0E2A">
        <w:trPr>
          <w:cantSplit/>
        </w:trPr>
        <w:tc>
          <w:tcPr>
            <w:tcW w:w="3347" w:type="dxa"/>
            <w:gridSpan w:val="2"/>
          </w:tcPr>
          <w:p w:rsidR="004E0B86" w:rsidRDefault="004E0B86" w:rsidP="000F0E2A">
            <w:pPr>
              <w:jc w:val="both"/>
            </w:pPr>
          </w:p>
        </w:tc>
        <w:tc>
          <w:tcPr>
            <w:tcW w:w="2245" w:type="dxa"/>
            <w:gridSpan w:val="2"/>
          </w:tcPr>
          <w:p w:rsidR="004E0B86" w:rsidRDefault="004E0B86" w:rsidP="000F0E2A">
            <w:pPr>
              <w:jc w:val="both"/>
            </w:pPr>
          </w:p>
        </w:tc>
        <w:tc>
          <w:tcPr>
            <w:tcW w:w="2248" w:type="dxa"/>
            <w:gridSpan w:val="3"/>
            <w:tcBorders>
              <w:right w:val="single" w:sz="12" w:space="0" w:color="auto"/>
            </w:tcBorders>
          </w:tcPr>
          <w:p w:rsidR="004E0B86" w:rsidRDefault="004E0B86" w:rsidP="000F0E2A">
            <w:pPr>
              <w:jc w:val="both"/>
            </w:pPr>
          </w:p>
        </w:tc>
        <w:tc>
          <w:tcPr>
            <w:tcW w:w="632" w:type="dxa"/>
            <w:gridSpan w:val="2"/>
            <w:tcBorders>
              <w:left w:val="single" w:sz="12" w:space="0" w:color="auto"/>
            </w:tcBorders>
            <w:shd w:val="clear" w:color="auto" w:fill="F7CAAC"/>
          </w:tcPr>
          <w:p w:rsidR="004E0B86" w:rsidRDefault="004E0B86" w:rsidP="000F0E2A">
            <w:pPr>
              <w:jc w:val="both"/>
            </w:pPr>
            <w:r>
              <w:rPr>
                <w:b/>
              </w:rPr>
              <w:t>WOS</w:t>
            </w:r>
          </w:p>
        </w:tc>
        <w:tc>
          <w:tcPr>
            <w:tcW w:w="693" w:type="dxa"/>
            <w:shd w:val="clear" w:color="auto" w:fill="F7CAAC"/>
          </w:tcPr>
          <w:p w:rsidR="004E0B86" w:rsidRDefault="004E0B86" w:rsidP="000F0E2A">
            <w:pPr>
              <w:jc w:val="both"/>
              <w:rPr>
                <w:sz w:val="18"/>
              </w:rPr>
            </w:pPr>
            <w:r>
              <w:rPr>
                <w:b/>
                <w:sz w:val="18"/>
              </w:rPr>
              <w:t>Scopus</w:t>
            </w:r>
          </w:p>
        </w:tc>
        <w:tc>
          <w:tcPr>
            <w:tcW w:w="694" w:type="dxa"/>
            <w:shd w:val="clear" w:color="auto" w:fill="F7CAAC"/>
          </w:tcPr>
          <w:p w:rsidR="004E0B86" w:rsidRDefault="004E0B86" w:rsidP="000F0E2A">
            <w:pPr>
              <w:jc w:val="both"/>
            </w:pPr>
            <w:r>
              <w:rPr>
                <w:b/>
                <w:sz w:val="18"/>
              </w:rPr>
              <w:t>ostatní</w:t>
            </w:r>
          </w:p>
        </w:tc>
      </w:tr>
      <w:tr w:rsidR="004E0B86" w:rsidTr="000F0E2A">
        <w:trPr>
          <w:cantSplit/>
          <w:trHeight w:val="70"/>
        </w:trPr>
        <w:tc>
          <w:tcPr>
            <w:tcW w:w="3347" w:type="dxa"/>
            <w:gridSpan w:val="2"/>
            <w:shd w:val="clear" w:color="auto" w:fill="F7CAAC"/>
          </w:tcPr>
          <w:p w:rsidR="004E0B86" w:rsidRDefault="004E0B86" w:rsidP="000F0E2A">
            <w:pPr>
              <w:jc w:val="both"/>
            </w:pPr>
            <w:r>
              <w:rPr>
                <w:b/>
              </w:rPr>
              <w:t>Obor jmenovacího řízení</w:t>
            </w:r>
          </w:p>
        </w:tc>
        <w:tc>
          <w:tcPr>
            <w:tcW w:w="2245" w:type="dxa"/>
            <w:gridSpan w:val="2"/>
            <w:shd w:val="clear" w:color="auto" w:fill="F7CAAC"/>
          </w:tcPr>
          <w:p w:rsidR="004E0B86" w:rsidRDefault="004E0B86" w:rsidP="000F0E2A">
            <w:pPr>
              <w:jc w:val="both"/>
            </w:pPr>
            <w:r>
              <w:rPr>
                <w:b/>
              </w:rPr>
              <w:t>Rok udělení hodnosti</w:t>
            </w:r>
          </w:p>
        </w:tc>
        <w:tc>
          <w:tcPr>
            <w:tcW w:w="2248" w:type="dxa"/>
            <w:gridSpan w:val="3"/>
            <w:tcBorders>
              <w:right w:val="single" w:sz="12" w:space="0" w:color="auto"/>
            </w:tcBorders>
            <w:shd w:val="clear" w:color="auto" w:fill="F7CAAC"/>
          </w:tcPr>
          <w:p w:rsidR="004E0B86" w:rsidRDefault="004E0B86" w:rsidP="000F0E2A">
            <w:pPr>
              <w:jc w:val="both"/>
            </w:pPr>
            <w:r>
              <w:rPr>
                <w:b/>
              </w:rPr>
              <w:t>Řízení konáno na VŠ</w:t>
            </w:r>
          </w:p>
        </w:tc>
        <w:tc>
          <w:tcPr>
            <w:tcW w:w="632" w:type="dxa"/>
            <w:gridSpan w:val="2"/>
            <w:vMerge w:val="restart"/>
            <w:tcBorders>
              <w:left w:val="single" w:sz="12" w:space="0" w:color="auto"/>
            </w:tcBorders>
          </w:tcPr>
          <w:p w:rsidR="004E0B86" w:rsidRPr="004E0B86" w:rsidRDefault="004E0B86" w:rsidP="000F0E2A">
            <w:pPr>
              <w:jc w:val="both"/>
            </w:pPr>
          </w:p>
        </w:tc>
        <w:tc>
          <w:tcPr>
            <w:tcW w:w="693" w:type="dxa"/>
            <w:vMerge w:val="restart"/>
          </w:tcPr>
          <w:p w:rsidR="004E0B86" w:rsidRPr="004E0B86" w:rsidRDefault="004E0B86" w:rsidP="000F0E2A">
            <w:pPr>
              <w:jc w:val="both"/>
            </w:pPr>
          </w:p>
        </w:tc>
        <w:tc>
          <w:tcPr>
            <w:tcW w:w="694" w:type="dxa"/>
            <w:vMerge w:val="restart"/>
          </w:tcPr>
          <w:p w:rsidR="004E0B86" w:rsidRPr="004E0B86" w:rsidRDefault="004E0B86" w:rsidP="000F0E2A">
            <w:pPr>
              <w:jc w:val="both"/>
            </w:pPr>
            <w:r w:rsidRPr="004E0B86">
              <w:t>8</w:t>
            </w:r>
          </w:p>
        </w:tc>
      </w:tr>
      <w:tr w:rsidR="004E0B86" w:rsidTr="000F0E2A">
        <w:trPr>
          <w:trHeight w:val="205"/>
        </w:trPr>
        <w:tc>
          <w:tcPr>
            <w:tcW w:w="3347" w:type="dxa"/>
            <w:gridSpan w:val="2"/>
          </w:tcPr>
          <w:p w:rsidR="004E0B86" w:rsidRDefault="004E0B86" w:rsidP="000F0E2A">
            <w:pPr>
              <w:jc w:val="both"/>
            </w:pPr>
          </w:p>
        </w:tc>
        <w:tc>
          <w:tcPr>
            <w:tcW w:w="2245" w:type="dxa"/>
            <w:gridSpan w:val="2"/>
          </w:tcPr>
          <w:p w:rsidR="004E0B86" w:rsidRDefault="004E0B86" w:rsidP="000F0E2A">
            <w:pPr>
              <w:jc w:val="both"/>
            </w:pPr>
          </w:p>
        </w:tc>
        <w:tc>
          <w:tcPr>
            <w:tcW w:w="2248" w:type="dxa"/>
            <w:gridSpan w:val="3"/>
            <w:tcBorders>
              <w:right w:val="single" w:sz="12" w:space="0" w:color="auto"/>
            </w:tcBorders>
          </w:tcPr>
          <w:p w:rsidR="004E0B86" w:rsidRDefault="004E0B86" w:rsidP="000F0E2A">
            <w:pPr>
              <w:jc w:val="both"/>
            </w:pPr>
          </w:p>
        </w:tc>
        <w:tc>
          <w:tcPr>
            <w:tcW w:w="632" w:type="dxa"/>
            <w:gridSpan w:val="2"/>
            <w:vMerge/>
            <w:tcBorders>
              <w:left w:val="single" w:sz="12" w:space="0" w:color="auto"/>
            </w:tcBorders>
            <w:vAlign w:val="center"/>
          </w:tcPr>
          <w:p w:rsidR="004E0B86" w:rsidRDefault="004E0B86" w:rsidP="000F0E2A">
            <w:pPr>
              <w:rPr>
                <w:b/>
              </w:rPr>
            </w:pPr>
          </w:p>
        </w:tc>
        <w:tc>
          <w:tcPr>
            <w:tcW w:w="693" w:type="dxa"/>
            <w:vMerge/>
            <w:vAlign w:val="center"/>
          </w:tcPr>
          <w:p w:rsidR="004E0B86" w:rsidRDefault="004E0B86" w:rsidP="000F0E2A">
            <w:pPr>
              <w:rPr>
                <w:b/>
              </w:rPr>
            </w:pPr>
          </w:p>
        </w:tc>
        <w:tc>
          <w:tcPr>
            <w:tcW w:w="694" w:type="dxa"/>
            <w:vMerge/>
            <w:vAlign w:val="center"/>
          </w:tcPr>
          <w:p w:rsidR="004E0B86" w:rsidRDefault="004E0B86" w:rsidP="000F0E2A">
            <w:pPr>
              <w:rPr>
                <w:b/>
              </w:rPr>
            </w:pPr>
          </w:p>
        </w:tc>
      </w:tr>
      <w:tr w:rsidR="004E0B86" w:rsidTr="000F0E2A">
        <w:tc>
          <w:tcPr>
            <w:tcW w:w="9859" w:type="dxa"/>
            <w:gridSpan w:val="11"/>
            <w:shd w:val="clear" w:color="auto" w:fill="F7CAAC"/>
          </w:tcPr>
          <w:p w:rsidR="004E0B86" w:rsidRDefault="004E0B86" w:rsidP="000F0E2A">
            <w:pPr>
              <w:jc w:val="both"/>
              <w:rPr>
                <w:b/>
              </w:rPr>
            </w:pPr>
            <w:r>
              <w:rPr>
                <w:b/>
              </w:rPr>
              <w:t xml:space="preserve">Přehled o nejvýznamnější publikační a další tvůrčí činnosti nebo další profesní činnosti u odborníků z praxe vztahující se k zabezpečovaným předmětům </w:t>
            </w:r>
          </w:p>
        </w:tc>
      </w:tr>
      <w:tr w:rsidR="004E0B86" w:rsidTr="004E0B86">
        <w:trPr>
          <w:trHeight w:val="2094"/>
        </w:trPr>
        <w:tc>
          <w:tcPr>
            <w:tcW w:w="9859" w:type="dxa"/>
            <w:gridSpan w:val="11"/>
          </w:tcPr>
          <w:p w:rsidR="004E0B86" w:rsidRDefault="004E0B86" w:rsidP="000F0E2A">
            <w:pPr>
              <w:tabs>
                <w:tab w:val="left" w:pos="709"/>
              </w:tabs>
              <w:jc w:val="both"/>
            </w:pPr>
            <w:r>
              <w:t xml:space="preserve">Benyahya, P. (2017). </w:t>
            </w:r>
            <w:r w:rsidRPr="003E1664">
              <w:rPr>
                <w:i/>
              </w:rPr>
              <w:t xml:space="preserve">How to educatemanagers to support knowledgesharing in </w:t>
            </w:r>
            <w:r>
              <w:rPr>
                <w:i/>
              </w:rPr>
              <w:t xml:space="preserve">thein </w:t>
            </w:r>
            <w:r w:rsidRPr="003E1664">
              <w:rPr>
                <w:i/>
              </w:rPr>
              <w:t>companies</w:t>
            </w:r>
            <w:r>
              <w:t xml:space="preserve">? In: INTED 2017 Proceedings, </w:t>
            </w:r>
            <w:r w:rsidRPr="00400206">
              <w:t>11th International Technology, Education and DevelopmentConference</w:t>
            </w:r>
            <w:r>
              <w:t xml:space="preserve">, Valencia. ISBN 978-84-617-8491-2.  </w:t>
            </w:r>
          </w:p>
          <w:p w:rsidR="004E0B86" w:rsidRDefault="004E0B86" w:rsidP="000F0E2A">
            <w:pPr>
              <w:tabs>
                <w:tab w:val="left" w:pos="709"/>
              </w:tabs>
              <w:jc w:val="both"/>
            </w:pPr>
            <w:r>
              <w:t xml:space="preserve">Kressová, P. (2012). </w:t>
            </w:r>
            <w:r w:rsidRPr="003E1664">
              <w:rPr>
                <w:i/>
              </w:rPr>
              <w:t>The Experience of the Czech Managers with Training and Development Courses for Managers</w:t>
            </w:r>
            <w:r w:rsidRPr="0032287C">
              <w:t>.</w:t>
            </w:r>
            <w:r w:rsidRPr="0038101E">
              <w:t>International Journal of Knowledge, Culture and Change Management</w:t>
            </w:r>
            <w:r w:rsidRPr="0032287C">
              <w:t xml:space="preserve">, </w:t>
            </w:r>
            <w:r>
              <w:t xml:space="preserve">2012, </w:t>
            </w:r>
            <w:r w:rsidRPr="0032287C">
              <w:t>Vol. 11, Is. 4, p. 283-296. ISSN 1447-9524</w:t>
            </w:r>
            <w:r>
              <w:t xml:space="preserve">. (Scopus)  </w:t>
            </w:r>
          </w:p>
          <w:p w:rsidR="004E0B86" w:rsidRPr="0038101E" w:rsidRDefault="004E0B86" w:rsidP="000F0E2A">
            <w:pPr>
              <w:tabs>
                <w:tab w:val="left" w:pos="709"/>
              </w:tabs>
              <w:jc w:val="both"/>
            </w:pPr>
            <w:r>
              <w:t xml:space="preserve">Kressová, P. (2011). </w:t>
            </w:r>
            <w:r w:rsidRPr="003E1664">
              <w:rPr>
                <w:i/>
              </w:rPr>
              <w:t>Kvalifikace, způsobilosti a tacitní znalosti manažerů.</w:t>
            </w:r>
            <w:r w:rsidRPr="00040404">
              <w:t xml:space="preserve"> In: GREGAR, Aleš (ed.) a kol. </w:t>
            </w:r>
            <w:r w:rsidRPr="0038101E">
              <w:t xml:space="preserve">Tacitní znalosti a úspěšné řízení: monografie k závěrům řešení projektu GA ČR, reg. </w:t>
            </w:r>
            <w:proofErr w:type="gramStart"/>
            <w:r w:rsidRPr="0038101E">
              <w:t>č.</w:t>
            </w:r>
            <w:proofErr w:type="gramEnd"/>
            <w:r w:rsidRPr="0038101E">
              <w:t xml:space="preserve"> 406/08/0459, Rozvoj tacitních znalostí manažerů</w:t>
            </w:r>
            <w:r w:rsidRPr="00040404">
              <w:t>. Martin: Alfa print, s. 89 – 103. ISBN 978-80-970360-1-</w:t>
            </w:r>
            <w:r>
              <w:t xml:space="preserve">0. (kapitola v monografii) </w:t>
            </w:r>
          </w:p>
        </w:tc>
      </w:tr>
      <w:tr w:rsidR="004E0B86" w:rsidTr="000F0E2A">
        <w:trPr>
          <w:trHeight w:val="218"/>
        </w:trPr>
        <w:tc>
          <w:tcPr>
            <w:tcW w:w="9859" w:type="dxa"/>
            <w:gridSpan w:val="11"/>
            <w:shd w:val="clear" w:color="auto" w:fill="F7CAAC"/>
          </w:tcPr>
          <w:p w:rsidR="004E0B86" w:rsidRDefault="004E0B86" w:rsidP="000F0E2A">
            <w:pPr>
              <w:rPr>
                <w:b/>
              </w:rPr>
            </w:pPr>
            <w:r>
              <w:rPr>
                <w:b/>
              </w:rPr>
              <w:t>Působení v zahraničí</w:t>
            </w:r>
          </w:p>
        </w:tc>
      </w:tr>
      <w:tr w:rsidR="004E0B86" w:rsidTr="000F0E2A">
        <w:trPr>
          <w:trHeight w:val="328"/>
        </w:trPr>
        <w:tc>
          <w:tcPr>
            <w:tcW w:w="9859" w:type="dxa"/>
            <w:gridSpan w:val="11"/>
          </w:tcPr>
          <w:p w:rsidR="004E0B86" w:rsidRDefault="004E0B86" w:rsidP="000F0E2A">
            <w:pPr>
              <w:rPr>
                <w:b/>
              </w:rPr>
            </w:pPr>
          </w:p>
        </w:tc>
      </w:tr>
      <w:tr w:rsidR="004E0B86" w:rsidTr="000F0E2A">
        <w:trPr>
          <w:cantSplit/>
          <w:trHeight w:val="470"/>
        </w:trPr>
        <w:tc>
          <w:tcPr>
            <w:tcW w:w="2518" w:type="dxa"/>
            <w:shd w:val="clear" w:color="auto" w:fill="F7CAAC"/>
          </w:tcPr>
          <w:p w:rsidR="004E0B86" w:rsidRDefault="004E0B86" w:rsidP="000F0E2A">
            <w:pPr>
              <w:jc w:val="both"/>
              <w:rPr>
                <w:b/>
              </w:rPr>
            </w:pPr>
            <w:r>
              <w:rPr>
                <w:b/>
              </w:rPr>
              <w:t xml:space="preserve">Podpis </w:t>
            </w:r>
          </w:p>
        </w:tc>
        <w:tc>
          <w:tcPr>
            <w:tcW w:w="4536" w:type="dxa"/>
            <w:gridSpan w:val="5"/>
          </w:tcPr>
          <w:p w:rsidR="004E0B86" w:rsidRDefault="004E0B86" w:rsidP="000F0E2A">
            <w:pPr>
              <w:jc w:val="both"/>
            </w:pPr>
            <w:r>
              <w:t xml:space="preserve">Petra </w:t>
            </w:r>
            <w:r w:rsidRPr="004D6D4B">
              <w:t>Benyahya</w:t>
            </w:r>
            <w:r>
              <w:t xml:space="preserve"> v. r.</w:t>
            </w:r>
          </w:p>
        </w:tc>
        <w:tc>
          <w:tcPr>
            <w:tcW w:w="786" w:type="dxa"/>
            <w:shd w:val="clear" w:color="auto" w:fill="F7CAAC"/>
          </w:tcPr>
          <w:p w:rsidR="004E0B86" w:rsidRDefault="004E0B86" w:rsidP="000F0E2A">
            <w:pPr>
              <w:jc w:val="both"/>
            </w:pPr>
            <w:r>
              <w:rPr>
                <w:b/>
              </w:rPr>
              <w:t>datum</w:t>
            </w:r>
          </w:p>
        </w:tc>
        <w:tc>
          <w:tcPr>
            <w:tcW w:w="2019" w:type="dxa"/>
            <w:gridSpan w:val="4"/>
          </w:tcPr>
          <w:p w:rsidR="004E0B86" w:rsidRDefault="00F320F3" w:rsidP="000F0E2A">
            <w:pPr>
              <w:jc w:val="both"/>
            </w:pPr>
            <w:r>
              <w:t>15. 6. 2018</w:t>
            </w:r>
          </w:p>
        </w:tc>
      </w:tr>
    </w:tbl>
    <w:p w:rsidR="009209CA" w:rsidRDefault="009209CA"/>
    <w:p w:rsidR="00D33E43" w:rsidRDefault="00D33E43">
      <w:pPr>
        <w:spacing w:after="200" w:line="276" w:lineRule="auto"/>
      </w:pPr>
      <w:r>
        <w:br w:type="page"/>
      </w:r>
    </w:p>
    <w:tbl>
      <w:tblPr>
        <w:tblpPr w:leftFromText="141" w:rightFromText="141" w:vertAnchor="text" w:horzAnchor="margin" w:tblpXSpec="center" w:tblpY="-29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33E43" w:rsidTr="000F0E2A">
        <w:tc>
          <w:tcPr>
            <w:tcW w:w="9859" w:type="dxa"/>
            <w:gridSpan w:val="11"/>
            <w:tcBorders>
              <w:bottom w:val="double" w:sz="4" w:space="0" w:color="auto"/>
            </w:tcBorders>
            <w:shd w:val="clear" w:color="auto" w:fill="BDD6EE"/>
          </w:tcPr>
          <w:p w:rsidR="00D33E43" w:rsidRDefault="00D33E43" w:rsidP="000F0E2A">
            <w:pPr>
              <w:jc w:val="both"/>
              <w:rPr>
                <w:b/>
                <w:sz w:val="28"/>
              </w:rPr>
            </w:pPr>
            <w:r>
              <w:rPr>
                <w:b/>
                <w:sz w:val="28"/>
              </w:rPr>
              <w:lastRenderedPageBreak/>
              <w:t>C-I – Personální zabezpečení</w:t>
            </w:r>
          </w:p>
        </w:tc>
      </w:tr>
      <w:tr w:rsidR="00D33E43" w:rsidTr="000F0E2A">
        <w:tc>
          <w:tcPr>
            <w:tcW w:w="2518" w:type="dxa"/>
            <w:tcBorders>
              <w:top w:val="double" w:sz="4" w:space="0" w:color="auto"/>
            </w:tcBorders>
            <w:shd w:val="clear" w:color="auto" w:fill="F7CAAC"/>
          </w:tcPr>
          <w:p w:rsidR="00D33E43" w:rsidRDefault="00D33E43" w:rsidP="000F0E2A">
            <w:pPr>
              <w:jc w:val="both"/>
              <w:rPr>
                <w:b/>
              </w:rPr>
            </w:pPr>
            <w:r>
              <w:rPr>
                <w:b/>
              </w:rPr>
              <w:t>Vysoká škola</w:t>
            </w:r>
          </w:p>
        </w:tc>
        <w:tc>
          <w:tcPr>
            <w:tcW w:w="7341" w:type="dxa"/>
            <w:gridSpan w:val="10"/>
          </w:tcPr>
          <w:p w:rsidR="00D33E43" w:rsidRDefault="00D33E43" w:rsidP="000F0E2A">
            <w:pPr>
              <w:jc w:val="both"/>
            </w:pPr>
            <w:r>
              <w:t>Univerzita Tomáše Bati ve Zlíně</w:t>
            </w:r>
          </w:p>
        </w:tc>
      </w:tr>
      <w:tr w:rsidR="00D33E43" w:rsidTr="000F0E2A">
        <w:tc>
          <w:tcPr>
            <w:tcW w:w="2518" w:type="dxa"/>
            <w:shd w:val="clear" w:color="auto" w:fill="F7CAAC"/>
          </w:tcPr>
          <w:p w:rsidR="00D33E43" w:rsidRDefault="00D33E43" w:rsidP="000F0E2A">
            <w:pPr>
              <w:jc w:val="both"/>
              <w:rPr>
                <w:b/>
              </w:rPr>
            </w:pPr>
            <w:r>
              <w:rPr>
                <w:b/>
              </w:rPr>
              <w:t>Součást vysoké školy</w:t>
            </w:r>
          </w:p>
        </w:tc>
        <w:tc>
          <w:tcPr>
            <w:tcW w:w="7341" w:type="dxa"/>
            <w:gridSpan w:val="10"/>
          </w:tcPr>
          <w:p w:rsidR="00D33E43" w:rsidRDefault="00D33E43" w:rsidP="000F0E2A">
            <w:pPr>
              <w:jc w:val="both"/>
            </w:pPr>
            <w:r>
              <w:t>Fakulta humanitních studií</w:t>
            </w:r>
          </w:p>
        </w:tc>
      </w:tr>
      <w:tr w:rsidR="00D33E43" w:rsidTr="000F0E2A">
        <w:tc>
          <w:tcPr>
            <w:tcW w:w="2518" w:type="dxa"/>
            <w:shd w:val="clear" w:color="auto" w:fill="F7CAAC"/>
          </w:tcPr>
          <w:p w:rsidR="00D33E43" w:rsidRDefault="00D33E43" w:rsidP="000F0E2A">
            <w:pPr>
              <w:jc w:val="both"/>
              <w:rPr>
                <w:b/>
              </w:rPr>
            </w:pPr>
            <w:r>
              <w:rPr>
                <w:b/>
              </w:rPr>
              <w:t>Název studijního programu</w:t>
            </w:r>
          </w:p>
        </w:tc>
        <w:tc>
          <w:tcPr>
            <w:tcW w:w="7341" w:type="dxa"/>
            <w:gridSpan w:val="10"/>
          </w:tcPr>
          <w:p w:rsidR="00D33E43" w:rsidRDefault="00A64891" w:rsidP="000F0E2A">
            <w:pPr>
              <w:jc w:val="both"/>
            </w:pPr>
            <w:r>
              <w:t>Andragogika</w:t>
            </w:r>
          </w:p>
        </w:tc>
      </w:tr>
      <w:tr w:rsidR="00D33E43" w:rsidTr="000F0E2A">
        <w:tc>
          <w:tcPr>
            <w:tcW w:w="2518" w:type="dxa"/>
            <w:shd w:val="clear" w:color="auto" w:fill="F7CAAC"/>
          </w:tcPr>
          <w:p w:rsidR="00D33E43" w:rsidRDefault="00D33E43" w:rsidP="000F0E2A">
            <w:pPr>
              <w:jc w:val="both"/>
              <w:rPr>
                <w:b/>
              </w:rPr>
            </w:pPr>
            <w:r>
              <w:rPr>
                <w:b/>
              </w:rPr>
              <w:t>Jméno a příjmení</w:t>
            </w:r>
          </w:p>
        </w:tc>
        <w:tc>
          <w:tcPr>
            <w:tcW w:w="4536" w:type="dxa"/>
            <w:gridSpan w:val="5"/>
          </w:tcPr>
          <w:p w:rsidR="00D33E43" w:rsidRDefault="00D33E43" w:rsidP="000F0E2A">
            <w:pPr>
              <w:jc w:val="both"/>
            </w:pPr>
            <w:r>
              <w:t>Oxana Cagašová</w:t>
            </w:r>
          </w:p>
        </w:tc>
        <w:tc>
          <w:tcPr>
            <w:tcW w:w="709" w:type="dxa"/>
            <w:shd w:val="clear" w:color="auto" w:fill="F7CAAC"/>
          </w:tcPr>
          <w:p w:rsidR="00D33E43" w:rsidRDefault="00D33E43" w:rsidP="000F0E2A">
            <w:pPr>
              <w:jc w:val="both"/>
              <w:rPr>
                <w:b/>
              </w:rPr>
            </w:pPr>
            <w:r>
              <w:rPr>
                <w:b/>
              </w:rPr>
              <w:t>Tituly</w:t>
            </w:r>
          </w:p>
        </w:tc>
        <w:tc>
          <w:tcPr>
            <w:tcW w:w="2096" w:type="dxa"/>
            <w:gridSpan w:val="4"/>
          </w:tcPr>
          <w:p w:rsidR="00D33E43" w:rsidRDefault="00D33E43" w:rsidP="000F0E2A">
            <w:pPr>
              <w:jc w:val="both"/>
            </w:pPr>
            <w:r>
              <w:t>Mgr.</w:t>
            </w:r>
          </w:p>
        </w:tc>
      </w:tr>
      <w:tr w:rsidR="00D33E43" w:rsidTr="000F0E2A">
        <w:tc>
          <w:tcPr>
            <w:tcW w:w="2518" w:type="dxa"/>
            <w:shd w:val="clear" w:color="auto" w:fill="F7CAAC"/>
          </w:tcPr>
          <w:p w:rsidR="00D33E43" w:rsidRDefault="00D33E43" w:rsidP="000F0E2A">
            <w:pPr>
              <w:jc w:val="both"/>
              <w:rPr>
                <w:b/>
              </w:rPr>
            </w:pPr>
            <w:r>
              <w:rPr>
                <w:b/>
              </w:rPr>
              <w:t>Rok narození</w:t>
            </w:r>
          </w:p>
        </w:tc>
        <w:tc>
          <w:tcPr>
            <w:tcW w:w="829" w:type="dxa"/>
          </w:tcPr>
          <w:p w:rsidR="00D33E43" w:rsidRDefault="00D33E43" w:rsidP="000F0E2A">
            <w:pPr>
              <w:jc w:val="both"/>
            </w:pPr>
            <w:r>
              <w:t>1986</w:t>
            </w:r>
          </w:p>
        </w:tc>
        <w:tc>
          <w:tcPr>
            <w:tcW w:w="1721" w:type="dxa"/>
            <w:shd w:val="clear" w:color="auto" w:fill="F7CAAC"/>
          </w:tcPr>
          <w:p w:rsidR="00D33E43" w:rsidRDefault="00D33E43" w:rsidP="000F0E2A">
            <w:pPr>
              <w:jc w:val="both"/>
              <w:rPr>
                <w:b/>
              </w:rPr>
            </w:pPr>
            <w:r>
              <w:rPr>
                <w:b/>
              </w:rPr>
              <w:t>typ vztahu k VŠ</w:t>
            </w:r>
          </w:p>
        </w:tc>
        <w:tc>
          <w:tcPr>
            <w:tcW w:w="992" w:type="dxa"/>
            <w:gridSpan w:val="2"/>
          </w:tcPr>
          <w:p w:rsidR="00D33E43" w:rsidRDefault="00D33E43" w:rsidP="000F0E2A">
            <w:pPr>
              <w:jc w:val="both"/>
            </w:pPr>
            <w:r>
              <w:t>DPČ</w:t>
            </w:r>
          </w:p>
        </w:tc>
        <w:tc>
          <w:tcPr>
            <w:tcW w:w="994" w:type="dxa"/>
            <w:shd w:val="clear" w:color="auto" w:fill="F7CAAC"/>
          </w:tcPr>
          <w:p w:rsidR="00D33E43" w:rsidRDefault="00D33E43" w:rsidP="000F0E2A">
            <w:pPr>
              <w:jc w:val="both"/>
              <w:rPr>
                <w:b/>
              </w:rPr>
            </w:pPr>
            <w:r>
              <w:rPr>
                <w:b/>
              </w:rPr>
              <w:t>rozsah</w:t>
            </w:r>
          </w:p>
        </w:tc>
        <w:tc>
          <w:tcPr>
            <w:tcW w:w="709" w:type="dxa"/>
          </w:tcPr>
          <w:p w:rsidR="00D33E43" w:rsidRDefault="00D33E43" w:rsidP="000F0E2A">
            <w:pPr>
              <w:jc w:val="both"/>
            </w:pPr>
            <w:r>
              <w:t>20</w:t>
            </w:r>
          </w:p>
        </w:tc>
        <w:tc>
          <w:tcPr>
            <w:tcW w:w="709" w:type="dxa"/>
            <w:gridSpan w:val="2"/>
            <w:shd w:val="clear" w:color="auto" w:fill="F7CAAC"/>
          </w:tcPr>
          <w:p w:rsidR="00D33E43" w:rsidRDefault="00D33E43" w:rsidP="000F0E2A">
            <w:pPr>
              <w:jc w:val="both"/>
              <w:rPr>
                <w:b/>
              </w:rPr>
            </w:pPr>
            <w:r>
              <w:rPr>
                <w:b/>
              </w:rPr>
              <w:t>do kdy</w:t>
            </w:r>
          </w:p>
        </w:tc>
        <w:tc>
          <w:tcPr>
            <w:tcW w:w="1387" w:type="dxa"/>
            <w:gridSpan w:val="2"/>
          </w:tcPr>
          <w:p w:rsidR="00D33E43" w:rsidRDefault="00F320F3" w:rsidP="00F320F3">
            <w:pPr>
              <w:jc w:val="both"/>
            </w:pPr>
            <w:r>
              <w:t>1/2021</w:t>
            </w:r>
          </w:p>
        </w:tc>
      </w:tr>
      <w:tr w:rsidR="00D33E43" w:rsidTr="000F0E2A">
        <w:tc>
          <w:tcPr>
            <w:tcW w:w="5068" w:type="dxa"/>
            <w:gridSpan w:val="3"/>
            <w:shd w:val="clear" w:color="auto" w:fill="F7CAAC"/>
          </w:tcPr>
          <w:p w:rsidR="00D33E43" w:rsidRDefault="00D33E43" w:rsidP="000F0E2A">
            <w:pPr>
              <w:jc w:val="both"/>
              <w:rPr>
                <w:b/>
              </w:rPr>
            </w:pPr>
            <w:r>
              <w:rPr>
                <w:b/>
              </w:rPr>
              <w:t>Typ vztahu na součásti VŠ, která uskutečňuje st. program</w:t>
            </w:r>
          </w:p>
        </w:tc>
        <w:tc>
          <w:tcPr>
            <w:tcW w:w="992" w:type="dxa"/>
            <w:gridSpan w:val="2"/>
          </w:tcPr>
          <w:p w:rsidR="00D33E43" w:rsidRDefault="00D33E43" w:rsidP="000F0E2A">
            <w:pPr>
              <w:jc w:val="both"/>
            </w:pPr>
          </w:p>
        </w:tc>
        <w:tc>
          <w:tcPr>
            <w:tcW w:w="994" w:type="dxa"/>
            <w:shd w:val="clear" w:color="auto" w:fill="F7CAAC"/>
          </w:tcPr>
          <w:p w:rsidR="00D33E43" w:rsidRDefault="00D33E43" w:rsidP="000F0E2A">
            <w:pPr>
              <w:jc w:val="both"/>
              <w:rPr>
                <w:b/>
              </w:rPr>
            </w:pPr>
            <w:r>
              <w:rPr>
                <w:b/>
              </w:rPr>
              <w:t>rozsah</w:t>
            </w:r>
          </w:p>
        </w:tc>
        <w:tc>
          <w:tcPr>
            <w:tcW w:w="709" w:type="dxa"/>
          </w:tcPr>
          <w:p w:rsidR="00D33E43" w:rsidRDefault="00D33E43" w:rsidP="000F0E2A">
            <w:pPr>
              <w:jc w:val="both"/>
            </w:pPr>
          </w:p>
        </w:tc>
        <w:tc>
          <w:tcPr>
            <w:tcW w:w="709" w:type="dxa"/>
            <w:gridSpan w:val="2"/>
            <w:shd w:val="clear" w:color="auto" w:fill="F7CAAC"/>
          </w:tcPr>
          <w:p w:rsidR="00D33E43" w:rsidRDefault="00D33E43" w:rsidP="000F0E2A">
            <w:pPr>
              <w:jc w:val="both"/>
              <w:rPr>
                <w:b/>
              </w:rPr>
            </w:pPr>
            <w:r>
              <w:rPr>
                <w:b/>
              </w:rPr>
              <w:t>do kdy</w:t>
            </w:r>
          </w:p>
        </w:tc>
        <w:tc>
          <w:tcPr>
            <w:tcW w:w="1387" w:type="dxa"/>
            <w:gridSpan w:val="2"/>
          </w:tcPr>
          <w:p w:rsidR="00D33E43" w:rsidRDefault="00D33E43" w:rsidP="000F0E2A">
            <w:pPr>
              <w:jc w:val="both"/>
            </w:pPr>
          </w:p>
        </w:tc>
      </w:tr>
      <w:tr w:rsidR="00D33E43" w:rsidTr="000F0E2A">
        <w:tc>
          <w:tcPr>
            <w:tcW w:w="6060" w:type="dxa"/>
            <w:gridSpan w:val="5"/>
            <w:shd w:val="clear" w:color="auto" w:fill="F7CAAC"/>
          </w:tcPr>
          <w:p w:rsidR="00D33E43" w:rsidRDefault="00D33E43" w:rsidP="000F0E2A">
            <w:pPr>
              <w:jc w:val="both"/>
            </w:pPr>
            <w:r>
              <w:rPr>
                <w:b/>
              </w:rPr>
              <w:t>Další současná působení jako akademický pracovník na jiných VŠ</w:t>
            </w:r>
          </w:p>
        </w:tc>
        <w:tc>
          <w:tcPr>
            <w:tcW w:w="1703" w:type="dxa"/>
            <w:gridSpan w:val="2"/>
            <w:shd w:val="clear" w:color="auto" w:fill="F7CAAC"/>
          </w:tcPr>
          <w:p w:rsidR="00D33E43" w:rsidRDefault="00D33E43" w:rsidP="000F0E2A">
            <w:pPr>
              <w:jc w:val="both"/>
              <w:rPr>
                <w:b/>
              </w:rPr>
            </w:pPr>
            <w:r>
              <w:rPr>
                <w:b/>
              </w:rPr>
              <w:t xml:space="preserve">typ prac. </w:t>
            </w:r>
            <w:proofErr w:type="gramStart"/>
            <w:r>
              <w:rPr>
                <w:b/>
              </w:rPr>
              <w:t>vztahu</w:t>
            </w:r>
            <w:proofErr w:type="gramEnd"/>
          </w:p>
        </w:tc>
        <w:tc>
          <w:tcPr>
            <w:tcW w:w="2096" w:type="dxa"/>
            <w:gridSpan w:val="4"/>
            <w:shd w:val="clear" w:color="auto" w:fill="F7CAAC"/>
          </w:tcPr>
          <w:p w:rsidR="00D33E43" w:rsidRDefault="00D33E43" w:rsidP="000F0E2A">
            <w:pPr>
              <w:jc w:val="both"/>
              <w:rPr>
                <w:b/>
              </w:rPr>
            </w:pPr>
            <w:r>
              <w:rPr>
                <w:b/>
              </w:rPr>
              <w:t>rozsah</w:t>
            </w:r>
          </w:p>
        </w:tc>
      </w:tr>
      <w:tr w:rsidR="00D33E43" w:rsidTr="000F0E2A">
        <w:tc>
          <w:tcPr>
            <w:tcW w:w="6060" w:type="dxa"/>
            <w:gridSpan w:val="5"/>
          </w:tcPr>
          <w:p w:rsidR="00D33E43" w:rsidRDefault="00D33E43" w:rsidP="000F0E2A">
            <w:pPr>
              <w:jc w:val="both"/>
            </w:pPr>
          </w:p>
        </w:tc>
        <w:tc>
          <w:tcPr>
            <w:tcW w:w="1703" w:type="dxa"/>
            <w:gridSpan w:val="2"/>
          </w:tcPr>
          <w:p w:rsidR="00D33E43" w:rsidRDefault="00F320F3" w:rsidP="000F0E2A">
            <w:pPr>
              <w:jc w:val="both"/>
            </w:pPr>
            <w:r>
              <w:t>Nemá</w:t>
            </w:r>
          </w:p>
        </w:tc>
        <w:tc>
          <w:tcPr>
            <w:tcW w:w="2096" w:type="dxa"/>
            <w:gridSpan w:val="4"/>
          </w:tcPr>
          <w:p w:rsidR="00D33E43" w:rsidRDefault="00D33E43" w:rsidP="000F0E2A">
            <w:pPr>
              <w:jc w:val="both"/>
            </w:pPr>
          </w:p>
        </w:tc>
      </w:tr>
      <w:tr w:rsidR="00D33E43" w:rsidTr="000F0E2A">
        <w:tc>
          <w:tcPr>
            <w:tcW w:w="6060" w:type="dxa"/>
            <w:gridSpan w:val="5"/>
          </w:tcPr>
          <w:p w:rsidR="00D33E43" w:rsidRDefault="00D33E43" w:rsidP="000F0E2A">
            <w:pPr>
              <w:jc w:val="both"/>
            </w:pPr>
          </w:p>
        </w:tc>
        <w:tc>
          <w:tcPr>
            <w:tcW w:w="1703" w:type="dxa"/>
            <w:gridSpan w:val="2"/>
          </w:tcPr>
          <w:p w:rsidR="00D33E43" w:rsidRDefault="00D33E43" w:rsidP="000F0E2A">
            <w:pPr>
              <w:jc w:val="both"/>
            </w:pPr>
          </w:p>
        </w:tc>
        <w:tc>
          <w:tcPr>
            <w:tcW w:w="2096" w:type="dxa"/>
            <w:gridSpan w:val="4"/>
          </w:tcPr>
          <w:p w:rsidR="00D33E43" w:rsidRDefault="00D33E43" w:rsidP="000F0E2A">
            <w:pPr>
              <w:jc w:val="both"/>
            </w:pPr>
          </w:p>
        </w:tc>
      </w:tr>
      <w:tr w:rsidR="00D33E43" w:rsidTr="000F0E2A">
        <w:tc>
          <w:tcPr>
            <w:tcW w:w="6060" w:type="dxa"/>
            <w:gridSpan w:val="5"/>
          </w:tcPr>
          <w:p w:rsidR="00D33E43" w:rsidRDefault="00D33E43" w:rsidP="000F0E2A">
            <w:pPr>
              <w:jc w:val="both"/>
            </w:pPr>
          </w:p>
        </w:tc>
        <w:tc>
          <w:tcPr>
            <w:tcW w:w="1703" w:type="dxa"/>
            <w:gridSpan w:val="2"/>
          </w:tcPr>
          <w:p w:rsidR="00D33E43" w:rsidRDefault="00D33E43" w:rsidP="000F0E2A">
            <w:pPr>
              <w:jc w:val="both"/>
            </w:pPr>
          </w:p>
        </w:tc>
        <w:tc>
          <w:tcPr>
            <w:tcW w:w="2096" w:type="dxa"/>
            <w:gridSpan w:val="4"/>
          </w:tcPr>
          <w:p w:rsidR="00D33E43" w:rsidRDefault="00D33E43" w:rsidP="000F0E2A">
            <w:pPr>
              <w:jc w:val="both"/>
            </w:pPr>
          </w:p>
        </w:tc>
      </w:tr>
      <w:tr w:rsidR="00D33E43" w:rsidTr="000F0E2A">
        <w:tc>
          <w:tcPr>
            <w:tcW w:w="6060" w:type="dxa"/>
            <w:gridSpan w:val="5"/>
          </w:tcPr>
          <w:p w:rsidR="00D33E43" w:rsidRDefault="00D33E43" w:rsidP="000F0E2A">
            <w:pPr>
              <w:jc w:val="both"/>
            </w:pPr>
          </w:p>
        </w:tc>
        <w:tc>
          <w:tcPr>
            <w:tcW w:w="1703" w:type="dxa"/>
            <w:gridSpan w:val="2"/>
          </w:tcPr>
          <w:p w:rsidR="00D33E43" w:rsidRDefault="00D33E43" w:rsidP="000F0E2A">
            <w:pPr>
              <w:jc w:val="both"/>
            </w:pPr>
          </w:p>
        </w:tc>
        <w:tc>
          <w:tcPr>
            <w:tcW w:w="2096" w:type="dxa"/>
            <w:gridSpan w:val="4"/>
          </w:tcPr>
          <w:p w:rsidR="00D33E43" w:rsidRDefault="00D33E43" w:rsidP="000F0E2A">
            <w:pPr>
              <w:jc w:val="both"/>
            </w:pPr>
          </w:p>
        </w:tc>
      </w:tr>
      <w:tr w:rsidR="00D33E43" w:rsidTr="000F0E2A">
        <w:tc>
          <w:tcPr>
            <w:tcW w:w="9859" w:type="dxa"/>
            <w:gridSpan w:val="11"/>
            <w:shd w:val="clear" w:color="auto" w:fill="F7CAAC"/>
          </w:tcPr>
          <w:p w:rsidR="00D33E43" w:rsidRDefault="00D33E43" w:rsidP="000F0E2A">
            <w:pPr>
              <w:jc w:val="both"/>
            </w:pPr>
            <w:r>
              <w:rPr>
                <w:b/>
              </w:rPr>
              <w:t>Předměty příslušného studijního programu a způsob zapojení do jejich výuky, příp. další zapojení do uskutečňování studijního programu</w:t>
            </w:r>
          </w:p>
        </w:tc>
      </w:tr>
      <w:tr w:rsidR="00D33E43" w:rsidTr="000F0E2A">
        <w:trPr>
          <w:trHeight w:val="324"/>
        </w:trPr>
        <w:tc>
          <w:tcPr>
            <w:tcW w:w="9859" w:type="dxa"/>
            <w:gridSpan w:val="11"/>
            <w:tcBorders>
              <w:top w:val="nil"/>
            </w:tcBorders>
          </w:tcPr>
          <w:p w:rsidR="00D33E43" w:rsidRDefault="00D33E43" w:rsidP="000F0E2A">
            <w:pPr>
              <w:jc w:val="both"/>
            </w:pPr>
            <w:r w:rsidRPr="00101F39">
              <w:t>Cizí jazyk 1, Cizí jazyk 2, Cizí jazyk 3 (ruština, vyučující).</w:t>
            </w:r>
            <w:r>
              <w:t xml:space="preserve"> </w:t>
            </w:r>
          </w:p>
        </w:tc>
      </w:tr>
      <w:tr w:rsidR="00D33E43" w:rsidTr="000F0E2A">
        <w:tc>
          <w:tcPr>
            <w:tcW w:w="9859" w:type="dxa"/>
            <w:gridSpan w:val="11"/>
            <w:shd w:val="clear" w:color="auto" w:fill="F7CAAC"/>
          </w:tcPr>
          <w:p w:rsidR="00D33E43" w:rsidRDefault="00D33E43" w:rsidP="000F0E2A">
            <w:pPr>
              <w:jc w:val="both"/>
            </w:pPr>
            <w:r>
              <w:rPr>
                <w:b/>
              </w:rPr>
              <w:t xml:space="preserve">Údaje o vzdělání na VŠ </w:t>
            </w:r>
          </w:p>
        </w:tc>
      </w:tr>
      <w:tr w:rsidR="00D33E43" w:rsidTr="000F0E2A">
        <w:trPr>
          <w:trHeight w:val="307"/>
        </w:trPr>
        <w:tc>
          <w:tcPr>
            <w:tcW w:w="9859" w:type="dxa"/>
            <w:gridSpan w:val="11"/>
          </w:tcPr>
          <w:p w:rsidR="00D33E43" w:rsidRPr="00127373" w:rsidRDefault="00D33E43" w:rsidP="000F0E2A">
            <w:pPr>
              <w:pStyle w:val="CVNormal"/>
              <w:ind w:left="0" w:right="0"/>
              <w:jc w:val="both"/>
              <w:rPr>
                <w:rFonts w:ascii="Times New Roman" w:hAnsi="Times New Roman"/>
              </w:rPr>
            </w:pPr>
            <w:r w:rsidRPr="00127373">
              <w:rPr>
                <w:rFonts w:ascii="Times New Roman" w:hAnsi="Times New Roman"/>
              </w:rPr>
              <w:t>Ruština pro hospodářskou praxi, 2012, UP v Olomouci, FF.</w:t>
            </w:r>
            <w:r>
              <w:rPr>
                <w:rFonts w:ascii="Times New Roman" w:hAnsi="Times New Roman"/>
              </w:rPr>
              <w:t xml:space="preserve"> (Mgr.)</w:t>
            </w:r>
          </w:p>
          <w:p w:rsidR="00D33E43" w:rsidRPr="007D2C66" w:rsidRDefault="00D33E43" w:rsidP="000F0E2A">
            <w:pPr>
              <w:jc w:val="both"/>
            </w:pPr>
            <w:r w:rsidRPr="00127373">
              <w:t>Srovnávací slovanská filologie, dosud studuje, doktorské studium UP v Olomouci, FF.</w:t>
            </w:r>
          </w:p>
        </w:tc>
      </w:tr>
      <w:tr w:rsidR="00D33E43" w:rsidTr="000F0E2A">
        <w:tc>
          <w:tcPr>
            <w:tcW w:w="9859" w:type="dxa"/>
            <w:gridSpan w:val="11"/>
            <w:shd w:val="clear" w:color="auto" w:fill="F7CAAC"/>
          </w:tcPr>
          <w:p w:rsidR="00D33E43" w:rsidRDefault="00D33E43" w:rsidP="000F0E2A">
            <w:pPr>
              <w:jc w:val="both"/>
              <w:rPr>
                <w:b/>
              </w:rPr>
            </w:pPr>
            <w:r>
              <w:rPr>
                <w:b/>
              </w:rPr>
              <w:t>Údaje o odborném působení od absolvování VŠ</w:t>
            </w:r>
          </w:p>
        </w:tc>
      </w:tr>
      <w:tr w:rsidR="00D33E43" w:rsidTr="000F0E2A">
        <w:trPr>
          <w:trHeight w:val="284"/>
        </w:trPr>
        <w:tc>
          <w:tcPr>
            <w:tcW w:w="9859" w:type="dxa"/>
            <w:gridSpan w:val="11"/>
          </w:tcPr>
          <w:p w:rsidR="00D33E43" w:rsidRPr="00127373" w:rsidRDefault="00D33E43" w:rsidP="000F0E2A">
            <w:pPr>
              <w:jc w:val="both"/>
            </w:pPr>
            <w:r w:rsidRPr="00127373">
              <w:t>Výuka ruského jazyka a češtiny pro cizince v jazykových školách a firmách, tlumočení a překlady, 7 let.</w:t>
            </w:r>
          </w:p>
          <w:p w:rsidR="00D33E43" w:rsidRPr="00127373" w:rsidRDefault="00D33E43" w:rsidP="000F0E2A">
            <w:pPr>
              <w:jc w:val="both"/>
            </w:pPr>
            <w:r w:rsidRPr="00127373">
              <w:t>UP v Olomouci, lektorka ruského jazyka na Katedře rusistiky</w:t>
            </w:r>
            <w:r>
              <w:t xml:space="preserve"> a v CJV FF, zkoušející ZK ECL</w:t>
            </w:r>
            <w:r w:rsidRPr="00127373">
              <w:t>, 5 let.</w:t>
            </w:r>
          </w:p>
          <w:p w:rsidR="00D33E43" w:rsidRDefault="00D33E43" w:rsidP="000F0E2A">
            <w:pPr>
              <w:jc w:val="both"/>
            </w:pPr>
            <w:r w:rsidRPr="00127373">
              <w:t xml:space="preserve">UTB Zlín, </w:t>
            </w:r>
            <w:r>
              <w:t>Centrum jazykového vzdělávání, 2 roky.</w:t>
            </w:r>
          </w:p>
        </w:tc>
      </w:tr>
      <w:tr w:rsidR="00D33E43" w:rsidTr="000F0E2A">
        <w:trPr>
          <w:trHeight w:val="250"/>
        </w:trPr>
        <w:tc>
          <w:tcPr>
            <w:tcW w:w="9859" w:type="dxa"/>
            <w:gridSpan w:val="11"/>
            <w:shd w:val="clear" w:color="auto" w:fill="F7CAAC"/>
          </w:tcPr>
          <w:p w:rsidR="00D33E43" w:rsidRDefault="00D33E43" w:rsidP="000F0E2A">
            <w:pPr>
              <w:jc w:val="both"/>
            </w:pPr>
            <w:r>
              <w:rPr>
                <w:b/>
              </w:rPr>
              <w:t>Zkušenosti s vedením kvalifikačních a rigorózních prací</w:t>
            </w:r>
          </w:p>
        </w:tc>
      </w:tr>
      <w:tr w:rsidR="00D33E43" w:rsidTr="000F0E2A">
        <w:trPr>
          <w:trHeight w:val="337"/>
        </w:trPr>
        <w:tc>
          <w:tcPr>
            <w:tcW w:w="9859" w:type="dxa"/>
            <w:gridSpan w:val="11"/>
          </w:tcPr>
          <w:p w:rsidR="00D33E43" w:rsidRDefault="00D33E43" w:rsidP="000F0E2A">
            <w:pPr>
              <w:jc w:val="both"/>
            </w:pPr>
            <w:r>
              <w:t>Počet vedených a obhájených bakalářských prací = 0. Počet vedených a obhájených diplomových prací = 0.</w:t>
            </w:r>
          </w:p>
        </w:tc>
      </w:tr>
      <w:tr w:rsidR="00D33E43" w:rsidTr="000F0E2A">
        <w:trPr>
          <w:cantSplit/>
        </w:trPr>
        <w:tc>
          <w:tcPr>
            <w:tcW w:w="3347" w:type="dxa"/>
            <w:gridSpan w:val="2"/>
            <w:tcBorders>
              <w:top w:val="single" w:sz="12" w:space="0" w:color="auto"/>
            </w:tcBorders>
            <w:shd w:val="clear" w:color="auto" w:fill="F7CAAC"/>
          </w:tcPr>
          <w:p w:rsidR="00D33E43" w:rsidRDefault="00D33E43" w:rsidP="000F0E2A">
            <w:pPr>
              <w:jc w:val="both"/>
            </w:pPr>
            <w:r>
              <w:rPr>
                <w:b/>
              </w:rPr>
              <w:t xml:space="preserve">Obor habilitačního řízení </w:t>
            </w:r>
          </w:p>
        </w:tc>
        <w:tc>
          <w:tcPr>
            <w:tcW w:w="2245" w:type="dxa"/>
            <w:gridSpan w:val="2"/>
            <w:tcBorders>
              <w:top w:val="single" w:sz="12" w:space="0" w:color="auto"/>
            </w:tcBorders>
            <w:shd w:val="clear" w:color="auto" w:fill="F7CAAC"/>
          </w:tcPr>
          <w:p w:rsidR="00D33E43" w:rsidRDefault="00D33E43" w:rsidP="000F0E2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33E43" w:rsidRDefault="00D33E43" w:rsidP="000F0E2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33E43" w:rsidRDefault="00D33E43" w:rsidP="000F0E2A">
            <w:pPr>
              <w:jc w:val="both"/>
              <w:rPr>
                <w:b/>
              </w:rPr>
            </w:pPr>
            <w:r>
              <w:rPr>
                <w:b/>
              </w:rPr>
              <w:t>Ohlasy publikací</w:t>
            </w:r>
          </w:p>
        </w:tc>
      </w:tr>
      <w:tr w:rsidR="00D33E43" w:rsidTr="000F0E2A">
        <w:trPr>
          <w:cantSplit/>
        </w:trPr>
        <w:tc>
          <w:tcPr>
            <w:tcW w:w="3347" w:type="dxa"/>
            <w:gridSpan w:val="2"/>
          </w:tcPr>
          <w:p w:rsidR="00D33E43" w:rsidRDefault="00D33E43" w:rsidP="000F0E2A">
            <w:pPr>
              <w:jc w:val="both"/>
            </w:pPr>
          </w:p>
        </w:tc>
        <w:tc>
          <w:tcPr>
            <w:tcW w:w="2245" w:type="dxa"/>
            <w:gridSpan w:val="2"/>
          </w:tcPr>
          <w:p w:rsidR="00D33E43" w:rsidRDefault="00D33E43" w:rsidP="000F0E2A">
            <w:pPr>
              <w:jc w:val="both"/>
            </w:pPr>
          </w:p>
        </w:tc>
        <w:tc>
          <w:tcPr>
            <w:tcW w:w="2248" w:type="dxa"/>
            <w:gridSpan w:val="4"/>
            <w:tcBorders>
              <w:right w:val="single" w:sz="12" w:space="0" w:color="auto"/>
            </w:tcBorders>
          </w:tcPr>
          <w:p w:rsidR="00D33E43" w:rsidRDefault="00D33E43" w:rsidP="000F0E2A">
            <w:pPr>
              <w:jc w:val="both"/>
            </w:pPr>
          </w:p>
        </w:tc>
        <w:tc>
          <w:tcPr>
            <w:tcW w:w="632" w:type="dxa"/>
            <w:tcBorders>
              <w:left w:val="single" w:sz="12" w:space="0" w:color="auto"/>
            </w:tcBorders>
            <w:shd w:val="clear" w:color="auto" w:fill="F7CAAC"/>
          </w:tcPr>
          <w:p w:rsidR="00D33E43" w:rsidRDefault="00D33E43" w:rsidP="000F0E2A">
            <w:pPr>
              <w:jc w:val="both"/>
            </w:pPr>
            <w:r>
              <w:rPr>
                <w:b/>
              </w:rPr>
              <w:t>WOS</w:t>
            </w:r>
          </w:p>
        </w:tc>
        <w:tc>
          <w:tcPr>
            <w:tcW w:w="693" w:type="dxa"/>
            <w:shd w:val="clear" w:color="auto" w:fill="F7CAAC"/>
          </w:tcPr>
          <w:p w:rsidR="00D33E43" w:rsidRDefault="00D33E43" w:rsidP="000F0E2A">
            <w:pPr>
              <w:jc w:val="both"/>
              <w:rPr>
                <w:sz w:val="18"/>
              </w:rPr>
            </w:pPr>
            <w:r>
              <w:rPr>
                <w:b/>
                <w:sz w:val="18"/>
              </w:rPr>
              <w:t>Scopus</w:t>
            </w:r>
          </w:p>
        </w:tc>
        <w:tc>
          <w:tcPr>
            <w:tcW w:w="694" w:type="dxa"/>
            <w:shd w:val="clear" w:color="auto" w:fill="F7CAAC"/>
          </w:tcPr>
          <w:p w:rsidR="00D33E43" w:rsidRDefault="00D33E43" w:rsidP="000F0E2A">
            <w:pPr>
              <w:jc w:val="both"/>
            </w:pPr>
            <w:r>
              <w:rPr>
                <w:b/>
                <w:sz w:val="18"/>
              </w:rPr>
              <w:t>ostatní</w:t>
            </w:r>
          </w:p>
        </w:tc>
      </w:tr>
      <w:tr w:rsidR="00D33E43" w:rsidTr="000F0E2A">
        <w:trPr>
          <w:cantSplit/>
          <w:trHeight w:val="70"/>
        </w:trPr>
        <w:tc>
          <w:tcPr>
            <w:tcW w:w="3347" w:type="dxa"/>
            <w:gridSpan w:val="2"/>
            <w:shd w:val="clear" w:color="auto" w:fill="F7CAAC"/>
          </w:tcPr>
          <w:p w:rsidR="00D33E43" w:rsidRDefault="00D33E43" w:rsidP="000F0E2A">
            <w:pPr>
              <w:jc w:val="both"/>
            </w:pPr>
            <w:r>
              <w:rPr>
                <w:b/>
              </w:rPr>
              <w:t>Obor jmenovacího řízení</w:t>
            </w:r>
          </w:p>
        </w:tc>
        <w:tc>
          <w:tcPr>
            <w:tcW w:w="2245" w:type="dxa"/>
            <w:gridSpan w:val="2"/>
            <w:shd w:val="clear" w:color="auto" w:fill="F7CAAC"/>
          </w:tcPr>
          <w:p w:rsidR="00D33E43" w:rsidRDefault="00D33E43" w:rsidP="000F0E2A">
            <w:pPr>
              <w:jc w:val="both"/>
            </w:pPr>
            <w:r>
              <w:rPr>
                <w:b/>
              </w:rPr>
              <w:t>Rok udělení hodnosti</w:t>
            </w:r>
          </w:p>
        </w:tc>
        <w:tc>
          <w:tcPr>
            <w:tcW w:w="2248" w:type="dxa"/>
            <w:gridSpan w:val="4"/>
            <w:tcBorders>
              <w:right w:val="single" w:sz="12" w:space="0" w:color="auto"/>
            </w:tcBorders>
            <w:shd w:val="clear" w:color="auto" w:fill="F7CAAC"/>
          </w:tcPr>
          <w:p w:rsidR="00D33E43" w:rsidRDefault="00D33E43" w:rsidP="000F0E2A">
            <w:pPr>
              <w:jc w:val="both"/>
            </w:pPr>
            <w:r>
              <w:rPr>
                <w:b/>
              </w:rPr>
              <w:t>Řízení konáno na VŠ</w:t>
            </w:r>
          </w:p>
        </w:tc>
        <w:tc>
          <w:tcPr>
            <w:tcW w:w="632" w:type="dxa"/>
            <w:vMerge w:val="restart"/>
            <w:tcBorders>
              <w:left w:val="single" w:sz="12" w:space="0" w:color="auto"/>
            </w:tcBorders>
          </w:tcPr>
          <w:p w:rsidR="00D33E43" w:rsidRDefault="00D33E43" w:rsidP="000F0E2A">
            <w:pPr>
              <w:jc w:val="both"/>
              <w:rPr>
                <w:b/>
              </w:rPr>
            </w:pPr>
          </w:p>
        </w:tc>
        <w:tc>
          <w:tcPr>
            <w:tcW w:w="693" w:type="dxa"/>
            <w:vMerge w:val="restart"/>
          </w:tcPr>
          <w:p w:rsidR="00D33E43" w:rsidRDefault="00D33E43" w:rsidP="000F0E2A">
            <w:pPr>
              <w:jc w:val="both"/>
              <w:rPr>
                <w:b/>
              </w:rPr>
            </w:pPr>
          </w:p>
        </w:tc>
        <w:tc>
          <w:tcPr>
            <w:tcW w:w="694" w:type="dxa"/>
            <w:vMerge w:val="restart"/>
          </w:tcPr>
          <w:p w:rsidR="00D33E43" w:rsidRDefault="00D33E43" w:rsidP="000F0E2A">
            <w:pPr>
              <w:jc w:val="both"/>
              <w:rPr>
                <w:b/>
              </w:rPr>
            </w:pPr>
          </w:p>
        </w:tc>
      </w:tr>
      <w:tr w:rsidR="00D33E43" w:rsidTr="000F0E2A">
        <w:trPr>
          <w:trHeight w:val="205"/>
        </w:trPr>
        <w:tc>
          <w:tcPr>
            <w:tcW w:w="3347" w:type="dxa"/>
            <w:gridSpan w:val="2"/>
          </w:tcPr>
          <w:p w:rsidR="00D33E43" w:rsidRDefault="00D33E43" w:rsidP="000F0E2A">
            <w:pPr>
              <w:jc w:val="both"/>
            </w:pPr>
          </w:p>
        </w:tc>
        <w:tc>
          <w:tcPr>
            <w:tcW w:w="2245" w:type="dxa"/>
            <w:gridSpan w:val="2"/>
          </w:tcPr>
          <w:p w:rsidR="00D33E43" w:rsidRDefault="00D33E43" w:rsidP="000F0E2A">
            <w:pPr>
              <w:jc w:val="both"/>
            </w:pPr>
          </w:p>
        </w:tc>
        <w:tc>
          <w:tcPr>
            <w:tcW w:w="2248" w:type="dxa"/>
            <w:gridSpan w:val="4"/>
            <w:tcBorders>
              <w:right w:val="single" w:sz="12" w:space="0" w:color="auto"/>
            </w:tcBorders>
          </w:tcPr>
          <w:p w:rsidR="00D33E43" w:rsidRDefault="00D33E43" w:rsidP="000F0E2A">
            <w:pPr>
              <w:jc w:val="both"/>
            </w:pPr>
          </w:p>
        </w:tc>
        <w:tc>
          <w:tcPr>
            <w:tcW w:w="632" w:type="dxa"/>
            <w:vMerge/>
            <w:tcBorders>
              <w:left w:val="single" w:sz="12" w:space="0" w:color="auto"/>
            </w:tcBorders>
            <w:vAlign w:val="center"/>
          </w:tcPr>
          <w:p w:rsidR="00D33E43" w:rsidRDefault="00D33E43" w:rsidP="000F0E2A">
            <w:pPr>
              <w:rPr>
                <w:b/>
              </w:rPr>
            </w:pPr>
          </w:p>
        </w:tc>
        <w:tc>
          <w:tcPr>
            <w:tcW w:w="693" w:type="dxa"/>
            <w:vMerge/>
            <w:vAlign w:val="center"/>
          </w:tcPr>
          <w:p w:rsidR="00D33E43" w:rsidRDefault="00D33E43" w:rsidP="000F0E2A">
            <w:pPr>
              <w:rPr>
                <w:b/>
              </w:rPr>
            </w:pPr>
          </w:p>
        </w:tc>
        <w:tc>
          <w:tcPr>
            <w:tcW w:w="694" w:type="dxa"/>
            <w:vMerge/>
            <w:vAlign w:val="center"/>
          </w:tcPr>
          <w:p w:rsidR="00D33E43" w:rsidRDefault="00D33E43" w:rsidP="000F0E2A">
            <w:pPr>
              <w:rPr>
                <w:b/>
              </w:rPr>
            </w:pPr>
          </w:p>
        </w:tc>
      </w:tr>
      <w:tr w:rsidR="00D33E43" w:rsidTr="000F0E2A">
        <w:tc>
          <w:tcPr>
            <w:tcW w:w="9859" w:type="dxa"/>
            <w:gridSpan w:val="11"/>
            <w:shd w:val="clear" w:color="auto" w:fill="F7CAAC"/>
          </w:tcPr>
          <w:p w:rsidR="00D33E43" w:rsidRDefault="00D33E43" w:rsidP="000F0E2A">
            <w:pPr>
              <w:jc w:val="both"/>
              <w:rPr>
                <w:b/>
              </w:rPr>
            </w:pPr>
            <w:r>
              <w:rPr>
                <w:b/>
              </w:rPr>
              <w:t xml:space="preserve">Přehled o nejvýznamnější publikační a další tvůrčí činnosti nebo další profesní činnosti u odborníků z praxe vztahující se k zabezpečovaným předmětům </w:t>
            </w:r>
          </w:p>
        </w:tc>
      </w:tr>
      <w:tr w:rsidR="00D33E43" w:rsidTr="000F0E2A">
        <w:trPr>
          <w:trHeight w:val="2347"/>
        </w:trPr>
        <w:tc>
          <w:tcPr>
            <w:tcW w:w="9859" w:type="dxa"/>
            <w:gridSpan w:val="11"/>
          </w:tcPr>
          <w:p w:rsidR="00D33E43" w:rsidRPr="008A5380" w:rsidRDefault="00D33E43" w:rsidP="000F0E2A">
            <w:pPr>
              <w:pStyle w:val="Zkladntext"/>
              <w:widowControl w:val="0"/>
              <w:suppressAutoHyphens/>
              <w:spacing w:line="100" w:lineRule="atLeast"/>
              <w:rPr>
                <w:sz w:val="20"/>
              </w:rPr>
            </w:pPr>
            <w:r w:rsidRPr="00EA6FB1">
              <w:rPr>
                <w:sz w:val="20"/>
              </w:rPr>
              <w:t xml:space="preserve">Cagašová, O. (2014). Новые наименования блюд в современных русских и чешских женских журналах. In </w:t>
            </w:r>
            <w:r w:rsidRPr="00EA6FB1">
              <w:rPr>
                <w:i/>
                <w:sz w:val="20"/>
              </w:rPr>
              <w:t xml:space="preserve">Dialog kultur VII. Materiály mezinárodní vědecké konference Hradec Králové - </w:t>
            </w:r>
            <w:proofErr w:type="gramStart"/>
            <w:r w:rsidRPr="00EA6FB1">
              <w:rPr>
                <w:i/>
                <w:sz w:val="20"/>
              </w:rPr>
              <w:t>22.-23</w:t>
            </w:r>
            <w:proofErr w:type="gramEnd"/>
            <w:r w:rsidRPr="00EA6FB1">
              <w:rPr>
                <w:i/>
                <w:sz w:val="20"/>
              </w:rPr>
              <w:t>. ledna 2013</w:t>
            </w:r>
            <w:r w:rsidRPr="00EA6FB1">
              <w:rPr>
                <w:sz w:val="20"/>
              </w:rPr>
              <w:t xml:space="preserve">. Hradec Králové: Garamon, s. r. o., s. 185-191. ISBN 978-80-86472-57-7. </w:t>
            </w:r>
          </w:p>
          <w:p w:rsidR="00D33E43" w:rsidRPr="008A5380" w:rsidRDefault="00D33E43" w:rsidP="000F0E2A">
            <w:pPr>
              <w:pStyle w:val="Zkladntext"/>
              <w:widowControl w:val="0"/>
              <w:suppressAutoHyphens/>
              <w:spacing w:line="100" w:lineRule="atLeast"/>
              <w:rPr>
                <w:sz w:val="20"/>
              </w:rPr>
            </w:pPr>
            <w:r w:rsidRPr="00EA6FB1">
              <w:rPr>
                <w:sz w:val="20"/>
              </w:rPr>
              <w:t xml:space="preserve">Brandejsová, M., Neumannová, K., </w:t>
            </w:r>
            <w:r w:rsidRPr="00A45720">
              <w:rPr>
                <w:sz w:val="20"/>
                <w:lang w:val="de-DE"/>
              </w:rPr>
              <w:t>&amp;</w:t>
            </w:r>
            <w:r>
              <w:rPr>
                <w:lang w:val="de-DE"/>
              </w:rPr>
              <w:t xml:space="preserve"> </w:t>
            </w:r>
            <w:r w:rsidRPr="00EA6FB1">
              <w:rPr>
                <w:sz w:val="20"/>
              </w:rPr>
              <w:t xml:space="preserve">Cagašová, O. (2015). Leksika sociolektov (studenčeskij, kompjuternyj i juvelirnyj žargony). In </w:t>
            </w:r>
            <w:r w:rsidRPr="00EA6FB1">
              <w:rPr>
                <w:i/>
                <w:sz w:val="20"/>
              </w:rPr>
              <w:t>Teoretičeskije i prikladnyje aspekty lingvističeskoj sinkretologii</w:t>
            </w:r>
            <w:r w:rsidRPr="00EA6FB1">
              <w:rPr>
                <w:sz w:val="20"/>
              </w:rPr>
              <w:t>. Olomouc: Univerzita Palackého, s. 167-186. ISBN 978-80-244-4867-1 (spoluaturoský podíl 30%)</w:t>
            </w:r>
          </w:p>
          <w:p w:rsidR="00D33E43" w:rsidRPr="008A5380" w:rsidRDefault="00D33E43" w:rsidP="000F0E2A">
            <w:pPr>
              <w:pStyle w:val="Zkladntext"/>
              <w:widowControl w:val="0"/>
              <w:suppressAutoHyphens/>
              <w:spacing w:line="100" w:lineRule="atLeast"/>
              <w:rPr>
                <w:sz w:val="20"/>
              </w:rPr>
            </w:pPr>
            <w:r w:rsidRPr="00EA6FB1">
              <w:rPr>
                <w:sz w:val="20"/>
              </w:rPr>
              <w:t xml:space="preserve">Cagašová, O. (2015). Новые наименования лиц в современных русских и чешских женских журналах. In Kostincová, J. </w:t>
            </w:r>
            <w:r w:rsidRPr="00EA6FB1">
              <w:rPr>
                <w:i/>
                <w:sz w:val="20"/>
              </w:rPr>
              <w:t>Dialog kultur VIII</w:t>
            </w:r>
            <w:r w:rsidRPr="00EA6FB1">
              <w:rPr>
                <w:sz w:val="20"/>
              </w:rPr>
              <w:t xml:space="preserve">. Hradec Králové: Gaudeamus, s. 28-33. ISBN 978-80-7435-621-6. </w:t>
            </w:r>
          </w:p>
          <w:p w:rsidR="00D33E43" w:rsidRPr="008A5380" w:rsidRDefault="00D33E43" w:rsidP="000F0E2A">
            <w:pPr>
              <w:pStyle w:val="Zkladntext"/>
              <w:widowControl w:val="0"/>
              <w:suppressAutoHyphens/>
              <w:spacing w:line="100" w:lineRule="atLeast"/>
              <w:rPr>
                <w:sz w:val="20"/>
              </w:rPr>
            </w:pPr>
            <w:r w:rsidRPr="00EA6FB1">
              <w:rPr>
                <w:sz w:val="20"/>
              </w:rPr>
              <w:t xml:space="preserve">Cagašová, O. (2016). Фразеологические сравнения со значением «быстрый – медленный» в русском и чешском языках. In Мокиенко, ВМ. </w:t>
            </w:r>
            <w:r w:rsidRPr="00EA6FB1">
              <w:rPr>
                <w:i/>
                <w:sz w:val="20"/>
              </w:rPr>
              <w:t>Устойчивые сравнения в системе фразеологии</w:t>
            </w:r>
            <w:r w:rsidRPr="00EA6FB1">
              <w:rPr>
                <w:sz w:val="20"/>
              </w:rPr>
              <w:t xml:space="preserve">. Санкт-Петербург: ООО Издательство "ЛЕМА", Россия, Санкт-Петербург, s. 108-111. ISBN 978-5-8465-1529-1. </w:t>
            </w:r>
          </w:p>
          <w:p w:rsidR="00D33E43" w:rsidRPr="008A5380" w:rsidRDefault="00D33E43" w:rsidP="000F0E2A">
            <w:pPr>
              <w:pStyle w:val="Zkladntext"/>
              <w:widowControl w:val="0"/>
              <w:suppressAutoHyphens/>
              <w:spacing w:line="100" w:lineRule="atLeast"/>
              <w:rPr>
                <w:sz w:val="20"/>
              </w:rPr>
            </w:pPr>
            <w:r w:rsidRPr="00EA6FB1">
              <w:rPr>
                <w:sz w:val="20"/>
              </w:rPr>
              <w:t xml:space="preserve">Cagašová, O. (2016). Лексико-семантический синкретизм на материале русского и чешского компьютерного жаргона. In Giger, M. </w:t>
            </w:r>
            <w:r w:rsidRPr="00EA6FB1">
              <w:rPr>
                <w:i/>
                <w:sz w:val="20"/>
              </w:rPr>
              <w:t>Slované: Souznění a konflikty</w:t>
            </w:r>
            <w:r w:rsidRPr="00EA6FB1">
              <w:rPr>
                <w:sz w:val="20"/>
              </w:rPr>
              <w:t xml:space="preserve">. Praha: Pavel Mervart, Červený Kostelec, s. 33-41. ISBN 978-80-7465-228-8. </w:t>
            </w:r>
          </w:p>
        </w:tc>
      </w:tr>
      <w:tr w:rsidR="00D33E43" w:rsidTr="000F0E2A">
        <w:trPr>
          <w:trHeight w:val="218"/>
        </w:trPr>
        <w:tc>
          <w:tcPr>
            <w:tcW w:w="9859" w:type="dxa"/>
            <w:gridSpan w:val="11"/>
            <w:shd w:val="clear" w:color="auto" w:fill="F7CAAC"/>
          </w:tcPr>
          <w:p w:rsidR="00D33E43" w:rsidRDefault="00D33E43" w:rsidP="000F0E2A">
            <w:pPr>
              <w:rPr>
                <w:b/>
              </w:rPr>
            </w:pPr>
            <w:r>
              <w:rPr>
                <w:b/>
              </w:rPr>
              <w:t>Působení v zahraničí</w:t>
            </w:r>
          </w:p>
        </w:tc>
      </w:tr>
      <w:tr w:rsidR="00D33E43" w:rsidTr="000F0E2A">
        <w:trPr>
          <w:trHeight w:val="328"/>
        </w:trPr>
        <w:tc>
          <w:tcPr>
            <w:tcW w:w="9859" w:type="dxa"/>
            <w:gridSpan w:val="11"/>
          </w:tcPr>
          <w:p w:rsidR="00D33E43" w:rsidRPr="00AF28C0" w:rsidRDefault="00D33E43" w:rsidP="000F0E2A"/>
        </w:tc>
      </w:tr>
      <w:tr w:rsidR="00D33E43" w:rsidTr="000F0E2A">
        <w:trPr>
          <w:cantSplit/>
          <w:trHeight w:val="470"/>
        </w:trPr>
        <w:tc>
          <w:tcPr>
            <w:tcW w:w="2518" w:type="dxa"/>
            <w:shd w:val="clear" w:color="auto" w:fill="F7CAAC"/>
          </w:tcPr>
          <w:p w:rsidR="00D33E43" w:rsidRDefault="00D33E43" w:rsidP="000F0E2A">
            <w:pPr>
              <w:jc w:val="both"/>
              <w:rPr>
                <w:b/>
              </w:rPr>
            </w:pPr>
            <w:r>
              <w:rPr>
                <w:b/>
              </w:rPr>
              <w:t xml:space="preserve">Podpis </w:t>
            </w:r>
          </w:p>
        </w:tc>
        <w:tc>
          <w:tcPr>
            <w:tcW w:w="4536" w:type="dxa"/>
            <w:gridSpan w:val="5"/>
          </w:tcPr>
          <w:p w:rsidR="00D33E43" w:rsidRDefault="00D33E43" w:rsidP="000F0E2A">
            <w:pPr>
              <w:jc w:val="both"/>
            </w:pPr>
            <w:r>
              <w:t>Oxana Cagašová v. r.</w:t>
            </w:r>
          </w:p>
        </w:tc>
        <w:tc>
          <w:tcPr>
            <w:tcW w:w="786" w:type="dxa"/>
            <w:gridSpan w:val="2"/>
            <w:shd w:val="clear" w:color="auto" w:fill="F7CAAC"/>
          </w:tcPr>
          <w:p w:rsidR="00D33E43" w:rsidRDefault="00D33E43" w:rsidP="000F0E2A">
            <w:pPr>
              <w:jc w:val="both"/>
            </w:pPr>
            <w:r>
              <w:rPr>
                <w:b/>
              </w:rPr>
              <w:t>datum</w:t>
            </w:r>
          </w:p>
        </w:tc>
        <w:tc>
          <w:tcPr>
            <w:tcW w:w="2019" w:type="dxa"/>
            <w:gridSpan w:val="3"/>
          </w:tcPr>
          <w:p w:rsidR="00D33E43" w:rsidRDefault="00F320F3" w:rsidP="000F0E2A">
            <w:pPr>
              <w:jc w:val="both"/>
            </w:pPr>
            <w:r>
              <w:t>15. 6. 2018</w:t>
            </w:r>
          </w:p>
        </w:tc>
      </w:tr>
    </w:tbl>
    <w:p w:rsidR="004E0B86" w:rsidRDefault="004E0B86"/>
    <w:p w:rsidR="00D33E43" w:rsidRDefault="00D33E43">
      <w:pPr>
        <w:spacing w:after="200" w:line="276" w:lineRule="auto"/>
      </w:pPr>
      <w:r>
        <w:br w:type="page"/>
      </w:r>
    </w:p>
    <w:tbl>
      <w:tblPr>
        <w:tblpPr w:leftFromText="141" w:rightFromText="141" w:vertAnchor="text" w:horzAnchor="margin" w:tblpXSpec="center" w:tblpY="18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33E43" w:rsidTr="000F0E2A">
        <w:tc>
          <w:tcPr>
            <w:tcW w:w="9859" w:type="dxa"/>
            <w:gridSpan w:val="11"/>
            <w:tcBorders>
              <w:bottom w:val="double" w:sz="4" w:space="0" w:color="auto"/>
            </w:tcBorders>
            <w:shd w:val="clear" w:color="auto" w:fill="BDD6EE"/>
          </w:tcPr>
          <w:p w:rsidR="00D33E43" w:rsidRDefault="00D33E43" w:rsidP="000F0E2A">
            <w:pPr>
              <w:jc w:val="both"/>
              <w:rPr>
                <w:b/>
                <w:sz w:val="28"/>
              </w:rPr>
            </w:pPr>
            <w:r>
              <w:rPr>
                <w:b/>
                <w:sz w:val="28"/>
              </w:rPr>
              <w:lastRenderedPageBreak/>
              <w:t>C-I – Personální zabezpečení</w:t>
            </w:r>
          </w:p>
        </w:tc>
      </w:tr>
      <w:tr w:rsidR="00D33E43" w:rsidTr="000F0E2A">
        <w:tc>
          <w:tcPr>
            <w:tcW w:w="2518" w:type="dxa"/>
            <w:tcBorders>
              <w:top w:val="double" w:sz="4" w:space="0" w:color="auto"/>
            </w:tcBorders>
            <w:shd w:val="clear" w:color="auto" w:fill="F7CAAC"/>
          </w:tcPr>
          <w:p w:rsidR="00D33E43" w:rsidRDefault="00D33E43" w:rsidP="000F0E2A">
            <w:pPr>
              <w:jc w:val="both"/>
              <w:rPr>
                <w:b/>
              </w:rPr>
            </w:pPr>
            <w:r>
              <w:rPr>
                <w:b/>
              </w:rPr>
              <w:t>Vysoká škola</w:t>
            </w:r>
          </w:p>
        </w:tc>
        <w:tc>
          <w:tcPr>
            <w:tcW w:w="7341" w:type="dxa"/>
            <w:gridSpan w:val="10"/>
          </w:tcPr>
          <w:p w:rsidR="00D33E43" w:rsidRDefault="00D33E43" w:rsidP="000F0E2A">
            <w:pPr>
              <w:jc w:val="both"/>
            </w:pPr>
            <w:r>
              <w:t>Univerzita Tomáše Bati ve Zlíně</w:t>
            </w:r>
          </w:p>
        </w:tc>
      </w:tr>
      <w:tr w:rsidR="00D33E43" w:rsidTr="000F0E2A">
        <w:tc>
          <w:tcPr>
            <w:tcW w:w="2518" w:type="dxa"/>
            <w:shd w:val="clear" w:color="auto" w:fill="F7CAAC"/>
          </w:tcPr>
          <w:p w:rsidR="00D33E43" w:rsidRDefault="00D33E43" w:rsidP="000F0E2A">
            <w:pPr>
              <w:jc w:val="both"/>
              <w:rPr>
                <w:b/>
              </w:rPr>
            </w:pPr>
            <w:r>
              <w:rPr>
                <w:b/>
              </w:rPr>
              <w:t>Součást vysoké školy</w:t>
            </w:r>
          </w:p>
        </w:tc>
        <w:tc>
          <w:tcPr>
            <w:tcW w:w="7341" w:type="dxa"/>
            <w:gridSpan w:val="10"/>
          </w:tcPr>
          <w:p w:rsidR="00D33E43" w:rsidRDefault="00D33E43" w:rsidP="000F0E2A">
            <w:pPr>
              <w:jc w:val="both"/>
            </w:pPr>
            <w:r>
              <w:t>Fakulta humanitních studií</w:t>
            </w:r>
          </w:p>
        </w:tc>
      </w:tr>
      <w:tr w:rsidR="00D33E43" w:rsidTr="000F0E2A">
        <w:tc>
          <w:tcPr>
            <w:tcW w:w="2518" w:type="dxa"/>
            <w:shd w:val="clear" w:color="auto" w:fill="F7CAAC"/>
          </w:tcPr>
          <w:p w:rsidR="00D33E43" w:rsidRDefault="00D33E43" w:rsidP="000F0E2A">
            <w:pPr>
              <w:jc w:val="both"/>
              <w:rPr>
                <w:b/>
              </w:rPr>
            </w:pPr>
            <w:r>
              <w:rPr>
                <w:b/>
              </w:rPr>
              <w:t>Název studijního programu</w:t>
            </w:r>
          </w:p>
        </w:tc>
        <w:tc>
          <w:tcPr>
            <w:tcW w:w="7341" w:type="dxa"/>
            <w:gridSpan w:val="10"/>
          </w:tcPr>
          <w:p w:rsidR="00D33E43" w:rsidRDefault="00A64891" w:rsidP="000F0E2A">
            <w:pPr>
              <w:jc w:val="both"/>
            </w:pPr>
            <w:r>
              <w:t>Andragogika</w:t>
            </w:r>
          </w:p>
        </w:tc>
      </w:tr>
      <w:tr w:rsidR="00D33E43" w:rsidTr="000F0E2A">
        <w:tc>
          <w:tcPr>
            <w:tcW w:w="2518" w:type="dxa"/>
            <w:shd w:val="clear" w:color="auto" w:fill="F7CAAC"/>
          </w:tcPr>
          <w:p w:rsidR="00D33E43" w:rsidRDefault="00D33E43" w:rsidP="000F0E2A">
            <w:pPr>
              <w:jc w:val="both"/>
              <w:rPr>
                <w:b/>
              </w:rPr>
            </w:pPr>
            <w:r>
              <w:rPr>
                <w:b/>
              </w:rPr>
              <w:t>Jméno a příjmení</w:t>
            </w:r>
          </w:p>
        </w:tc>
        <w:tc>
          <w:tcPr>
            <w:tcW w:w="4536" w:type="dxa"/>
            <w:gridSpan w:val="5"/>
          </w:tcPr>
          <w:p w:rsidR="00D33E43" w:rsidRDefault="00D33E43" w:rsidP="000F0E2A">
            <w:r>
              <w:t>Lenka Haburajová Ilavská</w:t>
            </w:r>
          </w:p>
        </w:tc>
        <w:tc>
          <w:tcPr>
            <w:tcW w:w="709" w:type="dxa"/>
            <w:shd w:val="clear" w:color="auto" w:fill="F7CAAC"/>
          </w:tcPr>
          <w:p w:rsidR="00D33E43" w:rsidRDefault="00D33E43" w:rsidP="000F0E2A">
            <w:pPr>
              <w:jc w:val="both"/>
              <w:rPr>
                <w:b/>
              </w:rPr>
            </w:pPr>
            <w:r>
              <w:rPr>
                <w:b/>
              </w:rPr>
              <w:t>Tituly</w:t>
            </w:r>
          </w:p>
        </w:tc>
        <w:tc>
          <w:tcPr>
            <w:tcW w:w="2096" w:type="dxa"/>
            <w:gridSpan w:val="4"/>
          </w:tcPr>
          <w:p w:rsidR="00D33E43" w:rsidRDefault="00D33E43" w:rsidP="000F0E2A">
            <w:pPr>
              <w:jc w:val="both"/>
            </w:pPr>
            <w:r>
              <w:t>doc. PhDr., Ph.D.</w:t>
            </w:r>
          </w:p>
        </w:tc>
      </w:tr>
      <w:tr w:rsidR="00D33E43" w:rsidTr="000F0E2A">
        <w:tc>
          <w:tcPr>
            <w:tcW w:w="2518" w:type="dxa"/>
            <w:shd w:val="clear" w:color="auto" w:fill="F7CAAC"/>
          </w:tcPr>
          <w:p w:rsidR="00D33E43" w:rsidRDefault="00D33E43" w:rsidP="000F0E2A">
            <w:pPr>
              <w:jc w:val="both"/>
              <w:rPr>
                <w:b/>
              </w:rPr>
            </w:pPr>
            <w:r>
              <w:rPr>
                <w:b/>
              </w:rPr>
              <w:t>Rok narození</w:t>
            </w:r>
          </w:p>
        </w:tc>
        <w:tc>
          <w:tcPr>
            <w:tcW w:w="829" w:type="dxa"/>
          </w:tcPr>
          <w:p w:rsidR="00D33E43" w:rsidRDefault="00D33E43" w:rsidP="000F0E2A">
            <w:pPr>
              <w:jc w:val="both"/>
            </w:pPr>
            <w:r>
              <w:t>1978</w:t>
            </w:r>
          </w:p>
        </w:tc>
        <w:tc>
          <w:tcPr>
            <w:tcW w:w="1721" w:type="dxa"/>
            <w:shd w:val="clear" w:color="auto" w:fill="F7CAAC"/>
          </w:tcPr>
          <w:p w:rsidR="00D33E43" w:rsidRDefault="00D33E43" w:rsidP="000F0E2A">
            <w:pPr>
              <w:jc w:val="both"/>
              <w:rPr>
                <w:b/>
              </w:rPr>
            </w:pPr>
            <w:r>
              <w:rPr>
                <w:b/>
              </w:rPr>
              <w:t>typ vztahu k VŠ</w:t>
            </w:r>
          </w:p>
        </w:tc>
        <w:tc>
          <w:tcPr>
            <w:tcW w:w="992" w:type="dxa"/>
            <w:gridSpan w:val="2"/>
          </w:tcPr>
          <w:p w:rsidR="00D33E43" w:rsidRDefault="00D33E43" w:rsidP="000F0E2A">
            <w:pPr>
              <w:jc w:val="both"/>
            </w:pPr>
            <w:r>
              <w:t xml:space="preserve">pp </w:t>
            </w:r>
          </w:p>
          <w:p w:rsidR="00D33E43" w:rsidRDefault="00D33E43" w:rsidP="000F0E2A">
            <w:pPr>
              <w:jc w:val="both"/>
            </w:pPr>
          </w:p>
        </w:tc>
        <w:tc>
          <w:tcPr>
            <w:tcW w:w="994" w:type="dxa"/>
            <w:shd w:val="clear" w:color="auto" w:fill="F7CAAC"/>
          </w:tcPr>
          <w:p w:rsidR="00D33E43" w:rsidRDefault="00D33E43" w:rsidP="000F0E2A">
            <w:pPr>
              <w:jc w:val="both"/>
              <w:rPr>
                <w:b/>
              </w:rPr>
            </w:pPr>
            <w:r>
              <w:rPr>
                <w:b/>
              </w:rPr>
              <w:t>rozsah</w:t>
            </w:r>
          </w:p>
        </w:tc>
        <w:tc>
          <w:tcPr>
            <w:tcW w:w="709" w:type="dxa"/>
          </w:tcPr>
          <w:p w:rsidR="00D33E43" w:rsidRDefault="00D33E43" w:rsidP="000F0E2A">
            <w:pPr>
              <w:jc w:val="both"/>
            </w:pPr>
            <w:r>
              <w:t xml:space="preserve">40 </w:t>
            </w:r>
          </w:p>
        </w:tc>
        <w:tc>
          <w:tcPr>
            <w:tcW w:w="709" w:type="dxa"/>
            <w:gridSpan w:val="2"/>
            <w:shd w:val="clear" w:color="auto" w:fill="F7CAAC"/>
          </w:tcPr>
          <w:p w:rsidR="00D33E43" w:rsidRDefault="00D33E43" w:rsidP="000F0E2A">
            <w:pPr>
              <w:jc w:val="both"/>
              <w:rPr>
                <w:b/>
              </w:rPr>
            </w:pPr>
            <w:r>
              <w:rPr>
                <w:b/>
              </w:rPr>
              <w:t>do kdy</w:t>
            </w:r>
          </w:p>
        </w:tc>
        <w:tc>
          <w:tcPr>
            <w:tcW w:w="1387" w:type="dxa"/>
            <w:gridSpan w:val="2"/>
          </w:tcPr>
          <w:p w:rsidR="00D33E43" w:rsidRDefault="00D33E43" w:rsidP="000F0E2A">
            <w:pPr>
              <w:jc w:val="both"/>
            </w:pPr>
            <w:r>
              <w:t xml:space="preserve">N </w:t>
            </w:r>
          </w:p>
          <w:p w:rsidR="00D33E43" w:rsidRDefault="00D33E43" w:rsidP="000F0E2A">
            <w:pPr>
              <w:jc w:val="both"/>
            </w:pPr>
          </w:p>
        </w:tc>
      </w:tr>
      <w:tr w:rsidR="00D33E43" w:rsidTr="000F0E2A">
        <w:tc>
          <w:tcPr>
            <w:tcW w:w="5068" w:type="dxa"/>
            <w:gridSpan w:val="3"/>
            <w:shd w:val="clear" w:color="auto" w:fill="F7CAAC"/>
          </w:tcPr>
          <w:p w:rsidR="00D33E43" w:rsidRDefault="00D33E43" w:rsidP="000F0E2A">
            <w:pPr>
              <w:jc w:val="both"/>
              <w:rPr>
                <w:b/>
              </w:rPr>
            </w:pPr>
            <w:r>
              <w:rPr>
                <w:b/>
              </w:rPr>
              <w:t>Typ vztahu na součásti VŠ, která uskutečňuje st. program</w:t>
            </w:r>
          </w:p>
        </w:tc>
        <w:tc>
          <w:tcPr>
            <w:tcW w:w="992" w:type="dxa"/>
            <w:gridSpan w:val="2"/>
          </w:tcPr>
          <w:p w:rsidR="00D33E43" w:rsidRDefault="00D33E43" w:rsidP="000F0E2A">
            <w:pPr>
              <w:jc w:val="both"/>
            </w:pPr>
            <w:r>
              <w:t>PP</w:t>
            </w:r>
          </w:p>
        </w:tc>
        <w:tc>
          <w:tcPr>
            <w:tcW w:w="994" w:type="dxa"/>
            <w:shd w:val="clear" w:color="auto" w:fill="F7CAAC"/>
          </w:tcPr>
          <w:p w:rsidR="00D33E43" w:rsidRDefault="00D33E43" w:rsidP="000F0E2A">
            <w:pPr>
              <w:jc w:val="both"/>
              <w:rPr>
                <w:b/>
              </w:rPr>
            </w:pPr>
            <w:r>
              <w:rPr>
                <w:b/>
              </w:rPr>
              <w:t>rozsah</w:t>
            </w:r>
          </w:p>
        </w:tc>
        <w:tc>
          <w:tcPr>
            <w:tcW w:w="709" w:type="dxa"/>
          </w:tcPr>
          <w:p w:rsidR="00D33E43" w:rsidRDefault="00D33E43" w:rsidP="000F0E2A">
            <w:pPr>
              <w:jc w:val="both"/>
            </w:pPr>
            <w:r>
              <w:t xml:space="preserve">40 </w:t>
            </w:r>
          </w:p>
        </w:tc>
        <w:tc>
          <w:tcPr>
            <w:tcW w:w="709" w:type="dxa"/>
            <w:gridSpan w:val="2"/>
            <w:shd w:val="clear" w:color="auto" w:fill="F7CAAC"/>
          </w:tcPr>
          <w:p w:rsidR="00D33E43" w:rsidRDefault="00D33E43" w:rsidP="000F0E2A">
            <w:pPr>
              <w:jc w:val="both"/>
              <w:rPr>
                <w:b/>
              </w:rPr>
            </w:pPr>
            <w:r>
              <w:rPr>
                <w:b/>
              </w:rPr>
              <w:t>do kdy</w:t>
            </w:r>
          </w:p>
        </w:tc>
        <w:tc>
          <w:tcPr>
            <w:tcW w:w="1387" w:type="dxa"/>
            <w:gridSpan w:val="2"/>
          </w:tcPr>
          <w:p w:rsidR="00D33E43" w:rsidRDefault="00D33E43" w:rsidP="000F0E2A">
            <w:pPr>
              <w:jc w:val="both"/>
            </w:pPr>
            <w:r>
              <w:t>N</w:t>
            </w:r>
          </w:p>
        </w:tc>
      </w:tr>
      <w:tr w:rsidR="00D33E43" w:rsidTr="000F0E2A">
        <w:tc>
          <w:tcPr>
            <w:tcW w:w="6060" w:type="dxa"/>
            <w:gridSpan w:val="5"/>
            <w:shd w:val="clear" w:color="auto" w:fill="F7CAAC"/>
          </w:tcPr>
          <w:p w:rsidR="00D33E43" w:rsidRDefault="00D33E43" w:rsidP="000F0E2A">
            <w:pPr>
              <w:jc w:val="both"/>
            </w:pPr>
            <w:r>
              <w:rPr>
                <w:b/>
              </w:rPr>
              <w:t>Další současná působení jako akademický pracovník na jiných VŠ</w:t>
            </w:r>
          </w:p>
        </w:tc>
        <w:tc>
          <w:tcPr>
            <w:tcW w:w="1703" w:type="dxa"/>
            <w:gridSpan w:val="2"/>
            <w:shd w:val="clear" w:color="auto" w:fill="F7CAAC"/>
          </w:tcPr>
          <w:p w:rsidR="00D33E43" w:rsidRDefault="00D33E43" w:rsidP="000F0E2A">
            <w:pPr>
              <w:jc w:val="both"/>
              <w:rPr>
                <w:b/>
              </w:rPr>
            </w:pPr>
            <w:r>
              <w:rPr>
                <w:b/>
              </w:rPr>
              <w:t xml:space="preserve">typ prac. </w:t>
            </w:r>
            <w:proofErr w:type="gramStart"/>
            <w:r>
              <w:rPr>
                <w:b/>
              </w:rPr>
              <w:t>vztahu</w:t>
            </w:r>
            <w:proofErr w:type="gramEnd"/>
          </w:p>
        </w:tc>
        <w:tc>
          <w:tcPr>
            <w:tcW w:w="2096" w:type="dxa"/>
            <w:gridSpan w:val="4"/>
            <w:shd w:val="clear" w:color="auto" w:fill="F7CAAC"/>
          </w:tcPr>
          <w:p w:rsidR="00D33E43" w:rsidRDefault="00D33E43" w:rsidP="000F0E2A">
            <w:pPr>
              <w:jc w:val="both"/>
              <w:rPr>
                <w:b/>
              </w:rPr>
            </w:pPr>
            <w:r>
              <w:rPr>
                <w:b/>
              </w:rPr>
              <w:t>rozsah</w:t>
            </w:r>
          </w:p>
        </w:tc>
      </w:tr>
      <w:tr w:rsidR="00D33E43" w:rsidTr="000F0E2A">
        <w:tc>
          <w:tcPr>
            <w:tcW w:w="6060" w:type="dxa"/>
            <w:gridSpan w:val="5"/>
          </w:tcPr>
          <w:p w:rsidR="00D33E43" w:rsidRDefault="00D33E43" w:rsidP="000F0E2A">
            <w:pPr>
              <w:jc w:val="both"/>
            </w:pPr>
          </w:p>
        </w:tc>
        <w:tc>
          <w:tcPr>
            <w:tcW w:w="1703" w:type="dxa"/>
            <w:gridSpan w:val="2"/>
          </w:tcPr>
          <w:p w:rsidR="00D33E43" w:rsidRDefault="00F320F3" w:rsidP="000F0E2A">
            <w:pPr>
              <w:jc w:val="both"/>
            </w:pPr>
            <w:r>
              <w:t>Nemá</w:t>
            </w:r>
          </w:p>
        </w:tc>
        <w:tc>
          <w:tcPr>
            <w:tcW w:w="2096" w:type="dxa"/>
            <w:gridSpan w:val="4"/>
          </w:tcPr>
          <w:p w:rsidR="00D33E43" w:rsidRDefault="00D33E43" w:rsidP="000F0E2A">
            <w:pPr>
              <w:jc w:val="both"/>
            </w:pPr>
          </w:p>
        </w:tc>
      </w:tr>
      <w:tr w:rsidR="00D33E43" w:rsidTr="000F0E2A">
        <w:tc>
          <w:tcPr>
            <w:tcW w:w="6060" w:type="dxa"/>
            <w:gridSpan w:val="5"/>
          </w:tcPr>
          <w:p w:rsidR="00D33E43" w:rsidRDefault="00D33E43" w:rsidP="000F0E2A">
            <w:pPr>
              <w:jc w:val="both"/>
            </w:pPr>
          </w:p>
        </w:tc>
        <w:tc>
          <w:tcPr>
            <w:tcW w:w="1703" w:type="dxa"/>
            <w:gridSpan w:val="2"/>
          </w:tcPr>
          <w:p w:rsidR="00D33E43" w:rsidRDefault="00D33E43" w:rsidP="000F0E2A">
            <w:pPr>
              <w:jc w:val="both"/>
            </w:pPr>
          </w:p>
        </w:tc>
        <w:tc>
          <w:tcPr>
            <w:tcW w:w="2096" w:type="dxa"/>
            <w:gridSpan w:val="4"/>
          </w:tcPr>
          <w:p w:rsidR="00D33E43" w:rsidRDefault="00D33E43" w:rsidP="000F0E2A">
            <w:pPr>
              <w:jc w:val="both"/>
            </w:pPr>
          </w:p>
        </w:tc>
      </w:tr>
      <w:tr w:rsidR="00D33E43" w:rsidTr="000F0E2A">
        <w:tc>
          <w:tcPr>
            <w:tcW w:w="6060" w:type="dxa"/>
            <w:gridSpan w:val="5"/>
          </w:tcPr>
          <w:p w:rsidR="00D33E43" w:rsidRDefault="00D33E43" w:rsidP="000F0E2A">
            <w:pPr>
              <w:jc w:val="both"/>
            </w:pPr>
          </w:p>
        </w:tc>
        <w:tc>
          <w:tcPr>
            <w:tcW w:w="1703" w:type="dxa"/>
            <w:gridSpan w:val="2"/>
          </w:tcPr>
          <w:p w:rsidR="00D33E43" w:rsidRDefault="00D33E43" w:rsidP="000F0E2A">
            <w:pPr>
              <w:jc w:val="both"/>
            </w:pPr>
          </w:p>
        </w:tc>
        <w:tc>
          <w:tcPr>
            <w:tcW w:w="2096" w:type="dxa"/>
            <w:gridSpan w:val="4"/>
          </w:tcPr>
          <w:p w:rsidR="00D33E43" w:rsidRDefault="00D33E43" w:rsidP="000F0E2A">
            <w:pPr>
              <w:jc w:val="both"/>
            </w:pPr>
          </w:p>
        </w:tc>
      </w:tr>
      <w:tr w:rsidR="00D33E43" w:rsidTr="000F0E2A">
        <w:tc>
          <w:tcPr>
            <w:tcW w:w="6060" w:type="dxa"/>
            <w:gridSpan w:val="5"/>
          </w:tcPr>
          <w:p w:rsidR="00D33E43" w:rsidRDefault="00D33E43" w:rsidP="000F0E2A">
            <w:pPr>
              <w:jc w:val="both"/>
            </w:pPr>
          </w:p>
        </w:tc>
        <w:tc>
          <w:tcPr>
            <w:tcW w:w="1703" w:type="dxa"/>
            <w:gridSpan w:val="2"/>
          </w:tcPr>
          <w:p w:rsidR="00D33E43" w:rsidRDefault="00D33E43" w:rsidP="000F0E2A">
            <w:pPr>
              <w:jc w:val="both"/>
            </w:pPr>
          </w:p>
        </w:tc>
        <w:tc>
          <w:tcPr>
            <w:tcW w:w="2096" w:type="dxa"/>
            <w:gridSpan w:val="4"/>
          </w:tcPr>
          <w:p w:rsidR="00D33E43" w:rsidRDefault="00D33E43" w:rsidP="000F0E2A">
            <w:pPr>
              <w:jc w:val="both"/>
            </w:pPr>
          </w:p>
        </w:tc>
      </w:tr>
      <w:tr w:rsidR="00D33E43" w:rsidTr="000F0E2A">
        <w:tc>
          <w:tcPr>
            <w:tcW w:w="9859" w:type="dxa"/>
            <w:gridSpan w:val="11"/>
            <w:shd w:val="clear" w:color="auto" w:fill="F7CAAC"/>
          </w:tcPr>
          <w:p w:rsidR="00D33E43" w:rsidRDefault="00D33E43" w:rsidP="000F0E2A">
            <w:pPr>
              <w:jc w:val="both"/>
            </w:pPr>
            <w:r>
              <w:rPr>
                <w:b/>
              </w:rPr>
              <w:t>Předměty příslušného studijního programu a způsob zapojení do jejich výuky, příp. další zapojení do uskutečňování studijního programu</w:t>
            </w:r>
          </w:p>
        </w:tc>
      </w:tr>
      <w:tr w:rsidR="00D33E43" w:rsidTr="009B1E82">
        <w:trPr>
          <w:trHeight w:val="308"/>
        </w:trPr>
        <w:tc>
          <w:tcPr>
            <w:tcW w:w="9859" w:type="dxa"/>
            <w:gridSpan w:val="11"/>
            <w:tcBorders>
              <w:top w:val="nil"/>
            </w:tcBorders>
          </w:tcPr>
          <w:p w:rsidR="00D33E43" w:rsidRDefault="00D33E43" w:rsidP="000F0E2A">
            <w:r>
              <w:t>Metodika supervizí (garant, vyučující).</w:t>
            </w:r>
          </w:p>
        </w:tc>
      </w:tr>
      <w:tr w:rsidR="00D33E43" w:rsidTr="000F0E2A">
        <w:tc>
          <w:tcPr>
            <w:tcW w:w="9859" w:type="dxa"/>
            <w:gridSpan w:val="11"/>
            <w:shd w:val="clear" w:color="auto" w:fill="F7CAAC"/>
          </w:tcPr>
          <w:p w:rsidR="00D33E43" w:rsidRDefault="00D33E43" w:rsidP="000F0E2A">
            <w:pPr>
              <w:jc w:val="both"/>
            </w:pPr>
            <w:r>
              <w:rPr>
                <w:b/>
              </w:rPr>
              <w:t xml:space="preserve">Údaje o vzdělání na VŠ </w:t>
            </w:r>
          </w:p>
        </w:tc>
      </w:tr>
      <w:tr w:rsidR="00D33E43" w:rsidTr="000F0E2A">
        <w:trPr>
          <w:trHeight w:val="307"/>
        </w:trPr>
        <w:tc>
          <w:tcPr>
            <w:tcW w:w="9859" w:type="dxa"/>
            <w:gridSpan w:val="11"/>
          </w:tcPr>
          <w:p w:rsidR="00D33E43" w:rsidRDefault="00D33E43" w:rsidP="000F0E2A">
            <w:pPr>
              <w:jc w:val="both"/>
            </w:pPr>
            <w:r>
              <w:t xml:space="preserve">Sociální práce, 2002, </w:t>
            </w:r>
            <w:r w:rsidRPr="009125D4">
              <w:t xml:space="preserve">Univerzita Konstantina Filozofa, </w:t>
            </w:r>
            <w:r>
              <w:t>FSV. (Mgr.)</w:t>
            </w:r>
          </w:p>
          <w:p w:rsidR="00D33E43" w:rsidRDefault="00D33E43" w:rsidP="000F0E2A">
            <w:pPr>
              <w:jc w:val="both"/>
            </w:pPr>
            <w:r>
              <w:t xml:space="preserve">Sociální práce, 2003, </w:t>
            </w:r>
            <w:r w:rsidRPr="009125D4">
              <w:t xml:space="preserve">Univerzita Konstantina Filozofa, </w:t>
            </w:r>
            <w:r>
              <w:t>FSV. (PhDr.)</w:t>
            </w:r>
          </w:p>
          <w:p w:rsidR="00D33E43" w:rsidRPr="007D2C66" w:rsidRDefault="00D33E43" w:rsidP="000F0E2A">
            <w:pPr>
              <w:jc w:val="both"/>
            </w:pPr>
            <w:r>
              <w:t xml:space="preserve">Sociální práce, 2007, </w:t>
            </w:r>
            <w:r w:rsidRPr="009125D4">
              <w:t xml:space="preserve">Univerzita Konstantina Filozofa, </w:t>
            </w:r>
            <w:r>
              <w:t>FSV. (Ph.D.)</w:t>
            </w:r>
          </w:p>
        </w:tc>
      </w:tr>
      <w:tr w:rsidR="00D33E43" w:rsidTr="000F0E2A">
        <w:tc>
          <w:tcPr>
            <w:tcW w:w="9859" w:type="dxa"/>
            <w:gridSpan w:val="11"/>
            <w:shd w:val="clear" w:color="auto" w:fill="F7CAAC"/>
          </w:tcPr>
          <w:p w:rsidR="00D33E43" w:rsidRDefault="00D33E43" w:rsidP="000F0E2A">
            <w:pPr>
              <w:jc w:val="both"/>
              <w:rPr>
                <w:b/>
              </w:rPr>
            </w:pPr>
            <w:r>
              <w:rPr>
                <w:b/>
              </w:rPr>
              <w:t>Údaje o odborném působení od absolvování VŠ</w:t>
            </w:r>
          </w:p>
        </w:tc>
      </w:tr>
      <w:tr w:rsidR="00D33E43" w:rsidTr="000F0E2A">
        <w:trPr>
          <w:trHeight w:val="284"/>
        </w:trPr>
        <w:tc>
          <w:tcPr>
            <w:tcW w:w="9859" w:type="dxa"/>
            <w:gridSpan w:val="11"/>
          </w:tcPr>
          <w:p w:rsidR="00D33E43" w:rsidRPr="009125D4" w:rsidRDefault="00D33E43" w:rsidP="000F0E2A">
            <w:pPr>
              <w:jc w:val="both"/>
            </w:pPr>
            <w:r w:rsidRPr="009125D4">
              <w:t>Okresní úřad Liptovský Mikuláš, odbor sociálních věcí</w:t>
            </w:r>
            <w:r>
              <w:t>, 3 roky.</w:t>
            </w:r>
          </w:p>
          <w:p w:rsidR="00D33E43" w:rsidRPr="009125D4" w:rsidRDefault="00D33E43" w:rsidP="000F0E2A">
            <w:pPr>
              <w:jc w:val="both"/>
            </w:pPr>
            <w:r w:rsidRPr="009125D4">
              <w:t>Správa služeb diplomatickému sboru Bratislava</w:t>
            </w:r>
            <w:r>
              <w:t>, 2 roky.</w:t>
            </w:r>
          </w:p>
          <w:p w:rsidR="00D33E43" w:rsidRPr="009125D4" w:rsidRDefault="00D33E43" w:rsidP="000F0E2A">
            <w:pPr>
              <w:jc w:val="both"/>
            </w:pPr>
            <w:r w:rsidRPr="009125D4">
              <w:t>Úřad práce, sociálních věcí a rodiny Liptovský Mikuláš</w:t>
            </w:r>
            <w:r>
              <w:t>, 3 roky.</w:t>
            </w:r>
          </w:p>
          <w:p w:rsidR="00D33E43" w:rsidRPr="009125D4" w:rsidRDefault="00D33E43" w:rsidP="000F0E2A">
            <w:pPr>
              <w:jc w:val="both"/>
            </w:pPr>
            <w:r w:rsidRPr="009125D4">
              <w:t>Univerzita Konstantina Filozofa v</w:t>
            </w:r>
            <w:r>
              <w:t> </w:t>
            </w:r>
            <w:r w:rsidRPr="009125D4">
              <w:t>Nitře</w:t>
            </w:r>
            <w:r>
              <w:t>, 7 let.</w:t>
            </w:r>
          </w:p>
          <w:p w:rsidR="00D33E43" w:rsidRDefault="00D33E43" w:rsidP="000F0E2A">
            <w:pPr>
              <w:jc w:val="both"/>
            </w:pPr>
            <w:r>
              <w:t>UTB v Zlíně, FHS, 8 let.</w:t>
            </w:r>
          </w:p>
        </w:tc>
      </w:tr>
      <w:tr w:rsidR="00D33E43" w:rsidTr="000F0E2A">
        <w:trPr>
          <w:trHeight w:val="250"/>
        </w:trPr>
        <w:tc>
          <w:tcPr>
            <w:tcW w:w="9859" w:type="dxa"/>
            <w:gridSpan w:val="11"/>
            <w:shd w:val="clear" w:color="auto" w:fill="F7CAAC"/>
          </w:tcPr>
          <w:p w:rsidR="00D33E43" w:rsidRDefault="00D33E43" w:rsidP="000F0E2A">
            <w:pPr>
              <w:jc w:val="both"/>
            </w:pPr>
            <w:r>
              <w:rPr>
                <w:b/>
              </w:rPr>
              <w:t>Zkušenosti s vedením kvalifikačních a rigorózních prací</w:t>
            </w:r>
          </w:p>
        </w:tc>
      </w:tr>
      <w:tr w:rsidR="00D33E43" w:rsidTr="000F0E2A">
        <w:trPr>
          <w:trHeight w:val="337"/>
        </w:trPr>
        <w:tc>
          <w:tcPr>
            <w:tcW w:w="9859" w:type="dxa"/>
            <w:gridSpan w:val="11"/>
          </w:tcPr>
          <w:p w:rsidR="00D33E43" w:rsidRDefault="00D33E43" w:rsidP="000F0E2A">
            <w:pPr>
              <w:jc w:val="both"/>
            </w:pPr>
            <w:r>
              <w:t>Počet vedených a ob</w:t>
            </w:r>
            <w:r w:rsidR="009853DA">
              <w:t>hájených bakalářských prací = 105</w:t>
            </w:r>
            <w:r>
              <w:t>. Počet vedených a o</w:t>
            </w:r>
            <w:r w:rsidR="009853DA">
              <w:t>bhájených diplomových prací = 16</w:t>
            </w:r>
            <w:r>
              <w:t>0.</w:t>
            </w:r>
          </w:p>
        </w:tc>
      </w:tr>
      <w:tr w:rsidR="00D33E43" w:rsidTr="000F0E2A">
        <w:trPr>
          <w:cantSplit/>
        </w:trPr>
        <w:tc>
          <w:tcPr>
            <w:tcW w:w="3347" w:type="dxa"/>
            <w:gridSpan w:val="2"/>
            <w:tcBorders>
              <w:top w:val="single" w:sz="12" w:space="0" w:color="auto"/>
            </w:tcBorders>
            <w:shd w:val="clear" w:color="auto" w:fill="F7CAAC"/>
          </w:tcPr>
          <w:p w:rsidR="00D33E43" w:rsidRDefault="00D33E43" w:rsidP="000F0E2A">
            <w:pPr>
              <w:jc w:val="both"/>
            </w:pPr>
            <w:r>
              <w:rPr>
                <w:b/>
              </w:rPr>
              <w:t xml:space="preserve">Obor habilitačního řízení </w:t>
            </w:r>
          </w:p>
        </w:tc>
        <w:tc>
          <w:tcPr>
            <w:tcW w:w="2245" w:type="dxa"/>
            <w:gridSpan w:val="2"/>
            <w:tcBorders>
              <w:top w:val="single" w:sz="12" w:space="0" w:color="auto"/>
            </w:tcBorders>
            <w:shd w:val="clear" w:color="auto" w:fill="F7CAAC"/>
          </w:tcPr>
          <w:p w:rsidR="00D33E43" w:rsidRDefault="00D33E43" w:rsidP="000F0E2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33E43" w:rsidRDefault="00D33E43" w:rsidP="000F0E2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33E43" w:rsidRDefault="00D33E43" w:rsidP="000F0E2A">
            <w:pPr>
              <w:jc w:val="both"/>
              <w:rPr>
                <w:b/>
              </w:rPr>
            </w:pPr>
            <w:r>
              <w:rPr>
                <w:b/>
              </w:rPr>
              <w:t>Ohlasy publikací</w:t>
            </w:r>
          </w:p>
        </w:tc>
      </w:tr>
      <w:tr w:rsidR="00D33E43" w:rsidTr="000F0E2A">
        <w:trPr>
          <w:cantSplit/>
        </w:trPr>
        <w:tc>
          <w:tcPr>
            <w:tcW w:w="3347" w:type="dxa"/>
            <w:gridSpan w:val="2"/>
          </w:tcPr>
          <w:p w:rsidR="00D33E43" w:rsidRDefault="00D33E43" w:rsidP="000F0E2A">
            <w:pPr>
              <w:jc w:val="both"/>
            </w:pPr>
            <w:r>
              <w:t>Sociální práce</w:t>
            </w:r>
          </w:p>
        </w:tc>
        <w:tc>
          <w:tcPr>
            <w:tcW w:w="2245" w:type="dxa"/>
            <w:gridSpan w:val="2"/>
          </w:tcPr>
          <w:p w:rsidR="00D33E43" w:rsidRDefault="00D33E43" w:rsidP="000F0E2A">
            <w:pPr>
              <w:jc w:val="both"/>
            </w:pPr>
            <w:r>
              <w:t>2009</w:t>
            </w:r>
          </w:p>
        </w:tc>
        <w:tc>
          <w:tcPr>
            <w:tcW w:w="2248" w:type="dxa"/>
            <w:gridSpan w:val="4"/>
            <w:tcBorders>
              <w:right w:val="single" w:sz="12" w:space="0" w:color="auto"/>
            </w:tcBorders>
          </w:tcPr>
          <w:p w:rsidR="00D33E43" w:rsidRDefault="00D33E43" w:rsidP="000F0E2A">
            <w:pPr>
              <w:jc w:val="both"/>
            </w:pPr>
            <w:proofErr w:type="gramStart"/>
            <w:r>
              <w:t>KU Ružomberok</w:t>
            </w:r>
            <w:proofErr w:type="gramEnd"/>
          </w:p>
        </w:tc>
        <w:tc>
          <w:tcPr>
            <w:tcW w:w="632" w:type="dxa"/>
            <w:tcBorders>
              <w:left w:val="single" w:sz="12" w:space="0" w:color="auto"/>
            </w:tcBorders>
            <w:shd w:val="clear" w:color="auto" w:fill="F7CAAC"/>
          </w:tcPr>
          <w:p w:rsidR="00D33E43" w:rsidRDefault="00D33E43" w:rsidP="000F0E2A">
            <w:pPr>
              <w:jc w:val="both"/>
            </w:pPr>
            <w:r>
              <w:rPr>
                <w:b/>
              </w:rPr>
              <w:t>WOS</w:t>
            </w:r>
          </w:p>
        </w:tc>
        <w:tc>
          <w:tcPr>
            <w:tcW w:w="693" w:type="dxa"/>
            <w:shd w:val="clear" w:color="auto" w:fill="F7CAAC"/>
          </w:tcPr>
          <w:p w:rsidR="00D33E43" w:rsidRDefault="00D33E43" w:rsidP="000F0E2A">
            <w:pPr>
              <w:jc w:val="both"/>
              <w:rPr>
                <w:sz w:val="18"/>
              </w:rPr>
            </w:pPr>
            <w:r>
              <w:rPr>
                <w:b/>
                <w:sz w:val="18"/>
              </w:rPr>
              <w:t>Scopus</w:t>
            </w:r>
          </w:p>
        </w:tc>
        <w:tc>
          <w:tcPr>
            <w:tcW w:w="694" w:type="dxa"/>
            <w:shd w:val="clear" w:color="auto" w:fill="F7CAAC"/>
          </w:tcPr>
          <w:p w:rsidR="00D33E43" w:rsidRDefault="00D33E43" w:rsidP="000F0E2A">
            <w:pPr>
              <w:jc w:val="both"/>
            </w:pPr>
            <w:r>
              <w:rPr>
                <w:b/>
                <w:sz w:val="18"/>
              </w:rPr>
              <w:t>ostatní</w:t>
            </w:r>
          </w:p>
        </w:tc>
      </w:tr>
      <w:tr w:rsidR="00D33E43" w:rsidTr="000F0E2A">
        <w:trPr>
          <w:cantSplit/>
          <w:trHeight w:val="70"/>
        </w:trPr>
        <w:tc>
          <w:tcPr>
            <w:tcW w:w="3347" w:type="dxa"/>
            <w:gridSpan w:val="2"/>
            <w:shd w:val="clear" w:color="auto" w:fill="F7CAAC"/>
          </w:tcPr>
          <w:p w:rsidR="00D33E43" w:rsidRDefault="00D33E43" w:rsidP="000F0E2A">
            <w:pPr>
              <w:jc w:val="both"/>
            </w:pPr>
            <w:r>
              <w:rPr>
                <w:b/>
              </w:rPr>
              <w:t>Obor jmenovacího řízení</w:t>
            </w:r>
          </w:p>
        </w:tc>
        <w:tc>
          <w:tcPr>
            <w:tcW w:w="2245" w:type="dxa"/>
            <w:gridSpan w:val="2"/>
            <w:shd w:val="clear" w:color="auto" w:fill="F7CAAC"/>
          </w:tcPr>
          <w:p w:rsidR="00D33E43" w:rsidRDefault="00D33E43" w:rsidP="000F0E2A">
            <w:pPr>
              <w:jc w:val="both"/>
            </w:pPr>
            <w:r>
              <w:rPr>
                <w:b/>
              </w:rPr>
              <w:t>Rok udělení hodnosti</w:t>
            </w:r>
          </w:p>
        </w:tc>
        <w:tc>
          <w:tcPr>
            <w:tcW w:w="2248" w:type="dxa"/>
            <w:gridSpan w:val="4"/>
            <w:tcBorders>
              <w:right w:val="single" w:sz="12" w:space="0" w:color="auto"/>
            </w:tcBorders>
            <w:shd w:val="clear" w:color="auto" w:fill="F7CAAC"/>
          </w:tcPr>
          <w:p w:rsidR="00D33E43" w:rsidRDefault="00D33E43" w:rsidP="000F0E2A">
            <w:pPr>
              <w:jc w:val="both"/>
            </w:pPr>
            <w:r>
              <w:rPr>
                <w:b/>
              </w:rPr>
              <w:t>Řízení konáno na VŠ</w:t>
            </w:r>
          </w:p>
        </w:tc>
        <w:tc>
          <w:tcPr>
            <w:tcW w:w="632" w:type="dxa"/>
            <w:vMerge w:val="restart"/>
            <w:tcBorders>
              <w:left w:val="single" w:sz="12" w:space="0" w:color="auto"/>
            </w:tcBorders>
          </w:tcPr>
          <w:p w:rsidR="00D33E43" w:rsidRPr="001B29A8" w:rsidRDefault="00D33E43" w:rsidP="000F0E2A">
            <w:pPr>
              <w:jc w:val="both"/>
            </w:pPr>
            <w:r w:rsidRPr="001B29A8">
              <w:t>3</w:t>
            </w:r>
          </w:p>
        </w:tc>
        <w:tc>
          <w:tcPr>
            <w:tcW w:w="693" w:type="dxa"/>
            <w:vMerge w:val="restart"/>
          </w:tcPr>
          <w:p w:rsidR="00D33E43" w:rsidRPr="001B29A8" w:rsidRDefault="00D33E43" w:rsidP="000F0E2A">
            <w:pPr>
              <w:jc w:val="both"/>
            </w:pPr>
            <w:r w:rsidRPr="001B29A8">
              <w:t>1</w:t>
            </w:r>
          </w:p>
        </w:tc>
        <w:tc>
          <w:tcPr>
            <w:tcW w:w="694" w:type="dxa"/>
            <w:vMerge w:val="restart"/>
          </w:tcPr>
          <w:p w:rsidR="00D33E43" w:rsidRPr="001B29A8" w:rsidRDefault="00D33E43" w:rsidP="000F0E2A">
            <w:pPr>
              <w:jc w:val="both"/>
            </w:pPr>
            <w:r w:rsidRPr="001B29A8">
              <w:t>112</w:t>
            </w:r>
          </w:p>
        </w:tc>
      </w:tr>
      <w:tr w:rsidR="00D33E43" w:rsidTr="000F0E2A">
        <w:trPr>
          <w:trHeight w:val="205"/>
        </w:trPr>
        <w:tc>
          <w:tcPr>
            <w:tcW w:w="3347" w:type="dxa"/>
            <w:gridSpan w:val="2"/>
          </w:tcPr>
          <w:p w:rsidR="00D33E43" w:rsidRDefault="00D33E43" w:rsidP="000F0E2A">
            <w:pPr>
              <w:jc w:val="both"/>
            </w:pPr>
          </w:p>
        </w:tc>
        <w:tc>
          <w:tcPr>
            <w:tcW w:w="2245" w:type="dxa"/>
            <w:gridSpan w:val="2"/>
          </w:tcPr>
          <w:p w:rsidR="00D33E43" w:rsidRDefault="00D33E43" w:rsidP="000F0E2A">
            <w:pPr>
              <w:jc w:val="both"/>
            </w:pPr>
          </w:p>
        </w:tc>
        <w:tc>
          <w:tcPr>
            <w:tcW w:w="2248" w:type="dxa"/>
            <w:gridSpan w:val="4"/>
            <w:tcBorders>
              <w:right w:val="single" w:sz="12" w:space="0" w:color="auto"/>
            </w:tcBorders>
          </w:tcPr>
          <w:p w:rsidR="00D33E43" w:rsidRDefault="00D33E43" w:rsidP="000F0E2A">
            <w:pPr>
              <w:jc w:val="both"/>
            </w:pPr>
          </w:p>
        </w:tc>
        <w:tc>
          <w:tcPr>
            <w:tcW w:w="632" w:type="dxa"/>
            <w:vMerge/>
            <w:tcBorders>
              <w:left w:val="single" w:sz="12" w:space="0" w:color="auto"/>
            </w:tcBorders>
            <w:vAlign w:val="center"/>
          </w:tcPr>
          <w:p w:rsidR="00D33E43" w:rsidRDefault="00D33E43" w:rsidP="000F0E2A">
            <w:pPr>
              <w:rPr>
                <w:b/>
              </w:rPr>
            </w:pPr>
          </w:p>
        </w:tc>
        <w:tc>
          <w:tcPr>
            <w:tcW w:w="693" w:type="dxa"/>
            <w:vMerge/>
            <w:vAlign w:val="center"/>
          </w:tcPr>
          <w:p w:rsidR="00D33E43" w:rsidRDefault="00D33E43" w:rsidP="000F0E2A">
            <w:pPr>
              <w:rPr>
                <w:b/>
              </w:rPr>
            </w:pPr>
          </w:p>
        </w:tc>
        <w:tc>
          <w:tcPr>
            <w:tcW w:w="694" w:type="dxa"/>
            <w:vMerge/>
            <w:vAlign w:val="center"/>
          </w:tcPr>
          <w:p w:rsidR="00D33E43" w:rsidRDefault="00D33E43" w:rsidP="000F0E2A">
            <w:pPr>
              <w:rPr>
                <w:b/>
              </w:rPr>
            </w:pPr>
          </w:p>
        </w:tc>
      </w:tr>
      <w:tr w:rsidR="00D33E43" w:rsidTr="000F0E2A">
        <w:tc>
          <w:tcPr>
            <w:tcW w:w="9859" w:type="dxa"/>
            <w:gridSpan w:val="11"/>
            <w:shd w:val="clear" w:color="auto" w:fill="F7CAAC"/>
          </w:tcPr>
          <w:p w:rsidR="00D33E43" w:rsidRDefault="00D33E43" w:rsidP="000F0E2A">
            <w:pPr>
              <w:jc w:val="both"/>
              <w:rPr>
                <w:b/>
              </w:rPr>
            </w:pPr>
            <w:r>
              <w:rPr>
                <w:b/>
              </w:rPr>
              <w:t xml:space="preserve">Přehled o nejvýznamnější publikační a další tvůrčí činnosti nebo další profesní činnosti u odborníků z praxe vztahující se k zabezpečovaným předmětům </w:t>
            </w:r>
          </w:p>
        </w:tc>
      </w:tr>
      <w:tr w:rsidR="00D33E43" w:rsidTr="000F0E2A">
        <w:trPr>
          <w:trHeight w:val="1961"/>
        </w:trPr>
        <w:tc>
          <w:tcPr>
            <w:tcW w:w="9859" w:type="dxa"/>
            <w:gridSpan w:val="11"/>
          </w:tcPr>
          <w:p w:rsidR="00D33E43" w:rsidRPr="00FD1804" w:rsidRDefault="00D33E43" w:rsidP="002B45A8">
            <w:r w:rsidRPr="00FD1804">
              <w:t xml:space="preserve">Haburajová Ilavská, L. (2014). </w:t>
            </w:r>
            <w:r w:rsidRPr="00FD1804">
              <w:rPr>
                <w:i/>
              </w:rPr>
              <w:t xml:space="preserve"> Perspectives of Social work in the Area of intervention and elimination of domestic violence against children. Asian Social Science</w:t>
            </w:r>
            <w:r w:rsidRPr="00FD1804">
              <w:t>. 10(2), s. 47 – 63. (databáze Scopus)</w:t>
            </w:r>
          </w:p>
          <w:p w:rsidR="00D33E43" w:rsidRPr="00FD1804" w:rsidRDefault="00D33E43" w:rsidP="002B45A8">
            <w:r w:rsidRPr="00FD1804">
              <w:t>Haburajová Ilavská, L. a kol. (2014).</w:t>
            </w:r>
            <w:r w:rsidRPr="00FD1804">
              <w:rPr>
                <w:i/>
              </w:rPr>
              <w:t xml:space="preserve"> </w:t>
            </w:r>
            <w:r w:rsidR="00FD1804" w:rsidRPr="00FD1804">
              <w:rPr>
                <w:i/>
                <w:shd w:val="clear" w:color="auto" w:fill="FFFFFF"/>
              </w:rPr>
              <w:t xml:space="preserve"> Probation and mediation of its application practice in social work</w:t>
            </w:r>
            <w:r w:rsidR="00FD1804" w:rsidRPr="00FD1804">
              <w:rPr>
                <w:lang w:val="sk-SK"/>
              </w:rPr>
              <w:t xml:space="preserve">. </w:t>
            </w:r>
            <w:r w:rsidRPr="00FD1804">
              <w:rPr>
                <w:lang w:val="sk-SK"/>
              </w:rPr>
              <w:t>Lodz: WSP.</w:t>
            </w:r>
            <w:r w:rsidR="00FD1804" w:rsidRPr="00FD1804">
              <w:rPr>
                <w:lang w:val="sk-SK"/>
              </w:rPr>
              <w:t xml:space="preserve"> </w:t>
            </w:r>
            <w:r w:rsidR="00FD1804" w:rsidRPr="00FD1804">
              <w:t>(spoluautorský podíl 60%)</w:t>
            </w:r>
          </w:p>
          <w:p w:rsidR="009853DA" w:rsidRPr="00FD1804" w:rsidRDefault="009853DA" w:rsidP="002B45A8">
            <w:pPr>
              <w:pStyle w:val="Times"/>
              <w:rPr>
                <w:bCs/>
                <w:sz w:val="20"/>
                <w:lang w:val="en-GB"/>
              </w:rPr>
            </w:pPr>
            <w:r w:rsidRPr="00FD1804">
              <w:rPr>
                <w:sz w:val="20"/>
              </w:rPr>
              <w:t xml:space="preserve">Haburajova Ilavska, L., </w:t>
            </w:r>
            <w:r w:rsidR="00FD1804" w:rsidRPr="00FD1804">
              <w:rPr>
                <w:sz w:val="20"/>
              </w:rPr>
              <w:t xml:space="preserve">(2015). Medzinárodná migrácia a jej prejavy v oblasti politiky zamestnanosti a trhu práce. </w:t>
            </w:r>
            <w:r w:rsidR="00FD1804">
              <w:rPr>
                <w:sz w:val="20"/>
              </w:rPr>
              <w:br/>
            </w:r>
            <w:r w:rsidR="00FD1804" w:rsidRPr="00FD1804">
              <w:rPr>
                <w:sz w:val="20"/>
              </w:rPr>
              <w:t xml:space="preserve">In </w:t>
            </w:r>
            <w:r w:rsidRPr="00FD1804">
              <w:rPr>
                <w:bCs/>
                <w:sz w:val="20"/>
                <w:lang w:val="en-GB"/>
              </w:rPr>
              <w:t xml:space="preserve">Mareková, H. a kol. </w:t>
            </w:r>
            <w:r w:rsidRPr="00FD1804">
              <w:rPr>
                <w:bCs/>
                <w:i/>
                <w:sz w:val="20"/>
                <w:lang w:val="en-GB"/>
              </w:rPr>
              <w:t>Immigrants in the European Union</w:t>
            </w:r>
            <w:r w:rsidRPr="00FD1804">
              <w:rPr>
                <w:bCs/>
                <w:sz w:val="20"/>
                <w:lang w:val="en-GB"/>
              </w:rPr>
              <w:t xml:space="preserve">. Bački Petrovec: Srpsko razvojno udruženje, Srbsko. 2015. </w:t>
            </w:r>
            <w:r w:rsidR="002B45A8">
              <w:rPr>
                <w:bCs/>
                <w:sz w:val="20"/>
                <w:lang w:val="en-GB"/>
              </w:rPr>
              <w:br/>
            </w:r>
            <w:r w:rsidR="00FD1804" w:rsidRPr="00FD1804">
              <w:rPr>
                <w:bCs/>
                <w:sz w:val="20"/>
                <w:lang w:val="en-GB"/>
              </w:rPr>
              <w:t>s. 39-53.</w:t>
            </w:r>
          </w:p>
          <w:p w:rsidR="00FD1804" w:rsidRPr="00FD1804" w:rsidRDefault="00FD1804" w:rsidP="002B45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sk-SK" w:eastAsia="sk-SK"/>
              </w:rPr>
            </w:pPr>
            <w:r w:rsidRPr="00FD1804">
              <w:rPr>
                <w:lang w:val="sk-SK" w:eastAsia="sk-SK"/>
              </w:rPr>
              <w:t xml:space="preserve">Hulová, Z., </w:t>
            </w:r>
            <w:r w:rsidRPr="00FD1804">
              <w:t>Haburajova Ilavska, L.</w:t>
            </w:r>
            <w:r w:rsidRPr="00FD1804">
              <w:rPr>
                <w:lang w:val="sk-SK" w:eastAsia="sk-SK"/>
              </w:rPr>
              <w:t xml:space="preserve"> a kol. (2017). </w:t>
            </w:r>
            <w:r w:rsidRPr="00FD1804">
              <w:rPr>
                <w:i/>
                <w:lang w:val="sk-SK" w:eastAsia="sk-SK"/>
              </w:rPr>
              <w:t>Kooperatívny prístup pedagogiky, sociálnej pedagogiky a iných vedných disciplín v edukačnom procese detí, žiakov a študentov</w:t>
            </w:r>
            <w:r w:rsidRPr="00FD1804">
              <w:rPr>
                <w:lang w:val="sk-SK" w:eastAsia="sk-SK"/>
              </w:rPr>
              <w:t xml:space="preserve">. Praha: Hnutí R, 2017. </w:t>
            </w:r>
            <w:r w:rsidRPr="00FD1804">
              <w:t>(spoluautorský podíl 50%)</w:t>
            </w:r>
          </w:p>
          <w:p w:rsidR="009853DA" w:rsidRPr="00FD1804" w:rsidRDefault="009853DA" w:rsidP="002B45A8">
            <w:pPr>
              <w:pStyle w:val="Times"/>
              <w:rPr>
                <w:color w:val="FF0000"/>
                <w:sz w:val="20"/>
              </w:rPr>
            </w:pPr>
            <w:r w:rsidRPr="00FD1804">
              <w:rPr>
                <w:sz w:val="20"/>
              </w:rPr>
              <w:t xml:space="preserve">Haburajova Ilavska, L., Kwadrans, L. (2017) </w:t>
            </w:r>
            <w:r w:rsidRPr="00FD1804">
              <w:rPr>
                <w:i/>
                <w:sz w:val="20"/>
              </w:rPr>
              <w:t>Roma identity and education- comparative research.</w:t>
            </w:r>
            <w:r w:rsidRPr="00FD1804">
              <w:rPr>
                <w:sz w:val="20"/>
              </w:rPr>
              <w:t xml:space="preserve"> Online journal of Education Technology – december 2017, Cambridge USA  ITEC, 2017, vol 2, 218</w:t>
            </w:r>
            <w:r w:rsidR="00FD1804" w:rsidRPr="00FD1804">
              <w:rPr>
                <w:sz w:val="20"/>
              </w:rPr>
              <w:t>-224. (spoluautorský podíl 50%)</w:t>
            </w:r>
          </w:p>
        </w:tc>
      </w:tr>
      <w:tr w:rsidR="00D33E43" w:rsidTr="000F0E2A">
        <w:trPr>
          <w:trHeight w:val="218"/>
        </w:trPr>
        <w:tc>
          <w:tcPr>
            <w:tcW w:w="9859" w:type="dxa"/>
            <w:gridSpan w:val="11"/>
            <w:shd w:val="clear" w:color="auto" w:fill="F7CAAC"/>
          </w:tcPr>
          <w:p w:rsidR="00D33E43" w:rsidRDefault="00D33E43" w:rsidP="000F0E2A">
            <w:pPr>
              <w:rPr>
                <w:b/>
              </w:rPr>
            </w:pPr>
            <w:r>
              <w:rPr>
                <w:b/>
              </w:rPr>
              <w:t>Působení v zahraničí</w:t>
            </w:r>
          </w:p>
        </w:tc>
      </w:tr>
      <w:tr w:rsidR="00D33E43" w:rsidTr="000F0E2A">
        <w:trPr>
          <w:trHeight w:val="328"/>
        </w:trPr>
        <w:tc>
          <w:tcPr>
            <w:tcW w:w="9859" w:type="dxa"/>
            <w:gridSpan w:val="11"/>
          </w:tcPr>
          <w:p w:rsidR="00D33E43" w:rsidRPr="00E86D62" w:rsidRDefault="00D33E43" w:rsidP="000F0E2A">
            <w:pPr>
              <w:jc w:val="both"/>
            </w:pPr>
            <w:r>
              <w:t>2008, s</w:t>
            </w:r>
            <w:r w:rsidRPr="00E86D62">
              <w:t>táž v Bayerische Rotes Kreuz, Stadt Passau, Rakousko.</w:t>
            </w:r>
          </w:p>
          <w:p w:rsidR="00D33E43" w:rsidRDefault="00D33E43" w:rsidP="000F0E2A">
            <w:pPr>
              <w:jc w:val="both"/>
            </w:pPr>
            <w:r w:rsidRPr="00E86D62">
              <w:t>2012, expertizní činnost v rámci projektu mezinárodní rozvojové spolupráce „Podpora a budovanie systému sociálnej ochrany pre Bosnu a Hercegovinu“, Úřad vlády Srbské republiky.</w:t>
            </w:r>
          </w:p>
          <w:p w:rsidR="00FD1804" w:rsidRPr="00AF28C0" w:rsidRDefault="00FD1804" w:rsidP="00FD1804">
            <w:pPr>
              <w:jc w:val="both"/>
            </w:pPr>
            <w:r>
              <w:t>2014 stáž Wysza Szkola Pedagogiczna w Lodzi, Polsko.</w:t>
            </w:r>
          </w:p>
        </w:tc>
      </w:tr>
      <w:tr w:rsidR="00D33E43" w:rsidTr="000F0E2A">
        <w:trPr>
          <w:cantSplit/>
          <w:trHeight w:val="470"/>
        </w:trPr>
        <w:tc>
          <w:tcPr>
            <w:tcW w:w="2518" w:type="dxa"/>
            <w:shd w:val="clear" w:color="auto" w:fill="F7CAAC"/>
          </w:tcPr>
          <w:p w:rsidR="00D33E43" w:rsidRDefault="00D33E43" w:rsidP="000F0E2A">
            <w:pPr>
              <w:jc w:val="both"/>
              <w:rPr>
                <w:b/>
              </w:rPr>
            </w:pPr>
            <w:r>
              <w:rPr>
                <w:b/>
              </w:rPr>
              <w:t xml:space="preserve">Podpis </w:t>
            </w:r>
          </w:p>
        </w:tc>
        <w:tc>
          <w:tcPr>
            <w:tcW w:w="4536" w:type="dxa"/>
            <w:gridSpan w:val="5"/>
          </w:tcPr>
          <w:p w:rsidR="00D33E43" w:rsidRDefault="00D33E43" w:rsidP="000F0E2A">
            <w:pPr>
              <w:jc w:val="both"/>
            </w:pPr>
            <w:r>
              <w:t>Lenka Haburajová Ilavská v. r.</w:t>
            </w:r>
          </w:p>
        </w:tc>
        <w:tc>
          <w:tcPr>
            <w:tcW w:w="786" w:type="dxa"/>
            <w:gridSpan w:val="2"/>
            <w:shd w:val="clear" w:color="auto" w:fill="F7CAAC"/>
          </w:tcPr>
          <w:p w:rsidR="00D33E43" w:rsidRDefault="00D33E43" w:rsidP="000F0E2A">
            <w:pPr>
              <w:jc w:val="both"/>
            </w:pPr>
            <w:r>
              <w:rPr>
                <w:b/>
              </w:rPr>
              <w:t>datum</w:t>
            </w:r>
          </w:p>
        </w:tc>
        <w:tc>
          <w:tcPr>
            <w:tcW w:w="2019" w:type="dxa"/>
            <w:gridSpan w:val="3"/>
          </w:tcPr>
          <w:p w:rsidR="00D33E43" w:rsidRDefault="00F320F3" w:rsidP="000F0E2A">
            <w:pPr>
              <w:jc w:val="both"/>
            </w:pPr>
            <w:r>
              <w:t>15. 6. 2018</w:t>
            </w:r>
          </w:p>
        </w:tc>
      </w:tr>
    </w:tbl>
    <w:p w:rsidR="00D33E43" w:rsidRDefault="00D33E43"/>
    <w:p w:rsidR="00A64891" w:rsidRDefault="00A64891">
      <w:pPr>
        <w:spacing w:after="200" w:line="276" w:lineRule="auto"/>
      </w:pPr>
      <w:r>
        <w:br w:type="page"/>
      </w:r>
    </w:p>
    <w:tbl>
      <w:tblPr>
        <w:tblpPr w:leftFromText="141" w:rightFromText="141" w:vertAnchor="page" w:horzAnchor="margin" w:tblpY="177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64891" w:rsidTr="000F0E2A">
        <w:tc>
          <w:tcPr>
            <w:tcW w:w="9859" w:type="dxa"/>
            <w:gridSpan w:val="11"/>
            <w:tcBorders>
              <w:bottom w:val="double" w:sz="4" w:space="0" w:color="auto"/>
            </w:tcBorders>
            <w:shd w:val="clear" w:color="auto" w:fill="BDD6EE"/>
          </w:tcPr>
          <w:p w:rsidR="00A64891" w:rsidRDefault="00A64891" w:rsidP="000F0E2A">
            <w:pPr>
              <w:jc w:val="both"/>
              <w:rPr>
                <w:b/>
                <w:sz w:val="28"/>
              </w:rPr>
            </w:pPr>
            <w:r>
              <w:rPr>
                <w:b/>
                <w:sz w:val="28"/>
              </w:rPr>
              <w:lastRenderedPageBreak/>
              <w:t>C-I – Personální zabezpečení</w:t>
            </w:r>
          </w:p>
        </w:tc>
      </w:tr>
      <w:tr w:rsidR="00A64891" w:rsidTr="000F0E2A">
        <w:tc>
          <w:tcPr>
            <w:tcW w:w="2518" w:type="dxa"/>
            <w:tcBorders>
              <w:top w:val="double" w:sz="4" w:space="0" w:color="auto"/>
            </w:tcBorders>
            <w:shd w:val="clear" w:color="auto" w:fill="F7CAAC"/>
          </w:tcPr>
          <w:p w:rsidR="00A64891" w:rsidRDefault="00A64891" w:rsidP="000F0E2A">
            <w:pPr>
              <w:jc w:val="both"/>
              <w:rPr>
                <w:b/>
              </w:rPr>
            </w:pPr>
            <w:r>
              <w:rPr>
                <w:b/>
              </w:rPr>
              <w:t>Vysoká škola</w:t>
            </w:r>
          </w:p>
        </w:tc>
        <w:tc>
          <w:tcPr>
            <w:tcW w:w="7341" w:type="dxa"/>
            <w:gridSpan w:val="10"/>
          </w:tcPr>
          <w:p w:rsidR="00A64891" w:rsidRDefault="00A64891" w:rsidP="000F0E2A">
            <w:pPr>
              <w:jc w:val="both"/>
            </w:pPr>
            <w:r>
              <w:t>Univerzita Tomáše Bati ve Zlíně</w:t>
            </w:r>
          </w:p>
        </w:tc>
      </w:tr>
      <w:tr w:rsidR="00A64891" w:rsidTr="000F0E2A">
        <w:tc>
          <w:tcPr>
            <w:tcW w:w="2518" w:type="dxa"/>
            <w:shd w:val="clear" w:color="auto" w:fill="F7CAAC"/>
          </w:tcPr>
          <w:p w:rsidR="00A64891" w:rsidRDefault="00A64891" w:rsidP="000F0E2A">
            <w:pPr>
              <w:jc w:val="both"/>
              <w:rPr>
                <w:b/>
              </w:rPr>
            </w:pPr>
            <w:r>
              <w:rPr>
                <w:b/>
              </w:rPr>
              <w:t>Součást vysoké školy</w:t>
            </w:r>
          </w:p>
        </w:tc>
        <w:tc>
          <w:tcPr>
            <w:tcW w:w="7341" w:type="dxa"/>
            <w:gridSpan w:val="10"/>
          </w:tcPr>
          <w:p w:rsidR="00A64891" w:rsidRDefault="00A64891" w:rsidP="000F0E2A">
            <w:pPr>
              <w:jc w:val="both"/>
            </w:pPr>
            <w:r>
              <w:t>Fakulta humanitních studií</w:t>
            </w:r>
          </w:p>
        </w:tc>
      </w:tr>
      <w:tr w:rsidR="00A64891" w:rsidRPr="00317771" w:rsidTr="000F0E2A">
        <w:tc>
          <w:tcPr>
            <w:tcW w:w="2518" w:type="dxa"/>
            <w:shd w:val="clear" w:color="auto" w:fill="F7CAAC"/>
          </w:tcPr>
          <w:p w:rsidR="00A64891" w:rsidRDefault="00A64891" w:rsidP="000F0E2A">
            <w:pPr>
              <w:jc w:val="both"/>
              <w:rPr>
                <w:b/>
              </w:rPr>
            </w:pPr>
            <w:r>
              <w:rPr>
                <w:b/>
              </w:rPr>
              <w:t>Název studijního programu</w:t>
            </w:r>
          </w:p>
        </w:tc>
        <w:tc>
          <w:tcPr>
            <w:tcW w:w="7341" w:type="dxa"/>
            <w:gridSpan w:val="10"/>
          </w:tcPr>
          <w:p w:rsidR="00A64891" w:rsidRPr="00317771" w:rsidRDefault="00A64891" w:rsidP="000F0E2A">
            <w:pPr>
              <w:jc w:val="both"/>
            </w:pPr>
            <w:r>
              <w:t>Andragogika</w:t>
            </w:r>
          </w:p>
        </w:tc>
      </w:tr>
      <w:tr w:rsidR="00A64891" w:rsidTr="000F0E2A">
        <w:tc>
          <w:tcPr>
            <w:tcW w:w="2518" w:type="dxa"/>
            <w:shd w:val="clear" w:color="auto" w:fill="F7CAAC"/>
          </w:tcPr>
          <w:p w:rsidR="00A64891" w:rsidRDefault="00A64891" w:rsidP="000F0E2A">
            <w:pPr>
              <w:jc w:val="both"/>
              <w:rPr>
                <w:b/>
              </w:rPr>
            </w:pPr>
            <w:r>
              <w:rPr>
                <w:b/>
              </w:rPr>
              <w:t>Jméno a příjmení</w:t>
            </w:r>
          </w:p>
        </w:tc>
        <w:tc>
          <w:tcPr>
            <w:tcW w:w="4536" w:type="dxa"/>
            <w:gridSpan w:val="5"/>
          </w:tcPr>
          <w:p w:rsidR="00A64891" w:rsidRDefault="00A64891" w:rsidP="000F0E2A">
            <w:pPr>
              <w:jc w:val="both"/>
            </w:pPr>
            <w:r>
              <w:t>Jakub Hladík</w:t>
            </w:r>
          </w:p>
        </w:tc>
        <w:tc>
          <w:tcPr>
            <w:tcW w:w="709" w:type="dxa"/>
            <w:shd w:val="clear" w:color="auto" w:fill="F7CAAC"/>
          </w:tcPr>
          <w:p w:rsidR="00A64891" w:rsidRDefault="00A64891" w:rsidP="000F0E2A">
            <w:pPr>
              <w:jc w:val="both"/>
              <w:rPr>
                <w:b/>
              </w:rPr>
            </w:pPr>
            <w:r>
              <w:rPr>
                <w:b/>
              </w:rPr>
              <w:t>Tituly</w:t>
            </w:r>
          </w:p>
        </w:tc>
        <w:tc>
          <w:tcPr>
            <w:tcW w:w="2096" w:type="dxa"/>
            <w:gridSpan w:val="4"/>
          </w:tcPr>
          <w:p w:rsidR="00A64891" w:rsidRDefault="00A64891" w:rsidP="000F0E2A">
            <w:pPr>
              <w:jc w:val="both"/>
            </w:pPr>
            <w:r>
              <w:t>Mgr., Ph.D.</w:t>
            </w:r>
          </w:p>
        </w:tc>
      </w:tr>
      <w:tr w:rsidR="00A64891" w:rsidTr="000F0E2A">
        <w:tc>
          <w:tcPr>
            <w:tcW w:w="2518" w:type="dxa"/>
            <w:shd w:val="clear" w:color="auto" w:fill="F7CAAC"/>
          </w:tcPr>
          <w:p w:rsidR="00A64891" w:rsidRDefault="00A64891" w:rsidP="000F0E2A">
            <w:pPr>
              <w:jc w:val="both"/>
              <w:rPr>
                <w:b/>
              </w:rPr>
            </w:pPr>
            <w:r>
              <w:rPr>
                <w:b/>
              </w:rPr>
              <w:t>Rok narození</w:t>
            </w:r>
          </w:p>
        </w:tc>
        <w:tc>
          <w:tcPr>
            <w:tcW w:w="829" w:type="dxa"/>
          </w:tcPr>
          <w:p w:rsidR="00A64891" w:rsidRDefault="00A64891" w:rsidP="000F0E2A">
            <w:pPr>
              <w:jc w:val="both"/>
            </w:pPr>
            <w:r>
              <w:t>1980</w:t>
            </w:r>
          </w:p>
        </w:tc>
        <w:tc>
          <w:tcPr>
            <w:tcW w:w="1721" w:type="dxa"/>
            <w:shd w:val="clear" w:color="auto" w:fill="F7CAAC"/>
          </w:tcPr>
          <w:p w:rsidR="00A64891" w:rsidRDefault="00A64891" w:rsidP="000F0E2A">
            <w:pPr>
              <w:jc w:val="both"/>
              <w:rPr>
                <w:b/>
              </w:rPr>
            </w:pPr>
            <w:r>
              <w:rPr>
                <w:b/>
              </w:rPr>
              <w:t>typ vztahu k VŠ</w:t>
            </w:r>
          </w:p>
        </w:tc>
        <w:tc>
          <w:tcPr>
            <w:tcW w:w="992" w:type="dxa"/>
            <w:gridSpan w:val="2"/>
          </w:tcPr>
          <w:p w:rsidR="00A64891" w:rsidRDefault="00A64891" w:rsidP="000F0E2A">
            <w:pPr>
              <w:jc w:val="both"/>
            </w:pPr>
            <w:r>
              <w:t>pp</w:t>
            </w:r>
          </w:p>
        </w:tc>
        <w:tc>
          <w:tcPr>
            <w:tcW w:w="994" w:type="dxa"/>
            <w:shd w:val="clear" w:color="auto" w:fill="F7CAAC"/>
          </w:tcPr>
          <w:p w:rsidR="00A64891" w:rsidRDefault="00A64891" w:rsidP="000F0E2A">
            <w:pPr>
              <w:jc w:val="both"/>
              <w:rPr>
                <w:b/>
              </w:rPr>
            </w:pPr>
            <w:r>
              <w:rPr>
                <w:b/>
              </w:rPr>
              <w:t>rozsah</w:t>
            </w:r>
          </w:p>
        </w:tc>
        <w:tc>
          <w:tcPr>
            <w:tcW w:w="709" w:type="dxa"/>
          </w:tcPr>
          <w:p w:rsidR="00A64891" w:rsidRDefault="00A64891" w:rsidP="000F0E2A">
            <w:pPr>
              <w:jc w:val="both"/>
            </w:pPr>
            <w:r>
              <w:t>40</w:t>
            </w:r>
          </w:p>
        </w:tc>
        <w:tc>
          <w:tcPr>
            <w:tcW w:w="709" w:type="dxa"/>
            <w:gridSpan w:val="2"/>
            <w:shd w:val="clear" w:color="auto" w:fill="F7CAAC"/>
          </w:tcPr>
          <w:p w:rsidR="00A64891" w:rsidRDefault="00A64891" w:rsidP="000F0E2A">
            <w:pPr>
              <w:jc w:val="both"/>
              <w:rPr>
                <w:b/>
              </w:rPr>
            </w:pPr>
            <w:r>
              <w:rPr>
                <w:b/>
              </w:rPr>
              <w:t>do kdy</w:t>
            </w:r>
          </w:p>
        </w:tc>
        <w:tc>
          <w:tcPr>
            <w:tcW w:w="1387" w:type="dxa"/>
            <w:gridSpan w:val="2"/>
          </w:tcPr>
          <w:p w:rsidR="00A64891" w:rsidRDefault="00A64891" w:rsidP="000F0E2A">
            <w:pPr>
              <w:jc w:val="both"/>
            </w:pPr>
            <w:r>
              <w:t>N</w:t>
            </w:r>
          </w:p>
        </w:tc>
      </w:tr>
      <w:tr w:rsidR="00A64891" w:rsidTr="000F0E2A">
        <w:tc>
          <w:tcPr>
            <w:tcW w:w="5068" w:type="dxa"/>
            <w:gridSpan w:val="3"/>
            <w:shd w:val="clear" w:color="auto" w:fill="F7CAAC"/>
          </w:tcPr>
          <w:p w:rsidR="00A64891" w:rsidRDefault="00A64891" w:rsidP="000F0E2A">
            <w:pPr>
              <w:jc w:val="both"/>
              <w:rPr>
                <w:b/>
              </w:rPr>
            </w:pPr>
            <w:r>
              <w:rPr>
                <w:b/>
              </w:rPr>
              <w:t>Typ vztahu na součásti VŠ, která uskutečňuje st. program</w:t>
            </w:r>
          </w:p>
        </w:tc>
        <w:tc>
          <w:tcPr>
            <w:tcW w:w="992" w:type="dxa"/>
            <w:gridSpan w:val="2"/>
          </w:tcPr>
          <w:p w:rsidR="00A64891" w:rsidRDefault="00A64891" w:rsidP="000F0E2A">
            <w:pPr>
              <w:jc w:val="both"/>
            </w:pPr>
            <w:r>
              <w:t>pp</w:t>
            </w:r>
          </w:p>
        </w:tc>
        <w:tc>
          <w:tcPr>
            <w:tcW w:w="994" w:type="dxa"/>
            <w:shd w:val="clear" w:color="auto" w:fill="F7CAAC"/>
          </w:tcPr>
          <w:p w:rsidR="00A64891" w:rsidRDefault="00A64891" w:rsidP="000F0E2A">
            <w:pPr>
              <w:jc w:val="both"/>
              <w:rPr>
                <w:b/>
              </w:rPr>
            </w:pPr>
            <w:r>
              <w:rPr>
                <w:b/>
              </w:rPr>
              <w:t>rozsah</w:t>
            </w:r>
          </w:p>
        </w:tc>
        <w:tc>
          <w:tcPr>
            <w:tcW w:w="709" w:type="dxa"/>
          </w:tcPr>
          <w:p w:rsidR="00A64891" w:rsidRDefault="00A64891" w:rsidP="000F0E2A">
            <w:pPr>
              <w:jc w:val="both"/>
            </w:pPr>
            <w:r>
              <w:t>40</w:t>
            </w:r>
          </w:p>
        </w:tc>
        <w:tc>
          <w:tcPr>
            <w:tcW w:w="709" w:type="dxa"/>
            <w:gridSpan w:val="2"/>
            <w:shd w:val="clear" w:color="auto" w:fill="F7CAAC"/>
          </w:tcPr>
          <w:p w:rsidR="00A64891" w:rsidRDefault="00A64891" w:rsidP="000F0E2A">
            <w:pPr>
              <w:jc w:val="both"/>
              <w:rPr>
                <w:b/>
              </w:rPr>
            </w:pPr>
            <w:r>
              <w:rPr>
                <w:b/>
              </w:rPr>
              <w:t>do kdy</w:t>
            </w:r>
          </w:p>
        </w:tc>
        <w:tc>
          <w:tcPr>
            <w:tcW w:w="1387" w:type="dxa"/>
            <w:gridSpan w:val="2"/>
          </w:tcPr>
          <w:p w:rsidR="00A64891" w:rsidRDefault="00A64891" w:rsidP="000F0E2A">
            <w:pPr>
              <w:jc w:val="both"/>
            </w:pPr>
            <w:r>
              <w:t>N</w:t>
            </w:r>
          </w:p>
        </w:tc>
      </w:tr>
      <w:tr w:rsidR="00A64891" w:rsidTr="000F0E2A">
        <w:tc>
          <w:tcPr>
            <w:tcW w:w="6060" w:type="dxa"/>
            <w:gridSpan w:val="5"/>
            <w:shd w:val="clear" w:color="auto" w:fill="F7CAAC"/>
          </w:tcPr>
          <w:p w:rsidR="00A64891" w:rsidRDefault="00A64891" w:rsidP="000F0E2A">
            <w:pPr>
              <w:jc w:val="both"/>
            </w:pPr>
            <w:r>
              <w:rPr>
                <w:b/>
              </w:rPr>
              <w:t>Další současná působení jako akademický pracovník na jiných VŠ</w:t>
            </w:r>
          </w:p>
        </w:tc>
        <w:tc>
          <w:tcPr>
            <w:tcW w:w="1703" w:type="dxa"/>
            <w:gridSpan w:val="2"/>
            <w:shd w:val="clear" w:color="auto" w:fill="F7CAAC"/>
          </w:tcPr>
          <w:p w:rsidR="00A64891" w:rsidRDefault="00A64891" w:rsidP="000F0E2A">
            <w:pPr>
              <w:jc w:val="both"/>
              <w:rPr>
                <w:b/>
              </w:rPr>
            </w:pPr>
            <w:r>
              <w:rPr>
                <w:b/>
              </w:rPr>
              <w:t xml:space="preserve">typ prac. </w:t>
            </w:r>
            <w:proofErr w:type="gramStart"/>
            <w:r>
              <w:rPr>
                <w:b/>
              </w:rPr>
              <w:t>vztahu</w:t>
            </w:r>
            <w:proofErr w:type="gramEnd"/>
          </w:p>
        </w:tc>
        <w:tc>
          <w:tcPr>
            <w:tcW w:w="2096" w:type="dxa"/>
            <w:gridSpan w:val="4"/>
            <w:shd w:val="clear" w:color="auto" w:fill="F7CAAC"/>
          </w:tcPr>
          <w:p w:rsidR="00A64891" w:rsidRDefault="00A64891" w:rsidP="000F0E2A">
            <w:pPr>
              <w:jc w:val="both"/>
              <w:rPr>
                <w:b/>
              </w:rPr>
            </w:pPr>
            <w:r>
              <w:rPr>
                <w:b/>
              </w:rPr>
              <w:t>rozsah</w:t>
            </w:r>
          </w:p>
        </w:tc>
      </w:tr>
      <w:tr w:rsidR="00A64891" w:rsidTr="000F0E2A">
        <w:tc>
          <w:tcPr>
            <w:tcW w:w="6060" w:type="dxa"/>
            <w:gridSpan w:val="5"/>
          </w:tcPr>
          <w:p w:rsidR="00A64891" w:rsidRDefault="00A64891" w:rsidP="000F0E2A">
            <w:pPr>
              <w:jc w:val="both"/>
            </w:pPr>
          </w:p>
        </w:tc>
        <w:tc>
          <w:tcPr>
            <w:tcW w:w="1703" w:type="dxa"/>
            <w:gridSpan w:val="2"/>
          </w:tcPr>
          <w:p w:rsidR="00A64891" w:rsidRDefault="00F320F3" w:rsidP="000F0E2A">
            <w:pPr>
              <w:jc w:val="both"/>
            </w:pPr>
            <w:r>
              <w:t>Nemá</w:t>
            </w:r>
          </w:p>
        </w:tc>
        <w:tc>
          <w:tcPr>
            <w:tcW w:w="2096" w:type="dxa"/>
            <w:gridSpan w:val="4"/>
          </w:tcPr>
          <w:p w:rsidR="00A64891" w:rsidRDefault="00A64891" w:rsidP="000F0E2A">
            <w:pPr>
              <w:jc w:val="both"/>
            </w:pPr>
          </w:p>
        </w:tc>
      </w:tr>
      <w:tr w:rsidR="00A64891" w:rsidTr="000F0E2A">
        <w:tc>
          <w:tcPr>
            <w:tcW w:w="6060" w:type="dxa"/>
            <w:gridSpan w:val="5"/>
          </w:tcPr>
          <w:p w:rsidR="00A64891" w:rsidRDefault="00A64891" w:rsidP="000F0E2A">
            <w:pPr>
              <w:jc w:val="both"/>
            </w:pPr>
          </w:p>
        </w:tc>
        <w:tc>
          <w:tcPr>
            <w:tcW w:w="1703" w:type="dxa"/>
            <w:gridSpan w:val="2"/>
          </w:tcPr>
          <w:p w:rsidR="00A64891" w:rsidRDefault="00A64891" w:rsidP="000F0E2A">
            <w:pPr>
              <w:jc w:val="both"/>
            </w:pPr>
          </w:p>
        </w:tc>
        <w:tc>
          <w:tcPr>
            <w:tcW w:w="2096" w:type="dxa"/>
            <w:gridSpan w:val="4"/>
          </w:tcPr>
          <w:p w:rsidR="00A64891" w:rsidRDefault="00A64891" w:rsidP="000F0E2A">
            <w:pPr>
              <w:jc w:val="both"/>
            </w:pPr>
          </w:p>
        </w:tc>
      </w:tr>
      <w:tr w:rsidR="00A64891" w:rsidTr="000F0E2A">
        <w:tc>
          <w:tcPr>
            <w:tcW w:w="6060" w:type="dxa"/>
            <w:gridSpan w:val="5"/>
          </w:tcPr>
          <w:p w:rsidR="00A64891" w:rsidRDefault="00A64891" w:rsidP="000F0E2A">
            <w:pPr>
              <w:jc w:val="both"/>
            </w:pPr>
          </w:p>
        </w:tc>
        <w:tc>
          <w:tcPr>
            <w:tcW w:w="1703" w:type="dxa"/>
            <w:gridSpan w:val="2"/>
          </w:tcPr>
          <w:p w:rsidR="00A64891" w:rsidRDefault="00A64891" w:rsidP="000F0E2A">
            <w:pPr>
              <w:jc w:val="both"/>
            </w:pPr>
          </w:p>
        </w:tc>
        <w:tc>
          <w:tcPr>
            <w:tcW w:w="2096" w:type="dxa"/>
            <w:gridSpan w:val="4"/>
          </w:tcPr>
          <w:p w:rsidR="00A64891" w:rsidRDefault="00A64891" w:rsidP="000F0E2A">
            <w:pPr>
              <w:jc w:val="both"/>
            </w:pPr>
          </w:p>
        </w:tc>
      </w:tr>
      <w:tr w:rsidR="00A64891" w:rsidTr="000F0E2A">
        <w:tc>
          <w:tcPr>
            <w:tcW w:w="6060" w:type="dxa"/>
            <w:gridSpan w:val="5"/>
          </w:tcPr>
          <w:p w:rsidR="00A64891" w:rsidRDefault="00A64891" w:rsidP="000F0E2A">
            <w:pPr>
              <w:jc w:val="both"/>
            </w:pPr>
          </w:p>
        </w:tc>
        <w:tc>
          <w:tcPr>
            <w:tcW w:w="1703" w:type="dxa"/>
            <w:gridSpan w:val="2"/>
          </w:tcPr>
          <w:p w:rsidR="00A64891" w:rsidRDefault="00A64891" w:rsidP="000F0E2A">
            <w:pPr>
              <w:jc w:val="both"/>
            </w:pPr>
          </w:p>
        </w:tc>
        <w:tc>
          <w:tcPr>
            <w:tcW w:w="2096" w:type="dxa"/>
            <w:gridSpan w:val="4"/>
          </w:tcPr>
          <w:p w:rsidR="00A64891" w:rsidRDefault="00A64891" w:rsidP="000F0E2A">
            <w:pPr>
              <w:jc w:val="both"/>
            </w:pPr>
          </w:p>
        </w:tc>
      </w:tr>
      <w:tr w:rsidR="00A64891" w:rsidTr="000F0E2A">
        <w:tc>
          <w:tcPr>
            <w:tcW w:w="9859" w:type="dxa"/>
            <w:gridSpan w:val="11"/>
            <w:shd w:val="clear" w:color="auto" w:fill="F7CAAC"/>
          </w:tcPr>
          <w:p w:rsidR="00A64891" w:rsidRDefault="00A64891" w:rsidP="000F0E2A">
            <w:pPr>
              <w:jc w:val="both"/>
            </w:pPr>
            <w:r>
              <w:rPr>
                <w:b/>
              </w:rPr>
              <w:t>Předměty příslušného studijního programu a způsob zapojení do jejich výuky, příp. další zapojení do uskutečňování studijního programu</w:t>
            </w:r>
          </w:p>
        </w:tc>
      </w:tr>
      <w:tr w:rsidR="00A64891" w:rsidTr="000F0E2A">
        <w:trPr>
          <w:trHeight w:val="330"/>
        </w:trPr>
        <w:tc>
          <w:tcPr>
            <w:tcW w:w="9859" w:type="dxa"/>
            <w:gridSpan w:val="11"/>
            <w:tcBorders>
              <w:top w:val="nil"/>
            </w:tcBorders>
          </w:tcPr>
          <w:p w:rsidR="00A64891" w:rsidRDefault="00A64891" w:rsidP="00A64891">
            <w:pPr>
              <w:jc w:val="both"/>
            </w:pPr>
            <w:r>
              <w:t>Multikulturní výchova (garant, vyučující), Multikulturní mediace (garant)</w:t>
            </w:r>
          </w:p>
        </w:tc>
      </w:tr>
      <w:tr w:rsidR="00A64891" w:rsidTr="000F0E2A">
        <w:tc>
          <w:tcPr>
            <w:tcW w:w="9859" w:type="dxa"/>
            <w:gridSpan w:val="11"/>
            <w:shd w:val="clear" w:color="auto" w:fill="F7CAAC"/>
          </w:tcPr>
          <w:p w:rsidR="00A64891" w:rsidRDefault="00A64891" w:rsidP="000F0E2A">
            <w:pPr>
              <w:jc w:val="both"/>
            </w:pPr>
            <w:r>
              <w:rPr>
                <w:b/>
              </w:rPr>
              <w:t xml:space="preserve">Údaje o vzdělání na VŠ </w:t>
            </w:r>
          </w:p>
        </w:tc>
      </w:tr>
      <w:tr w:rsidR="00A64891" w:rsidRPr="007D2C66" w:rsidTr="000F0E2A">
        <w:trPr>
          <w:trHeight w:val="307"/>
        </w:trPr>
        <w:tc>
          <w:tcPr>
            <w:tcW w:w="9859" w:type="dxa"/>
            <w:gridSpan w:val="11"/>
          </w:tcPr>
          <w:p w:rsidR="00A64891" w:rsidRPr="007D2C66" w:rsidRDefault="00A64891" w:rsidP="000F0E2A">
            <w:pPr>
              <w:jc w:val="both"/>
            </w:pPr>
            <w:r w:rsidRPr="007D2C66">
              <w:t>Pedagogika</w:t>
            </w:r>
            <w:r>
              <w:t>, 2009, UP v Olomouci, PdF. (Ph.D.)</w:t>
            </w:r>
          </w:p>
        </w:tc>
      </w:tr>
      <w:tr w:rsidR="00A64891" w:rsidTr="000F0E2A">
        <w:tc>
          <w:tcPr>
            <w:tcW w:w="9859" w:type="dxa"/>
            <w:gridSpan w:val="11"/>
            <w:shd w:val="clear" w:color="auto" w:fill="F7CAAC"/>
          </w:tcPr>
          <w:p w:rsidR="00A64891" w:rsidRDefault="00A64891" w:rsidP="000F0E2A">
            <w:pPr>
              <w:jc w:val="both"/>
              <w:rPr>
                <w:b/>
              </w:rPr>
            </w:pPr>
            <w:r>
              <w:rPr>
                <w:b/>
              </w:rPr>
              <w:t>Údaje o odborném působení od absolvování VŠ</w:t>
            </w:r>
          </w:p>
        </w:tc>
      </w:tr>
      <w:tr w:rsidR="00A64891" w:rsidTr="000F0E2A">
        <w:trPr>
          <w:trHeight w:val="284"/>
        </w:trPr>
        <w:tc>
          <w:tcPr>
            <w:tcW w:w="9859" w:type="dxa"/>
            <w:gridSpan w:val="11"/>
          </w:tcPr>
          <w:p w:rsidR="00A64891" w:rsidRDefault="00A64891" w:rsidP="000F0E2A">
            <w:pPr>
              <w:jc w:val="both"/>
            </w:pPr>
            <w:r>
              <w:t>UTB ve Zlíně, 13 let, z toho na FHS 11 let.</w:t>
            </w:r>
          </w:p>
        </w:tc>
      </w:tr>
      <w:tr w:rsidR="00A64891" w:rsidTr="000F0E2A">
        <w:trPr>
          <w:trHeight w:val="250"/>
        </w:trPr>
        <w:tc>
          <w:tcPr>
            <w:tcW w:w="9859" w:type="dxa"/>
            <w:gridSpan w:val="11"/>
            <w:shd w:val="clear" w:color="auto" w:fill="F7CAAC"/>
          </w:tcPr>
          <w:p w:rsidR="00A64891" w:rsidRDefault="00A64891" w:rsidP="000F0E2A">
            <w:pPr>
              <w:jc w:val="both"/>
            </w:pPr>
            <w:r>
              <w:rPr>
                <w:b/>
              </w:rPr>
              <w:t>Zkušenosti s vedením kvalifikačních a rigorózních prací</w:t>
            </w:r>
          </w:p>
        </w:tc>
      </w:tr>
      <w:tr w:rsidR="00A64891" w:rsidTr="000F0E2A">
        <w:trPr>
          <w:trHeight w:val="337"/>
        </w:trPr>
        <w:tc>
          <w:tcPr>
            <w:tcW w:w="9859" w:type="dxa"/>
            <w:gridSpan w:val="11"/>
          </w:tcPr>
          <w:p w:rsidR="00A64891" w:rsidRDefault="00A64891" w:rsidP="000F0E2A">
            <w:pPr>
              <w:jc w:val="both"/>
            </w:pPr>
            <w:r>
              <w:t>Počet vedených a obhájených bakalářských prací = 129. Počet vedených a obhájených diplomových prací = 79.</w:t>
            </w:r>
          </w:p>
        </w:tc>
      </w:tr>
      <w:tr w:rsidR="00A64891" w:rsidTr="000F0E2A">
        <w:trPr>
          <w:cantSplit/>
        </w:trPr>
        <w:tc>
          <w:tcPr>
            <w:tcW w:w="3347" w:type="dxa"/>
            <w:gridSpan w:val="2"/>
            <w:tcBorders>
              <w:top w:val="single" w:sz="12" w:space="0" w:color="auto"/>
            </w:tcBorders>
            <w:shd w:val="clear" w:color="auto" w:fill="F7CAAC"/>
          </w:tcPr>
          <w:p w:rsidR="00A64891" w:rsidRDefault="00A64891" w:rsidP="000F0E2A">
            <w:pPr>
              <w:jc w:val="both"/>
            </w:pPr>
            <w:r>
              <w:rPr>
                <w:b/>
              </w:rPr>
              <w:t xml:space="preserve">Obor habilitačního řízení </w:t>
            </w:r>
          </w:p>
        </w:tc>
        <w:tc>
          <w:tcPr>
            <w:tcW w:w="2245" w:type="dxa"/>
            <w:gridSpan w:val="2"/>
            <w:tcBorders>
              <w:top w:val="single" w:sz="12" w:space="0" w:color="auto"/>
            </w:tcBorders>
            <w:shd w:val="clear" w:color="auto" w:fill="F7CAAC"/>
          </w:tcPr>
          <w:p w:rsidR="00A64891" w:rsidRDefault="00A64891" w:rsidP="000F0E2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64891" w:rsidRDefault="00A64891" w:rsidP="000F0E2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64891" w:rsidRDefault="00A64891" w:rsidP="000F0E2A">
            <w:pPr>
              <w:jc w:val="both"/>
              <w:rPr>
                <w:b/>
              </w:rPr>
            </w:pPr>
            <w:r>
              <w:rPr>
                <w:b/>
              </w:rPr>
              <w:t>Ohlasy publikací</w:t>
            </w:r>
          </w:p>
        </w:tc>
      </w:tr>
      <w:tr w:rsidR="00A64891" w:rsidTr="000F0E2A">
        <w:trPr>
          <w:cantSplit/>
        </w:trPr>
        <w:tc>
          <w:tcPr>
            <w:tcW w:w="3347" w:type="dxa"/>
            <w:gridSpan w:val="2"/>
          </w:tcPr>
          <w:p w:rsidR="00A64891" w:rsidRDefault="00A64891" w:rsidP="000F0E2A">
            <w:pPr>
              <w:jc w:val="both"/>
            </w:pPr>
          </w:p>
        </w:tc>
        <w:tc>
          <w:tcPr>
            <w:tcW w:w="2245" w:type="dxa"/>
            <w:gridSpan w:val="2"/>
          </w:tcPr>
          <w:p w:rsidR="00A64891" w:rsidRDefault="00A64891" w:rsidP="000F0E2A">
            <w:pPr>
              <w:jc w:val="both"/>
            </w:pPr>
          </w:p>
        </w:tc>
        <w:tc>
          <w:tcPr>
            <w:tcW w:w="2248" w:type="dxa"/>
            <w:gridSpan w:val="4"/>
            <w:tcBorders>
              <w:right w:val="single" w:sz="12" w:space="0" w:color="auto"/>
            </w:tcBorders>
          </w:tcPr>
          <w:p w:rsidR="00A64891" w:rsidRDefault="00A64891" w:rsidP="000F0E2A">
            <w:pPr>
              <w:jc w:val="both"/>
            </w:pPr>
          </w:p>
        </w:tc>
        <w:tc>
          <w:tcPr>
            <w:tcW w:w="632" w:type="dxa"/>
            <w:tcBorders>
              <w:left w:val="single" w:sz="12" w:space="0" w:color="auto"/>
            </w:tcBorders>
            <w:shd w:val="clear" w:color="auto" w:fill="F7CAAC"/>
          </w:tcPr>
          <w:p w:rsidR="00A64891" w:rsidRDefault="00A64891" w:rsidP="000F0E2A">
            <w:pPr>
              <w:jc w:val="both"/>
            </w:pPr>
            <w:r>
              <w:rPr>
                <w:b/>
              </w:rPr>
              <w:t>WOS</w:t>
            </w:r>
          </w:p>
        </w:tc>
        <w:tc>
          <w:tcPr>
            <w:tcW w:w="693" w:type="dxa"/>
            <w:shd w:val="clear" w:color="auto" w:fill="F7CAAC"/>
          </w:tcPr>
          <w:p w:rsidR="00A64891" w:rsidRDefault="00A64891" w:rsidP="000F0E2A">
            <w:pPr>
              <w:jc w:val="both"/>
              <w:rPr>
                <w:sz w:val="18"/>
              </w:rPr>
            </w:pPr>
            <w:r>
              <w:rPr>
                <w:b/>
                <w:sz w:val="18"/>
              </w:rPr>
              <w:t>Scopus</w:t>
            </w:r>
          </w:p>
        </w:tc>
        <w:tc>
          <w:tcPr>
            <w:tcW w:w="694" w:type="dxa"/>
            <w:shd w:val="clear" w:color="auto" w:fill="F7CAAC"/>
          </w:tcPr>
          <w:p w:rsidR="00A64891" w:rsidRDefault="00A64891" w:rsidP="000F0E2A">
            <w:pPr>
              <w:jc w:val="both"/>
            </w:pPr>
            <w:r>
              <w:rPr>
                <w:b/>
                <w:sz w:val="18"/>
              </w:rPr>
              <w:t>ostatní</w:t>
            </w:r>
          </w:p>
        </w:tc>
      </w:tr>
      <w:tr w:rsidR="00A64891" w:rsidTr="000F0E2A">
        <w:trPr>
          <w:cantSplit/>
          <w:trHeight w:val="70"/>
        </w:trPr>
        <w:tc>
          <w:tcPr>
            <w:tcW w:w="3347" w:type="dxa"/>
            <w:gridSpan w:val="2"/>
            <w:shd w:val="clear" w:color="auto" w:fill="F7CAAC"/>
          </w:tcPr>
          <w:p w:rsidR="00A64891" w:rsidRDefault="00A64891" w:rsidP="000F0E2A">
            <w:pPr>
              <w:jc w:val="both"/>
            </w:pPr>
            <w:r>
              <w:rPr>
                <w:b/>
              </w:rPr>
              <w:t>Obor jmenovacího řízení</w:t>
            </w:r>
          </w:p>
        </w:tc>
        <w:tc>
          <w:tcPr>
            <w:tcW w:w="2245" w:type="dxa"/>
            <w:gridSpan w:val="2"/>
            <w:shd w:val="clear" w:color="auto" w:fill="F7CAAC"/>
          </w:tcPr>
          <w:p w:rsidR="00A64891" w:rsidRDefault="00A64891" w:rsidP="000F0E2A">
            <w:pPr>
              <w:jc w:val="both"/>
            </w:pPr>
            <w:r>
              <w:rPr>
                <w:b/>
              </w:rPr>
              <w:t>Rok udělení hodnosti</w:t>
            </w:r>
          </w:p>
        </w:tc>
        <w:tc>
          <w:tcPr>
            <w:tcW w:w="2248" w:type="dxa"/>
            <w:gridSpan w:val="4"/>
            <w:tcBorders>
              <w:right w:val="single" w:sz="12" w:space="0" w:color="auto"/>
            </w:tcBorders>
            <w:shd w:val="clear" w:color="auto" w:fill="F7CAAC"/>
          </w:tcPr>
          <w:p w:rsidR="00A64891" w:rsidRDefault="00A64891" w:rsidP="000F0E2A">
            <w:pPr>
              <w:jc w:val="both"/>
            </w:pPr>
            <w:r>
              <w:rPr>
                <w:b/>
              </w:rPr>
              <w:t>Řízení konáno na VŠ</w:t>
            </w:r>
          </w:p>
        </w:tc>
        <w:tc>
          <w:tcPr>
            <w:tcW w:w="632" w:type="dxa"/>
            <w:vMerge w:val="restart"/>
            <w:tcBorders>
              <w:left w:val="single" w:sz="12" w:space="0" w:color="auto"/>
            </w:tcBorders>
          </w:tcPr>
          <w:p w:rsidR="00A64891" w:rsidRPr="001B29A8" w:rsidRDefault="00A64891" w:rsidP="000F0E2A">
            <w:pPr>
              <w:jc w:val="both"/>
            </w:pPr>
            <w:r w:rsidRPr="001B29A8">
              <w:t>4</w:t>
            </w:r>
          </w:p>
        </w:tc>
        <w:tc>
          <w:tcPr>
            <w:tcW w:w="693" w:type="dxa"/>
            <w:vMerge w:val="restart"/>
          </w:tcPr>
          <w:p w:rsidR="00A64891" w:rsidRPr="001B29A8" w:rsidRDefault="00A64891" w:rsidP="000F0E2A">
            <w:pPr>
              <w:jc w:val="both"/>
            </w:pPr>
            <w:r w:rsidRPr="001B29A8">
              <w:t>12</w:t>
            </w:r>
          </w:p>
        </w:tc>
        <w:tc>
          <w:tcPr>
            <w:tcW w:w="694" w:type="dxa"/>
            <w:vMerge w:val="restart"/>
          </w:tcPr>
          <w:p w:rsidR="00A64891" w:rsidRPr="001B29A8" w:rsidRDefault="00A64891" w:rsidP="000F0E2A">
            <w:pPr>
              <w:jc w:val="both"/>
            </w:pPr>
            <w:r w:rsidRPr="001B29A8">
              <w:t>11</w:t>
            </w:r>
            <w:r>
              <w:t>2</w:t>
            </w:r>
          </w:p>
        </w:tc>
      </w:tr>
      <w:tr w:rsidR="00A64891" w:rsidTr="000F0E2A">
        <w:trPr>
          <w:trHeight w:val="205"/>
        </w:trPr>
        <w:tc>
          <w:tcPr>
            <w:tcW w:w="3347" w:type="dxa"/>
            <w:gridSpan w:val="2"/>
          </w:tcPr>
          <w:p w:rsidR="00A64891" w:rsidRDefault="00A64891" w:rsidP="000F0E2A">
            <w:pPr>
              <w:jc w:val="both"/>
            </w:pPr>
          </w:p>
        </w:tc>
        <w:tc>
          <w:tcPr>
            <w:tcW w:w="2245" w:type="dxa"/>
            <w:gridSpan w:val="2"/>
          </w:tcPr>
          <w:p w:rsidR="00A64891" w:rsidRDefault="00A64891" w:rsidP="000F0E2A">
            <w:pPr>
              <w:jc w:val="both"/>
            </w:pPr>
          </w:p>
        </w:tc>
        <w:tc>
          <w:tcPr>
            <w:tcW w:w="2248" w:type="dxa"/>
            <w:gridSpan w:val="4"/>
            <w:tcBorders>
              <w:right w:val="single" w:sz="12" w:space="0" w:color="auto"/>
            </w:tcBorders>
          </w:tcPr>
          <w:p w:rsidR="00A64891" w:rsidRDefault="00A64891" w:rsidP="000F0E2A">
            <w:pPr>
              <w:jc w:val="both"/>
            </w:pPr>
          </w:p>
        </w:tc>
        <w:tc>
          <w:tcPr>
            <w:tcW w:w="632" w:type="dxa"/>
            <w:vMerge/>
            <w:tcBorders>
              <w:left w:val="single" w:sz="12" w:space="0" w:color="auto"/>
            </w:tcBorders>
            <w:vAlign w:val="center"/>
          </w:tcPr>
          <w:p w:rsidR="00A64891" w:rsidRDefault="00A64891" w:rsidP="000F0E2A">
            <w:pPr>
              <w:rPr>
                <w:b/>
              </w:rPr>
            </w:pPr>
          </w:p>
        </w:tc>
        <w:tc>
          <w:tcPr>
            <w:tcW w:w="693" w:type="dxa"/>
            <w:vMerge/>
            <w:vAlign w:val="center"/>
          </w:tcPr>
          <w:p w:rsidR="00A64891" w:rsidRDefault="00A64891" w:rsidP="000F0E2A">
            <w:pPr>
              <w:rPr>
                <w:b/>
              </w:rPr>
            </w:pPr>
          </w:p>
        </w:tc>
        <w:tc>
          <w:tcPr>
            <w:tcW w:w="694" w:type="dxa"/>
            <w:vMerge/>
            <w:vAlign w:val="center"/>
          </w:tcPr>
          <w:p w:rsidR="00A64891" w:rsidRDefault="00A64891" w:rsidP="000F0E2A">
            <w:pPr>
              <w:rPr>
                <w:b/>
              </w:rPr>
            </w:pPr>
          </w:p>
        </w:tc>
      </w:tr>
      <w:tr w:rsidR="00A64891" w:rsidTr="000F0E2A">
        <w:tc>
          <w:tcPr>
            <w:tcW w:w="9859" w:type="dxa"/>
            <w:gridSpan w:val="11"/>
            <w:shd w:val="clear" w:color="auto" w:fill="F7CAAC"/>
          </w:tcPr>
          <w:p w:rsidR="00A64891" w:rsidRDefault="00A64891" w:rsidP="000F0E2A">
            <w:pPr>
              <w:jc w:val="both"/>
              <w:rPr>
                <w:b/>
              </w:rPr>
            </w:pPr>
            <w:r>
              <w:rPr>
                <w:b/>
              </w:rPr>
              <w:t xml:space="preserve">Přehled o nejvýznamnější publikační a další tvůrčí činnosti nebo další profesní činnosti u odborníků z praxe vztahující se k zabezpečovaným předmětům </w:t>
            </w:r>
          </w:p>
        </w:tc>
      </w:tr>
      <w:tr w:rsidR="00A64891" w:rsidRPr="0092301E" w:rsidTr="000F0E2A">
        <w:trPr>
          <w:trHeight w:val="2347"/>
        </w:trPr>
        <w:tc>
          <w:tcPr>
            <w:tcW w:w="9859" w:type="dxa"/>
            <w:gridSpan w:val="11"/>
          </w:tcPr>
          <w:p w:rsidR="00A64891" w:rsidRDefault="00A64891" w:rsidP="000F0E2A">
            <w:pPr>
              <w:tabs>
                <w:tab w:val="left" w:pos="473"/>
                <w:tab w:val="left" w:pos="8844"/>
                <w:tab w:val="left" w:pos="9066"/>
              </w:tabs>
              <w:jc w:val="both"/>
              <w:rPr>
                <w:szCs w:val="22"/>
              </w:rPr>
            </w:pPr>
            <w:r w:rsidRPr="0092301E">
              <w:rPr>
                <w:szCs w:val="22"/>
              </w:rPr>
              <w:t xml:space="preserve">Hladík, J., &amp; Pagáčová, V. (2013). Komparace hodnocení významu multikulturních subkompetencí učiteli a žáky na ZŠ. </w:t>
            </w:r>
            <w:r w:rsidRPr="0092301E">
              <w:rPr>
                <w:i/>
                <w:szCs w:val="22"/>
              </w:rPr>
              <w:t>Pedagogika</w:t>
            </w:r>
            <w:r w:rsidRPr="0092301E">
              <w:rPr>
                <w:szCs w:val="22"/>
              </w:rPr>
              <w:t xml:space="preserve">, </w:t>
            </w:r>
            <w:r w:rsidRPr="0092301E">
              <w:rPr>
                <w:i/>
                <w:szCs w:val="22"/>
              </w:rPr>
              <w:t>63</w:t>
            </w:r>
            <w:r w:rsidRPr="0092301E">
              <w:rPr>
                <w:szCs w:val="22"/>
              </w:rPr>
              <w:t xml:space="preserve">(1), 25-40. </w:t>
            </w:r>
            <w:r w:rsidRPr="0092301E">
              <w:rPr>
                <w:bCs/>
                <w:szCs w:val="22"/>
              </w:rPr>
              <w:t>ISSN</w:t>
            </w:r>
            <w:r w:rsidRPr="0092301E">
              <w:rPr>
                <w:szCs w:val="22"/>
              </w:rPr>
              <w:t xml:space="preserve"> 0031-3815. (databáze ERIH C) (spoluautorský podíl 90 %)</w:t>
            </w:r>
          </w:p>
          <w:p w:rsidR="00A64891" w:rsidRPr="00A24CF8" w:rsidRDefault="00A64891" w:rsidP="000F0E2A">
            <w:pPr>
              <w:tabs>
                <w:tab w:val="left" w:pos="473"/>
                <w:tab w:val="left" w:pos="8844"/>
                <w:tab w:val="left" w:pos="9066"/>
              </w:tabs>
              <w:jc w:val="both"/>
              <w:rPr>
                <w:szCs w:val="22"/>
              </w:rPr>
            </w:pPr>
            <w:r w:rsidRPr="00A24CF8">
              <w:rPr>
                <w:szCs w:val="22"/>
              </w:rPr>
              <w:t>Hladik, J. (2014). Design and Development</w:t>
            </w:r>
            <w:r>
              <w:rPr>
                <w:szCs w:val="22"/>
              </w:rPr>
              <w:t xml:space="preserve"> </w:t>
            </w:r>
            <w:r w:rsidRPr="00A24CF8">
              <w:rPr>
                <w:szCs w:val="22"/>
              </w:rPr>
              <w:t>of a Multicultural</w:t>
            </w:r>
            <w:r>
              <w:rPr>
                <w:szCs w:val="22"/>
              </w:rPr>
              <w:t xml:space="preserve"> </w:t>
            </w:r>
            <w:r w:rsidRPr="00A24CF8">
              <w:rPr>
                <w:szCs w:val="22"/>
              </w:rPr>
              <w:t>Competence</w:t>
            </w:r>
            <w:r>
              <w:rPr>
                <w:szCs w:val="22"/>
              </w:rPr>
              <w:t xml:space="preserve"> </w:t>
            </w:r>
            <w:r w:rsidRPr="00A24CF8">
              <w:rPr>
                <w:szCs w:val="22"/>
              </w:rPr>
              <w:t>Scale in Helping-Profession</w:t>
            </w:r>
            <w:r>
              <w:rPr>
                <w:szCs w:val="22"/>
              </w:rPr>
              <w:t xml:space="preserve"> </w:t>
            </w:r>
            <w:r w:rsidRPr="00A24CF8">
              <w:rPr>
                <w:szCs w:val="22"/>
              </w:rPr>
              <w:t xml:space="preserve">Students. </w:t>
            </w:r>
            <w:r w:rsidRPr="00A24CF8">
              <w:rPr>
                <w:i/>
                <w:iCs/>
                <w:szCs w:val="22"/>
              </w:rPr>
              <w:t>Asian</w:t>
            </w:r>
            <w:r>
              <w:rPr>
                <w:i/>
                <w:iCs/>
                <w:szCs w:val="22"/>
              </w:rPr>
              <w:t xml:space="preserve"> </w:t>
            </w:r>
            <w:r w:rsidRPr="00A24CF8">
              <w:rPr>
                <w:i/>
                <w:iCs/>
                <w:szCs w:val="22"/>
              </w:rPr>
              <w:t>Social Science</w:t>
            </w:r>
            <w:r w:rsidRPr="00A24CF8">
              <w:rPr>
                <w:szCs w:val="22"/>
              </w:rPr>
              <w:t xml:space="preserve">, </w:t>
            </w:r>
            <w:r w:rsidRPr="00A24CF8">
              <w:rPr>
                <w:i/>
                <w:iCs/>
                <w:szCs w:val="22"/>
              </w:rPr>
              <w:t>10</w:t>
            </w:r>
            <w:r w:rsidRPr="00A24CF8">
              <w:rPr>
                <w:szCs w:val="22"/>
              </w:rPr>
              <w:t xml:space="preserve">(9), 162-170. </w:t>
            </w:r>
            <w:r w:rsidRPr="00A24CF8">
              <w:rPr>
                <w:bCs/>
                <w:szCs w:val="22"/>
              </w:rPr>
              <w:t>ISSN1911-2017.</w:t>
            </w:r>
            <w:r w:rsidRPr="00A24CF8">
              <w:rPr>
                <w:szCs w:val="22"/>
              </w:rPr>
              <w:t xml:space="preserve"> (databáze Scopus)</w:t>
            </w:r>
          </w:p>
          <w:p w:rsidR="00A64891" w:rsidRDefault="00A64891" w:rsidP="000F0E2A">
            <w:pPr>
              <w:tabs>
                <w:tab w:val="left" w:pos="473"/>
                <w:tab w:val="left" w:pos="8844"/>
                <w:tab w:val="left" w:pos="9066"/>
              </w:tabs>
              <w:jc w:val="both"/>
              <w:rPr>
                <w:bCs/>
                <w:szCs w:val="22"/>
              </w:rPr>
            </w:pPr>
            <w:r w:rsidRPr="00A24CF8">
              <w:rPr>
                <w:szCs w:val="22"/>
              </w:rPr>
              <w:t xml:space="preserve">Hladík, J. (2014). </w:t>
            </w:r>
            <w:r w:rsidRPr="00A24CF8">
              <w:rPr>
                <w:i/>
                <w:iCs/>
                <w:szCs w:val="22"/>
              </w:rPr>
              <w:t>Multikulturní kompetence studentů pomáhajících profesí</w:t>
            </w:r>
            <w:r w:rsidRPr="00A24CF8">
              <w:rPr>
                <w:szCs w:val="22"/>
              </w:rPr>
              <w:t>. Zlín: U</w:t>
            </w:r>
            <w:r>
              <w:rPr>
                <w:szCs w:val="22"/>
              </w:rPr>
              <w:t>niverzita Tomáše Bati ve Zlíně.</w:t>
            </w:r>
          </w:p>
          <w:p w:rsidR="00A64891" w:rsidRPr="0092301E" w:rsidRDefault="00A64891" w:rsidP="000F0E2A">
            <w:pPr>
              <w:tabs>
                <w:tab w:val="left" w:pos="473"/>
                <w:tab w:val="left" w:pos="8844"/>
                <w:tab w:val="left" w:pos="9066"/>
              </w:tabs>
              <w:jc w:val="both"/>
              <w:rPr>
                <w:sz w:val="18"/>
                <w:szCs w:val="22"/>
              </w:rPr>
            </w:pPr>
            <w:r w:rsidRPr="0092301E">
              <w:rPr>
                <w:lang w:val="en-US"/>
              </w:rPr>
              <w:t>Hladik, J., &amp;</w:t>
            </w:r>
            <w:r>
              <w:rPr>
                <w:lang w:val="en-US"/>
              </w:rPr>
              <w:t xml:space="preserve"> </w:t>
            </w:r>
            <w:r w:rsidRPr="0092301E">
              <w:rPr>
                <w:lang w:val="en-US"/>
              </w:rPr>
              <w:t xml:space="preserve">Jadama, L. M. (2016). Multicultural Competence of Helping Profession Students: Cross-cultural Comparison between Europe and Africa. </w:t>
            </w:r>
            <w:r w:rsidRPr="0092301E">
              <w:rPr>
                <w:i/>
                <w:lang w:val="en-US"/>
              </w:rPr>
              <w:t>Procedia-Social and Behavioral Sciences</w:t>
            </w:r>
            <w:r w:rsidRPr="0092301E">
              <w:rPr>
                <w:lang w:val="en-US"/>
              </w:rPr>
              <w:t xml:space="preserve">, </w:t>
            </w:r>
            <w:r w:rsidRPr="0092301E">
              <w:rPr>
                <w:i/>
                <w:lang w:val="en-US"/>
              </w:rPr>
              <w:t>217</w:t>
            </w:r>
            <w:r w:rsidRPr="0092301E">
              <w:rPr>
                <w:lang w:val="en-US"/>
              </w:rPr>
              <w:t xml:space="preserve">, 669-678. </w:t>
            </w:r>
            <w:r w:rsidRPr="0092301E">
              <w:rPr>
                <w:bCs/>
                <w:szCs w:val="22"/>
              </w:rPr>
              <w:t xml:space="preserve">ISSN 1877-0428. </w:t>
            </w:r>
            <w:r w:rsidRPr="0092301E">
              <w:rPr>
                <w:szCs w:val="22"/>
              </w:rPr>
              <w:t>(spoluautorský podíl 70 %)</w:t>
            </w:r>
            <w:r>
              <w:rPr>
                <w:szCs w:val="22"/>
              </w:rPr>
              <w:t xml:space="preserve"> (databázeWoS)</w:t>
            </w:r>
          </w:p>
          <w:p w:rsidR="00A64891" w:rsidRPr="0092301E" w:rsidRDefault="00A64891" w:rsidP="000F0E2A">
            <w:pPr>
              <w:tabs>
                <w:tab w:val="left" w:pos="473"/>
                <w:tab w:val="left" w:pos="8844"/>
                <w:tab w:val="left" w:pos="9066"/>
              </w:tabs>
              <w:jc w:val="both"/>
              <w:rPr>
                <w:szCs w:val="22"/>
              </w:rPr>
            </w:pPr>
            <w:r w:rsidRPr="00A24CF8">
              <w:rPr>
                <w:szCs w:val="22"/>
              </w:rPr>
              <w:t>Hladik, J. (2016). Assessing</w:t>
            </w:r>
            <w:r>
              <w:rPr>
                <w:szCs w:val="22"/>
              </w:rPr>
              <w:t xml:space="preserve"> </w:t>
            </w:r>
            <w:r w:rsidRPr="00A24CF8">
              <w:rPr>
                <w:szCs w:val="22"/>
              </w:rPr>
              <w:t>Multicultural</w:t>
            </w:r>
            <w:r>
              <w:rPr>
                <w:szCs w:val="22"/>
              </w:rPr>
              <w:t xml:space="preserve"> </w:t>
            </w:r>
            <w:r w:rsidRPr="00A24CF8">
              <w:rPr>
                <w:szCs w:val="22"/>
              </w:rPr>
              <w:t>Competence</w:t>
            </w:r>
            <w:r>
              <w:rPr>
                <w:szCs w:val="22"/>
              </w:rPr>
              <w:t xml:space="preserve"> </w:t>
            </w:r>
            <w:r w:rsidRPr="00A24CF8">
              <w:rPr>
                <w:szCs w:val="22"/>
              </w:rPr>
              <w:t>of</w:t>
            </w:r>
            <w:r>
              <w:rPr>
                <w:szCs w:val="22"/>
              </w:rPr>
              <w:t xml:space="preserve"> </w:t>
            </w:r>
            <w:r w:rsidRPr="00A24CF8">
              <w:rPr>
                <w:szCs w:val="22"/>
              </w:rPr>
              <w:t>Helping-Profession</w:t>
            </w:r>
            <w:r>
              <w:rPr>
                <w:szCs w:val="22"/>
              </w:rPr>
              <w:t xml:space="preserve"> </w:t>
            </w:r>
            <w:r w:rsidRPr="00A24CF8">
              <w:rPr>
                <w:szCs w:val="22"/>
              </w:rPr>
              <w:t xml:space="preserve">Students. </w:t>
            </w:r>
            <w:r w:rsidRPr="00A24CF8">
              <w:rPr>
                <w:i/>
                <w:szCs w:val="22"/>
              </w:rPr>
              <w:t>Multicultural</w:t>
            </w:r>
            <w:r>
              <w:rPr>
                <w:i/>
                <w:szCs w:val="22"/>
              </w:rPr>
              <w:t xml:space="preserve"> </w:t>
            </w:r>
            <w:r w:rsidRPr="00A24CF8">
              <w:rPr>
                <w:i/>
                <w:szCs w:val="22"/>
              </w:rPr>
              <w:t>Perspectives</w:t>
            </w:r>
            <w:r w:rsidRPr="00A24CF8">
              <w:rPr>
                <w:szCs w:val="22"/>
              </w:rPr>
              <w:t xml:space="preserve">, </w:t>
            </w:r>
            <w:r w:rsidRPr="00A24CF8">
              <w:rPr>
                <w:i/>
                <w:szCs w:val="22"/>
              </w:rPr>
              <w:t>18</w:t>
            </w:r>
            <w:r w:rsidRPr="00A24CF8">
              <w:rPr>
                <w:szCs w:val="22"/>
              </w:rPr>
              <w:t xml:space="preserve">(1), 42-47. </w:t>
            </w:r>
            <w:r w:rsidRPr="00A24CF8">
              <w:rPr>
                <w:bCs/>
                <w:szCs w:val="22"/>
              </w:rPr>
              <w:t>ISSN 1521-0960.</w:t>
            </w:r>
            <w:r w:rsidRPr="00A24CF8">
              <w:rPr>
                <w:szCs w:val="22"/>
              </w:rPr>
              <w:t xml:space="preserve"> (databáze Scopus)</w:t>
            </w:r>
          </w:p>
        </w:tc>
      </w:tr>
      <w:tr w:rsidR="00A64891" w:rsidTr="000F0E2A">
        <w:trPr>
          <w:trHeight w:val="218"/>
        </w:trPr>
        <w:tc>
          <w:tcPr>
            <w:tcW w:w="9859" w:type="dxa"/>
            <w:gridSpan w:val="11"/>
            <w:shd w:val="clear" w:color="auto" w:fill="F7CAAC"/>
          </w:tcPr>
          <w:p w:rsidR="00A64891" w:rsidRDefault="00A64891" w:rsidP="000F0E2A">
            <w:pPr>
              <w:rPr>
                <w:b/>
              </w:rPr>
            </w:pPr>
            <w:r>
              <w:rPr>
                <w:b/>
              </w:rPr>
              <w:t>Působení v zahraničí</w:t>
            </w:r>
          </w:p>
        </w:tc>
      </w:tr>
      <w:tr w:rsidR="00A64891" w:rsidTr="000F0E2A">
        <w:trPr>
          <w:trHeight w:val="328"/>
        </w:trPr>
        <w:tc>
          <w:tcPr>
            <w:tcW w:w="9859" w:type="dxa"/>
            <w:gridSpan w:val="11"/>
          </w:tcPr>
          <w:p w:rsidR="00A64891" w:rsidRDefault="00A64891" w:rsidP="000F0E2A">
            <w:pPr>
              <w:rPr>
                <w:b/>
              </w:rPr>
            </w:pPr>
          </w:p>
        </w:tc>
      </w:tr>
      <w:tr w:rsidR="00A64891" w:rsidTr="000F0E2A">
        <w:trPr>
          <w:cantSplit/>
          <w:trHeight w:val="470"/>
        </w:trPr>
        <w:tc>
          <w:tcPr>
            <w:tcW w:w="2518" w:type="dxa"/>
            <w:shd w:val="clear" w:color="auto" w:fill="F7CAAC"/>
          </w:tcPr>
          <w:p w:rsidR="00A64891" w:rsidRDefault="00A64891" w:rsidP="000F0E2A">
            <w:pPr>
              <w:jc w:val="both"/>
              <w:rPr>
                <w:b/>
              </w:rPr>
            </w:pPr>
            <w:r>
              <w:rPr>
                <w:b/>
              </w:rPr>
              <w:t xml:space="preserve">Podpis </w:t>
            </w:r>
          </w:p>
        </w:tc>
        <w:tc>
          <w:tcPr>
            <w:tcW w:w="4536" w:type="dxa"/>
            <w:gridSpan w:val="5"/>
          </w:tcPr>
          <w:p w:rsidR="00A64891" w:rsidRDefault="00A64891" w:rsidP="000F0E2A">
            <w:pPr>
              <w:jc w:val="both"/>
            </w:pPr>
            <w:r>
              <w:t>Jakub Hladík v. r.</w:t>
            </w:r>
          </w:p>
        </w:tc>
        <w:tc>
          <w:tcPr>
            <w:tcW w:w="786" w:type="dxa"/>
            <w:gridSpan w:val="2"/>
            <w:shd w:val="clear" w:color="auto" w:fill="F7CAAC"/>
          </w:tcPr>
          <w:p w:rsidR="00A64891" w:rsidRDefault="00A64891" w:rsidP="000F0E2A">
            <w:pPr>
              <w:jc w:val="both"/>
            </w:pPr>
            <w:r>
              <w:rPr>
                <w:b/>
              </w:rPr>
              <w:t>datum</w:t>
            </w:r>
          </w:p>
        </w:tc>
        <w:tc>
          <w:tcPr>
            <w:tcW w:w="2019" w:type="dxa"/>
            <w:gridSpan w:val="3"/>
          </w:tcPr>
          <w:p w:rsidR="00A64891" w:rsidRDefault="00F320F3" w:rsidP="000F0E2A">
            <w:pPr>
              <w:jc w:val="both"/>
            </w:pPr>
            <w:r>
              <w:t>15. 6. 2018</w:t>
            </w:r>
          </w:p>
        </w:tc>
      </w:tr>
    </w:tbl>
    <w:p w:rsidR="00A64891" w:rsidRDefault="00A64891"/>
    <w:p w:rsidR="00D73D86" w:rsidRDefault="00D73D86"/>
    <w:p w:rsidR="00D73D86" w:rsidRDefault="00D73D86"/>
    <w:p w:rsidR="00D73D86" w:rsidRDefault="00D73D86">
      <w:pPr>
        <w:spacing w:after="200" w:line="276" w:lineRule="auto"/>
      </w:pPr>
      <w:r>
        <w:br w:type="page"/>
      </w:r>
    </w:p>
    <w:tbl>
      <w:tblPr>
        <w:tblpPr w:leftFromText="141" w:rightFromText="141" w:vertAnchor="text" w:horzAnchor="margin" w:tblpXSpec="center" w:tblpY="-11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73D86" w:rsidTr="000F0E2A">
        <w:tc>
          <w:tcPr>
            <w:tcW w:w="9859" w:type="dxa"/>
            <w:gridSpan w:val="11"/>
            <w:tcBorders>
              <w:bottom w:val="double" w:sz="4" w:space="0" w:color="auto"/>
            </w:tcBorders>
            <w:shd w:val="clear" w:color="auto" w:fill="BDD6EE"/>
          </w:tcPr>
          <w:p w:rsidR="00D73D86" w:rsidRDefault="00D73D86" w:rsidP="000F0E2A">
            <w:pPr>
              <w:jc w:val="both"/>
              <w:rPr>
                <w:b/>
                <w:sz w:val="28"/>
              </w:rPr>
            </w:pPr>
            <w:r>
              <w:rPr>
                <w:b/>
                <w:sz w:val="28"/>
              </w:rPr>
              <w:lastRenderedPageBreak/>
              <w:t>C-I – Personální zabezpečení</w:t>
            </w:r>
          </w:p>
        </w:tc>
      </w:tr>
      <w:tr w:rsidR="00D73D86" w:rsidTr="000F0E2A">
        <w:tc>
          <w:tcPr>
            <w:tcW w:w="2518" w:type="dxa"/>
            <w:tcBorders>
              <w:top w:val="double" w:sz="4" w:space="0" w:color="auto"/>
            </w:tcBorders>
            <w:shd w:val="clear" w:color="auto" w:fill="F7CAAC"/>
          </w:tcPr>
          <w:p w:rsidR="00D73D86" w:rsidRDefault="00D73D86" w:rsidP="000F0E2A">
            <w:pPr>
              <w:jc w:val="both"/>
              <w:rPr>
                <w:b/>
              </w:rPr>
            </w:pPr>
            <w:r>
              <w:rPr>
                <w:b/>
              </w:rPr>
              <w:t>Vysoká škola</w:t>
            </w:r>
          </w:p>
        </w:tc>
        <w:tc>
          <w:tcPr>
            <w:tcW w:w="7341" w:type="dxa"/>
            <w:gridSpan w:val="10"/>
          </w:tcPr>
          <w:p w:rsidR="00D73D86" w:rsidRDefault="00D73D86" w:rsidP="000F0E2A">
            <w:pPr>
              <w:jc w:val="both"/>
            </w:pPr>
            <w:r>
              <w:t>Univerzita Tomáše Bati ve Zlíně</w:t>
            </w:r>
          </w:p>
        </w:tc>
      </w:tr>
      <w:tr w:rsidR="00D73D86" w:rsidTr="000F0E2A">
        <w:tc>
          <w:tcPr>
            <w:tcW w:w="2518" w:type="dxa"/>
            <w:shd w:val="clear" w:color="auto" w:fill="F7CAAC"/>
          </w:tcPr>
          <w:p w:rsidR="00D73D86" w:rsidRDefault="00D73D86" w:rsidP="000F0E2A">
            <w:pPr>
              <w:jc w:val="both"/>
              <w:rPr>
                <w:b/>
              </w:rPr>
            </w:pPr>
            <w:r>
              <w:rPr>
                <w:b/>
              </w:rPr>
              <w:t>Součást vysoké školy</w:t>
            </w:r>
          </w:p>
        </w:tc>
        <w:tc>
          <w:tcPr>
            <w:tcW w:w="7341" w:type="dxa"/>
            <w:gridSpan w:val="10"/>
          </w:tcPr>
          <w:p w:rsidR="00D73D86" w:rsidRDefault="00D73D86" w:rsidP="000F0E2A">
            <w:pPr>
              <w:jc w:val="both"/>
            </w:pPr>
            <w:r>
              <w:t>Fakulta humanitních studií</w:t>
            </w:r>
          </w:p>
        </w:tc>
      </w:tr>
      <w:tr w:rsidR="00D73D86" w:rsidTr="000F0E2A">
        <w:tc>
          <w:tcPr>
            <w:tcW w:w="2518" w:type="dxa"/>
            <w:shd w:val="clear" w:color="auto" w:fill="F7CAAC"/>
          </w:tcPr>
          <w:p w:rsidR="00D73D86" w:rsidRDefault="00D73D86" w:rsidP="000F0E2A">
            <w:pPr>
              <w:jc w:val="both"/>
              <w:rPr>
                <w:b/>
              </w:rPr>
            </w:pPr>
            <w:r>
              <w:rPr>
                <w:b/>
              </w:rPr>
              <w:t>Název studijního programu</w:t>
            </w:r>
          </w:p>
        </w:tc>
        <w:tc>
          <w:tcPr>
            <w:tcW w:w="7341" w:type="dxa"/>
            <w:gridSpan w:val="10"/>
          </w:tcPr>
          <w:p w:rsidR="00D73D86" w:rsidRDefault="00D73D86" w:rsidP="000F0E2A">
            <w:pPr>
              <w:jc w:val="both"/>
            </w:pPr>
            <w:r>
              <w:t>Andragogika</w:t>
            </w:r>
          </w:p>
        </w:tc>
      </w:tr>
      <w:tr w:rsidR="00D73D86" w:rsidTr="000F0E2A">
        <w:tc>
          <w:tcPr>
            <w:tcW w:w="2518" w:type="dxa"/>
            <w:shd w:val="clear" w:color="auto" w:fill="F7CAAC"/>
          </w:tcPr>
          <w:p w:rsidR="00D73D86" w:rsidRDefault="00D73D86" w:rsidP="000F0E2A">
            <w:pPr>
              <w:jc w:val="both"/>
              <w:rPr>
                <w:b/>
              </w:rPr>
            </w:pPr>
            <w:r>
              <w:rPr>
                <w:b/>
              </w:rPr>
              <w:t>Jméno a příjmení</w:t>
            </w:r>
          </w:p>
        </w:tc>
        <w:tc>
          <w:tcPr>
            <w:tcW w:w="4536" w:type="dxa"/>
            <w:gridSpan w:val="5"/>
          </w:tcPr>
          <w:p w:rsidR="00D73D86" w:rsidRDefault="00D73D86" w:rsidP="000F0E2A">
            <w:pPr>
              <w:jc w:val="both"/>
            </w:pPr>
            <w:r>
              <w:t>Karla Hrbáčková</w:t>
            </w:r>
          </w:p>
        </w:tc>
        <w:tc>
          <w:tcPr>
            <w:tcW w:w="709" w:type="dxa"/>
            <w:shd w:val="clear" w:color="auto" w:fill="F7CAAC"/>
          </w:tcPr>
          <w:p w:rsidR="00D73D86" w:rsidRDefault="00D73D86" w:rsidP="000F0E2A">
            <w:pPr>
              <w:jc w:val="both"/>
              <w:rPr>
                <w:b/>
              </w:rPr>
            </w:pPr>
            <w:r>
              <w:rPr>
                <w:b/>
              </w:rPr>
              <w:t>Tituly</w:t>
            </w:r>
          </w:p>
        </w:tc>
        <w:tc>
          <w:tcPr>
            <w:tcW w:w="2096" w:type="dxa"/>
            <w:gridSpan w:val="4"/>
          </w:tcPr>
          <w:p w:rsidR="00D73D86" w:rsidRDefault="00D73D86" w:rsidP="000F0E2A">
            <w:pPr>
              <w:jc w:val="both"/>
            </w:pPr>
            <w:r>
              <w:t>Mgr., Ph.D.</w:t>
            </w:r>
          </w:p>
        </w:tc>
      </w:tr>
      <w:tr w:rsidR="00D73D86" w:rsidTr="000F0E2A">
        <w:tc>
          <w:tcPr>
            <w:tcW w:w="2518" w:type="dxa"/>
            <w:shd w:val="clear" w:color="auto" w:fill="F7CAAC"/>
          </w:tcPr>
          <w:p w:rsidR="00D73D86" w:rsidRDefault="00D73D86" w:rsidP="000F0E2A">
            <w:pPr>
              <w:jc w:val="both"/>
              <w:rPr>
                <w:b/>
              </w:rPr>
            </w:pPr>
            <w:r>
              <w:rPr>
                <w:b/>
              </w:rPr>
              <w:t>Rok narození</w:t>
            </w:r>
          </w:p>
        </w:tc>
        <w:tc>
          <w:tcPr>
            <w:tcW w:w="829" w:type="dxa"/>
          </w:tcPr>
          <w:p w:rsidR="00D73D86" w:rsidRDefault="00D73D86" w:rsidP="000F0E2A">
            <w:pPr>
              <w:jc w:val="both"/>
            </w:pPr>
            <w:r>
              <w:t>1978</w:t>
            </w:r>
          </w:p>
        </w:tc>
        <w:tc>
          <w:tcPr>
            <w:tcW w:w="1721" w:type="dxa"/>
            <w:shd w:val="clear" w:color="auto" w:fill="F7CAAC"/>
          </w:tcPr>
          <w:p w:rsidR="00D73D86" w:rsidRDefault="00D73D86" w:rsidP="000F0E2A">
            <w:pPr>
              <w:jc w:val="both"/>
              <w:rPr>
                <w:b/>
              </w:rPr>
            </w:pPr>
            <w:r>
              <w:rPr>
                <w:b/>
              </w:rPr>
              <w:t>typ vztahu k VŠ</w:t>
            </w:r>
          </w:p>
        </w:tc>
        <w:tc>
          <w:tcPr>
            <w:tcW w:w="992" w:type="dxa"/>
            <w:gridSpan w:val="2"/>
          </w:tcPr>
          <w:p w:rsidR="00D73D86" w:rsidRDefault="00D73D86" w:rsidP="000F0E2A">
            <w:pPr>
              <w:jc w:val="both"/>
            </w:pPr>
            <w:r>
              <w:t xml:space="preserve">pp </w:t>
            </w:r>
          </w:p>
          <w:p w:rsidR="00D73D86" w:rsidRDefault="00D73D86" w:rsidP="000F0E2A">
            <w:pPr>
              <w:jc w:val="both"/>
            </w:pPr>
          </w:p>
        </w:tc>
        <w:tc>
          <w:tcPr>
            <w:tcW w:w="994" w:type="dxa"/>
            <w:shd w:val="clear" w:color="auto" w:fill="F7CAAC"/>
          </w:tcPr>
          <w:p w:rsidR="00D73D86" w:rsidRDefault="00D73D86" w:rsidP="000F0E2A">
            <w:pPr>
              <w:jc w:val="both"/>
              <w:rPr>
                <w:b/>
              </w:rPr>
            </w:pPr>
            <w:r>
              <w:rPr>
                <w:b/>
              </w:rPr>
              <w:t>rozsah</w:t>
            </w:r>
          </w:p>
        </w:tc>
        <w:tc>
          <w:tcPr>
            <w:tcW w:w="709" w:type="dxa"/>
          </w:tcPr>
          <w:p w:rsidR="00D73D86" w:rsidRDefault="00D73D86" w:rsidP="000F0E2A">
            <w:pPr>
              <w:jc w:val="both"/>
            </w:pPr>
            <w:r>
              <w:t xml:space="preserve">40 </w:t>
            </w:r>
          </w:p>
        </w:tc>
        <w:tc>
          <w:tcPr>
            <w:tcW w:w="709" w:type="dxa"/>
            <w:gridSpan w:val="2"/>
            <w:shd w:val="clear" w:color="auto" w:fill="F7CAAC"/>
          </w:tcPr>
          <w:p w:rsidR="00D73D86" w:rsidRDefault="00D73D86" w:rsidP="000F0E2A">
            <w:pPr>
              <w:jc w:val="both"/>
              <w:rPr>
                <w:b/>
              </w:rPr>
            </w:pPr>
            <w:r>
              <w:rPr>
                <w:b/>
              </w:rPr>
              <w:t>do kdy</w:t>
            </w:r>
          </w:p>
        </w:tc>
        <w:tc>
          <w:tcPr>
            <w:tcW w:w="1387" w:type="dxa"/>
            <w:gridSpan w:val="2"/>
          </w:tcPr>
          <w:p w:rsidR="00D73D86" w:rsidRDefault="00D73D86" w:rsidP="000F0E2A">
            <w:pPr>
              <w:jc w:val="both"/>
            </w:pPr>
            <w:r>
              <w:t xml:space="preserve">N </w:t>
            </w:r>
          </w:p>
          <w:p w:rsidR="00D73D86" w:rsidRDefault="00D73D86" w:rsidP="000F0E2A">
            <w:pPr>
              <w:jc w:val="both"/>
            </w:pPr>
          </w:p>
        </w:tc>
      </w:tr>
      <w:tr w:rsidR="00D73D86" w:rsidTr="000F0E2A">
        <w:tc>
          <w:tcPr>
            <w:tcW w:w="5068" w:type="dxa"/>
            <w:gridSpan w:val="3"/>
            <w:shd w:val="clear" w:color="auto" w:fill="F7CAAC"/>
          </w:tcPr>
          <w:p w:rsidR="00D73D86" w:rsidRDefault="00D73D86" w:rsidP="000F0E2A">
            <w:pPr>
              <w:jc w:val="both"/>
              <w:rPr>
                <w:b/>
              </w:rPr>
            </w:pPr>
            <w:r>
              <w:rPr>
                <w:b/>
              </w:rPr>
              <w:t>Typ vztahu na součásti VŠ, která uskutečňuje st. program</w:t>
            </w:r>
          </w:p>
        </w:tc>
        <w:tc>
          <w:tcPr>
            <w:tcW w:w="992" w:type="dxa"/>
            <w:gridSpan w:val="2"/>
          </w:tcPr>
          <w:p w:rsidR="00D73D86" w:rsidRDefault="00D73D86" w:rsidP="000F0E2A">
            <w:pPr>
              <w:jc w:val="both"/>
            </w:pPr>
            <w:r>
              <w:t>pp</w:t>
            </w:r>
          </w:p>
        </w:tc>
        <w:tc>
          <w:tcPr>
            <w:tcW w:w="994" w:type="dxa"/>
            <w:shd w:val="clear" w:color="auto" w:fill="F7CAAC"/>
          </w:tcPr>
          <w:p w:rsidR="00D73D86" w:rsidRDefault="00D73D86" w:rsidP="000F0E2A">
            <w:pPr>
              <w:jc w:val="both"/>
              <w:rPr>
                <w:b/>
              </w:rPr>
            </w:pPr>
            <w:r>
              <w:rPr>
                <w:b/>
              </w:rPr>
              <w:t>rozsah</w:t>
            </w:r>
          </w:p>
        </w:tc>
        <w:tc>
          <w:tcPr>
            <w:tcW w:w="709" w:type="dxa"/>
          </w:tcPr>
          <w:p w:rsidR="00D73D86" w:rsidRDefault="00D73D86" w:rsidP="000F0E2A">
            <w:pPr>
              <w:jc w:val="both"/>
            </w:pPr>
            <w:r>
              <w:t>40</w:t>
            </w:r>
          </w:p>
        </w:tc>
        <w:tc>
          <w:tcPr>
            <w:tcW w:w="709" w:type="dxa"/>
            <w:gridSpan w:val="2"/>
            <w:shd w:val="clear" w:color="auto" w:fill="F7CAAC"/>
          </w:tcPr>
          <w:p w:rsidR="00D73D86" w:rsidRDefault="00D73D86" w:rsidP="000F0E2A">
            <w:pPr>
              <w:jc w:val="both"/>
              <w:rPr>
                <w:b/>
              </w:rPr>
            </w:pPr>
            <w:r>
              <w:rPr>
                <w:b/>
              </w:rPr>
              <w:t>do kdy</w:t>
            </w:r>
          </w:p>
        </w:tc>
        <w:tc>
          <w:tcPr>
            <w:tcW w:w="1387" w:type="dxa"/>
            <w:gridSpan w:val="2"/>
          </w:tcPr>
          <w:p w:rsidR="00D73D86" w:rsidRDefault="00D73D86" w:rsidP="000F0E2A">
            <w:pPr>
              <w:jc w:val="both"/>
            </w:pPr>
            <w:r>
              <w:t>N</w:t>
            </w:r>
          </w:p>
        </w:tc>
      </w:tr>
      <w:tr w:rsidR="00D73D86" w:rsidTr="000F0E2A">
        <w:tc>
          <w:tcPr>
            <w:tcW w:w="6060" w:type="dxa"/>
            <w:gridSpan w:val="5"/>
            <w:shd w:val="clear" w:color="auto" w:fill="F7CAAC"/>
          </w:tcPr>
          <w:p w:rsidR="00D73D86" w:rsidRDefault="00D73D86" w:rsidP="000F0E2A">
            <w:pPr>
              <w:jc w:val="both"/>
            </w:pPr>
            <w:r>
              <w:rPr>
                <w:b/>
              </w:rPr>
              <w:t>Další současná působení jako akademický pracovník na jiných VŠ</w:t>
            </w:r>
          </w:p>
        </w:tc>
        <w:tc>
          <w:tcPr>
            <w:tcW w:w="1703" w:type="dxa"/>
            <w:gridSpan w:val="2"/>
            <w:shd w:val="clear" w:color="auto" w:fill="F7CAAC"/>
          </w:tcPr>
          <w:p w:rsidR="00D73D86" w:rsidRDefault="00D73D86" w:rsidP="000F0E2A">
            <w:pPr>
              <w:jc w:val="both"/>
              <w:rPr>
                <w:b/>
              </w:rPr>
            </w:pPr>
            <w:r>
              <w:rPr>
                <w:b/>
              </w:rPr>
              <w:t xml:space="preserve">typ prac. </w:t>
            </w:r>
            <w:proofErr w:type="gramStart"/>
            <w:r>
              <w:rPr>
                <w:b/>
              </w:rPr>
              <w:t>vztahu</w:t>
            </w:r>
            <w:proofErr w:type="gramEnd"/>
          </w:p>
        </w:tc>
        <w:tc>
          <w:tcPr>
            <w:tcW w:w="2096" w:type="dxa"/>
            <w:gridSpan w:val="4"/>
            <w:shd w:val="clear" w:color="auto" w:fill="F7CAAC"/>
          </w:tcPr>
          <w:p w:rsidR="00D73D86" w:rsidRDefault="00D73D86" w:rsidP="000F0E2A">
            <w:pPr>
              <w:jc w:val="both"/>
              <w:rPr>
                <w:b/>
              </w:rPr>
            </w:pPr>
            <w:r>
              <w:rPr>
                <w:b/>
              </w:rPr>
              <w:t>rozsah</w:t>
            </w:r>
          </w:p>
        </w:tc>
      </w:tr>
      <w:tr w:rsidR="00D73D86" w:rsidTr="000F0E2A">
        <w:tc>
          <w:tcPr>
            <w:tcW w:w="6060" w:type="dxa"/>
            <w:gridSpan w:val="5"/>
          </w:tcPr>
          <w:p w:rsidR="00D73D86" w:rsidRDefault="00D73D86" w:rsidP="000F0E2A">
            <w:pPr>
              <w:jc w:val="both"/>
            </w:pPr>
          </w:p>
        </w:tc>
        <w:tc>
          <w:tcPr>
            <w:tcW w:w="1703" w:type="dxa"/>
            <w:gridSpan w:val="2"/>
          </w:tcPr>
          <w:p w:rsidR="00D73D86" w:rsidRDefault="00F320F3" w:rsidP="000F0E2A">
            <w:pPr>
              <w:jc w:val="both"/>
            </w:pPr>
            <w:r>
              <w:t>Nemá</w:t>
            </w:r>
          </w:p>
        </w:tc>
        <w:tc>
          <w:tcPr>
            <w:tcW w:w="2096" w:type="dxa"/>
            <w:gridSpan w:val="4"/>
          </w:tcPr>
          <w:p w:rsidR="00D73D86" w:rsidRDefault="00D73D86" w:rsidP="000F0E2A">
            <w:pPr>
              <w:jc w:val="both"/>
            </w:pPr>
          </w:p>
        </w:tc>
      </w:tr>
      <w:tr w:rsidR="00D73D86" w:rsidTr="000F0E2A">
        <w:tc>
          <w:tcPr>
            <w:tcW w:w="6060" w:type="dxa"/>
            <w:gridSpan w:val="5"/>
          </w:tcPr>
          <w:p w:rsidR="00D73D86" w:rsidRDefault="00D73D86" w:rsidP="000F0E2A">
            <w:pPr>
              <w:jc w:val="both"/>
            </w:pPr>
          </w:p>
        </w:tc>
        <w:tc>
          <w:tcPr>
            <w:tcW w:w="1703" w:type="dxa"/>
            <w:gridSpan w:val="2"/>
          </w:tcPr>
          <w:p w:rsidR="00D73D86" w:rsidRDefault="00D73D86" w:rsidP="000F0E2A">
            <w:pPr>
              <w:jc w:val="both"/>
            </w:pPr>
          </w:p>
        </w:tc>
        <w:tc>
          <w:tcPr>
            <w:tcW w:w="2096" w:type="dxa"/>
            <w:gridSpan w:val="4"/>
          </w:tcPr>
          <w:p w:rsidR="00D73D86" w:rsidRDefault="00D73D86" w:rsidP="000F0E2A">
            <w:pPr>
              <w:jc w:val="both"/>
            </w:pPr>
          </w:p>
        </w:tc>
      </w:tr>
      <w:tr w:rsidR="00D73D86" w:rsidTr="000F0E2A">
        <w:tc>
          <w:tcPr>
            <w:tcW w:w="6060" w:type="dxa"/>
            <w:gridSpan w:val="5"/>
          </w:tcPr>
          <w:p w:rsidR="00D73D86" w:rsidRDefault="00D73D86" w:rsidP="000F0E2A">
            <w:pPr>
              <w:jc w:val="both"/>
            </w:pPr>
          </w:p>
        </w:tc>
        <w:tc>
          <w:tcPr>
            <w:tcW w:w="1703" w:type="dxa"/>
            <w:gridSpan w:val="2"/>
          </w:tcPr>
          <w:p w:rsidR="00D73D86" w:rsidRDefault="00D73D86" w:rsidP="000F0E2A">
            <w:pPr>
              <w:jc w:val="both"/>
            </w:pPr>
          </w:p>
        </w:tc>
        <w:tc>
          <w:tcPr>
            <w:tcW w:w="2096" w:type="dxa"/>
            <w:gridSpan w:val="4"/>
          </w:tcPr>
          <w:p w:rsidR="00D73D86" w:rsidRDefault="00D73D86" w:rsidP="000F0E2A">
            <w:pPr>
              <w:jc w:val="both"/>
            </w:pPr>
          </w:p>
        </w:tc>
      </w:tr>
      <w:tr w:rsidR="00D73D86" w:rsidTr="000F0E2A">
        <w:tc>
          <w:tcPr>
            <w:tcW w:w="6060" w:type="dxa"/>
            <w:gridSpan w:val="5"/>
          </w:tcPr>
          <w:p w:rsidR="00D73D86" w:rsidRDefault="00D73D86" w:rsidP="000F0E2A">
            <w:pPr>
              <w:jc w:val="both"/>
            </w:pPr>
          </w:p>
        </w:tc>
        <w:tc>
          <w:tcPr>
            <w:tcW w:w="1703" w:type="dxa"/>
            <w:gridSpan w:val="2"/>
          </w:tcPr>
          <w:p w:rsidR="00D73D86" w:rsidRDefault="00D73D86" w:rsidP="000F0E2A">
            <w:pPr>
              <w:jc w:val="both"/>
            </w:pPr>
          </w:p>
        </w:tc>
        <w:tc>
          <w:tcPr>
            <w:tcW w:w="2096" w:type="dxa"/>
            <w:gridSpan w:val="4"/>
          </w:tcPr>
          <w:p w:rsidR="00D73D86" w:rsidRDefault="00D73D86" w:rsidP="000F0E2A">
            <w:pPr>
              <w:jc w:val="both"/>
            </w:pPr>
          </w:p>
        </w:tc>
      </w:tr>
      <w:tr w:rsidR="00D73D86" w:rsidTr="000F0E2A">
        <w:tc>
          <w:tcPr>
            <w:tcW w:w="9859" w:type="dxa"/>
            <w:gridSpan w:val="11"/>
            <w:shd w:val="clear" w:color="auto" w:fill="F7CAAC"/>
          </w:tcPr>
          <w:p w:rsidR="00D73D86" w:rsidRDefault="00D73D86" w:rsidP="000F0E2A">
            <w:pPr>
              <w:jc w:val="both"/>
            </w:pPr>
            <w:r>
              <w:rPr>
                <w:b/>
              </w:rPr>
              <w:t>Předměty příslušného studijního programu a způsob zapojení do jejich výuky, příp. další zapojení do uskutečňování studijního programu</w:t>
            </w:r>
          </w:p>
        </w:tc>
      </w:tr>
      <w:tr w:rsidR="00D73D86" w:rsidTr="000F0E2A">
        <w:trPr>
          <w:trHeight w:val="608"/>
        </w:trPr>
        <w:tc>
          <w:tcPr>
            <w:tcW w:w="9859" w:type="dxa"/>
            <w:gridSpan w:val="11"/>
            <w:tcBorders>
              <w:top w:val="nil"/>
            </w:tcBorders>
          </w:tcPr>
          <w:p w:rsidR="00D73D86" w:rsidRDefault="00D73D86" w:rsidP="000F0E2A">
            <w:pPr>
              <w:jc w:val="both"/>
            </w:pPr>
            <w:r>
              <w:t>Metodologie společenských věd (garant, přednášející)</w:t>
            </w:r>
          </w:p>
        </w:tc>
      </w:tr>
      <w:tr w:rsidR="00D73D86" w:rsidTr="000F0E2A">
        <w:tc>
          <w:tcPr>
            <w:tcW w:w="9859" w:type="dxa"/>
            <w:gridSpan w:val="11"/>
            <w:shd w:val="clear" w:color="auto" w:fill="F7CAAC"/>
          </w:tcPr>
          <w:p w:rsidR="00D73D86" w:rsidRDefault="00D73D86" w:rsidP="000F0E2A">
            <w:pPr>
              <w:jc w:val="both"/>
            </w:pPr>
            <w:r>
              <w:rPr>
                <w:b/>
              </w:rPr>
              <w:t xml:space="preserve">Údaje o vzdělání na VŠ </w:t>
            </w:r>
          </w:p>
        </w:tc>
      </w:tr>
      <w:tr w:rsidR="00D73D86" w:rsidTr="000F0E2A">
        <w:trPr>
          <w:trHeight w:val="307"/>
        </w:trPr>
        <w:tc>
          <w:tcPr>
            <w:tcW w:w="9859" w:type="dxa"/>
            <w:gridSpan w:val="11"/>
          </w:tcPr>
          <w:p w:rsidR="00D73D86" w:rsidRPr="007D2C66" w:rsidRDefault="00D73D86" w:rsidP="000F0E2A">
            <w:pPr>
              <w:jc w:val="both"/>
            </w:pPr>
            <w:r w:rsidRPr="007D2C66">
              <w:t>Pedagogika</w:t>
            </w:r>
            <w:r>
              <w:t>, 2010, MU v Brně, PdF. (Ph.D.)</w:t>
            </w:r>
          </w:p>
        </w:tc>
      </w:tr>
      <w:tr w:rsidR="00D73D86" w:rsidTr="000F0E2A">
        <w:tc>
          <w:tcPr>
            <w:tcW w:w="9859" w:type="dxa"/>
            <w:gridSpan w:val="11"/>
            <w:shd w:val="clear" w:color="auto" w:fill="F7CAAC"/>
          </w:tcPr>
          <w:p w:rsidR="00D73D86" w:rsidRDefault="00D73D86" w:rsidP="000F0E2A">
            <w:pPr>
              <w:jc w:val="both"/>
              <w:rPr>
                <w:b/>
              </w:rPr>
            </w:pPr>
            <w:r>
              <w:rPr>
                <w:b/>
              </w:rPr>
              <w:t>Údaje o odborném působení od absolvování VŠ</w:t>
            </w:r>
          </w:p>
        </w:tc>
      </w:tr>
      <w:tr w:rsidR="00D73D86" w:rsidTr="000F0E2A">
        <w:trPr>
          <w:trHeight w:val="284"/>
        </w:trPr>
        <w:tc>
          <w:tcPr>
            <w:tcW w:w="9859" w:type="dxa"/>
            <w:gridSpan w:val="11"/>
          </w:tcPr>
          <w:p w:rsidR="00D73D86" w:rsidRDefault="00D73D86" w:rsidP="000F0E2A">
            <w:pPr>
              <w:jc w:val="both"/>
            </w:pPr>
            <w:r>
              <w:t>ZŠ Liptál, 7 let.</w:t>
            </w:r>
          </w:p>
          <w:p w:rsidR="00D73D86" w:rsidRDefault="00D73D86" w:rsidP="000F0E2A">
            <w:pPr>
              <w:jc w:val="both"/>
            </w:pPr>
            <w:r>
              <w:t>UTB ve Zlíně, 13 let, z toho na FHS 11 let.</w:t>
            </w:r>
          </w:p>
        </w:tc>
      </w:tr>
      <w:tr w:rsidR="00D73D86" w:rsidTr="000F0E2A">
        <w:trPr>
          <w:trHeight w:val="250"/>
        </w:trPr>
        <w:tc>
          <w:tcPr>
            <w:tcW w:w="9859" w:type="dxa"/>
            <w:gridSpan w:val="11"/>
            <w:shd w:val="clear" w:color="auto" w:fill="F7CAAC"/>
          </w:tcPr>
          <w:p w:rsidR="00D73D86" w:rsidRDefault="00D73D86" w:rsidP="000F0E2A">
            <w:pPr>
              <w:jc w:val="both"/>
            </w:pPr>
            <w:r>
              <w:rPr>
                <w:b/>
              </w:rPr>
              <w:t>Zkušenosti s vedením kvalifikačních a rigorózních prací</w:t>
            </w:r>
          </w:p>
        </w:tc>
      </w:tr>
      <w:tr w:rsidR="00D73D86" w:rsidTr="000F0E2A">
        <w:trPr>
          <w:trHeight w:val="337"/>
        </w:trPr>
        <w:tc>
          <w:tcPr>
            <w:tcW w:w="9859" w:type="dxa"/>
            <w:gridSpan w:val="11"/>
          </w:tcPr>
          <w:p w:rsidR="00D73D86" w:rsidRDefault="00D73D86" w:rsidP="000F0E2A">
            <w:pPr>
              <w:jc w:val="both"/>
            </w:pPr>
            <w:r>
              <w:t>Počet vedených a obhájených bakalářských prací = 119. Počet vedených a obhájených diplomových prací = 159.</w:t>
            </w:r>
          </w:p>
        </w:tc>
      </w:tr>
      <w:tr w:rsidR="00D73D86" w:rsidTr="000F0E2A">
        <w:trPr>
          <w:cantSplit/>
        </w:trPr>
        <w:tc>
          <w:tcPr>
            <w:tcW w:w="3347" w:type="dxa"/>
            <w:gridSpan w:val="2"/>
            <w:tcBorders>
              <w:top w:val="single" w:sz="12" w:space="0" w:color="auto"/>
            </w:tcBorders>
            <w:shd w:val="clear" w:color="auto" w:fill="F7CAAC"/>
          </w:tcPr>
          <w:p w:rsidR="00D73D86" w:rsidRDefault="00D73D86" w:rsidP="000F0E2A">
            <w:pPr>
              <w:jc w:val="both"/>
            </w:pPr>
            <w:r>
              <w:rPr>
                <w:b/>
              </w:rPr>
              <w:t xml:space="preserve">Obor habilitačního řízení </w:t>
            </w:r>
          </w:p>
        </w:tc>
        <w:tc>
          <w:tcPr>
            <w:tcW w:w="2245" w:type="dxa"/>
            <w:gridSpan w:val="2"/>
            <w:tcBorders>
              <w:top w:val="single" w:sz="12" w:space="0" w:color="auto"/>
            </w:tcBorders>
            <w:shd w:val="clear" w:color="auto" w:fill="F7CAAC"/>
          </w:tcPr>
          <w:p w:rsidR="00D73D86" w:rsidRDefault="00D73D86" w:rsidP="000F0E2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73D86" w:rsidRDefault="00D73D86" w:rsidP="000F0E2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73D86" w:rsidRDefault="00D73D86" w:rsidP="000F0E2A">
            <w:pPr>
              <w:jc w:val="both"/>
              <w:rPr>
                <w:b/>
              </w:rPr>
            </w:pPr>
            <w:r>
              <w:rPr>
                <w:b/>
              </w:rPr>
              <w:t>Ohlasy publikací</w:t>
            </w:r>
          </w:p>
        </w:tc>
      </w:tr>
      <w:tr w:rsidR="00D73D86" w:rsidTr="000F0E2A">
        <w:trPr>
          <w:cantSplit/>
        </w:trPr>
        <w:tc>
          <w:tcPr>
            <w:tcW w:w="3347" w:type="dxa"/>
            <w:gridSpan w:val="2"/>
          </w:tcPr>
          <w:p w:rsidR="00D73D86" w:rsidRDefault="00D73D86" w:rsidP="000F0E2A">
            <w:pPr>
              <w:jc w:val="both"/>
            </w:pPr>
          </w:p>
        </w:tc>
        <w:tc>
          <w:tcPr>
            <w:tcW w:w="2245" w:type="dxa"/>
            <w:gridSpan w:val="2"/>
          </w:tcPr>
          <w:p w:rsidR="00D73D86" w:rsidRDefault="00D73D86" w:rsidP="000F0E2A">
            <w:pPr>
              <w:jc w:val="both"/>
            </w:pPr>
          </w:p>
        </w:tc>
        <w:tc>
          <w:tcPr>
            <w:tcW w:w="2248" w:type="dxa"/>
            <w:gridSpan w:val="4"/>
            <w:tcBorders>
              <w:right w:val="single" w:sz="12" w:space="0" w:color="auto"/>
            </w:tcBorders>
          </w:tcPr>
          <w:p w:rsidR="00D73D86" w:rsidRDefault="00D73D86" w:rsidP="000F0E2A">
            <w:pPr>
              <w:jc w:val="both"/>
            </w:pPr>
          </w:p>
        </w:tc>
        <w:tc>
          <w:tcPr>
            <w:tcW w:w="632" w:type="dxa"/>
            <w:tcBorders>
              <w:left w:val="single" w:sz="12" w:space="0" w:color="auto"/>
            </w:tcBorders>
            <w:shd w:val="clear" w:color="auto" w:fill="F7CAAC"/>
          </w:tcPr>
          <w:p w:rsidR="00D73D86" w:rsidRDefault="00D73D86" w:rsidP="000F0E2A">
            <w:pPr>
              <w:jc w:val="both"/>
            </w:pPr>
            <w:r>
              <w:rPr>
                <w:b/>
              </w:rPr>
              <w:t>WOS</w:t>
            </w:r>
          </w:p>
        </w:tc>
        <w:tc>
          <w:tcPr>
            <w:tcW w:w="693" w:type="dxa"/>
            <w:shd w:val="clear" w:color="auto" w:fill="F7CAAC"/>
          </w:tcPr>
          <w:p w:rsidR="00D73D86" w:rsidRDefault="00D73D86" w:rsidP="000F0E2A">
            <w:pPr>
              <w:jc w:val="both"/>
              <w:rPr>
                <w:sz w:val="18"/>
              </w:rPr>
            </w:pPr>
            <w:r>
              <w:rPr>
                <w:b/>
                <w:sz w:val="18"/>
              </w:rPr>
              <w:t>Scopus</w:t>
            </w:r>
          </w:p>
        </w:tc>
        <w:tc>
          <w:tcPr>
            <w:tcW w:w="694" w:type="dxa"/>
            <w:shd w:val="clear" w:color="auto" w:fill="F7CAAC"/>
          </w:tcPr>
          <w:p w:rsidR="00D73D86" w:rsidRDefault="00D73D86" w:rsidP="000F0E2A">
            <w:pPr>
              <w:jc w:val="both"/>
            </w:pPr>
            <w:r>
              <w:rPr>
                <w:b/>
                <w:sz w:val="18"/>
              </w:rPr>
              <w:t>ostatní</w:t>
            </w:r>
          </w:p>
        </w:tc>
      </w:tr>
      <w:tr w:rsidR="00D73D86" w:rsidTr="000F0E2A">
        <w:trPr>
          <w:cantSplit/>
          <w:trHeight w:val="70"/>
        </w:trPr>
        <w:tc>
          <w:tcPr>
            <w:tcW w:w="3347" w:type="dxa"/>
            <w:gridSpan w:val="2"/>
            <w:shd w:val="clear" w:color="auto" w:fill="F7CAAC"/>
          </w:tcPr>
          <w:p w:rsidR="00D73D86" w:rsidRDefault="00D73D86" w:rsidP="000F0E2A">
            <w:pPr>
              <w:jc w:val="both"/>
            </w:pPr>
            <w:r>
              <w:rPr>
                <w:b/>
              </w:rPr>
              <w:t>Obor jmenovacího řízení</w:t>
            </w:r>
          </w:p>
        </w:tc>
        <w:tc>
          <w:tcPr>
            <w:tcW w:w="2245" w:type="dxa"/>
            <w:gridSpan w:val="2"/>
            <w:shd w:val="clear" w:color="auto" w:fill="F7CAAC"/>
          </w:tcPr>
          <w:p w:rsidR="00D73D86" w:rsidRDefault="00D73D86" w:rsidP="000F0E2A">
            <w:pPr>
              <w:jc w:val="both"/>
            </w:pPr>
            <w:r>
              <w:rPr>
                <w:b/>
              </w:rPr>
              <w:t>Rok udělení hodnosti</w:t>
            </w:r>
          </w:p>
        </w:tc>
        <w:tc>
          <w:tcPr>
            <w:tcW w:w="2248" w:type="dxa"/>
            <w:gridSpan w:val="4"/>
            <w:tcBorders>
              <w:right w:val="single" w:sz="12" w:space="0" w:color="auto"/>
            </w:tcBorders>
            <w:shd w:val="clear" w:color="auto" w:fill="F7CAAC"/>
          </w:tcPr>
          <w:p w:rsidR="00D73D86" w:rsidRDefault="00D73D86" w:rsidP="000F0E2A">
            <w:pPr>
              <w:jc w:val="both"/>
            </w:pPr>
            <w:r>
              <w:rPr>
                <w:b/>
              </w:rPr>
              <w:t>Řízení konáno na VŠ</w:t>
            </w:r>
          </w:p>
        </w:tc>
        <w:tc>
          <w:tcPr>
            <w:tcW w:w="632" w:type="dxa"/>
            <w:vMerge w:val="restart"/>
            <w:tcBorders>
              <w:left w:val="single" w:sz="12" w:space="0" w:color="auto"/>
            </w:tcBorders>
          </w:tcPr>
          <w:p w:rsidR="00D73D86" w:rsidRPr="005531DF" w:rsidRDefault="00D73D86" w:rsidP="000F0E2A">
            <w:pPr>
              <w:jc w:val="center"/>
            </w:pPr>
            <w:r w:rsidRPr="005531DF">
              <w:t>4</w:t>
            </w:r>
          </w:p>
        </w:tc>
        <w:tc>
          <w:tcPr>
            <w:tcW w:w="693" w:type="dxa"/>
            <w:vMerge w:val="restart"/>
          </w:tcPr>
          <w:p w:rsidR="00D73D86" w:rsidRPr="005531DF" w:rsidRDefault="00D73D86" w:rsidP="000F0E2A">
            <w:pPr>
              <w:jc w:val="center"/>
            </w:pPr>
            <w:r w:rsidRPr="005531DF">
              <w:t>6</w:t>
            </w:r>
          </w:p>
        </w:tc>
        <w:tc>
          <w:tcPr>
            <w:tcW w:w="694" w:type="dxa"/>
            <w:vMerge w:val="restart"/>
          </w:tcPr>
          <w:p w:rsidR="00D73D86" w:rsidRPr="005531DF" w:rsidRDefault="00D73D86" w:rsidP="000F0E2A">
            <w:pPr>
              <w:jc w:val="center"/>
            </w:pPr>
            <w:r w:rsidRPr="005531DF">
              <w:t>26</w:t>
            </w:r>
          </w:p>
        </w:tc>
      </w:tr>
      <w:tr w:rsidR="00D73D86" w:rsidTr="000F0E2A">
        <w:trPr>
          <w:trHeight w:val="205"/>
        </w:trPr>
        <w:tc>
          <w:tcPr>
            <w:tcW w:w="3347" w:type="dxa"/>
            <w:gridSpan w:val="2"/>
          </w:tcPr>
          <w:p w:rsidR="00D73D86" w:rsidRDefault="00D73D86" w:rsidP="000F0E2A">
            <w:pPr>
              <w:jc w:val="both"/>
            </w:pPr>
          </w:p>
        </w:tc>
        <w:tc>
          <w:tcPr>
            <w:tcW w:w="2245" w:type="dxa"/>
            <w:gridSpan w:val="2"/>
          </w:tcPr>
          <w:p w:rsidR="00D73D86" w:rsidRDefault="00D73D86" w:rsidP="000F0E2A">
            <w:pPr>
              <w:jc w:val="both"/>
            </w:pPr>
          </w:p>
        </w:tc>
        <w:tc>
          <w:tcPr>
            <w:tcW w:w="2248" w:type="dxa"/>
            <w:gridSpan w:val="4"/>
            <w:tcBorders>
              <w:right w:val="single" w:sz="12" w:space="0" w:color="auto"/>
            </w:tcBorders>
          </w:tcPr>
          <w:p w:rsidR="00D73D86" w:rsidRDefault="00D73D86" w:rsidP="000F0E2A">
            <w:pPr>
              <w:jc w:val="both"/>
            </w:pPr>
          </w:p>
        </w:tc>
        <w:tc>
          <w:tcPr>
            <w:tcW w:w="632" w:type="dxa"/>
            <w:vMerge/>
            <w:tcBorders>
              <w:left w:val="single" w:sz="12" w:space="0" w:color="auto"/>
            </w:tcBorders>
            <w:vAlign w:val="center"/>
          </w:tcPr>
          <w:p w:rsidR="00D73D86" w:rsidRDefault="00D73D86" w:rsidP="000F0E2A">
            <w:pPr>
              <w:rPr>
                <w:b/>
              </w:rPr>
            </w:pPr>
          </w:p>
        </w:tc>
        <w:tc>
          <w:tcPr>
            <w:tcW w:w="693" w:type="dxa"/>
            <w:vMerge/>
            <w:vAlign w:val="center"/>
          </w:tcPr>
          <w:p w:rsidR="00D73D86" w:rsidRDefault="00D73D86" w:rsidP="000F0E2A">
            <w:pPr>
              <w:rPr>
                <w:b/>
              </w:rPr>
            </w:pPr>
          </w:p>
        </w:tc>
        <w:tc>
          <w:tcPr>
            <w:tcW w:w="694" w:type="dxa"/>
            <w:vMerge/>
            <w:vAlign w:val="center"/>
          </w:tcPr>
          <w:p w:rsidR="00D73D86" w:rsidRDefault="00D73D86" w:rsidP="000F0E2A">
            <w:pPr>
              <w:rPr>
                <w:b/>
              </w:rPr>
            </w:pPr>
          </w:p>
        </w:tc>
      </w:tr>
      <w:tr w:rsidR="00D73D86" w:rsidTr="000F0E2A">
        <w:tc>
          <w:tcPr>
            <w:tcW w:w="9859" w:type="dxa"/>
            <w:gridSpan w:val="11"/>
            <w:shd w:val="clear" w:color="auto" w:fill="F7CAAC"/>
          </w:tcPr>
          <w:p w:rsidR="00D73D86" w:rsidRDefault="00D73D86" w:rsidP="000F0E2A">
            <w:pPr>
              <w:jc w:val="both"/>
              <w:rPr>
                <w:b/>
              </w:rPr>
            </w:pPr>
            <w:r>
              <w:rPr>
                <w:b/>
              </w:rPr>
              <w:t xml:space="preserve">Přehled o nejvýznamnější publikační a další tvůrčí činnosti nebo další profesní činnosti u odborníků z praxe vztahující se k zabezpečovaným předmětům </w:t>
            </w:r>
          </w:p>
        </w:tc>
      </w:tr>
      <w:tr w:rsidR="00D73D86" w:rsidTr="000F0E2A">
        <w:trPr>
          <w:trHeight w:val="2347"/>
        </w:trPr>
        <w:tc>
          <w:tcPr>
            <w:tcW w:w="9859" w:type="dxa"/>
            <w:gridSpan w:val="11"/>
          </w:tcPr>
          <w:p w:rsidR="00D73D86" w:rsidRPr="00AF677D" w:rsidRDefault="00D73D86" w:rsidP="000F0E2A">
            <w:pPr>
              <w:jc w:val="both"/>
            </w:pPr>
            <w:r w:rsidRPr="00AF677D">
              <w:t>Hrbáčková, K., &amp; Hladík, J. (2015). Metacognitive</w:t>
            </w:r>
            <w:r>
              <w:t xml:space="preserve"> </w:t>
            </w:r>
            <w:r w:rsidRPr="00AF677D">
              <w:t>learning and students’ self-improvement in higher</w:t>
            </w:r>
            <w:r>
              <w:t xml:space="preserve"> </w:t>
            </w:r>
            <w:r w:rsidRPr="00AF677D">
              <w:t xml:space="preserve">education. </w:t>
            </w:r>
            <w:r w:rsidRPr="00AF677D">
              <w:rPr>
                <w:i/>
              </w:rPr>
              <w:t>The</w:t>
            </w:r>
            <w:r>
              <w:rPr>
                <w:i/>
              </w:rPr>
              <w:t xml:space="preserve"> </w:t>
            </w:r>
            <w:r w:rsidRPr="00AF677D">
              <w:rPr>
                <w:i/>
              </w:rPr>
              <w:t>Turkish Online Journal of Educational Technology</w:t>
            </w:r>
            <w:r w:rsidRPr="00AF677D">
              <w:t xml:space="preserve">, </w:t>
            </w:r>
            <w:r w:rsidRPr="00AF677D">
              <w:rPr>
                <w:i/>
              </w:rPr>
              <w:t>2015</w:t>
            </w:r>
            <w:r w:rsidRPr="00AF677D">
              <w:t xml:space="preserve">(8), 400-407. </w:t>
            </w:r>
            <w:r>
              <w:t>(spoluautorský podíl 50%)</w:t>
            </w:r>
          </w:p>
          <w:p w:rsidR="00D73D86" w:rsidRPr="00AF677D" w:rsidRDefault="00D73D86" w:rsidP="000F0E2A">
            <w:pPr>
              <w:jc w:val="both"/>
            </w:pPr>
            <w:r w:rsidRPr="00AF677D">
              <w:t>Hrbáčková, K., &amp; Suchánková, E. (2016). Self-DeterminationApproach to Understanding of Motivation in Students</w:t>
            </w:r>
            <w:r w:rsidRPr="00AF677D">
              <w:br/>
              <w:t xml:space="preserve">of HelpingProfessions. </w:t>
            </w:r>
            <w:r w:rsidRPr="00AF677D">
              <w:rPr>
                <w:i/>
              </w:rPr>
              <w:t>Procedia</w:t>
            </w:r>
            <w:r>
              <w:rPr>
                <w:i/>
              </w:rPr>
              <w:t xml:space="preserve"> </w:t>
            </w:r>
            <w:r w:rsidRPr="00AF677D">
              <w:rPr>
                <w:i/>
              </w:rPr>
              <w:t>Social and BehavioralSciences</w:t>
            </w:r>
            <w:r w:rsidRPr="00AF677D">
              <w:t>, 688-696. DOI: 10.1016/j.sbspro.2016.02.120</w:t>
            </w:r>
            <w:r>
              <w:t xml:space="preserve"> (spoluautorský podíl 50%)</w:t>
            </w:r>
          </w:p>
          <w:p w:rsidR="00D73D86" w:rsidRPr="00AF677D" w:rsidRDefault="00D73D86" w:rsidP="000F0E2A">
            <w:pPr>
              <w:jc w:val="both"/>
            </w:pPr>
            <w:r w:rsidRPr="00AF677D">
              <w:t xml:space="preserve">Hrbáčková, K., &amp; Šafránková, A. (2016). Self-Regulation of Behaviour in Children and Adolescents in the Natural and InstitutionalEnvironment. </w:t>
            </w:r>
            <w:r w:rsidRPr="00AF677D">
              <w:rPr>
                <w:i/>
              </w:rPr>
              <w:t>Procedia</w:t>
            </w:r>
            <w:r>
              <w:rPr>
                <w:i/>
              </w:rPr>
              <w:t xml:space="preserve"> </w:t>
            </w:r>
            <w:r w:rsidRPr="00AF677D">
              <w:rPr>
                <w:i/>
              </w:rPr>
              <w:t>Social and Behavioral</w:t>
            </w:r>
            <w:r>
              <w:rPr>
                <w:i/>
              </w:rPr>
              <w:t xml:space="preserve"> </w:t>
            </w:r>
            <w:r w:rsidRPr="00AF677D">
              <w:rPr>
                <w:i/>
              </w:rPr>
              <w:t>Sciences</w:t>
            </w:r>
            <w:r w:rsidRPr="00AF677D">
              <w:t>, 679-687. DOI: 10.1016/j.sbspro.2016.02.119</w:t>
            </w:r>
            <w:r>
              <w:t xml:space="preserve"> (spoluautorský podíl 50%)</w:t>
            </w:r>
          </w:p>
          <w:p w:rsidR="00D73D86" w:rsidRPr="00AF677D" w:rsidRDefault="00D73D86" w:rsidP="000F0E2A">
            <w:pPr>
              <w:jc w:val="both"/>
            </w:pPr>
            <w:r w:rsidRPr="00AF677D">
              <w:t xml:space="preserve">Hrbáčková, K., &amp; Vávrová, S. (2015). Self-regulation in Children and Minors in Institutional Care. </w:t>
            </w:r>
            <w:r w:rsidRPr="00AF677D">
              <w:rPr>
                <w:i/>
              </w:rPr>
              <w:t>International Education Studies</w:t>
            </w:r>
            <w:r w:rsidRPr="00AF677D">
              <w:t xml:space="preserve">, </w:t>
            </w:r>
            <w:r w:rsidRPr="00AF677D">
              <w:rPr>
                <w:i/>
              </w:rPr>
              <w:t>8</w:t>
            </w:r>
            <w:r w:rsidRPr="00AF677D">
              <w:t>(5), 139–149.</w:t>
            </w:r>
            <w:r>
              <w:t xml:space="preserve"> (spoluautorský podíl 50%)</w:t>
            </w:r>
          </w:p>
          <w:p w:rsidR="00D73D86" w:rsidRPr="007F613A" w:rsidRDefault="00D73D86" w:rsidP="000F0E2A">
            <w:pPr>
              <w:jc w:val="both"/>
            </w:pPr>
            <w:r w:rsidRPr="00AF677D">
              <w:t xml:space="preserve">Hrbáčková, K., </w:t>
            </w:r>
            <w:proofErr w:type="gramStart"/>
            <w:r w:rsidRPr="00AF677D">
              <w:t>Suchánková, E. a kol</w:t>
            </w:r>
            <w:proofErr w:type="gramEnd"/>
            <w:r w:rsidRPr="00AF677D">
              <w:t xml:space="preserve">. (2014). </w:t>
            </w:r>
            <w:r w:rsidRPr="00AF677D">
              <w:rPr>
                <w:i/>
              </w:rPr>
              <w:t>Mentoring jako metodická podpora vzdělávání učitelů</w:t>
            </w:r>
            <w:r w:rsidRPr="00AF677D">
              <w:t>. Zlín: Univerzita Tomáše Bati ve Zlíně, FHS.</w:t>
            </w:r>
            <w:r>
              <w:t xml:space="preserve"> (spoluautorský podíl 50%)</w:t>
            </w:r>
          </w:p>
        </w:tc>
      </w:tr>
      <w:tr w:rsidR="00D73D86" w:rsidTr="000F0E2A">
        <w:trPr>
          <w:trHeight w:val="218"/>
        </w:trPr>
        <w:tc>
          <w:tcPr>
            <w:tcW w:w="9859" w:type="dxa"/>
            <w:gridSpan w:val="11"/>
            <w:shd w:val="clear" w:color="auto" w:fill="F7CAAC"/>
          </w:tcPr>
          <w:p w:rsidR="00D73D86" w:rsidRDefault="00D73D86" w:rsidP="000F0E2A">
            <w:pPr>
              <w:rPr>
                <w:b/>
              </w:rPr>
            </w:pPr>
            <w:r>
              <w:rPr>
                <w:b/>
              </w:rPr>
              <w:t>Působení v zahraničí</w:t>
            </w:r>
          </w:p>
        </w:tc>
      </w:tr>
      <w:tr w:rsidR="00D73D86" w:rsidTr="000F0E2A">
        <w:trPr>
          <w:trHeight w:val="328"/>
        </w:trPr>
        <w:tc>
          <w:tcPr>
            <w:tcW w:w="9859" w:type="dxa"/>
            <w:gridSpan w:val="11"/>
          </w:tcPr>
          <w:p w:rsidR="00D73D86" w:rsidRPr="00AF28C0" w:rsidRDefault="00D73D86" w:rsidP="000F0E2A">
            <w:r>
              <w:t xml:space="preserve"> </w:t>
            </w:r>
          </w:p>
        </w:tc>
      </w:tr>
      <w:tr w:rsidR="00D73D86" w:rsidTr="000F0E2A">
        <w:trPr>
          <w:cantSplit/>
          <w:trHeight w:val="470"/>
        </w:trPr>
        <w:tc>
          <w:tcPr>
            <w:tcW w:w="2518" w:type="dxa"/>
            <w:shd w:val="clear" w:color="auto" w:fill="F7CAAC"/>
          </w:tcPr>
          <w:p w:rsidR="00D73D86" w:rsidRDefault="00D73D86" w:rsidP="000F0E2A">
            <w:pPr>
              <w:jc w:val="both"/>
              <w:rPr>
                <w:b/>
              </w:rPr>
            </w:pPr>
            <w:r>
              <w:rPr>
                <w:b/>
              </w:rPr>
              <w:t xml:space="preserve">Podpis </w:t>
            </w:r>
          </w:p>
        </w:tc>
        <w:tc>
          <w:tcPr>
            <w:tcW w:w="4536" w:type="dxa"/>
            <w:gridSpan w:val="5"/>
          </w:tcPr>
          <w:p w:rsidR="00D73D86" w:rsidRDefault="00D73D86" w:rsidP="000F0E2A">
            <w:pPr>
              <w:jc w:val="both"/>
            </w:pPr>
            <w:r>
              <w:t>Karla Hrbáčková v. r.</w:t>
            </w:r>
          </w:p>
        </w:tc>
        <w:tc>
          <w:tcPr>
            <w:tcW w:w="786" w:type="dxa"/>
            <w:gridSpan w:val="2"/>
            <w:shd w:val="clear" w:color="auto" w:fill="F7CAAC"/>
          </w:tcPr>
          <w:p w:rsidR="00D73D86" w:rsidRDefault="00D73D86" w:rsidP="000F0E2A">
            <w:pPr>
              <w:jc w:val="both"/>
            </w:pPr>
            <w:r>
              <w:rPr>
                <w:b/>
              </w:rPr>
              <w:t>datum</w:t>
            </w:r>
          </w:p>
        </w:tc>
        <w:tc>
          <w:tcPr>
            <w:tcW w:w="2019" w:type="dxa"/>
            <w:gridSpan w:val="3"/>
          </w:tcPr>
          <w:p w:rsidR="00D73D86" w:rsidRDefault="00F320F3" w:rsidP="000F0E2A">
            <w:pPr>
              <w:jc w:val="both"/>
            </w:pPr>
            <w:r>
              <w:t>15. 6. 2018</w:t>
            </w:r>
          </w:p>
        </w:tc>
      </w:tr>
    </w:tbl>
    <w:p w:rsidR="00D73D86" w:rsidRDefault="00D73D86"/>
    <w:p w:rsidR="00215747" w:rsidRDefault="00215747">
      <w:pPr>
        <w:spacing w:after="200" w:line="276" w:lineRule="auto"/>
      </w:pPr>
      <w:r>
        <w:br w:type="page"/>
      </w:r>
    </w:p>
    <w:tbl>
      <w:tblPr>
        <w:tblpPr w:leftFromText="141" w:rightFromText="141" w:vertAnchor="text" w:horzAnchor="margin" w:tblpXSpec="center" w:tblpY="26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15747" w:rsidTr="000F0E2A">
        <w:tc>
          <w:tcPr>
            <w:tcW w:w="9859" w:type="dxa"/>
            <w:gridSpan w:val="11"/>
            <w:tcBorders>
              <w:bottom w:val="double" w:sz="4" w:space="0" w:color="auto"/>
            </w:tcBorders>
            <w:shd w:val="clear" w:color="auto" w:fill="BDD6EE"/>
          </w:tcPr>
          <w:p w:rsidR="00215747" w:rsidRDefault="00215747" w:rsidP="000F0E2A">
            <w:pPr>
              <w:jc w:val="both"/>
              <w:rPr>
                <w:b/>
                <w:sz w:val="28"/>
              </w:rPr>
            </w:pPr>
            <w:r>
              <w:rPr>
                <w:b/>
                <w:sz w:val="28"/>
              </w:rPr>
              <w:lastRenderedPageBreak/>
              <w:t>C-I – Personální zabezpečení</w:t>
            </w:r>
          </w:p>
        </w:tc>
      </w:tr>
      <w:tr w:rsidR="00215747" w:rsidTr="000F0E2A">
        <w:tc>
          <w:tcPr>
            <w:tcW w:w="2518" w:type="dxa"/>
            <w:tcBorders>
              <w:top w:val="double" w:sz="4" w:space="0" w:color="auto"/>
            </w:tcBorders>
            <w:shd w:val="clear" w:color="auto" w:fill="F7CAAC"/>
          </w:tcPr>
          <w:p w:rsidR="00215747" w:rsidRDefault="00215747" w:rsidP="000F0E2A">
            <w:pPr>
              <w:jc w:val="both"/>
              <w:rPr>
                <w:b/>
              </w:rPr>
            </w:pPr>
            <w:r>
              <w:rPr>
                <w:b/>
              </w:rPr>
              <w:t>Vysoká škola</w:t>
            </w:r>
          </w:p>
        </w:tc>
        <w:tc>
          <w:tcPr>
            <w:tcW w:w="7341" w:type="dxa"/>
            <w:gridSpan w:val="10"/>
          </w:tcPr>
          <w:p w:rsidR="00215747" w:rsidRDefault="00215747" w:rsidP="000F0E2A">
            <w:pPr>
              <w:jc w:val="both"/>
            </w:pPr>
            <w:r>
              <w:t>Univerzita Tomáše Bati ve Zlíně</w:t>
            </w:r>
          </w:p>
        </w:tc>
      </w:tr>
      <w:tr w:rsidR="00215747" w:rsidTr="000F0E2A">
        <w:tc>
          <w:tcPr>
            <w:tcW w:w="2518" w:type="dxa"/>
            <w:shd w:val="clear" w:color="auto" w:fill="F7CAAC"/>
          </w:tcPr>
          <w:p w:rsidR="00215747" w:rsidRDefault="00215747" w:rsidP="000F0E2A">
            <w:pPr>
              <w:jc w:val="both"/>
              <w:rPr>
                <w:b/>
              </w:rPr>
            </w:pPr>
            <w:r>
              <w:rPr>
                <w:b/>
              </w:rPr>
              <w:t>Součást vysoké školy</w:t>
            </w:r>
          </w:p>
        </w:tc>
        <w:tc>
          <w:tcPr>
            <w:tcW w:w="7341" w:type="dxa"/>
            <w:gridSpan w:val="10"/>
          </w:tcPr>
          <w:p w:rsidR="00215747" w:rsidRDefault="00215747" w:rsidP="000F0E2A">
            <w:pPr>
              <w:jc w:val="both"/>
            </w:pPr>
            <w:r>
              <w:t>Fakulta humanitních studií</w:t>
            </w:r>
          </w:p>
        </w:tc>
      </w:tr>
      <w:tr w:rsidR="00215747" w:rsidTr="000F0E2A">
        <w:tc>
          <w:tcPr>
            <w:tcW w:w="2518" w:type="dxa"/>
            <w:shd w:val="clear" w:color="auto" w:fill="F7CAAC"/>
          </w:tcPr>
          <w:p w:rsidR="00215747" w:rsidRDefault="00215747" w:rsidP="000F0E2A">
            <w:pPr>
              <w:jc w:val="both"/>
              <w:rPr>
                <w:b/>
              </w:rPr>
            </w:pPr>
            <w:r>
              <w:rPr>
                <w:b/>
              </w:rPr>
              <w:t>Název studijního programu</w:t>
            </w:r>
          </w:p>
        </w:tc>
        <w:tc>
          <w:tcPr>
            <w:tcW w:w="7341" w:type="dxa"/>
            <w:gridSpan w:val="10"/>
          </w:tcPr>
          <w:p w:rsidR="00215747" w:rsidRDefault="00215747" w:rsidP="000F0E2A">
            <w:pPr>
              <w:jc w:val="both"/>
            </w:pPr>
            <w:r>
              <w:t>Andragogika</w:t>
            </w:r>
          </w:p>
        </w:tc>
      </w:tr>
      <w:tr w:rsidR="00215747" w:rsidTr="000F0E2A">
        <w:tc>
          <w:tcPr>
            <w:tcW w:w="2518" w:type="dxa"/>
            <w:shd w:val="clear" w:color="auto" w:fill="F7CAAC"/>
          </w:tcPr>
          <w:p w:rsidR="00215747" w:rsidRDefault="00215747" w:rsidP="000F0E2A">
            <w:pPr>
              <w:jc w:val="both"/>
              <w:rPr>
                <w:b/>
              </w:rPr>
            </w:pPr>
            <w:r>
              <w:rPr>
                <w:b/>
              </w:rPr>
              <w:t>Jméno a příjmení</w:t>
            </w:r>
          </w:p>
        </w:tc>
        <w:tc>
          <w:tcPr>
            <w:tcW w:w="4536" w:type="dxa"/>
            <w:gridSpan w:val="5"/>
          </w:tcPr>
          <w:p w:rsidR="00215747" w:rsidRPr="00B21B84" w:rsidRDefault="00215747" w:rsidP="000F0E2A">
            <w:pPr>
              <w:jc w:val="both"/>
            </w:pPr>
            <w:r>
              <w:t>Zuzana Hrnčiříková</w:t>
            </w:r>
          </w:p>
        </w:tc>
        <w:tc>
          <w:tcPr>
            <w:tcW w:w="709" w:type="dxa"/>
            <w:shd w:val="clear" w:color="auto" w:fill="F7CAAC"/>
          </w:tcPr>
          <w:p w:rsidR="00215747" w:rsidRDefault="00215747" w:rsidP="000F0E2A">
            <w:pPr>
              <w:jc w:val="both"/>
              <w:rPr>
                <w:b/>
              </w:rPr>
            </w:pPr>
            <w:r>
              <w:rPr>
                <w:b/>
              </w:rPr>
              <w:t>Tituly</w:t>
            </w:r>
          </w:p>
        </w:tc>
        <w:tc>
          <w:tcPr>
            <w:tcW w:w="2096" w:type="dxa"/>
            <w:gridSpan w:val="4"/>
          </w:tcPr>
          <w:p w:rsidR="00215747" w:rsidRDefault="00215747" w:rsidP="000F0E2A">
            <w:pPr>
              <w:jc w:val="both"/>
            </w:pPr>
            <w:r>
              <w:t>PhDr., Ph.D.</w:t>
            </w:r>
          </w:p>
        </w:tc>
      </w:tr>
      <w:tr w:rsidR="00215747" w:rsidTr="000F0E2A">
        <w:tc>
          <w:tcPr>
            <w:tcW w:w="2518" w:type="dxa"/>
            <w:shd w:val="clear" w:color="auto" w:fill="F7CAAC"/>
          </w:tcPr>
          <w:p w:rsidR="00215747" w:rsidRDefault="00215747" w:rsidP="000F0E2A">
            <w:pPr>
              <w:jc w:val="both"/>
              <w:rPr>
                <w:b/>
              </w:rPr>
            </w:pPr>
            <w:r>
              <w:rPr>
                <w:b/>
              </w:rPr>
              <w:t>Rok narození</w:t>
            </w:r>
          </w:p>
        </w:tc>
        <w:tc>
          <w:tcPr>
            <w:tcW w:w="829" w:type="dxa"/>
          </w:tcPr>
          <w:p w:rsidR="00215747" w:rsidRDefault="00215747" w:rsidP="000F0E2A">
            <w:pPr>
              <w:jc w:val="both"/>
            </w:pPr>
            <w:r>
              <w:t>1965</w:t>
            </w:r>
          </w:p>
        </w:tc>
        <w:tc>
          <w:tcPr>
            <w:tcW w:w="1721" w:type="dxa"/>
            <w:shd w:val="clear" w:color="auto" w:fill="F7CAAC"/>
          </w:tcPr>
          <w:p w:rsidR="00215747" w:rsidRDefault="00215747" w:rsidP="000F0E2A">
            <w:pPr>
              <w:jc w:val="both"/>
              <w:rPr>
                <w:b/>
              </w:rPr>
            </w:pPr>
            <w:r>
              <w:rPr>
                <w:b/>
              </w:rPr>
              <w:t>typ vztahu k VŠ</w:t>
            </w:r>
          </w:p>
        </w:tc>
        <w:tc>
          <w:tcPr>
            <w:tcW w:w="992" w:type="dxa"/>
            <w:gridSpan w:val="2"/>
          </w:tcPr>
          <w:p w:rsidR="00215747" w:rsidRDefault="00215747" w:rsidP="000F0E2A">
            <w:pPr>
              <w:jc w:val="both"/>
            </w:pPr>
            <w:r>
              <w:t xml:space="preserve">pp  </w:t>
            </w:r>
          </w:p>
        </w:tc>
        <w:tc>
          <w:tcPr>
            <w:tcW w:w="994" w:type="dxa"/>
            <w:shd w:val="clear" w:color="auto" w:fill="F7CAAC"/>
          </w:tcPr>
          <w:p w:rsidR="00215747" w:rsidRDefault="00215747" w:rsidP="000F0E2A">
            <w:pPr>
              <w:jc w:val="both"/>
              <w:rPr>
                <w:b/>
              </w:rPr>
            </w:pPr>
            <w:r>
              <w:rPr>
                <w:b/>
              </w:rPr>
              <w:t>rozsah</w:t>
            </w:r>
          </w:p>
        </w:tc>
        <w:tc>
          <w:tcPr>
            <w:tcW w:w="709" w:type="dxa"/>
          </w:tcPr>
          <w:p w:rsidR="00215747" w:rsidRDefault="00215747" w:rsidP="000F0E2A">
            <w:pPr>
              <w:jc w:val="both"/>
            </w:pPr>
            <w:r>
              <w:t xml:space="preserve">40  </w:t>
            </w:r>
          </w:p>
        </w:tc>
        <w:tc>
          <w:tcPr>
            <w:tcW w:w="709" w:type="dxa"/>
            <w:gridSpan w:val="2"/>
            <w:shd w:val="clear" w:color="auto" w:fill="F7CAAC"/>
          </w:tcPr>
          <w:p w:rsidR="00215747" w:rsidRDefault="00215747" w:rsidP="000F0E2A">
            <w:pPr>
              <w:jc w:val="both"/>
              <w:rPr>
                <w:b/>
              </w:rPr>
            </w:pPr>
            <w:r>
              <w:rPr>
                <w:b/>
              </w:rPr>
              <w:t>do kdy</w:t>
            </w:r>
          </w:p>
        </w:tc>
        <w:tc>
          <w:tcPr>
            <w:tcW w:w="1387" w:type="dxa"/>
            <w:gridSpan w:val="2"/>
          </w:tcPr>
          <w:p w:rsidR="00215747" w:rsidRDefault="00B55830" w:rsidP="000F0E2A">
            <w:pPr>
              <w:jc w:val="both"/>
            </w:pPr>
            <w:r>
              <w:t>8/2021</w:t>
            </w:r>
          </w:p>
        </w:tc>
      </w:tr>
      <w:tr w:rsidR="00215747" w:rsidTr="000F0E2A">
        <w:tc>
          <w:tcPr>
            <w:tcW w:w="5068" w:type="dxa"/>
            <w:gridSpan w:val="3"/>
            <w:shd w:val="clear" w:color="auto" w:fill="F7CAAC"/>
          </w:tcPr>
          <w:p w:rsidR="00215747" w:rsidRDefault="00215747" w:rsidP="000F0E2A">
            <w:pPr>
              <w:jc w:val="both"/>
              <w:rPr>
                <w:b/>
              </w:rPr>
            </w:pPr>
            <w:r>
              <w:rPr>
                <w:b/>
              </w:rPr>
              <w:t>Typ vztahu na součásti VŠ, která uskutečňuje st. program</w:t>
            </w:r>
          </w:p>
        </w:tc>
        <w:tc>
          <w:tcPr>
            <w:tcW w:w="992" w:type="dxa"/>
            <w:gridSpan w:val="2"/>
          </w:tcPr>
          <w:p w:rsidR="00215747" w:rsidRDefault="00215747" w:rsidP="000F0E2A">
            <w:pPr>
              <w:jc w:val="both"/>
            </w:pPr>
            <w:r>
              <w:t>pp</w:t>
            </w:r>
          </w:p>
        </w:tc>
        <w:tc>
          <w:tcPr>
            <w:tcW w:w="994" w:type="dxa"/>
            <w:shd w:val="clear" w:color="auto" w:fill="F7CAAC"/>
          </w:tcPr>
          <w:p w:rsidR="00215747" w:rsidRDefault="00215747" w:rsidP="000F0E2A">
            <w:pPr>
              <w:jc w:val="both"/>
              <w:rPr>
                <w:b/>
              </w:rPr>
            </w:pPr>
            <w:r>
              <w:rPr>
                <w:b/>
              </w:rPr>
              <w:t>rozsah</w:t>
            </w:r>
          </w:p>
        </w:tc>
        <w:tc>
          <w:tcPr>
            <w:tcW w:w="709" w:type="dxa"/>
          </w:tcPr>
          <w:p w:rsidR="00215747" w:rsidRDefault="00215747" w:rsidP="000F0E2A">
            <w:pPr>
              <w:jc w:val="both"/>
            </w:pPr>
            <w:r>
              <w:t>40</w:t>
            </w:r>
          </w:p>
        </w:tc>
        <w:tc>
          <w:tcPr>
            <w:tcW w:w="709" w:type="dxa"/>
            <w:gridSpan w:val="2"/>
            <w:shd w:val="clear" w:color="auto" w:fill="F7CAAC"/>
          </w:tcPr>
          <w:p w:rsidR="00215747" w:rsidRDefault="00215747" w:rsidP="000F0E2A">
            <w:pPr>
              <w:jc w:val="both"/>
              <w:rPr>
                <w:b/>
              </w:rPr>
            </w:pPr>
            <w:r>
              <w:rPr>
                <w:b/>
              </w:rPr>
              <w:t>do kdy</w:t>
            </w:r>
          </w:p>
        </w:tc>
        <w:tc>
          <w:tcPr>
            <w:tcW w:w="1387" w:type="dxa"/>
            <w:gridSpan w:val="2"/>
          </w:tcPr>
          <w:p w:rsidR="00215747" w:rsidRDefault="00B55830" w:rsidP="00B55830">
            <w:pPr>
              <w:jc w:val="both"/>
            </w:pPr>
            <w:r>
              <w:t>8/2021</w:t>
            </w:r>
          </w:p>
        </w:tc>
      </w:tr>
      <w:tr w:rsidR="00215747" w:rsidTr="000F0E2A">
        <w:tc>
          <w:tcPr>
            <w:tcW w:w="6060" w:type="dxa"/>
            <w:gridSpan w:val="5"/>
            <w:shd w:val="clear" w:color="auto" w:fill="F7CAAC"/>
          </w:tcPr>
          <w:p w:rsidR="00215747" w:rsidRDefault="00215747" w:rsidP="000F0E2A">
            <w:pPr>
              <w:jc w:val="both"/>
            </w:pPr>
            <w:r>
              <w:rPr>
                <w:b/>
              </w:rPr>
              <w:t>Další současná působení jako akademický pracovník na jiných VŠ</w:t>
            </w:r>
          </w:p>
        </w:tc>
        <w:tc>
          <w:tcPr>
            <w:tcW w:w="1703" w:type="dxa"/>
            <w:gridSpan w:val="2"/>
            <w:shd w:val="clear" w:color="auto" w:fill="F7CAAC"/>
          </w:tcPr>
          <w:p w:rsidR="00215747" w:rsidRDefault="00215747" w:rsidP="000F0E2A">
            <w:pPr>
              <w:jc w:val="both"/>
              <w:rPr>
                <w:b/>
              </w:rPr>
            </w:pPr>
            <w:r>
              <w:rPr>
                <w:b/>
              </w:rPr>
              <w:t xml:space="preserve">typ prac. </w:t>
            </w:r>
            <w:proofErr w:type="gramStart"/>
            <w:r>
              <w:rPr>
                <w:b/>
              </w:rPr>
              <w:t>vztahu</w:t>
            </w:r>
            <w:proofErr w:type="gramEnd"/>
          </w:p>
        </w:tc>
        <w:tc>
          <w:tcPr>
            <w:tcW w:w="2096" w:type="dxa"/>
            <w:gridSpan w:val="4"/>
            <w:shd w:val="clear" w:color="auto" w:fill="F7CAAC"/>
          </w:tcPr>
          <w:p w:rsidR="00215747" w:rsidRDefault="00215747" w:rsidP="000F0E2A">
            <w:pPr>
              <w:jc w:val="both"/>
              <w:rPr>
                <w:b/>
              </w:rPr>
            </w:pPr>
            <w:r>
              <w:rPr>
                <w:b/>
              </w:rPr>
              <w:t>rozsah</w:t>
            </w:r>
          </w:p>
        </w:tc>
      </w:tr>
      <w:tr w:rsidR="00215747" w:rsidTr="000F0E2A">
        <w:tc>
          <w:tcPr>
            <w:tcW w:w="6060" w:type="dxa"/>
            <w:gridSpan w:val="5"/>
          </w:tcPr>
          <w:p w:rsidR="00215747" w:rsidRDefault="00215747" w:rsidP="000F0E2A">
            <w:pPr>
              <w:jc w:val="both"/>
            </w:pPr>
          </w:p>
        </w:tc>
        <w:tc>
          <w:tcPr>
            <w:tcW w:w="1703" w:type="dxa"/>
            <w:gridSpan w:val="2"/>
          </w:tcPr>
          <w:p w:rsidR="00215747" w:rsidRDefault="00B55830" w:rsidP="000F0E2A">
            <w:pPr>
              <w:jc w:val="both"/>
            </w:pPr>
            <w:r>
              <w:t>Nemá</w:t>
            </w:r>
          </w:p>
        </w:tc>
        <w:tc>
          <w:tcPr>
            <w:tcW w:w="2096" w:type="dxa"/>
            <w:gridSpan w:val="4"/>
          </w:tcPr>
          <w:p w:rsidR="00215747" w:rsidRDefault="00215747" w:rsidP="000F0E2A">
            <w:pPr>
              <w:jc w:val="both"/>
            </w:pPr>
          </w:p>
        </w:tc>
      </w:tr>
      <w:tr w:rsidR="00215747" w:rsidTr="000F0E2A">
        <w:tc>
          <w:tcPr>
            <w:tcW w:w="6060" w:type="dxa"/>
            <w:gridSpan w:val="5"/>
          </w:tcPr>
          <w:p w:rsidR="00215747" w:rsidRDefault="00215747" w:rsidP="000F0E2A">
            <w:pPr>
              <w:jc w:val="both"/>
            </w:pPr>
          </w:p>
        </w:tc>
        <w:tc>
          <w:tcPr>
            <w:tcW w:w="1703" w:type="dxa"/>
            <w:gridSpan w:val="2"/>
          </w:tcPr>
          <w:p w:rsidR="00215747" w:rsidRDefault="00215747" w:rsidP="000F0E2A">
            <w:pPr>
              <w:jc w:val="both"/>
            </w:pPr>
          </w:p>
        </w:tc>
        <w:tc>
          <w:tcPr>
            <w:tcW w:w="2096" w:type="dxa"/>
            <w:gridSpan w:val="4"/>
          </w:tcPr>
          <w:p w:rsidR="00215747" w:rsidRDefault="00215747" w:rsidP="000F0E2A">
            <w:pPr>
              <w:jc w:val="both"/>
            </w:pPr>
          </w:p>
        </w:tc>
      </w:tr>
      <w:tr w:rsidR="00215747" w:rsidTr="000F0E2A">
        <w:tc>
          <w:tcPr>
            <w:tcW w:w="6060" w:type="dxa"/>
            <w:gridSpan w:val="5"/>
          </w:tcPr>
          <w:p w:rsidR="00215747" w:rsidRDefault="00215747" w:rsidP="000F0E2A">
            <w:pPr>
              <w:jc w:val="both"/>
            </w:pPr>
          </w:p>
        </w:tc>
        <w:tc>
          <w:tcPr>
            <w:tcW w:w="1703" w:type="dxa"/>
            <w:gridSpan w:val="2"/>
          </w:tcPr>
          <w:p w:rsidR="00215747" w:rsidRDefault="00215747" w:rsidP="000F0E2A">
            <w:pPr>
              <w:jc w:val="both"/>
            </w:pPr>
          </w:p>
        </w:tc>
        <w:tc>
          <w:tcPr>
            <w:tcW w:w="2096" w:type="dxa"/>
            <w:gridSpan w:val="4"/>
          </w:tcPr>
          <w:p w:rsidR="00215747" w:rsidRDefault="00215747" w:rsidP="000F0E2A">
            <w:pPr>
              <w:jc w:val="both"/>
            </w:pPr>
          </w:p>
        </w:tc>
      </w:tr>
      <w:tr w:rsidR="00215747" w:rsidTr="000F0E2A">
        <w:tc>
          <w:tcPr>
            <w:tcW w:w="6060" w:type="dxa"/>
            <w:gridSpan w:val="5"/>
          </w:tcPr>
          <w:p w:rsidR="00215747" w:rsidRDefault="00215747" w:rsidP="000F0E2A">
            <w:pPr>
              <w:jc w:val="both"/>
            </w:pPr>
          </w:p>
        </w:tc>
        <w:tc>
          <w:tcPr>
            <w:tcW w:w="1703" w:type="dxa"/>
            <w:gridSpan w:val="2"/>
          </w:tcPr>
          <w:p w:rsidR="00215747" w:rsidRDefault="00215747" w:rsidP="000F0E2A">
            <w:pPr>
              <w:jc w:val="both"/>
            </w:pPr>
          </w:p>
        </w:tc>
        <w:tc>
          <w:tcPr>
            <w:tcW w:w="2096" w:type="dxa"/>
            <w:gridSpan w:val="4"/>
          </w:tcPr>
          <w:p w:rsidR="00215747" w:rsidRDefault="00215747" w:rsidP="000F0E2A">
            <w:pPr>
              <w:jc w:val="both"/>
            </w:pPr>
          </w:p>
        </w:tc>
      </w:tr>
      <w:tr w:rsidR="00215747" w:rsidTr="000F0E2A">
        <w:tc>
          <w:tcPr>
            <w:tcW w:w="9859" w:type="dxa"/>
            <w:gridSpan w:val="11"/>
            <w:shd w:val="clear" w:color="auto" w:fill="F7CAAC"/>
          </w:tcPr>
          <w:p w:rsidR="00215747" w:rsidRDefault="00215747" w:rsidP="000F0E2A">
            <w:pPr>
              <w:jc w:val="both"/>
            </w:pPr>
            <w:r>
              <w:rPr>
                <w:b/>
              </w:rPr>
              <w:t>Předměty příslušného studijního programu a způsob zapojení do jejich výuky, příp. další zapojení do uskutečňování studijního programu</w:t>
            </w:r>
          </w:p>
        </w:tc>
      </w:tr>
      <w:tr w:rsidR="00215747" w:rsidTr="000F0E2A">
        <w:trPr>
          <w:trHeight w:val="608"/>
        </w:trPr>
        <w:tc>
          <w:tcPr>
            <w:tcW w:w="9859" w:type="dxa"/>
            <w:gridSpan w:val="11"/>
            <w:tcBorders>
              <w:top w:val="nil"/>
            </w:tcBorders>
          </w:tcPr>
          <w:p w:rsidR="00215747" w:rsidRDefault="00215747" w:rsidP="000F0E2A">
            <w:pPr>
              <w:jc w:val="both"/>
            </w:pPr>
            <w:r>
              <w:rPr>
                <w:lang w:eastAsia="en-US"/>
              </w:rPr>
              <w:t xml:space="preserve">Evaluační techniky (garant, vyučující), Androdidaktika (přednášející), Gerontagogika (garant, vyučující), </w:t>
            </w:r>
            <w:r>
              <w:t>Odborná praxe (garant), Tvorba vzdělávacího programu (vyučující), Poradenský vztah (garant, vyučující).</w:t>
            </w:r>
          </w:p>
        </w:tc>
      </w:tr>
      <w:tr w:rsidR="00215747" w:rsidTr="000F0E2A">
        <w:tc>
          <w:tcPr>
            <w:tcW w:w="9859" w:type="dxa"/>
            <w:gridSpan w:val="11"/>
            <w:shd w:val="clear" w:color="auto" w:fill="F7CAAC"/>
          </w:tcPr>
          <w:p w:rsidR="00215747" w:rsidRDefault="00215747" w:rsidP="000F0E2A">
            <w:pPr>
              <w:jc w:val="both"/>
            </w:pPr>
            <w:r>
              <w:rPr>
                <w:b/>
              </w:rPr>
              <w:t xml:space="preserve">Údaje o vzdělání na VŠ </w:t>
            </w:r>
          </w:p>
        </w:tc>
      </w:tr>
      <w:tr w:rsidR="00215747" w:rsidTr="000F0E2A">
        <w:trPr>
          <w:trHeight w:val="307"/>
        </w:trPr>
        <w:tc>
          <w:tcPr>
            <w:tcW w:w="9859" w:type="dxa"/>
            <w:gridSpan w:val="11"/>
          </w:tcPr>
          <w:p w:rsidR="00215747" w:rsidRDefault="00215747" w:rsidP="000F0E2A">
            <w:pPr>
              <w:spacing w:line="276" w:lineRule="auto"/>
              <w:jc w:val="both"/>
              <w:rPr>
                <w:lang w:eastAsia="en-US"/>
              </w:rPr>
            </w:pPr>
            <w:r w:rsidRPr="007D2C66">
              <w:t>Pedagogika</w:t>
            </w:r>
            <w:r>
              <w:t>, 2007, UP v Olomouci, PdF. (Ph.D.)</w:t>
            </w:r>
          </w:p>
        </w:tc>
      </w:tr>
      <w:tr w:rsidR="00215747" w:rsidTr="000F0E2A">
        <w:tc>
          <w:tcPr>
            <w:tcW w:w="9859" w:type="dxa"/>
            <w:gridSpan w:val="11"/>
            <w:shd w:val="clear" w:color="auto" w:fill="F7CAAC"/>
          </w:tcPr>
          <w:p w:rsidR="00215747" w:rsidRDefault="00215747" w:rsidP="000F0E2A">
            <w:pPr>
              <w:jc w:val="both"/>
              <w:rPr>
                <w:b/>
              </w:rPr>
            </w:pPr>
            <w:r>
              <w:rPr>
                <w:b/>
              </w:rPr>
              <w:t>Údaje o odborném působení od absolvování VŠ</w:t>
            </w:r>
          </w:p>
        </w:tc>
      </w:tr>
      <w:tr w:rsidR="00215747" w:rsidTr="000F0E2A">
        <w:trPr>
          <w:trHeight w:val="284"/>
        </w:trPr>
        <w:tc>
          <w:tcPr>
            <w:tcW w:w="9859" w:type="dxa"/>
            <w:gridSpan w:val="11"/>
          </w:tcPr>
          <w:p w:rsidR="00215747" w:rsidRDefault="00215747" w:rsidP="000F0E2A">
            <w:pPr>
              <w:spacing w:line="276" w:lineRule="auto"/>
              <w:jc w:val="both"/>
              <w:rPr>
                <w:lang w:eastAsia="en-US"/>
              </w:rPr>
            </w:pPr>
            <w:r>
              <w:rPr>
                <w:lang w:eastAsia="en-US"/>
              </w:rPr>
              <w:t>UP v Olomouci, PdF, 10 let.</w:t>
            </w:r>
          </w:p>
          <w:p w:rsidR="00215747" w:rsidRDefault="00215747" w:rsidP="000F0E2A">
            <w:pPr>
              <w:jc w:val="both"/>
            </w:pPr>
            <w:r>
              <w:rPr>
                <w:lang w:eastAsia="en-US"/>
              </w:rPr>
              <w:t>UTB ve Zlíně, FHS, 4 roky.</w:t>
            </w:r>
          </w:p>
        </w:tc>
      </w:tr>
      <w:tr w:rsidR="00215747" w:rsidTr="000F0E2A">
        <w:trPr>
          <w:trHeight w:val="250"/>
        </w:trPr>
        <w:tc>
          <w:tcPr>
            <w:tcW w:w="9859" w:type="dxa"/>
            <w:gridSpan w:val="11"/>
            <w:shd w:val="clear" w:color="auto" w:fill="F7CAAC"/>
          </w:tcPr>
          <w:p w:rsidR="00215747" w:rsidRDefault="00215747" w:rsidP="000F0E2A">
            <w:pPr>
              <w:jc w:val="both"/>
            </w:pPr>
            <w:r>
              <w:rPr>
                <w:b/>
              </w:rPr>
              <w:t>Zkušenosti s vedením kvalifikačních a rigorózních prací</w:t>
            </w:r>
          </w:p>
        </w:tc>
      </w:tr>
      <w:tr w:rsidR="00215747" w:rsidTr="000F0E2A">
        <w:trPr>
          <w:trHeight w:val="337"/>
        </w:trPr>
        <w:tc>
          <w:tcPr>
            <w:tcW w:w="9859" w:type="dxa"/>
            <w:gridSpan w:val="11"/>
          </w:tcPr>
          <w:p w:rsidR="00215747" w:rsidRDefault="00215747" w:rsidP="000F0E2A">
            <w:pPr>
              <w:spacing w:line="276" w:lineRule="auto"/>
              <w:jc w:val="both"/>
              <w:rPr>
                <w:lang w:eastAsia="en-US"/>
              </w:rPr>
            </w:pPr>
            <w:r>
              <w:t>Počet vedených a obhájených bakalářských prací = 62. Počet vedených a obhájených diplomových prací = 108.</w:t>
            </w:r>
          </w:p>
        </w:tc>
      </w:tr>
      <w:tr w:rsidR="00215747" w:rsidTr="000F0E2A">
        <w:trPr>
          <w:cantSplit/>
        </w:trPr>
        <w:tc>
          <w:tcPr>
            <w:tcW w:w="3347" w:type="dxa"/>
            <w:gridSpan w:val="2"/>
            <w:tcBorders>
              <w:top w:val="single" w:sz="12" w:space="0" w:color="auto"/>
            </w:tcBorders>
            <w:shd w:val="clear" w:color="auto" w:fill="F7CAAC"/>
          </w:tcPr>
          <w:p w:rsidR="00215747" w:rsidRDefault="00215747" w:rsidP="000F0E2A">
            <w:pPr>
              <w:jc w:val="both"/>
            </w:pPr>
            <w:r>
              <w:rPr>
                <w:b/>
              </w:rPr>
              <w:t xml:space="preserve">Obor habilitačního řízení </w:t>
            </w:r>
          </w:p>
        </w:tc>
        <w:tc>
          <w:tcPr>
            <w:tcW w:w="2245" w:type="dxa"/>
            <w:gridSpan w:val="2"/>
            <w:tcBorders>
              <w:top w:val="single" w:sz="12" w:space="0" w:color="auto"/>
            </w:tcBorders>
            <w:shd w:val="clear" w:color="auto" w:fill="F7CAAC"/>
          </w:tcPr>
          <w:p w:rsidR="00215747" w:rsidRDefault="00215747" w:rsidP="000F0E2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15747" w:rsidRDefault="00215747" w:rsidP="000F0E2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15747" w:rsidRDefault="00215747" w:rsidP="000F0E2A">
            <w:pPr>
              <w:jc w:val="both"/>
              <w:rPr>
                <w:b/>
              </w:rPr>
            </w:pPr>
            <w:r>
              <w:rPr>
                <w:b/>
              </w:rPr>
              <w:t>Ohlasy publikací</w:t>
            </w:r>
          </w:p>
        </w:tc>
      </w:tr>
      <w:tr w:rsidR="00215747" w:rsidTr="000F0E2A">
        <w:trPr>
          <w:cantSplit/>
        </w:trPr>
        <w:tc>
          <w:tcPr>
            <w:tcW w:w="3347" w:type="dxa"/>
            <w:gridSpan w:val="2"/>
          </w:tcPr>
          <w:p w:rsidR="00215747" w:rsidRDefault="00215747" w:rsidP="000F0E2A">
            <w:pPr>
              <w:jc w:val="both"/>
            </w:pPr>
          </w:p>
        </w:tc>
        <w:tc>
          <w:tcPr>
            <w:tcW w:w="2245" w:type="dxa"/>
            <w:gridSpan w:val="2"/>
          </w:tcPr>
          <w:p w:rsidR="00215747" w:rsidRDefault="00215747" w:rsidP="000F0E2A">
            <w:pPr>
              <w:jc w:val="both"/>
            </w:pPr>
          </w:p>
        </w:tc>
        <w:tc>
          <w:tcPr>
            <w:tcW w:w="2248" w:type="dxa"/>
            <w:gridSpan w:val="4"/>
            <w:tcBorders>
              <w:right w:val="single" w:sz="12" w:space="0" w:color="auto"/>
            </w:tcBorders>
          </w:tcPr>
          <w:p w:rsidR="00215747" w:rsidRDefault="00215747" w:rsidP="000F0E2A">
            <w:pPr>
              <w:jc w:val="both"/>
            </w:pPr>
          </w:p>
        </w:tc>
        <w:tc>
          <w:tcPr>
            <w:tcW w:w="632" w:type="dxa"/>
            <w:tcBorders>
              <w:left w:val="single" w:sz="12" w:space="0" w:color="auto"/>
            </w:tcBorders>
            <w:shd w:val="clear" w:color="auto" w:fill="F7CAAC"/>
          </w:tcPr>
          <w:p w:rsidR="00215747" w:rsidRDefault="00215747" w:rsidP="000F0E2A">
            <w:pPr>
              <w:jc w:val="both"/>
            </w:pPr>
            <w:r>
              <w:rPr>
                <w:b/>
              </w:rPr>
              <w:t>WOS</w:t>
            </w:r>
          </w:p>
        </w:tc>
        <w:tc>
          <w:tcPr>
            <w:tcW w:w="693" w:type="dxa"/>
            <w:shd w:val="clear" w:color="auto" w:fill="F7CAAC"/>
          </w:tcPr>
          <w:p w:rsidR="00215747" w:rsidRDefault="00215747" w:rsidP="000F0E2A">
            <w:pPr>
              <w:jc w:val="both"/>
              <w:rPr>
                <w:sz w:val="18"/>
              </w:rPr>
            </w:pPr>
            <w:r>
              <w:rPr>
                <w:b/>
                <w:sz w:val="18"/>
              </w:rPr>
              <w:t>Scopus</w:t>
            </w:r>
          </w:p>
        </w:tc>
        <w:tc>
          <w:tcPr>
            <w:tcW w:w="694" w:type="dxa"/>
            <w:shd w:val="clear" w:color="auto" w:fill="F7CAAC"/>
          </w:tcPr>
          <w:p w:rsidR="00215747" w:rsidRDefault="00215747" w:rsidP="000F0E2A">
            <w:pPr>
              <w:jc w:val="both"/>
            </w:pPr>
            <w:r>
              <w:rPr>
                <w:b/>
                <w:sz w:val="18"/>
              </w:rPr>
              <w:t>ostatní</w:t>
            </w:r>
          </w:p>
        </w:tc>
      </w:tr>
      <w:tr w:rsidR="00215747" w:rsidTr="000F0E2A">
        <w:trPr>
          <w:cantSplit/>
          <w:trHeight w:val="70"/>
        </w:trPr>
        <w:tc>
          <w:tcPr>
            <w:tcW w:w="3347" w:type="dxa"/>
            <w:gridSpan w:val="2"/>
            <w:shd w:val="clear" w:color="auto" w:fill="F7CAAC"/>
          </w:tcPr>
          <w:p w:rsidR="00215747" w:rsidRDefault="00215747" w:rsidP="000F0E2A">
            <w:pPr>
              <w:jc w:val="both"/>
            </w:pPr>
            <w:r>
              <w:rPr>
                <w:b/>
              </w:rPr>
              <w:t>Obor jmenovacího řízení</w:t>
            </w:r>
          </w:p>
        </w:tc>
        <w:tc>
          <w:tcPr>
            <w:tcW w:w="2245" w:type="dxa"/>
            <w:gridSpan w:val="2"/>
            <w:shd w:val="clear" w:color="auto" w:fill="F7CAAC"/>
          </w:tcPr>
          <w:p w:rsidR="00215747" w:rsidRDefault="00215747" w:rsidP="000F0E2A">
            <w:pPr>
              <w:jc w:val="both"/>
            </w:pPr>
            <w:r>
              <w:rPr>
                <w:b/>
              </w:rPr>
              <w:t>Rok udělení hodnosti</w:t>
            </w:r>
          </w:p>
        </w:tc>
        <w:tc>
          <w:tcPr>
            <w:tcW w:w="2248" w:type="dxa"/>
            <w:gridSpan w:val="4"/>
            <w:tcBorders>
              <w:right w:val="single" w:sz="12" w:space="0" w:color="auto"/>
            </w:tcBorders>
            <w:shd w:val="clear" w:color="auto" w:fill="F7CAAC"/>
          </w:tcPr>
          <w:p w:rsidR="00215747" w:rsidRDefault="00215747" w:rsidP="000F0E2A">
            <w:pPr>
              <w:jc w:val="both"/>
            </w:pPr>
            <w:r>
              <w:rPr>
                <w:b/>
              </w:rPr>
              <w:t>Řízení konáno na VŠ</w:t>
            </w:r>
          </w:p>
        </w:tc>
        <w:tc>
          <w:tcPr>
            <w:tcW w:w="632" w:type="dxa"/>
            <w:vMerge w:val="restart"/>
            <w:tcBorders>
              <w:left w:val="single" w:sz="12" w:space="0" w:color="auto"/>
            </w:tcBorders>
          </w:tcPr>
          <w:p w:rsidR="00215747" w:rsidRDefault="00215747" w:rsidP="000F0E2A">
            <w:pPr>
              <w:jc w:val="both"/>
              <w:rPr>
                <w:b/>
              </w:rPr>
            </w:pPr>
          </w:p>
        </w:tc>
        <w:tc>
          <w:tcPr>
            <w:tcW w:w="693" w:type="dxa"/>
            <w:vMerge w:val="restart"/>
          </w:tcPr>
          <w:p w:rsidR="00215747" w:rsidRDefault="00215747" w:rsidP="000F0E2A">
            <w:pPr>
              <w:jc w:val="both"/>
              <w:rPr>
                <w:b/>
              </w:rPr>
            </w:pPr>
          </w:p>
        </w:tc>
        <w:tc>
          <w:tcPr>
            <w:tcW w:w="694" w:type="dxa"/>
            <w:vMerge w:val="restart"/>
          </w:tcPr>
          <w:p w:rsidR="00215747" w:rsidRPr="005531DF" w:rsidRDefault="00215747" w:rsidP="000F0E2A">
            <w:pPr>
              <w:jc w:val="both"/>
            </w:pPr>
            <w:r w:rsidRPr="005531DF">
              <w:t>18</w:t>
            </w:r>
          </w:p>
        </w:tc>
      </w:tr>
      <w:tr w:rsidR="00215747" w:rsidTr="000F0E2A">
        <w:trPr>
          <w:trHeight w:val="205"/>
        </w:trPr>
        <w:tc>
          <w:tcPr>
            <w:tcW w:w="3347" w:type="dxa"/>
            <w:gridSpan w:val="2"/>
          </w:tcPr>
          <w:p w:rsidR="00215747" w:rsidRDefault="00215747" w:rsidP="000F0E2A">
            <w:pPr>
              <w:jc w:val="both"/>
            </w:pPr>
          </w:p>
        </w:tc>
        <w:tc>
          <w:tcPr>
            <w:tcW w:w="2245" w:type="dxa"/>
            <w:gridSpan w:val="2"/>
          </w:tcPr>
          <w:p w:rsidR="00215747" w:rsidRDefault="00215747" w:rsidP="000F0E2A">
            <w:pPr>
              <w:jc w:val="both"/>
            </w:pPr>
          </w:p>
        </w:tc>
        <w:tc>
          <w:tcPr>
            <w:tcW w:w="2248" w:type="dxa"/>
            <w:gridSpan w:val="4"/>
            <w:tcBorders>
              <w:right w:val="single" w:sz="12" w:space="0" w:color="auto"/>
            </w:tcBorders>
          </w:tcPr>
          <w:p w:rsidR="00215747" w:rsidRDefault="00215747" w:rsidP="000F0E2A">
            <w:pPr>
              <w:jc w:val="both"/>
            </w:pPr>
          </w:p>
        </w:tc>
        <w:tc>
          <w:tcPr>
            <w:tcW w:w="632" w:type="dxa"/>
            <w:vMerge/>
            <w:tcBorders>
              <w:left w:val="single" w:sz="12" w:space="0" w:color="auto"/>
            </w:tcBorders>
            <w:vAlign w:val="center"/>
          </w:tcPr>
          <w:p w:rsidR="00215747" w:rsidRDefault="00215747" w:rsidP="000F0E2A">
            <w:pPr>
              <w:rPr>
                <w:b/>
              </w:rPr>
            </w:pPr>
          </w:p>
        </w:tc>
        <w:tc>
          <w:tcPr>
            <w:tcW w:w="693" w:type="dxa"/>
            <w:vMerge/>
            <w:vAlign w:val="center"/>
          </w:tcPr>
          <w:p w:rsidR="00215747" w:rsidRDefault="00215747" w:rsidP="000F0E2A">
            <w:pPr>
              <w:rPr>
                <w:b/>
              </w:rPr>
            </w:pPr>
          </w:p>
        </w:tc>
        <w:tc>
          <w:tcPr>
            <w:tcW w:w="694" w:type="dxa"/>
            <w:vMerge/>
            <w:vAlign w:val="center"/>
          </w:tcPr>
          <w:p w:rsidR="00215747" w:rsidRDefault="00215747" w:rsidP="000F0E2A">
            <w:pPr>
              <w:rPr>
                <w:b/>
              </w:rPr>
            </w:pPr>
          </w:p>
        </w:tc>
      </w:tr>
      <w:tr w:rsidR="00215747" w:rsidTr="000F0E2A">
        <w:tc>
          <w:tcPr>
            <w:tcW w:w="9859" w:type="dxa"/>
            <w:gridSpan w:val="11"/>
            <w:shd w:val="clear" w:color="auto" w:fill="F7CAAC"/>
          </w:tcPr>
          <w:p w:rsidR="00215747" w:rsidRDefault="00215747" w:rsidP="000F0E2A">
            <w:pPr>
              <w:jc w:val="both"/>
              <w:rPr>
                <w:b/>
              </w:rPr>
            </w:pPr>
            <w:r>
              <w:rPr>
                <w:b/>
              </w:rPr>
              <w:t xml:space="preserve">Přehled o nejvýznamnější publikační a další tvůrčí činnosti nebo další profesní činnosti u odborníků z praxe vztahující se k zabezpečovaným předmětům </w:t>
            </w:r>
          </w:p>
        </w:tc>
      </w:tr>
      <w:tr w:rsidR="00215747" w:rsidTr="000F0E2A">
        <w:trPr>
          <w:trHeight w:val="1439"/>
        </w:trPr>
        <w:tc>
          <w:tcPr>
            <w:tcW w:w="9859" w:type="dxa"/>
            <w:gridSpan w:val="11"/>
          </w:tcPr>
          <w:p w:rsidR="00215747" w:rsidRDefault="00215747" w:rsidP="000F0E2A">
            <w:pPr>
              <w:tabs>
                <w:tab w:val="left" w:pos="473"/>
                <w:tab w:val="left" w:pos="8844"/>
                <w:tab w:val="left" w:pos="9066"/>
              </w:tabs>
              <w:spacing w:line="276" w:lineRule="auto"/>
              <w:jc w:val="both"/>
              <w:rPr>
                <w:szCs w:val="22"/>
                <w:lang w:eastAsia="en-US"/>
              </w:rPr>
            </w:pPr>
            <w:r>
              <w:rPr>
                <w:szCs w:val="22"/>
                <w:lang w:eastAsia="en-US"/>
              </w:rPr>
              <w:t>Pozn.: Do roku 2013 publikuje pod jménem Tichá</w:t>
            </w:r>
          </w:p>
          <w:p w:rsidR="00215747" w:rsidRDefault="00215747" w:rsidP="000F0E2A">
            <w:pPr>
              <w:autoSpaceDE w:val="0"/>
              <w:autoSpaceDN w:val="0"/>
              <w:adjustRightInd w:val="0"/>
              <w:jc w:val="both"/>
              <w:rPr>
                <w:bCs/>
              </w:rPr>
            </w:pPr>
            <w:r>
              <w:t xml:space="preserve">Tichá, Z. (2012). Výzkum resilience u vybraných skupin studentů Pedagogické fakulty UP. In </w:t>
            </w:r>
            <w:r>
              <w:rPr>
                <w:i/>
              </w:rPr>
              <w:t>Evropské pedagogické fórum 2012. Sborník příspěvků z mezinárodní konference</w:t>
            </w:r>
            <w:r>
              <w:t>. Hradec Králové: Magnanimitas. s. 255-260.</w:t>
            </w:r>
          </w:p>
          <w:p w:rsidR="00215747" w:rsidRPr="00EA3BFC" w:rsidRDefault="00215747" w:rsidP="000F0E2A">
            <w:r>
              <w:t xml:space="preserve">Hrnčiříková, Z. </w:t>
            </w:r>
            <w:r w:rsidRPr="00760D62">
              <w:t>(2013).</w:t>
            </w:r>
            <w:r>
              <w:rPr>
                <w:i/>
              </w:rPr>
              <w:t xml:space="preserve"> </w:t>
            </w:r>
            <w:r w:rsidRPr="00541976">
              <w:rPr>
                <w:i/>
              </w:rPr>
              <w:t>Řízení lidských zdrojů. Studijní materiál pro projekt „Systém dalšího vzdělávání pro sektor zdravotnictví v Kraji Vysočina“</w:t>
            </w:r>
            <w:r w:rsidRPr="00541976">
              <w:t>.</w:t>
            </w:r>
            <w:r>
              <w:t xml:space="preserve"> Olomouc: Efekt Plus. 60 s.</w:t>
            </w:r>
          </w:p>
          <w:p w:rsidR="00215747" w:rsidRDefault="00215747" w:rsidP="000F0E2A">
            <w:r>
              <w:t>Hrnčiříková, Z. (2014</w:t>
            </w:r>
            <w:r w:rsidRPr="00760D62">
              <w:t>).</w:t>
            </w:r>
            <w:r>
              <w:rPr>
                <w:i/>
              </w:rPr>
              <w:t xml:space="preserve"> </w:t>
            </w:r>
            <w:r w:rsidRPr="00541976">
              <w:rPr>
                <w:i/>
              </w:rPr>
              <w:t>Management lidských zdrojů se zaměřením na školství.</w:t>
            </w:r>
            <w:r>
              <w:t xml:space="preserve"> Olomouc: PdF UP. 60s. </w:t>
            </w:r>
          </w:p>
          <w:p w:rsidR="00724407" w:rsidRPr="007F613A" w:rsidRDefault="00724407" w:rsidP="000F0E2A">
            <w:r w:rsidRPr="00724407">
              <w:t>Hrnčiříková, Z. (2018). Protective and risk factors of reislience in education. SAE conference. UAE: Abu Dhabi. (v tisku)</w:t>
            </w:r>
            <w:r>
              <w:t>.</w:t>
            </w:r>
          </w:p>
        </w:tc>
      </w:tr>
      <w:tr w:rsidR="00215747" w:rsidTr="000F0E2A">
        <w:trPr>
          <w:trHeight w:val="218"/>
        </w:trPr>
        <w:tc>
          <w:tcPr>
            <w:tcW w:w="9859" w:type="dxa"/>
            <w:gridSpan w:val="11"/>
            <w:shd w:val="clear" w:color="auto" w:fill="F7CAAC"/>
          </w:tcPr>
          <w:p w:rsidR="00215747" w:rsidRDefault="00215747" w:rsidP="000F0E2A">
            <w:pPr>
              <w:rPr>
                <w:b/>
              </w:rPr>
            </w:pPr>
            <w:r>
              <w:rPr>
                <w:b/>
              </w:rPr>
              <w:t>Působení v zahraničí</w:t>
            </w:r>
          </w:p>
        </w:tc>
      </w:tr>
      <w:tr w:rsidR="00215747" w:rsidTr="000F0E2A">
        <w:trPr>
          <w:trHeight w:val="328"/>
        </w:trPr>
        <w:tc>
          <w:tcPr>
            <w:tcW w:w="9859" w:type="dxa"/>
            <w:gridSpan w:val="11"/>
          </w:tcPr>
          <w:p w:rsidR="00215747" w:rsidRPr="00AF28C0" w:rsidRDefault="00215747" w:rsidP="000F0E2A"/>
        </w:tc>
      </w:tr>
      <w:tr w:rsidR="00215747" w:rsidTr="000F0E2A">
        <w:trPr>
          <w:cantSplit/>
          <w:trHeight w:val="470"/>
        </w:trPr>
        <w:tc>
          <w:tcPr>
            <w:tcW w:w="2518" w:type="dxa"/>
            <w:shd w:val="clear" w:color="auto" w:fill="F7CAAC"/>
          </w:tcPr>
          <w:p w:rsidR="00215747" w:rsidRDefault="00215747" w:rsidP="000F0E2A">
            <w:pPr>
              <w:jc w:val="both"/>
              <w:rPr>
                <w:b/>
              </w:rPr>
            </w:pPr>
            <w:r>
              <w:rPr>
                <w:b/>
              </w:rPr>
              <w:t xml:space="preserve">Podpis </w:t>
            </w:r>
          </w:p>
        </w:tc>
        <w:tc>
          <w:tcPr>
            <w:tcW w:w="4536" w:type="dxa"/>
            <w:gridSpan w:val="5"/>
          </w:tcPr>
          <w:p w:rsidR="00215747" w:rsidRDefault="00215747" w:rsidP="000F0E2A">
            <w:pPr>
              <w:jc w:val="both"/>
            </w:pPr>
            <w:r>
              <w:t>Zuzana Hrnčiříková v. r.</w:t>
            </w:r>
          </w:p>
        </w:tc>
        <w:tc>
          <w:tcPr>
            <w:tcW w:w="786" w:type="dxa"/>
            <w:gridSpan w:val="2"/>
            <w:shd w:val="clear" w:color="auto" w:fill="F7CAAC"/>
          </w:tcPr>
          <w:p w:rsidR="00215747" w:rsidRDefault="00215747" w:rsidP="000F0E2A">
            <w:pPr>
              <w:jc w:val="both"/>
            </w:pPr>
            <w:r>
              <w:rPr>
                <w:b/>
              </w:rPr>
              <w:t>datum</w:t>
            </w:r>
          </w:p>
        </w:tc>
        <w:tc>
          <w:tcPr>
            <w:tcW w:w="2019" w:type="dxa"/>
            <w:gridSpan w:val="3"/>
          </w:tcPr>
          <w:p w:rsidR="00215747" w:rsidRDefault="00F320F3" w:rsidP="000F0E2A">
            <w:pPr>
              <w:jc w:val="both"/>
            </w:pPr>
            <w:r>
              <w:t>15. 6. 2018</w:t>
            </w:r>
          </w:p>
        </w:tc>
      </w:tr>
    </w:tbl>
    <w:p w:rsidR="00D73D86" w:rsidRDefault="00D73D86"/>
    <w:p w:rsidR="00D73D86" w:rsidRDefault="00D73D86"/>
    <w:p w:rsidR="000F0E2A" w:rsidRDefault="000F0E2A">
      <w:pPr>
        <w:spacing w:after="200" w:line="276" w:lineRule="auto"/>
      </w:pPr>
      <w:r>
        <w:br w:type="page"/>
      </w:r>
    </w:p>
    <w:tbl>
      <w:tblPr>
        <w:tblpPr w:leftFromText="141" w:rightFromText="141" w:vertAnchor="text" w:horzAnchor="margin" w:tblpXSpec="center" w:tblpY="-31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F0E2A" w:rsidRPr="00CE3B02" w:rsidTr="000F0E2A">
        <w:tc>
          <w:tcPr>
            <w:tcW w:w="9859" w:type="dxa"/>
            <w:gridSpan w:val="11"/>
            <w:tcBorders>
              <w:bottom w:val="double" w:sz="4" w:space="0" w:color="auto"/>
            </w:tcBorders>
            <w:shd w:val="clear" w:color="auto" w:fill="BDD6EE"/>
          </w:tcPr>
          <w:p w:rsidR="000F0E2A" w:rsidRPr="00405CE1" w:rsidRDefault="000F0E2A" w:rsidP="000F0E2A">
            <w:pPr>
              <w:jc w:val="both"/>
              <w:rPr>
                <w:b/>
                <w:sz w:val="28"/>
                <w:szCs w:val="28"/>
              </w:rPr>
            </w:pPr>
            <w:r w:rsidRPr="00405CE1">
              <w:rPr>
                <w:b/>
                <w:sz w:val="28"/>
                <w:szCs w:val="28"/>
              </w:rPr>
              <w:lastRenderedPageBreak/>
              <w:t>C-I – Personální zabezpečení</w:t>
            </w:r>
          </w:p>
        </w:tc>
      </w:tr>
      <w:tr w:rsidR="000F0E2A" w:rsidRPr="00CE3B02" w:rsidTr="000F0E2A">
        <w:tc>
          <w:tcPr>
            <w:tcW w:w="2518" w:type="dxa"/>
            <w:tcBorders>
              <w:top w:val="double" w:sz="4" w:space="0" w:color="auto"/>
            </w:tcBorders>
            <w:shd w:val="clear" w:color="auto" w:fill="F7CAAC"/>
          </w:tcPr>
          <w:p w:rsidR="000F0E2A" w:rsidRPr="00405CE1" w:rsidRDefault="000F0E2A" w:rsidP="000F0E2A">
            <w:pPr>
              <w:jc w:val="both"/>
              <w:rPr>
                <w:b/>
              </w:rPr>
            </w:pPr>
            <w:r w:rsidRPr="00405CE1">
              <w:rPr>
                <w:b/>
              </w:rPr>
              <w:t>Vysoká škola</w:t>
            </w:r>
          </w:p>
        </w:tc>
        <w:tc>
          <w:tcPr>
            <w:tcW w:w="7341" w:type="dxa"/>
            <w:gridSpan w:val="10"/>
          </w:tcPr>
          <w:p w:rsidR="000F0E2A" w:rsidRPr="00405CE1" w:rsidRDefault="000F0E2A" w:rsidP="000F0E2A">
            <w:pPr>
              <w:jc w:val="both"/>
            </w:pPr>
            <w:r w:rsidRPr="00405CE1">
              <w:t>Univerzita Tomáše Bati ve Zlíně</w:t>
            </w:r>
          </w:p>
        </w:tc>
      </w:tr>
      <w:tr w:rsidR="000F0E2A" w:rsidRPr="00CE3B02" w:rsidTr="000F0E2A">
        <w:tc>
          <w:tcPr>
            <w:tcW w:w="2518" w:type="dxa"/>
            <w:shd w:val="clear" w:color="auto" w:fill="F7CAAC"/>
          </w:tcPr>
          <w:p w:rsidR="000F0E2A" w:rsidRPr="00405CE1" w:rsidRDefault="000F0E2A" w:rsidP="000F0E2A">
            <w:pPr>
              <w:jc w:val="both"/>
              <w:rPr>
                <w:b/>
              </w:rPr>
            </w:pPr>
            <w:r w:rsidRPr="00405CE1">
              <w:rPr>
                <w:b/>
              </w:rPr>
              <w:t>Součást vysoké školy</w:t>
            </w:r>
          </w:p>
        </w:tc>
        <w:tc>
          <w:tcPr>
            <w:tcW w:w="7341" w:type="dxa"/>
            <w:gridSpan w:val="10"/>
          </w:tcPr>
          <w:p w:rsidR="000F0E2A" w:rsidRPr="00405CE1" w:rsidRDefault="000F0E2A" w:rsidP="000F0E2A">
            <w:pPr>
              <w:jc w:val="both"/>
            </w:pPr>
            <w:r w:rsidRPr="00405CE1">
              <w:t>Fakulta humanitních studií</w:t>
            </w:r>
          </w:p>
        </w:tc>
      </w:tr>
      <w:tr w:rsidR="000F0E2A" w:rsidRPr="00CE3B02" w:rsidTr="000F0E2A">
        <w:tc>
          <w:tcPr>
            <w:tcW w:w="2518" w:type="dxa"/>
            <w:shd w:val="clear" w:color="auto" w:fill="F7CAAC"/>
          </w:tcPr>
          <w:p w:rsidR="000F0E2A" w:rsidRPr="00405CE1" w:rsidRDefault="000F0E2A" w:rsidP="000F0E2A">
            <w:pPr>
              <w:jc w:val="both"/>
              <w:rPr>
                <w:b/>
              </w:rPr>
            </w:pPr>
            <w:r w:rsidRPr="00405CE1">
              <w:rPr>
                <w:b/>
              </w:rPr>
              <w:t>Název studijního programu</w:t>
            </w:r>
          </w:p>
        </w:tc>
        <w:tc>
          <w:tcPr>
            <w:tcW w:w="7341" w:type="dxa"/>
            <w:gridSpan w:val="10"/>
          </w:tcPr>
          <w:p w:rsidR="000F0E2A" w:rsidRPr="00405CE1" w:rsidRDefault="000F0E2A" w:rsidP="000F0E2A">
            <w:pPr>
              <w:jc w:val="both"/>
            </w:pPr>
            <w:r w:rsidRPr="00405CE1">
              <w:t>Andragogika</w:t>
            </w:r>
          </w:p>
        </w:tc>
      </w:tr>
      <w:tr w:rsidR="000F0E2A" w:rsidRPr="00CE3B02" w:rsidTr="000F0E2A">
        <w:tc>
          <w:tcPr>
            <w:tcW w:w="2518" w:type="dxa"/>
            <w:shd w:val="clear" w:color="auto" w:fill="F7CAAC"/>
          </w:tcPr>
          <w:p w:rsidR="000F0E2A" w:rsidRPr="00405CE1" w:rsidRDefault="000F0E2A" w:rsidP="000F0E2A">
            <w:pPr>
              <w:jc w:val="both"/>
              <w:rPr>
                <w:b/>
              </w:rPr>
            </w:pPr>
            <w:r w:rsidRPr="00405CE1">
              <w:rPr>
                <w:b/>
              </w:rPr>
              <w:t>Jméno a příjmení</w:t>
            </w:r>
          </w:p>
        </w:tc>
        <w:tc>
          <w:tcPr>
            <w:tcW w:w="4536" w:type="dxa"/>
            <w:gridSpan w:val="5"/>
          </w:tcPr>
          <w:p w:rsidR="000F0E2A" w:rsidRPr="00405CE1" w:rsidRDefault="000F0E2A" w:rsidP="000F0E2A">
            <w:pPr>
              <w:jc w:val="both"/>
            </w:pPr>
            <w:r w:rsidRPr="00405CE1">
              <w:t>Jan Kalenda</w:t>
            </w:r>
          </w:p>
        </w:tc>
        <w:tc>
          <w:tcPr>
            <w:tcW w:w="709" w:type="dxa"/>
            <w:shd w:val="clear" w:color="auto" w:fill="F7CAAC"/>
          </w:tcPr>
          <w:p w:rsidR="000F0E2A" w:rsidRPr="00405CE1" w:rsidRDefault="000F0E2A" w:rsidP="000F0E2A">
            <w:pPr>
              <w:jc w:val="both"/>
              <w:rPr>
                <w:b/>
              </w:rPr>
            </w:pPr>
            <w:r w:rsidRPr="00405CE1">
              <w:rPr>
                <w:b/>
              </w:rPr>
              <w:t>Tituly</w:t>
            </w:r>
          </w:p>
        </w:tc>
        <w:tc>
          <w:tcPr>
            <w:tcW w:w="2096" w:type="dxa"/>
            <w:gridSpan w:val="4"/>
          </w:tcPr>
          <w:p w:rsidR="000F0E2A" w:rsidRPr="00405CE1" w:rsidRDefault="000F0E2A" w:rsidP="000F0E2A">
            <w:pPr>
              <w:jc w:val="both"/>
            </w:pPr>
            <w:r w:rsidRPr="00405CE1">
              <w:t>Mgr., Ph.D.</w:t>
            </w:r>
          </w:p>
        </w:tc>
      </w:tr>
      <w:tr w:rsidR="000F0E2A" w:rsidRPr="00CE3B02" w:rsidTr="000F0E2A">
        <w:tc>
          <w:tcPr>
            <w:tcW w:w="2518" w:type="dxa"/>
            <w:shd w:val="clear" w:color="auto" w:fill="F7CAAC"/>
          </w:tcPr>
          <w:p w:rsidR="000F0E2A" w:rsidRPr="00405CE1" w:rsidRDefault="000F0E2A" w:rsidP="000F0E2A">
            <w:pPr>
              <w:jc w:val="both"/>
              <w:rPr>
                <w:b/>
              </w:rPr>
            </w:pPr>
            <w:r w:rsidRPr="00405CE1">
              <w:rPr>
                <w:b/>
              </w:rPr>
              <w:t>Rok narození</w:t>
            </w:r>
          </w:p>
        </w:tc>
        <w:tc>
          <w:tcPr>
            <w:tcW w:w="829" w:type="dxa"/>
          </w:tcPr>
          <w:p w:rsidR="000F0E2A" w:rsidRPr="00405CE1" w:rsidRDefault="000F0E2A" w:rsidP="000F0E2A">
            <w:pPr>
              <w:jc w:val="both"/>
            </w:pPr>
            <w:r w:rsidRPr="00405CE1">
              <w:t>1985</w:t>
            </w:r>
          </w:p>
        </w:tc>
        <w:tc>
          <w:tcPr>
            <w:tcW w:w="1721" w:type="dxa"/>
            <w:shd w:val="clear" w:color="auto" w:fill="F7CAAC"/>
          </w:tcPr>
          <w:p w:rsidR="000F0E2A" w:rsidRPr="00405CE1" w:rsidRDefault="000F0E2A" w:rsidP="000F0E2A">
            <w:pPr>
              <w:jc w:val="both"/>
              <w:rPr>
                <w:b/>
              </w:rPr>
            </w:pPr>
            <w:r w:rsidRPr="00405CE1">
              <w:rPr>
                <w:b/>
              </w:rPr>
              <w:t>typ vztahu k VŠ</w:t>
            </w:r>
          </w:p>
        </w:tc>
        <w:tc>
          <w:tcPr>
            <w:tcW w:w="992" w:type="dxa"/>
            <w:gridSpan w:val="2"/>
          </w:tcPr>
          <w:p w:rsidR="000F0E2A" w:rsidRPr="00405CE1" w:rsidRDefault="000F0E2A" w:rsidP="000F0E2A">
            <w:pPr>
              <w:jc w:val="both"/>
            </w:pPr>
            <w:r w:rsidRPr="00405CE1">
              <w:t>pp</w:t>
            </w:r>
          </w:p>
        </w:tc>
        <w:tc>
          <w:tcPr>
            <w:tcW w:w="994" w:type="dxa"/>
            <w:shd w:val="clear" w:color="auto" w:fill="F7CAAC"/>
          </w:tcPr>
          <w:p w:rsidR="000F0E2A" w:rsidRPr="00405CE1" w:rsidRDefault="000F0E2A" w:rsidP="000F0E2A">
            <w:pPr>
              <w:jc w:val="both"/>
              <w:rPr>
                <w:b/>
              </w:rPr>
            </w:pPr>
            <w:r w:rsidRPr="00405CE1">
              <w:rPr>
                <w:b/>
              </w:rPr>
              <w:t>rozsah</w:t>
            </w:r>
          </w:p>
        </w:tc>
        <w:tc>
          <w:tcPr>
            <w:tcW w:w="709" w:type="dxa"/>
          </w:tcPr>
          <w:p w:rsidR="000F0E2A" w:rsidRPr="00405CE1" w:rsidRDefault="000F0E2A" w:rsidP="000F0E2A">
            <w:pPr>
              <w:jc w:val="both"/>
            </w:pPr>
            <w:r w:rsidRPr="00405CE1">
              <w:t>48</w:t>
            </w:r>
          </w:p>
        </w:tc>
        <w:tc>
          <w:tcPr>
            <w:tcW w:w="709" w:type="dxa"/>
            <w:gridSpan w:val="2"/>
            <w:shd w:val="clear" w:color="auto" w:fill="F7CAAC"/>
          </w:tcPr>
          <w:p w:rsidR="000F0E2A" w:rsidRPr="00405CE1" w:rsidRDefault="000F0E2A" w:rsidP="000F0E2A">
            <w:pPr>
              <w:jc w:val="both"/>
              <w:rPr>
                <w:b/>
              </w:rPr>
            </w:pPr>
            <w:r w:rsidRPr="00405CE1">
              <w:rPr>
                <w:b/>
              </w:rPr>
              <w:t>do kdy</w:t>
            </w:r>
          </w:p>
        </w:tc>
        <w:tc>
          <w:tcPr>
            <w:tcW w:w="1387" w:type="dxa"/>
            <w:gridSpan w:val="2"/>
          </w:tcPr>
          <w:p w:rsidR="000F0E2A" w:rsidRPr="00405CE1" w:rsidRDefault="000F0E2A" w:rsidP="000F0E2A">
            <w:pPr>
              <w:jc w:val="both"/>
            </w:pPr>
            <w:r w:rsidRPr="00405CE1">
              <w:t>05/2022</w:t>
            </w:r>
          </w:p>
        </w:tc>
      </w:tr>
      <w:tr w:rsidR="000F0E2A" w:rsidRPr="00CE3B02" w:rsidTr="000F0E2A">
        <w:tc>
          <w:tcPr>
            <w:tcW w:w="5068" w:type="dxa"/>
            <w:gridSpan w:val="3"/>
            <w:shd w:val="clear" w:color="auto" w:fill="F7CAAC"/>
          </w:tcPr>
          <w:p w:rsidR="000F0E2A" w:rsidRPr="00405CE1" w:rsidRDefault="000F0E2A" w:rsidP="000F0E2A">
            <w:pPr>
              <w:jc w:val="both"/>
              <w:rPr>
                <w:b/>
              </w:rPr>
            </w:pPr>
            <w:r w:rsidRPr="00405CE1">
              <w:rPr>
                <w:b/>
              </w:rPr>
              <w:t>Typ vztahu na součásti VŠ, která uskutečňuje st. program</w:t>
            </w:r>
          </w:p>
        </w:tc>
        <w:tc>
          <w:tcPr>
            <w:tcW w:w="992" w:type="dxa"/>
            <w:gridSpan w:val="2"/>
          </w:tcPr>
          <w:p w:rsidR="000F0E2A" w:rsidRPr="00405CE1" w:rsidRDefault="000F0E2A" w:rsidP="000F0E2A">
            <w:pPr>
              <w:jc w:val="both"/>
            </w:pPr>
            <w:r w:rsidRPr="00405CE1">
              <w:t>pp</w:t>
            </w:r>
          </w:p>
        </w:tc>
        <w:tc>
          <w:tcPr>
            <w:tcW w:w="994" w:type="dxa"/>
            <w:shd w:val="clear" w:color="auto" w:fill="F7CAAC"/>
          </w:tcPr>
          <w:p w:rsidR="000F0E2A" w:rsidRPr="00405CE1" w:rsidRDefault="000F0E2A" w:rsidP="000F0E2A">
            <w:pPr>
              <w:jc w:val="both"/>
              <w:rPr>
                <w:b/>
              </w:rPr>
            </w:pPr>
            <w:r w:rsidRPr="00405CE1">
              <w:rPr>
                <w:b/>
              </w:rPr>
              <w:t>rozsah</w:t>
            </w:r>
          </w:p>
        </w:tc>
        <w:tc>
          <w:tcPr>
            <w:tcW w:w="709" w:type="dxa"/>
          </w:tcPr>
          <w:p w:rsidR="000F0E2A" w:rsidRPr="00405CE1" w:rsidRDefault="000F0E2A" w:rsidP="000F0E2A">
            <w:pPr>
              <w:jc w:val="both"/>
            </w:pPr>
            <w:r w:rsidRPr="00405CE1">
              <w:t>12</w:t>
            </w:r>
          </w:p>
        </w:tc>
        <w:tc>
          <w:tcPr>
            <w:tcW w:w="709" w:type="dxa"/>
            <w:gridSpan w:val="2"/>
            <w:shd w:val="clear" w:color="auto" w:fill="F7CAAC"/>
          </w:tcPr>
          <w:p w:rsidR="000F0E2A" w:rsidRPr="00405CE1" w:rsidRDefault="000F0E2A" w:rsidP="000F0E2A">
            <w:pPr>
              <w:jc w:val="both"/>
              <w:rPr>
                <w:b/>
              </w:rPr>
            </w:pPr>
            <w:r w:rsidRPr="00405CE1">
              <w:rPr>
                <w:b/>
              </w:rPr>
              <w:t>do kdy</w:t>
            </w:r>
          </w:p>
        </w:tc>
        <w:tc>
          <w:tcPr>
            <w:tcW w:w="1387" w:type="dxa"/>
            <w:gridSpan w:val="2"/>
          </w:tcPr>
          <w:p w:rsidR="000F0E2A" w:rsidRPr="00405CE1" w:rsidRDefault="000F0E2A" w:rsidP="000F0E2A">
            <w:pPr>
              <w:jc w:val="both"/>
            </w:pPr>
            <w:r w:rsidRPr="00405CE1">
              <w:t>08/2018</w:t>
            </w:r>
          </w:p>
        </w:tc>
      </w:tr>
      <w:tr w:rsidR="000F0E2A" w:rsidRPr="00CE3B02" w:rsidTr="000F0E2A">
        <w:tc>
          <w:tcPr>
            <w:tcW w:w="6060" w:type="dxa"/>
            <w:gridSpan w:val="5"/>
            <w:shd w:val="clear" w:color="auto" w:fill="F7CAAC"/>
          </w:tcPr>
          <w:p w:rsidR="000F0E2A" w:rsidRPr="00405CE1" w:rsidRDefault="000F0E2A" w:rsidP="000F0E2A">
            <w:pPr>
              <w:jc w:val="both"/>
            </w:pPr>
            <w:r w:rsidRPr="00405CE1">
              <w:rPr>
                <w:b/>
              </w:rPr>
              <w:t>Další současná působení jako akademický pracovník na jiných VŠ</w:t>
            </w:r>
          </w:p>
        </w:tc>
        <w:tc>
          <w:tcPr>
            <w:tcW w:w="1703" w:type="dxa"/>
            <w:gridSpan w:val="2"/>
            <w:shd w:val="clear" w:color="auto" w:fill="F7CAAC"/>
          </w:tcPr>
          <w:p w:rsidR="000F0E2A" w:rsidRPr="00405CE1" w:rsidRDefault="000F0E2A" w:rsidP="000F0E2A">
            <w:pPr>
              <w:jc w:val="both"/>
              <w:rPr>
                <w:b/>
              </w:rPr>
            </w:pPr>
            <w:r w:rsidRPr="00405CE1">
              <w:rPr>
                <w:b/>
              </w:rPr>
              <w:t xml:space="preserve">typ prac. </w:t>
            </w:r>
            <w:proofErr w:type="gramStart"/>
            <w:r w:rsidRPr="00405CE1">
              <w:rPr>
                <w:b/>
              </w:rPr>
              <w:t>vztahu</w:t>
            </w:r>
            <w:proofErr w:type="gramEnd"/>
          </w:p>
        </w:tc>
        <w:tc>
          <w:tcPr>
            <w:tcW w:w="2096" w:type="dxa"/>
            <w:gridSpan w:val="4"/>
            <w:shd w:val="clear" w:color="auto" w:fill="F7CAAC"/>
          </w:tcPr>
          <w:p w:rsidR="000F0E2A" w:rsidRPr="00405CE1" w:rsidRDefault="000F0E2A" w:rsidP="000F0E2A">
            <w:pPr>
              <w:jc w:val="both"/>
              <w:rPr>
                <w:b/>
              </w:rPr>
            </w:pPr>
            <w:r w:rsidRPr="00405CE1">
              <w:rPr>
                <w:b/>
              </w:rPr>
              <w:t>rozsah</w:t>
            </w:r>
          </w:p>
        </w:tc>
      </w:tr>
      <w:tr w:rsidR="000F0E2A" w:rsidRPr="00CE3B02" w:rsidTr="000F0E2A">
        <w:tc>
          <w:tcPr>
            <w:tcW w:w="6060" w:type="dxa"/>
            <w:gridSpan w:val="5"/>
          </w:tcPr>
          <w:p w:rsidR="000F0E2A" w:rsidRPr="00CE3B02" w:rsidRDefault="000F0E2A" w:rsidP="000F0E2A">
            <w:pPr>
              <w:jc w:val="both"/>
              <w:rPr>
                <w:sz w:val="18"/>
                <w:szCs w:val="18"/>
              </w:rPr>
            </w:pPr>
          </w:p>
        </w:tc>
        <w:tc>
          <w:tcPr>
            <w:tcW w:w="1703" w:type="dxa"/>
            <w:gridSpan w:val="2"/>
          </w:tcPr>
          <w:p w:rsidR="000F0E2A" w:rsidRPr="00CE3B02" w:rsidRDefault="00B55830" w:rsidP="000F0E2A">
            <w:pPr>
              <w:jc w:val="both"/>
              <w:rPr>
                <w:sz w:val="18"/>
                <w:szCs w:val="18"/>
              </w:rPr>
            </w:pPr>
            <w:r>
              <w:t>Nemá</w:t>
            </w:r>
          </w:p>
        </w:tc>
        <w:tc>
          <w:tcPr>
            <w:tcW w:w="2096" w:type="dxa"/>
            <w:gridSpan w:val="4"/>
          </w:tcPr>
          <w:p w:rsidR="000F0E2A" w:rsidRPr="00CE3B02" w:rsidRDefault="000F0E2A" w:rsidP="000F0E2A">
            <w:pPr>
              <w:jc w:val="both"/>
              <w:rPr>
                <w:sz w:val="18"/>
                <w:szCs w:val="18"/>
              </w:rPr>
            </w:pPr>
          </w:p>
        </w:tc>
      </w:tr>
      <w:tr w:rsidR="000F0E2A" w:rsidRPr="00CE3B02" w:rsidTr="000F0E2A">
        <w:tc>
          <w:tcPr>
            <w:tcW w:w="6060" w:type="dxa"/>
            <w:gridSpan w:val="5"/>
          </w:tcPr>
          <w:p w:rsidR="000F0E2A" w:rsidRPr="00CE3B02" w:rsidRDefault="000F0E2A" w:rsidP="000F0E2A">
            <w:pPr>
              <w:jc w:val="both"/>
              <w:rPr>
                <w:sz w:val="18"/>
                <w:szCs w:val="18"/>
              </w:rPr>
            </w:pPr>
          </w:p>
        </w:tc>
        <w:tc>
          <w:tcPr>
            <w:tcW w:w="1703" w:type="dxa"/>
            <w:gridSpan w:val="2"/>
          </w:tcPr>
          <w:p w:rsidR="000F0E2A" w:rsidRPr="00CE3B02" w:rsidRDefault="000F0E2A" w:rsidP="000F0E2A">
            <w:pPr>
              <w:jc w:val="both"/>
              <w:rPr>
                <w:sz w:val="18"/>
                <w:szCs w:val="18"/>
              </w:rPr>
            </w:pPr>
          </w:p>
        </w:tc>
        <w:tc>
          <w:tcPr>
            <w:tcW w:w="2096" w:type="dxa"/>
            <w:gridSpan w:val="4"/>
          </w:tcPr>
          <w:p w:rsidR="000F0E2A" w:rsidRPr="00CE3B02" w:rsidRDefault="000F0E2A" w:rsidP="000F0E2A">
            <w:pPr>
              <w:jc w:val="both"/>
              <w:rPr>
                <w:sz w:val="18"/>
                <w:szCs w:val="18"/>
              </w:rPr>
            </w:pPr>
          </w:p>
        </w:tc>
      </w:tr>
      <w:tr w:rsidR="000F0E2A" w:rsidRPr="00CE3B02" w:rsidTr="000F0E2A">
        <w:tc>
          <w:tcPr>
            <w:tcW w:w="6060" w:type="dxa"/>
            <w:gridSpan w:val="5"/>
          </w:tcPr>
          <w:p w:rsidR="000F0E2A" w:rsidRPr="00CE3B02" w:rsidRDefault="000F0E2A" w:rsidP="000F0E2A">
            <w:pPr>
              <w:jc w:val="both"/>
              <w:rPr>
                <w:sz w:val="18"/>
                <w:szCs w:val="18"/>
              </w:rPr>
            </w:pPr>
          </w:p>
        </w:tc>
        <w:tc>
          <w:tcPr>
            <w:tcW w:w="1703" w:type="dxa"/>
            <w:gridSpan w:val="2"/>
          </w:tcPr>
          <w:p w:rsidR="000F0E2A" w:rsidRPr="00CE3B02" w:rsidRDefault="000F0E2A" w:rsidP="000F0E2A">
            <w:pPr>
              <w:jc w:val="both"/>
              <w:rPr>
                <w:sz w:val="18"/>
                <w:szCs w:val="18"/>
              </w:rPr>
            </w:pPr>
          </w:p>
        </w:tc>
        <w:tc>
          <w:tcPr>
            <w:tcW w:w="2096" w:type="dxa"/>
            <w:gridSpan w:val="4"/>
          </w:tcPr>
          <w:p w:rsidR="000F0E2A" w:rsidRPr="00CE3B02" w:rsidRDefault="000F0E2A" w:rsidP="000F0E2A">
            <w:pPr>
              <w:jc w:val="both"/>
              <w:rPr>
                <w:sz w:val="18"/>
                <w:szCs w:val="18"/>
              </w:rPr>
            </w:pPr>
          </w:p>
        </w:tc>
      </w:tr>
      <w:tr w:rsidR="000F0E2A" w:rsidRPr="00CE3B02" w:rsidTr="000F0E2A">
        <w:tc>
          <w:tcPr>
            <w:tcW w:w="6060" w:type="dxa"/>
            <w:gridSpan w:val="5"/>
          </w:tcPr>
          <w:p w:rsidR="000F0E2A" w:rsidRPr="00CE3B02" w:rsidRDefault="000F0E2A" w:rsidP="000F0E2A">
            <w:pPr>
              <w:jc w:val="both"/>
              <w:rPr>
                <w:sz w:val="18"/>
                <w:szCs w:val="18"/>
              </w:rPr>
            </w:pPr>
          </w:p>
        </w:tc>
        <w:tc>
          <w:tcPr>
            <w:tcW w:w="1703" w:type="dxa"/>
            <w:gridSpan w:val="2"/>
          </w:tcPr>
          <w:p w:rsidR="000F0E2A" w:rsidRPr="00CE3B02" w:rsidRDefault="000F0E2A" w:rsidP="000F0E2A">
            <w:pPr>
              <w:jc w:val="both"/>
              <w:rPr>
                <w:sz w:val="18"/>
                <w:szCs w:val="18"/>
              </w:rPr>
            </w:pPr>
          </w:p>
        </w:tc>
        <w:tc>
          <w:tcPr>
            <w:tcW w:w="2096" w:type="dxa"/>
            <w:gridSpan w:val="4"/>
          </w:tcPr>
          <w:p w:rsidR="000F0E2A" w:rsidRPr="00CE3B02" w:rsidRDefault="000F0E2A" w:rsidP="000F0E2A">
            <w:pPr>
              <w:jc w:val="both"/>
              <w:rPr>
                <w:sz w:val="18"/>
                <w:szCs w:val="18"/>
              </w:rPr>
            </w:pPr>
          </w:p>
        </w:tc>
      </w:tr>
      <w:tr w:rsidR="000F0E2A" w:rsidRPr="00CE3B02" w:rsidTr="000F0E2A">
        <w:tc>
          <w:tcPr>
            <w:tcW w:w="9859" w:type="dxa"/>
            <w:gridSpan w:val="11"/>
            <w:shd w:val="clear" w:color="auto" w:fill="F7CAAC"/>
          </w:tcPr>
          <w:p w:rsidR="000F0E2A" w:rsidRPr="00405CE1" w:rsidRDefault="000F0E2A" w:rsidP="000F0E2A">
            <w:pPr>
              <w:jc w:val="both"/>
            </w:pPr>
            <w:r w:rsidRPr="00405CE1">
              <w:rPr>
                <w:b/>
              </w:rPr>
              <w:t>Předměty příslušného studijního programu a způsob zapojení do jejich výuky, příp. další zapojení do uskutečňování studijního programu</w:t>
            </w:r>
          </w:p>
        </w:tc>
      </w:tr>
      <w:tr w:rsidR="000F0E2A" w:rsidRPr="00CE3B02" w:rsidTr="00E90A83">
        <w:trPr>
          <w:trHeight w:val="269"/>
        </w:trPr>
        <w:tc>
          <w:tcPr>
            <w:tcW w:w="9859" w:type="dxa"/>
            <w:gridSpan w:val="11"/>
            <w:tcBorders>
              <w:top w:val="nil"/>
            </w:tcBorders>
          </w:tcPr>
          <w:p w:rsidR="000F0E2A" w:rsidRPr="00317771" w:rsidRDefault="000F0E2A" w:rsidP="000F0E2A">
            <w:pPr>
              <w:jc w:val="both"/>
              <w:rPr>
                <w:sz w:val="18"/>
                <w:szCs w:val="18"/>
              </w:rPr>
            </w:pPr>
            <w:r w:rsidRPr="00317771">
              <w:rPr>
                <w:sz w:val="18"/>
                <w:szCs w:val="18"/>
              </w:rPr>
              <w:t xml:space="preserve">Občanský sektor (garant, </w:t>
            </w:r>
            <w:r>
              <w:rPr>
                <w:sz w:val="18"/>
                <w:szCs w:val="18"/>
              </w:rPr>
              <w:t>vyučující</w:t>
            </w:r>
            <w:r w:rsidRPr="00317771">
              <w:rPr>
                <w:sz w:val="18"/>
                <w:szCs w:val="18"/>
              </w:rPr>
              <w:t xml:space="preserve">), Současná česká společnost (garant, </w:t>
            </w:r>
            <w:r>
              <w:rPr>
                <w:sz w:val="18"/>
                <w:szCs w:val="18"/>
              </w:rPr>
              <w:t>vyučující</w:t>
            </w:r>
            <w:r w:rsidRPr="00317771">
              <w:rPr>
                <w:sz w:val="18"/>
                <w:szCs w:val="18"/>
              </w:rPr>
              <w:t>), Základy sociologie</w:t>
            </w:r>
            <w:r>
              <w:rPr>
                <w:sz w:val="18"/>
                <w:szCs w:val="18"/>
              </w:rPr>
              <w:t xml:space="preserve"> (garant, vyučující</w:t>
            </w:r>
            <w:r w:rsidR="009E3373">
              <w:rPr>
                <w:sz w:val="18"/>
                <w:szCs w:val="18"/>
              </w:rPr>
              <w:t>)</w:t>
            </w:r>
          </w:p>
        </w:tc>
      </w:tr>
      <w:tr w:rsidR="000F0E2A" w:rsidRPr="00CE3B02" w:rsidTr="000F0E2A">
        <w:tc>
          <w:tcPr>
            <w:tcW w:w="9859" w:type="dxa"/>
            <w:gridSpan w:val="11"/>
            <w:shd w:val="clear" w:color="auto" w:fill="F7CAAC"/>
          </w:tcPr>
          <w:p w:rsidR="000F0E2A" w:rsidRPr="00317771" w:rsidRDefault="000F0E2A" w:rsidP="000F0E2A">
            <w:pPr>
              <w:jc w:val="both"/>
              <w:rPr>
                <w:sz w:val="18"/>
                <w:szCs w:val="18"/>
              </w:rPr>
            </w:pPr>
            <w:r w:rsidRPr="00317771">
              <w:rPr>
                <w:b/>
                <w:sz w:val="18"/>
                <w:szCs w:val="18"/>
              </w:rPr>
              <w:t xml:space="preserve">Údaje o vzdělání na VŠ </w:t>
            </w:r>
          </w:p>
        </w:tc>
      </w:tr>
      <w:tr w:rsidR="000F0E2A" w:rsidRPr="00CE3B02" w:rsidTr="000F0E2A">
        <w:trPr>
          <w:trHeight w:val="307"/>
        </w:trPr>
        <w:tc>
          <w:tcPr>
            <w:tcW w:w="9859" w:type="dxa"/>
            <w:gridSpan w:val="11"/>
          </w:tcPr>
          <w:p w:rsidR="000F0E2A" w:rsidRPr="00317771" w:rsidRDefault="000F0E2A" w:rsidP="000F0E2A">
            <w:pPr>
              <w:jc w:val="both"/>
              <w:rPr>
                <w:sz w:val="18"/>
                <w:szCs w:val="18"/>
              </w:rPr>
            </w:pPr>
            <w:r w:rsidRPr="00317771">
              <w:rPr>
                <w:bCs/>
                <w:sz w:val="18"/>
                <w:szCs w:val="18"/>
              </w:rPr>
              <w:t>Sociologie, 2013, UP v Olomouci, FF.</w:t>
            </w:r>
          </w:p>
        </w:tc>
      </w:tr>
      <w:tr w:rsidR="000F0E2A" w:rsidRPr="00CE3B02" w:rsidTr="000F0E2A">
        <w:tc>
          <w:tcPr>
            <w:tcW w:w="9859" w:type="dxa"/>
            <w:gridSpan w:val="11"/>
            <w:shd w:val="clear" w:color="auto" w:fill="F7CAAC"/>
          </w:tcPr>
          <w:p w:rsidR="000F0E2A" w:rsidRPr="00317771" w:rsidRDefault="000F0E2A" w:rsidP="000F0E2A">
            <w:pPr>
              <w:jc w:val="both"/>
              <w:rPr>
                <w:b/>
                <w:sz w:val="18"/>
                <w:szCs w:val="18"/>
              </w:rPr>
            </w:pPr>
            <w:r w:rsidRPr="00317771">
              <w:rPr>
                <w:b/>
                <w:sz w:val="18"/>
                <w:szCs w:val="18"/>
              </w:rPr>
              <w:t>Údaje o odborném působení od absolvování VŠ</w:t>
            </w:r>
          </w:p>
        </w:tc>
      </w:tr>
      <w:tr w:rsidR="000F0E2A" w:rsidRPr="00CE3B02" w:rsidTr="000F0E2A">
        <w:trPr>
          <w:trHeight w:val="284"/>
        </w:trPr>
        <w:tc>
          <w:tcPr>
            <w:tcW w:w="9859" w:type="dxa"/>
            <w:gridSpan w:val="11"/>
          </w:tcPr>
          <w:p w:rsidR="000F0E2A" w:rsidRPr="00317771" w:rsidRDefault="000F0E2A" w:rsidP="000F0E2A">
            <w:pPr>
              <w:jc w:val="both"/>
              <w:rPr>
                <w:sz w:val="18"/>
                <w:szCs w:val="18"/>
              </w:rPr>
            </w:pPr>
            <w:r w:rsidRPr="00317771">
              <w:rPr>
                <w:sz w:val="18"/>
                <w:szCs w:val="18"/>
              </w:rPr>
              <w:t xml:space="preserve">UP v Olomouci, FF, 5 let. </w:t>
            </w:r>
          </w:p>
          <w:p w:rsidR="000F0E2A" w:rsidRPr="00317771" w:rsidRDefault="000F0E2A" w:rsidP="000F0E2A">
            <w:pPr>
              <w:jc w:val="both"/>
              <w:rPr>
                <w:sz w:val="18"/>
                <w:szCs w:val="18"/>
              </w:rPr>
            </w:pPr>
            <w:r w:rsidRPr="00317771">
              <w:rPr>
                <w:sz w:val="18"/>
                <w:szCs w:val="18"/>
              </w:rPr>
              <w:t xml:space="preserve">UTB ve Zlíně, FHS, </w:t>
            </w:r>
            <w:r w:rsidR="00E90A83">
              <w:rPr>
                <w:sz w:val="18"/>
                <w:szCs w:val="18"/>
              </w:rPr>
              <w:t>6</w:t>
            </w:r>
            <w:r w:rsidRPr="00317771">
              <w:rPr>
                <w:sz w:val="18"/>
                <w:szCs w:val="18"/>
              </w:rPr>
              <w:t xml:space="preserve"> let. </w:t>
            </w:r>
          </w:p>
          <w:p w:rsidR="000F0E2A" w:rsidRPr="00317771" w:rsidRDefault="000F0E2A" w:rsidP="000F0E2A">
            <w:pPr>
              <w:jc w:val="both"/>
              <w:rPr>
                <w:sz w:val="18"/>
                <w:szCs w:val="18"/>
              </w:rPr>
            </w:pPr>
            <w:r w:rsidRPr="00317771">
              <w:rPr>
                <w:sz w:val="18"/>
                <w:szCs w:val="18"/>
              </w:rPr>
              <w:t>UTB ve Zlíně, Projektové oddělení, hlavní manažer Strategického projektu UTB ve Zlíně, Manažer součásti v rámci Strategického projektu UTB ve Zlíně, 2017 – dosud.</w:t>
            </w:r>
          </w:p>
        </w:tc>
      </w:tr>
      <w:tr w:rsidR="000F0E2A" w:rsidRPr="00CE3B02" w:rsidTr="000F0E2A">
        <w:trPr>
          <w:trHeight w:val="250"/>
        </w:trPr>
        <w:tc>
          <w:tcPr>
            <w:tcW w:w="9859" w:type="dxa"/>
            <w:gridSpan w:val="11"/>
            <w:shd w:val="clear" w:color="auto" w:fill="F7CAAC"/>
          </w:tcPr>
          <w:p w:rsidR="000F0E2A" w:rsidRPr="00405CE1" w:rsidRDefault="000F0E2A" w:rsidP="000F0E2A">
            <w:pPr>
              <w:jc w:val="both"/>
            </w:pPr>
            <w:r w:rsidRPr="00405CE1">
              <w:rPr>
                <w:b/>
              </w:rPr>
              <w:t>Zkušenosti s vedením kvalifikačních a rigorózních prací</w:t>
            </w:r>
          </w:p>
        </w:tc>
      </w:tr>
      <w:tr w:rsidR="000F0E2A" w:rsidRPr="00CE3B02" w:rsidTr="000F0E2A">
        <w:trPr>
          <w:trHeight w:val="337"/>
        </w:trPr>
        <w:tc>
          <w:tcPr>
            <w:tcW w:w="9859" w:type="dxa"/>
            <w:gridSpan w:val="11"/>
          </w:tcPr>
          <w:p w:rsidR="000F0E2A" w:rsidRPr="00405CE1" w:rsidRDefault="000F0E2A" w:rsidP="000F0E2A">
            <w:pPr>
              <w:jc w:val="both"/>
            </w:pPr>
            <w:r w:rsidRPr="00405CE1">
              <w:t>Počet vedených a obhájených bakalářských prací =80. Počet vedených a obhájených diplomových prací = 35.</w:t>
            </w:r>
          </w:p>
        </w:tc>
      </w:tr>
      <w:tr w:rsidR="000F0E2A" w:rsidRPr="00CE3B02" w:rsidTr="000F0E2A">
        <w:trPr>
          <w:cantSplit/>
        </w:trPr>
        <w:tc>
          <w:tcPr>
            <w:tcW w:w="3347" w:type="dxa"/>
            <w:gridSpan w:val="2"/>
            <w:tcBorders>
              <w:top w:val="single" w:sz="12" w:space="0" w:color="auto"/>
            </w:tcBorders>
            <w:shd w:val="clear" w:color="auto" w:fill="F7CAAC"/>
          </w:tcPr>
          <w:p w:rsidR="000F0E2A" w:rsidRPr="00CE3B02" w:rsidRDefault="000F0E2A" w:rsidP="000F0E2A">
            <w:pPr>
              <w:jc w:val="both"/>
              <w:rPr>
                <w:sz w:val="18"/>
                <w:szCs w:val="18"/>
              </w:rPr>
            </w:pPr>
            <w:r w:rsidRPr="00CE3B02">
              <w:rPr>
                <w:b/>
                <w:sz w:val="18"/>
                <w:szCs w:val="18"/>
              </w:rPr>
              <w:t xml:space="preserve">Obor habilitačního řízení </w:t>
            </w:r>
          </w:p>
        </w:tc>
        <w:tc>
          <w:tcPr>
            <w:tcW w:w="2245" w:type="dxa"/>
            <w:gridSpan w:val="2"/>
            <w:tcBorders>
              <w:top w:val="single" w:sz="12" w:space="0" w:color="auto"/>
            </w:tcBorders>
            <w:shd w:val="clear" w:color="auto" w:fill="F7CAAC"/>
          </w:tcPr>
          <w:p w:rsidR="000F0E2A" w:rsidRPr="00CE3B02" w:rsidRDefault="000F0E2A" w:rsidP="000F0E2A">
            <w:pPr>
              <w:jc w:val="both"/>
              <w:rPr>
                <w:sz w:val="18"/>
                <w:szCs w:val="18"/>
              </w:rPr>
            </w:pPr>
            <w:r w:rsidRPr="00CE3B02">
              <w:rPr>
                <w:b/>
                <w:sz w:val="18"/>
                <w:szCs w:val="18"/>
              </w:rPr>
              <w:t>Rok udělení hodnosti</w:t>
            </w:r>
          </w:p>
        </w:tc>
        <w:tc>
          <w:tcPr>
            <w:tcW w:w="2248" w:type="dxa"/>
            <w:gridSpan w:val="4"/>
            <w:tcBorders>
              <w:top w:val="single" w:sz="12" w:space="0" w:color="auto"/>
              <w:right w:val="single" w:sz="12" w:space="0" w:color="auto"/>
            </w:tcBorders>
            <w:shd w:val="clear" w:color="auto" w:fill="F7CAAC"/>
          </w:tcPr>
          <w:p w:rsidR="000F0E2A" w:rsidRPr="00CE3B02" w:rsidRDefault="000F0E2A" w:rsidP="000F0E2A">
            <w:pPr>
              <w:jc w:val="both"/>
              <w:rPr>
                <w:sz w:val="18"/>
                <w:szCs w:val="18"/>
              </w:rPr>
            </w:pPr>
            <w:r w:rsidRPr="00CE3B02">
              <w:rPr>
                <w:b/>
                <w:sz w:val="18"/>
                <w:szCs w:val="18"/>
              </w:rPr>
              <w:t>Řízení konáno na VŠ</w:t>
            </w:r>
          </w:p>
        </w:tc>
        <w:tc>
          <w:tcPr>
            <w:tcW w:w="2019" w:type="dxa"/>
            <w:gridSpan w:val="3"/>
            <w:tcBorders>
              <w:top w:val="single" w:sz="12" w:space="0" w:color="auto"/>
              <w:left w:val="single" w:sz="12" w:space="0" w:color="auto"/>
            </w:tcBorders>
            <w:shd w:val="clear" w:color="auto" w:fill="F7CAAC"/>
          </w:tcPr>
          <w:p w:rsidR="000F0E2A" w:rsidRPr="00CE3B02" w:rsidRDefault="000F0E2A" w:rsidP="000F0E2A">
            <w:pPr>
              <w:jc w:val="both"/>
              <w:rPr>
                <w:b/>
                <w:sz w:val="18"/>
                <w:szCs w:val="18"/>
              </w:rPr>
            </w:pPr>
            <w:r w:rsidRPr="00CE3B02">
              <w:rPr>
                <w:b/>
                <w:sz w:val="18"/>
                <w:szCs w:val="18"/>
              </w:rPr>
              <w:t>Ohlasy publikací</w:t>
            </w:r>
          </w:p>
        </w:tc>
      </w:tr>
      <w:tr w:rsidR="000F0E2A" w:rsidRPr="00CE3B02" w:rsidTr="000F0E2A">
        <w:trPr>
          <w:cantSplit/>
        </w:trPr>
        <w:tc>
          <w:tcPr>
            <w:tcW w:w="3347" w:type="dxa"/>
            <w:gridSpan w:val="2"/>
          </w:tcPr>
          <w:p w:rsidR="000F0E2A" w:rsidRPr="00CE3B02" w:rsidRDefault="000F0E2A" w:rsidP="000F0E2A">
            <w:pPr>
              <w:jc w:val="both"/>
              <w:rPr>
                <w:sz w:val="18"/>
                <w:szCs w:val="18"/>
              </w:rPr>
            </w:pPr>
          </w:p>
        </w:tc>
        <w:tc>
          <w:tcPr>
            <w:tcW w:w="2245" w:type="dxa"/>
            <w:gridSpan w:val="2"/>
          </w:tcPr>
          <w:p w:rsidR="000F0E2A" w:rsidRPr="00CE3B02" w:rsidRDefault="000F0E2A" w:rsidP="000F0E2A">
            <w:pPr>
              <w:jc w:val="both"/>
              <w:rPr>
                <w:sz w:val="18"/>
                <w:szCs w:val="18"/>
              </w:rPr>
            </w:pPr>
          </w:p>
        </w:tc>
        <w:tc>
          <w:tcPr>
            <w:tcW w:w="2248" w:type="dxa"/>
            <w:gridSpan w:val="4"/>
            <w:tcBorders>
              <w:right w:val="single" w:sz="12" w:space="0" w:color="auto"/>
            </w:tcBorders>
          </w:tcPr>
          <w:p w:rsidR="000F0E2A" w:rsidRPr="00CE3B02" w:rsidRDefault="000F0E2A" w:rsidP="000F0E2A">
            <w:pPr>
              <w:jc w:val="both"/>
              <w:rPr>
                <w:sz w:val="18"/>
                <w:szCs w:val="18"/>
              </w:rPr>
            </w:pPr>
          </w:p>
        </w:tc>
        <w:tc>
          <w:tcPr>
            <w:tcW w:w="632" w:type="dxa"/>
            <w:tcBorders>
              <w:left w:val="single" w:sz="12" w:space="0" w:color="auto"/>
            </w:tcBorders>
            <w:shd w:val="clear" w:color="auto" w:fill="F7CAAC"/>
          </w:tcPr>
          <w:p w:rsidR="000F0E2A" w:rsidRPr="00CE3B02" w:rsidRDefault="000F0E2A" w:rsidP="000F0E2A">
            <w:pPr>
              <w:jc w:val="both"/>
              <w:rPr>
                <w:sz w:val="18"/>
                <w:szCs w:val="18"/>
              </w:rPr>
            </w:pPr>
            <w:r w:rsidRPr="00CE3B02">
              <w:rPr>
                <w:b/>
                <w:sz w:val="18"/>
                <w:szCs w:val="18"/>
              </w:rPr>
              <w:t>WOS</w:t>
            </w:r>
          </w:p>
        </w:tc>
        <w:tc>
          <w:tcPr>
            <w:tcW w:w="693" w:type="dxa"/>
            <w:shd w:val="clear" w:color="auto" w:fill="F7CAAC"/>
          </w:tcPr>
          <w:p w:rsidR="000F0E2A" w:rsidRPr="00CE3B02" w:rsidRDefault="000F0E2A" w:rsidP="000F0E2A">
            <w:pPr>
              <w:jc w:val="both"/>
              <w:rPr>
                <w:sz w:val="18"/>
                <w:szCs w:val="18"/>
              </w:rPr>
            </w:pPr>
            <w:r w:rsidRPr="00CE3B02">
              <w:rPr>
                <w:b/>
                <w:sz w:val="18"/>
                <w:szCs w:val="18"/>
              </w:rPr>
              <w:t>Scopus</w:t>
            </w:r>
          </w:p>
        </w:tc>
        <w:tc>
          <w:tcPr>
            <w:tcW w:w="694" w:type="dxa"/>
            <w:shd w:val="clear" w:color="auto" w:fill="F7CAAC"/>
          </w:tcPr>
          <w:p w:rsidR="000F0E2A" w:rsidRPr="00CE3B02" w:rsidRDefault="000F0E2A" w:rsidP="000F0E2A">
            <w:pPr>
              <w:jc w:val="both"/>
              <w:rPr>
                <w:sz w:val="18"/>
                <w:szCs w:val="18"/>
              </w:rPr>
            </w:pPr>
            <w:r w:rsidRPr="00CE3B02">
              <w:rPr>
                <w:b/>
                <w:sz w:val="18"/>
                <w:szCs w:val="18"/>
              </w:rPr>
              <w:t>ostatní</w:t>
            </w:r>
          </w:p>
        </w:tc>
      </w:tr>
      <w:tr w:rsidR="000F0E2A" w:rsidRPr="00CE3B02" w:rsidTr="000F0E2A">
        <w:trPr>
          <w:cantSplit/>
          <w:trHeight w:val="70"/>
        </w:trPr>
        <w:tc>
          <w:tcPr>
            <w:tcW w:w="3347" w:type="dxa"/>
            <w:gridSpan w:val="2"/>
            <w:shd w:val="clear" w:color="auto" w:fill="F7CAAC"/>
          </w:tcPr>
          <w:p w:rsidR="000F0E2A" w:rsidRPr="00CE3B02" w:rsidRDefault="000F0E2A" w:rsidP="000F0E2A">
            <w:pPr>
              <w:jc w:val="both"/>
              <w:rPr>
                <w:sz w:val="18"/>
                <w:szCs w:val="18"/>
              </w:rPr>
            </w:pPr>
            <w:r w:rsidRPr="00CE3B02">
              <w:rPr>
                <w:b/>
                <w:sz w:val="18"/>
                <w:szCs w:val="18"/>
              </w:rPr>
              <w:t>Obor jmenovacího řízení</w:t>
            </w:r>
          </w:p>
        </w:tc>
        <w:tc>
          <w:tcPr>
            <w:tcW w:w="2245" w:type="dxa"/>
            <w:gridSpan w:val="2"/>
            <w:shd w:val="clear" w:color="auto" w:fill="F7CAAC"/>
          </w:tcPr>
          <w:p w:rsidR="000F0E2A" w:rsidRPr="00CE3B02" w:rsidRDefault="000F0E2A" w:rsidP="000F0E2A">
            <w:pPr>
              <w:jc w:val="both"/>
              <w:rPr>
                <w:sz w:val="18"/>
                <w:szCs w:val="18"/>
              </w:rPr>
            </w:pPr>
            <w:r w:rsidRPr="00CE3B02">
              <w:rPr>
                <w:b/>
                <w:sz w:val="18"/>
                <w:szCs w:val="18"/>
              </w:rPr>
              <w:t>Rok udělení hodnosti</w:t>
            </w:r>
          </w:p>
        </w:tc>
        <w:tc>
          <w:tcPr>
            <w:tcW w:w="2248" w:type="dxa"/>
            <w:gridSpan w:val="4"/>
            <w:tcBorders>
              <w:right w:val="single" w:sz="12" w:space="0" w:color="auto"/>
            </w:tcBorders>
            <w:shd w:val="clear" w:color="auto" w:fill="F7CAAC"/>
          </w:tcPr>
          <w:p w:rsidR="000F0E2A" w:rsidRPr="00CE3B02" w:rsidRDefault="000F0E2A" w:rsidP="000F0E2A">
            <w:pPr>
              <w:jc w:val="both"/>
              <w:rPr>
                <w:sz w:val="18"/>
                <w:szCs w:val="18"/>
              </w:rPr>
            </w:pPr>
            <w:r w:rsidRPr="00CE3B02">
              <w:rPr>
                <w:b/>
                <w:sz w:val="18"/>
                <w:szCs w:val="18"/>
              </w:rPr>
              <w:t>Řízení konáno na VŠ</w:t>
            </w:r>
          </w:p>
        </w:tc>
        <w:tc>
          <w:tcPr>
            <w:tcW w:w="632" w:type="dxa"/>
            <w:vMerge w:val="restart"/>
            <w:tcBorders>
              <w:left w:val="single" w:sz="12" w:space="0" w:color="auto"/>
            </w:tcBorders>
          </w:tcPr>
          <w:p w:rsidR="000F0E2A" w:rsidRPr="00E90A83" w:rsidRDefault="000F0E2A" w:rsidP="000F0E2A">
            <w:pPr>
              <w:jc w:val="both"/>
              <w:rPr>
                <w:sz w:val="18"/>
                <w:szCs w:val="18"/>
              </w:rPr>
            </w:pPr>
            <w:r w:rsidRPr="00E90A83">
              <w:rPr>
                <w:sz w:val="18"/>
                <w:szCs w:val="18"/>
              </w:rPr>
              <w:t>6</w:t>
            </w:r>
          </w:p>
        </w:tc>
        <w:tc>
          <w:tcPr>
            <w:tcW w:w="693" w:type="dxa"/>
            <w:vMerge w:val="restart"/>
          </w:tcPr>
          <w:p w:rsidR="000F0E2A" w:rsidRPr="00E90A83" w:rsidRDefault="000F0E2A" w:rsidP="000F0E2A">
            <w:pPr>
              <w:jc w:val="both"/>
              <w:rPr>
                <w:sz w:val="18"/>
                <w:szCs w:val="18"/>
              </w:rPr>
            </w:pPr>
            <w:r w:rsidRPr="00E90A83">
              <w:rPr>
                <w:sz w:val="18"/>
                <w:szCs w:val="18"/>
              </w:rPr>
              <w:t>6</w:t>
            </w:r>
          </w:p>
        </w:tc>
        <w:tc>
          <w:tcPr>
            <w:tcW w:w="694" w:type="dxa"/>
            <w:vMerge w:val="restart"/>
          </w:tcPr>
          <w:p w:rsidR="000F0E2A" w:rsidRPr="00E90A83" w:rsidRDefault="000F0E2A" w:rsidP="000F0E2A">
            <w:pPr>
              <w:jc w:val="both"/>
              <w:rPr>
                <w:sz w:val="18"/>
                <w:szCs w:val="18"/>
              </w:rPr>
            </w:pPr>
            <w:r w:rsidRPr="00E90A83">
              <w:rPr>
                <w:sz w:val="18"/>
                <w:szCs w:val="18"/>
              </w:rPr>
              <w:t>48</w:t>
            </w:r>
          </w:p>
        </w:tc>
      </w:tr>
      <w:tr w:rsidR="000F0E2A" w:rsidRPr="00CE3B02" w:rsidTr="000F0E2A">
        <w:trPr>
          <w:trHeight w:val="205"/>
        </w:trPr>
        <w:tc>
          <w:tcPr>
            <w:tcW w:w="3347" w:type="dxa"/>
            <w:gridSpan w:val="2"/>
          </w:tcPr>
          <w:p w:rsidR="000F0E2A" w:rsidRPr="00CE3B02" w:rsidRDefault="000F0E2A" w:rsidP="000F0E2A">
            <w:pPr>
              <w:jc w:val="both"/>
              <w:rPr>
                <w:sz w:val="18"/>
                <w:szCs w:val="18"/>
              </w:rPr>
            </w:pPr>
          </w:p>
        </w:tc>
        <w:tc>
          <w:tcPr>
            <w:tcW w:w="2245" w:type="dxa"/>
            <w:gridSpan w:val="2"/>
          </w:tcPr>
          <w:p w:rsidR="000F0E2A" w:rsidRPr="00CE3B02" w:rsidRDefault="000F0E2A" w:rsidP="000F0E2A">
            <w:pPr>
              <w:jc w:val="both"/>
              <w:rPr>
                <w:sz w:val="18"/>
                <w:szCs w:val="18"/>
              </w:rPr>
            </w:pPr>
          </w:p>
        </w:tc>
        <w:tc>
          <w:tcPr>
            <w:tcW w:w="2248" w:type="dxa"/>
            <w:gridSpan w:val="4"/>
            <w:tcBorders>
              <w:right w:val="single" w:sz="12" w:space="0" w:color="auto"/>
            </w:tcBorders>
          </w:tcPr>
          <w:p w:rsidR="000F0E2A" w:rsidRPr="00CE3B02" w:rsidRDefault="000F0E2A" w:rsidP="000F0E2A">
            <w:pPr>
              <w:jc w:val="both"/>
              <w:rPr>
                <w:sz w:val="18"/>
                <w:szCs w:val="18"/>
              </w:rPr>
            </w:pPr>
          </w:p>
        </w:tc>
        <w:tc>
          <w:tcPr>
            <w:tcW w:w="632" w:type="dxa"/>
            <w:vMerge/>
            <w:tcBorders>
              <w:left w:val="single" w:sz="12" w:space="0" w:color="auto"/>
            </w:tcBorders>
            <w:vAlign w:val="center"/>
          </w:tcPr>
          <w:p w:rsidR="000F0E2A" w:rsidRPr="00CE3B02" w:rsidRDefault="000F0E2A" w:rsidP="000F0E2A">
            <w:pPr>
              <w:rPr>
                <w:b/>
                <w:sz w:val="18"/>
                <w:szCs w:val="18"/>
              </w:rPr>
            </w:pPr>
          </w:p>
        </w:tc>
        <w:tc>
          <w:tcPr>
            <w:tcW w:w="693" w:type="dxa"/>
            <w:vMerge/>
            <w:vAlign w:val="center"/>
          </w:tcPr>
          <w:p w:rsidR="000F0E2A" w:rsidRPr="00CE3B02" w:rsidRDefault="000F0E2A" w:rsidP="000F0E2A">
            <w:pPr>
              <w:rPr>
                <w:b/>
                <w:sz w:val="18"/>
                <w:szCs w:val="18"/>
              </w:rPr>
            </w:pPr>
          </w:p>
        </w:tc>
        <w:tc>
          <w:tcPr>
            <w:tcW w:w="694" w:type="dxa"/>
            <w:vMerge/>
            <w:vAlign w:val="center"/>
          </w:tcPr>
          <w:p w:rsidR="000F0E2A" w:rsidRPr="00CE3B02" w:rsidRDefault="000F0E2A" w:rsidP="000F0E2A">
            <w:pPr>
              <w:rPr>
                <w:b/>
                <w:sz w:val="18"/>
                <w:szCs w:val="18"/>
              </w:rPr>
            </w:pPr>
          </w:p>
        </w:tc>
      </w:tr>
      <w:tr w:rsidR="000F0E2A" w:rsidRPr="00CE3B02" w:rsidTr="000F0E2A">
        <w:tc>
          <w:tcPr>
            <w:tcW w:w="9859" w:type="dxa"/>
            <w:gridSpan w:val="11"/>
            <w:shd w:val="clear" w:color="auto" w:fill="F7CAAC"/>
          </w:tcPr>
          <w:p w:rsidR="000F0E2A" w:rsidRPr="00CE3B02" w:rsidRDefault="000F0E2A" w:rsidP="000F0E2A">
            <w:pPr>
              <w:jc w:val="both"/>
              <w:rPr>
                <w:b/>
                <w:sz w:val="18"/>
                <w:szCs w:val="18"/>
              </w:rPr>
            </w:pPr>
            <w:r w:rsidRPr="00CE3B02">
              <w:rPr>
                <w:b/>
                <w:sz w:val="18"/>
                <w:szCs w:val="18"/>
              </w:rPr>
              <w:t xml:space="preserve">Přehled o nejvýznamnější publikační a další tvůrčí činnosti nebo další profesní činnosti u odborníků z praxe vztahující se k zabezpečovaným předmětům </w:t>
            </w:r>
          </w:p>
        </w:tc>
      </w:tr>
      <w:tr w:rsidR="000F0E2A" w:rsidRPr="00CE3B02" w:rsidTr="000F0E2A">
        <w:trPr>
          <w:trHeight w:val="2347"/>
        </w:trPr>
        <w:tc>
          <w:tcPr>
            <w:tcW w:w="9859" w:type="dxa"/>
            <w:gridSpan w:val="11"/>
          </w:tcPr>
          <w:p w:rsidR="000F0E2A" w:rsidRPr="00E90A83" w:rsidRDefault="000F0E2A" w:rsidP="000F0E2A">
            <w:pPr>
              <w:rPr>
                <w:szCs w:val="18"/>
              </w:rPr>
            </w:pPr>
            <w:r w:rsidRPr="00E90A83">
              <w:rPr>
                <w:szCs w:val="18"/>
              </w:rPr>
              <w:t xml:space="preserve">Kalenda, J. &amp; Karger, T. (2014). První světová válka v prezidentských projevech. In: </w:t>
            </w:r>
            <w:r w:rsidRPr="00E90A83">
              <w:rPr>
                <w:rStyle w:val="Zdraznn"/>
                <w:szCs w:val="18"/>
              </w:rPr>
              <w:t>Historická sociologie</w:t>
            </w:r>
            <w:r w:rsidRPr="00E90A83">
              <w:rPr>
                <w:szCs w:val="18"/>
              </w:rPr>
              <w:t>, 7(2), 127–143. (spoluautorský podíl 50%)</w:t>
            </w:r>
          </w:p>
          <w:p w:rsidR="000F0E2A" w:rsidRPr="00E90A83" w:rsidRDefault="000F0E2A" w:rsidP="000F0E2A">
            <w:pPr>
              <w:rPr>
                <w:szCs w:val="18"/>
              </w:rPr>
            </w:pPr>
            <w:r w:rsidRPr="00E90A83">
              <w:rPr>
                <w:szCs w:val="18"/>
              </w:rPr>
              <w:t xml:space="preserve">Kalenda, J. (2013). Víceoborovost v historické sociologii. In: </w:t>
            </w:r>
            <w:r w:rsidRPr="00E90A83">
              <w:rPr>
                <w:rStyle w:val="Zdraznn"/>
                <w:szCs w:val="18"/>
              </w:rPr>
              <w:t>Sociológia</w:t>
            </w:r>
            <w:r w:rsidRPr="00E90A83">
              <w:rPr>
                <w:szCs w:val="18"/>
              </w:rPr>
              <w:t>, 45(2), 150–171.</w:t>
            </w:r>
          </w:p>
          <w:p w:rsidR="000F0E2A" w:rsidRPr="00E90A83" w:rsidRDefault="000F0E2A" w:rsidP="000F0E2A">
            <w:pPr>
              <w:rPr>
                <w:szCs w:val="18"/>
              </w:rPr>
            </w:pPr>
            <w:r w:rsidRPr="00E90A83">
              <w:rPr>
                <w:szCs w:val="18"/>
              </w:rPr>
              <w:t xml:space="preserve">Kalenda, J. (2014). </w:t>
            </w:r>
            <w:r w:rsidRPr="00E90A83">
              <w:rPr>
                <w:rStyle w:val="Zdraznn"/>
                <w:szCs w:val="18"/>
              </w:rPr>
              <w:t>Formování evropských států: Autoři, modely a teoretická syntéza</w:t>
            </w:r>
            <w:r w:rsidRPr="00E90A83">
              <w:rPr>
                <w:szCs w:val="18"/>
              </w:rPr>
              <w:t>. Olomouc: UP Olomouc. ISBN. 978-80-244-4211-2, 450 s.</w:t>
            </w:r>
          </w:p>
          <w:p w:rsidR="000F0E2A" w:rsidRPr="00E90A83" w:rsidRDefault="000F0E2A" w:rsidP="000F0E2A">
            <w:pPr>
              <w:rPr>
                <w:szCs w:val="18"/>
              </w:rPr>
            </w:pPr>
            <w:r w:rsidRPr="00E90A83">
              <w:rPr>
                <w:szCs w:val="18"/>
              </w:rPr>
              <w:t xml:space="preserve">Kalenda, J. (2015). Hypermoderní společnost jako prostředí vzdělávání dospělých. In Gigalová, V., Dopita, M. (Ed.). </w:t>
            </w:r>
            <w:r w:rsidRPr="00E90A83">
              <w:rPr>
                <w:rStyle w:val="Zdraznn"/>
                <w:szCs w:val="18"/>
              </w:rPr>
              <w:t>Dospělý jedinec v hypermoderní společnosti</w:t>
            </w:r>
            <w:r w:rsidRPr="00E90A83">
              <w:rPr>
                <w:szCs w:val="18"/>
              </w:rPr>
              <w:t>. Olomouc: UP Olomouc</w:t>
            </w:r>
            <w:r w:rsidRPr="00E90A83">
              <w:rPr>
                <w:rStyle w:val="Zdraznn"/>
                <w:szCs w:val="18"/>
              </w:rPr>
              <w:t>.</w:t>
            </w:r>
          </w:p>
          <w:p w:rsidR="000F0E2A" w:rsidRPr="00E90A83" w:rsidRDefault="000F0E2A" w:rsidP="000F0E2A">
            <w:pPr>
              <w:rPr>
                <w:szCs w:val="18"/>
              </w:rPr>
            </w:pPr>
            <w:r w:rsidRPr="00E90A83">
              <w:rPr>
                <w:szCs w:val="18"/>
              </w:rPr>
              <w:t xml:space="preserve">Kalenda, J. (2016). </w:t>
            </w:r>
            <w:r w:rsidRPr="00E90A83">
              <w:rPr>
                <w:i/>
                <w:szCs w:val="18"/>
              </w:rPr>
              <w:t>Education Barriers for Czech Adults</w:t>
            </w:r>
            <w:r w:rsidRPr="00E90A83">
              <w:rPr>
                <w:szCs w:val="18"/>
              </w:rPr>
              <w:t>. In: </w:t>
            </w:r>
            <w:r w:rsidRPr="00E90A83">
              <w:rPr>
                <w:rStyle w:val="Zdraznn"/>
                <w:szCs w:val="18"/>
              </w:rPr>
              <w:t>The Turkish Online Journal of Educational Technology</w:t>
            </w:r>
            <w:r w:rsidRPr="00E90A83">
              <w:rPr>
                <w:szCs w:val="18"/>
              </w:rPr>
              <w:t>, 10(4), 754–765.</w:t>
            </w:r>
          </w:p>
          <w:p w:rsidR="000F0E2A" w:rsidRPr="00E90A83" w:rsidRDefault="000F0E2A" w:rsidP="000F0E2A">
            <w:pPr>
              <w:rPr>
                <w:szCs w:val="18"/>
              </w:rPr>
            </w:pPr>
            <w:r w:rsidRPr="00E90A83">
              <w:rPr>
                <w:szCs w:val="18"/>
              </w:rPr>
              <w:t xml:space="preserve">Kalenda, J. (2016). </w:t>
            </w:r>
            <w:r w:rsidRPr="00E90A83">
              <w:rPr>
                <w:i/>
                <w:szCs w:val="18"/>
              </w:rPr>
              <w:t>Prozatím nevyužitá šance: situační analýza v pedagogickém výzkumu</w:t>
            </w:r>
            <w:r w:rsidRPr="00E90A83">
              <w:rPr>
                <w:szCs w:val="18"/>
              </w:rPr>
              <w:t xml:space="preserve">. In: </w:t>
            </w:r>
            <w:r w:rsidRPr="00E90A83">
              <w:rPr>
                <w:rStyle w:val="Zdraznn"/>
                <w:szCs w:val="18"/>
              </w:rPr>
              <w:t>Pedagogická orientace</w:t>
            </w:r>
            <w:r w:rsidRPr="00E90A83">
              <w:rPr>
                <w:szCs w:val="18"/>
              </w:rPr>
              <w:t xml:space="preserve"> 26(3), 457–481.</w:t>
            </w:r>
          </w:p>
          <w:p w:rsidR="000F0E2A" w:rsidRPr="00E90A83" w:rsidRDefault="000F0E2A" w:rsidP="000F0E2A">
            <w:pPr>
              <w:rPr>
                <w:szCs w:val="18"/>
              </w:rPr>
            </w:pPr>
            <w:r w:rsidRPr="00E90A83">
              <w:rPr>
                <w:szCs w:val="18"/>
              </w:rPr>
              <w:t xml:space="preserve">Kalenda, J. (2016). </w:t>
            </w:r>
            <w:r w:rsidRPr="00E90A83">
              <w:rPr>
                <w:i/>
                <w:szCs w:val="18"/>
              </w:rPr>
              <w:t>Situation alanalysis as a framework for interdisciplinary research in the social science</w:t>
            </w:r>
            <w:r w:rsidRPr="00E90A83">
              <w:rPr>
                <w:szCs w:val="18"/>
              </w:rPr>
              <w:t xml:space="preserve">. In: </w:t>
            </w:r>
            <w:r w:rsidRPr="00E90A83">
              <w:rPr>
                <w:rStyle w:val="Zdraznn"/>
                <w:szCs w:val="18"/>
              </w:rPr>
              <w:t>Human Affairs</w:t>
            </w:r>
            <w:r w:rsidRPr="00E90A83">
              <w:rPr>
                <w:szCs w:val="18"/>
              </w:rPr>
              <w:t xml:space="preserve"> 26 (3), 340–355.</w:t>
            </w:r>
            <w:r w:rsidRPr="00E90A83">
              <w:rPr>
                <w:rStyle w:val="Zdraznn"/>
                <w:szCs w:val="18"/>
              </w:rPr>
              <w:t> </w:t>
            </w:r>
          </w:p>
          <w:p w:rsidR="000F0E2A" w:rsidRPr="00405CE1" w:rsidRDefault="000F0E2A" w:rsidP="000F0E2A">
            <w:pPr>
              <w:rPr>
                <w:sz w:val="18"/>
                <w:szCs w:val="18"/>
              </w:rPr>
            </w:pPr>
            <w:r w:rsidRPr="00E90A83">
              <w:rPr>
                <w:szCs w:val="18"/>
              </w:rPr>
              <w:t>Kalenda, J.</w:t>
            </w:r>
            <w:r w:rsidR="00E90A83">
              <w:rPr>
                <w:szCs w:val="18"/>
              </w:rPr>
              <w:t xml:space="preserve">, </w:t>
            </w:r>
            <w:r w:rsidRPr="00E90A83">
              <w:rPr>
                <w:szCs w:val="18"/>
              </w:rPr>
              <w:t xml:space="preserve">Karger, T. (2016). Political memory and symbolic boundaries: Czech presidential speeches after 1989. In: </w:t>
            </w:r>
            <w:r w:rsidRPr="00E90A83">
              <w:rPr>
                <w:rStyle w:val="Zdraznn"/>
                <w:szCs w:val="18"/>
              </w:rPr>
              <w:t>International Journalof Media &amp; Cultural Politics</w:t>
            </w:r>
            <w:r w:rsidRPr="00E90A83">
              <w:rPr>
                <w:szCs w:val="18"/>
              </w:rPr>
              <w:t xml:space="preserve"> 12 (1), 43–58. (spoluautorský podíl 50%)</w:t>
            </w:r>
          </w:p>
        </w:tc>
      </w:tr>
      <w:tr w:rsidR="000F0E2A" w:rsidRPr="00CE3B02" w:rsidTr="000F0E2A">
        <w:trPr>
          <w:trHeight w:val="218"/>
        </w:trPr>
        <w:tc>
          <w:tcPr>
            <w:tcW w:w="9859" w:type="dxa"/>
            <w:gridSpan w:val="11"/>
            <w:shd w:val="clear" w:color="auto" w:fill="F7CAAC"/>
          </w:tcPr>
          <w:p w:rsidR="000F0E2A" w:rsidRPr="00CE3B02" w:rsidRDefault="000F0E2A" w:rsidP="000F0E2A">
            <w:pPr>
              <w:rPr>
                <w:b/>
                <w:sz w:val="18"/>
                <w:szCs w:val="18"/>
              </w:rPr>
            </w:pPr>
            <w:r w:rsidRPr="00CE3B02">
              <w:rPr>
                <w:b/>
                <w:sz w:val="18"/>
                <w:szCs w:val="18"/>
              </w:rPr>
              <w:t>Působení v zahraničí</w:t>
            </w:r>
          </w:p>
        </w:tc>
      </w:tr>
      <w:tr w:rsidR="000F0E2A" w:rsidRPr="00CE3B02" w:rsidTr="000F0E2A">
        <w:trPr>
          <w:trHeight w:val="328"/>
        </w:trPr>
        <w:tc>
          <w:tcPr>
            <w:tcW w:w="9859" w:type="dxa"/>
            <w:gridSpan w:val="11"/>
          </w:tcPr>
          <w:p w:rsidR="000F0E2A" w:rsidRPr="00CE3B02" w:rsidRDefault="000F0E2A" w:rsidP="000F0E2A">
            <w:pPr>
              <w:rPr>
                <w:sz w:val="18"/>
                <w:szCs w:val="18"/>
              </w:rPr>
            </w:pPr>
          </w:p>
        </w:tc>
      </w:tr>
      <w:tr w:rsidR="000F0E2A" w:rsidRPr="00CE3B02" w:rsidTr="000F0E2A">
        <w:trPr>
          <w:cantSplit/>
          <w:trHeight w:val="470"/>
        </w:trPr>
        <w:tc>
          <w:tcPr>
            <w:tcW w:w="2518" w:type="dxa"/>
            <w:shd w:val="clear" w:color="auto" w:fill="F7CAAC"/>
          </w:tcPr>
          <w:p w:rsidR="000F0E2A" w:rsidRPr="00CE3B02" w:rsidRDefault="000F0E2A" w:rsidP="000F0E2A">
            <w:pPr>
              <w:jc w:val="both"/>
              <w:rPr>
                <w:b/>
                <w:sz w:val="18"/>
                <w:szCs w:val="18"/>
              </w:rPr>
            </w:pPr>
            <w:r w:rsidRPr="00CE3B02">
              <w:rPr>
                <w:b/>
                <w:sz w:val="18"/>
                <w:szCs w:val="18"/>
              </w:rPr>
              <w:t xml:space="preserve">Podpis </w:t>
            </w:r>
          </w:p>
        </w:tc>
        <w:tc>
          <w:tcPr>
            <w:tcW w:w="4536" w:type="dxa"/>
            <w:gridSpan w:val="5"/>
          </w:tcPr>
          <w:p w:rsidR="000F0E2A" w:rsidRPr="00CE3B02" w:rsidRDefault="00E90A83" w:rsidP="000F0E2A">
            <w:pPr>
              <w:jc w:val="both"/>
              <w:rPr>
                <w:sz w:val="18"/>
                <w:szCs w:val="18"/>
              </w:rPr>
            </w:pPr>
            <w:r>
              <w:rPr>
                <w:sz w:val="18"/>
                <w:szCs w:val="18"/>
              </w:rPr>
              <w:t>Jan Kalenda v. r.</w:t>
            </w:r>
          </w:p>
        </w:tc>
        <w:tc>
          <w:tcPr>
            <w:tcW w:w="786" w:type="dxa"/>
            <w:gridSpan w:val="2"/>
            <w:shd w:val="clear" w:color="auto" w:fill="F7CAAC"/>
          </w:tcPr>
          <w:p w:rsidR="000F0E2A" w:rsidRPr="00CE3B02" w:rsidRDefault="000F0E2A" w:rsidP="000F0E2A">
            <w:pPr>
              <w:jc w:val="both"/>
              <w:rPr>
                <w:sz w:val="18"/>
                <w:szCs w:val="18"/>
              </w:rPr>
            </w:pPr>
            <w:r w:rsidRPr="00CE3B02">
              <w:rPr>
                <w:b/>
                <w:sz w:val="18"/>
                <w:szCs w:val="18"/>
              </w:rPr>
              <w:t>datum</w:t>
            </w:r>
          </w:p>
        </w:tc>
        <w:tc>
          <w:tcPr>
            <w:tcW w:w="2019" w:type="dxa"/>
            <w:gridSpan w:val="3"/>
          </w:tcPr>
          <w:p w:rsidR="000F0E2A" w:rsidRPr="00CE3B02" w:rsidRDefault="00F320F3" w:rsidP="000F0E2A">
            <w:pPr>
              <w:jc w:val="both"/>
              <w:rPr>
                <w:sz w:val="18"/>
                <w:szCs w:val="18"/>
              </w:rPr>
            </w:pPr>
            <w:r>
              <w:rPr>
                <w:sz w:val="18"/>
                <w:szCs w:val="18"/>
              </w:rPr>
              <w:t>15. 6. 2018</w:t>
            </w:r>
          </w:p>
        </w:tc>
      </w:tr>
    </w:tbl>
    <w:p w:rsidR="00D73D86" w:rsidRDefault="00D73D86"/>
    <w:p w:rsidR="009E3373" w:rsidRDefault="009E3373">
      <w:pPr>
        <w:spacing w:after="200" w:line="276" w:lineRule="auto"/>
      </w:pPr>
      <w:r>
        <w:br w:type="page"/>
      </w:r>
    </w:p>
    <w:tbl>
      <w:tblPr>
        <w:tblpPr w:leftFromText="141" w:rightFromText="141" w:vertAnchor="text" w:horzAnchor="margin" w:tblpY="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E3373" w:rsidTr="006F4598">
        <w:tc>
          <w:tcPr>
            <w:tcW w:w="9859" w:type="dxa"/>
            <w:gridSpan w:val="11"/>
            <w:tcBorders>
              <w:bottom w:val="double" w:sz="4" w:space="0" w:color="auto"/>
            </w:tcBorders>
            <w:shd w:val="clear" w:color="auto" w:fill="BDD6EE"/>
          </w:tcPr>
          <w:p w:rsidR="009E3373" w:rsidRDefault="009E3373" w:rsidP="006F4598">
            <w:pPr>
              <w:jc w:val="both"/>
              <w:rPr>
                <w:b/>
                <w:sz w:val="28"/>
              </w:rPr>
            </w:pPr>
            <w:r>
              <w:rPr>
                <w:b/>
                <w:sz w:val="28"/>
              </w:rPr>
              <w:lastRenderedPageBreak/>
              <w:t>C-I – Personální zabezpečení</w:t>
            </w:r>
          </w:p>
        </w:tc>
      </w:tr>
      <w:tr w:rsidR="009E3373" w:rsidTr="006F4598">
        <w:tc>
          <w:tcPr>
            <w:tcW w:w="2518" w:type="dxa"/>
            <w:tcBorders>
              <w:top w:val="double" w:sz="4" w:space="0" w:color="auto"/>
            </w:tcBorders>
            <w:shd w:val="clear" w:color="auto" w:fill="F7CAAC"/>
          </w:tcPr>
          <w:p w:rsidR="009E3373" w:rsidRDefault="009E3373" w:rsidP="006F4598">
            <w:pPr>
              <w:jc w:val="both"/>
              <w:rPr>
                <w:b/>
              </w:rPr>
            </w:pPr>
            <w:r>
              <w:rPr>
                <w:b/>
              </w:rPr>
              <w:t>Vysoká škola</w:t>
            </w:r>
          </w:p>
        </w:tc>
        <w:tc>
          <w:tcPr>
            <w:tcW w:w="7341" w:type="dxa"/>
            <w:gridSpan w:val="10"/>
          </w:tcPr>
          <w:p w:rsidR="009E3373" w:rsidRDefault="009E3373" w:rsidP="006F4598">
            <w:pPr>
              <w:jc w:val="both"/>
            </w:pPr>
            <w:r>
              <w:t>Univerzita Tomáše Bati ve Zlíně</w:t>
            </w:r>
          </w:p>
        </w:tc>
      </w:tr>
      <w:tr w:rsidR="009E3373" w:rsidTr="006F4598">
        <w:tc>
          <w:tcPr>
            <w:tcW w:w="2518" w:type="dxa"/>
            <w:shd w:val="clear" w:color="auto" w:fill="F7CAAC"/>
          </w:tcPr>
          <w:p w:rsidR="009E3373" w:rsidRDefault="009E3373" w:rsidP="006F4598">
            <w:pPr>
              <w:jc w:val="both"/>
              <w:rPr>
                <w:b/>
              </w:rPr>
            </w:pPr>
            <w:r>
              <w:rPr>
                <w:b/>
              </w:rPr>
              <w:t>Součást vysoké školy</w:t>
            </w:r>
          </w:p>
        </w:tc>
        <w:tc>
          <w:tcPr>
            <w:tcW w:w="7341" w:type="dxa"/>
            <w:gridSpan w:val="10"/>
          </w:tcPr>
          <w:p w:rsidR="009E3373" w:rsidRDefault="009E3373" w:rsidP="006F4598">
            <w:pPr>
              <w:jc w:val="both"/>
            </w:pPr>
            <w:r>
              <w:t>Fakulta humanitních studií</w:t>
            </w:r>
          </w:p>
        </w:tc>
      </w:tr>
      <w:tr w:rsidR="009E3373" w:rsidTr="006F4598">
        <w:tc>
          <w:tcPr>
            <w:tcW w:w="2518" w:type="dxa"/>
            <w:shd w:val="clear" w:color="auto" w:fill="F7CAAC"/>
          </w:tcPr>
          <w:p w:rsidR="009E3373" w:rsidRDefault="009E3373" w:rsidP="006F4598">
            <w:pPr>
              <w:jc w:val="both"/>
              <w:rPr>
                <w:b/>
              </w:rPr>
            </w:pPr>
            <w:r>
              <w:rPr>
                <w:b/>
              </w:rPr>
              <w:t>Název studijního programu</w:t>
            </w:r>
          </w:p>
        </w:tc>
        <w:tc>
          <w:tcPr>
            <w:tcW w:w="7341" w:type="dxa"/>
            <w:gridSpan w:val="10"/>
          </w:tcPr>
          <w:p w:rsidR="009E3373" w:rsidRDefault="009E3373" w:rsidP="006F4598">
            <w:pPr>
              <w:jc w:val="both"/>
            </w:pPr>
            <w:r>
              <w:t>Andragogika</w:t>
            </w:r>
          </w:p>
        </w:tc>
      </w:tr>
      <w:tr w:rsidR="009E3373" w:rsidTr="006F4598">
        <w:tc>
          <w:tcPr>
            <w:tcW w:w="2518" w:type="dxa"/>
            <w:shd w:val="clear" w:color="auto" w:fill="F7CAAC"/>
          </w:tcPr>
          <w:p w:rsidR="009E3373" w:rsidRDefault="009E3373" w:rsidP="006F4598">
            <w:pPr>
              <w:jc w:val="both"/>
              <w:rPr>
                <w:b/>
              </w:rPr>
            </w:pPr>
            <w:r>
              <w:rPr>
                <w:b/>
              </w:rPr>
              <w:t>Jméno a příjmení</w:t>
            </w:r>
          </w:p>
        </w:tc>
        <w:tc>
          <w:tcPr>
            <w:tcW w:w="4536" w:type="dxa"/>
            <w:gridSpan w:val="5"/>
          </w:tcPr>
          <w:p w:rsidR="009E3373" w:rsidRDefault="009E3373" w:rsidP="006F4598">
            <w:pPr>
              <w:jc w:val="both"/>
            </w:pPr>
            <w:r w:rsidRPr="008C1FF7">
              <w:t>Tomáš Karger</w:t>
            </w:r>
          </w:p>
        </w:tc>
        <w:tc>
          <w:tcPr>
            <w:tcW w:w="709" w:type="dxa"/>
            <w:shd w:val="clear" w:color="auto" w:fill="F7CAAC"/>
          </w:tcPr>
          <w:p w:rsidR="009E3373" w:rsidRDefault="009E3373" w:rsidP="006F4598">
            <w:pPr>
              <w:jc w:val="both"/>
              <w:rPr>
                <w:b/>
              </w:rPr>
            </w:pPr>
            <w:r>
              <w:rPr>
                <w:b/>
              </w:rPr>
              <w:t>Tituly</w:t>
            </w:r>
          </w:p>
        </w:tc>
        <w:tc>
          <w:tcPr>
            <w:tcW w:w="2096" w:type="dxa"/>
            <w:gridSpan w:val="4"/>
          </w:tcPr>
          <w:p w:rsidR="009E3373" w:rsidRDefault="009E3373" w:rsidP="006F4598">
            <w:pPr>
              <w:jc w:val="both"/>
            </w:pPr>
            <w:r>
              <w:t>Mgr.</w:t>
            </w:r>
            <w:r w:rsidRPr="008C1FF7">
              <w:t>, Ph.D.</w:t>
            </w:r>
          </w:p>
        </w:tc>
      </w:tr>
      <w:tr w:rsidR="009E3373" w:rsidTr="006F4598">
        <w:tc>
          <w:tcPr>
            <w:tcW w:w="2518" w:type="dxa"/>
            <w:shd w:val="clear" w:color="auto" w:fill="F7CAAC"/>
          </w:tcPr>
          <w:p w:rsidR="009E3373" w:rsidRDefault="009E3373" w:rsidP="006F4598">
            <w:pPr>
              <w:jc w:val="both"/>
              <w:rPr>
                <w:b/>
              </w:rPr>
            </w:pPr>
            <w:r>
              <w:rPr>
                <w:b/>
              </w:rPr>
              <w:t>Rok narození</w:t>
            </w:r>
          </w:p>
        </w:tc>
        <w:tc>
          <w:tcPr>
            <w:tcW w:w="829" w:type="dxa"/>
          </w:tcPr>
          <w:p w:rsidR="009E3373" w:rsidRDefault="009E3373" w:rsidP="006F4598">
            <w:pPr>
              <w:jc w:val="both"/>
            </w:pPr>
            <w:r>
              <w:t>1988</w:t>
            </w:r>
          </w:p>
        </w:tc>
        <w:tc>
          <w:tcPr>
            <w:tcW w:w="1721" w:type="dxa"/>
            <w:shd w:val="clear" w:color="auto" w:fill="F7CAAC"/>
          </w:tcPr>
          <w:p w:rsidR="009E3373" w:rsidRDefault="009E3373" w:rsidP="006F4598">
            <w:pPr>
              <w:jc w:val="both"/>
              <w:rPr>
                <w:b/>
              </w:rPr>
            </w:pPr>
            <w:r>
              <w:rPr>
                <w:b/>
              </w:rPr>
              <w:t>typ vztahu k VŠ</w:t>
            </w:r>
          </w:p>
        </w:tc>
        <w:tc>
          <w:tcPr>
            <w:tcW w:w="992" w:type="dxa"/>
            <w:gridSpan w:val="2"/>
          </w:tcPr>
          <w:p w:rsidR="009E3373" w:rsidRDefault="009E3373" w:rsidP="006F4598">
            <w:pPr>
              <w:jc w:val="both"/>
            </w:pPr>
            <w:r>
              <w:t>pp</w:t>
            </w:r>
          </w:p>
          <w:p w:rsidR="009E3373" w:rsidRDefault="009E3373" w:rsidP="006F4598">
            <w:pPr>
              <w:jc w:val="both"/>
            </w:pPr>
          </w:p>
        </w:tc>
        <w:tc>
          <w:tcPr>
            <w:tcW w:w="994" w:type="dxa"/>
            <w:shd w:val="clear" w:color="auto" w:fill="F7CAAC"/>
          </w:tcPr>
          <w:p w:rsidR="009E3373" w:rsidRDefault="009E3373" w:rsidP="006F4598">
            <w:pPr>
              <w:jc w:val="both"/>
              <w:rPr>
                <w:b/>
              </w:rPr>
            </w:pPr>
            <w:r>
              <w:rPr>
                <w:b/>
              </w:rPr>
              <w:t>rozsah</w:t>
            </w:r>
          </w:p>
        </w:tc>
        <w:tc>
          <w:tcPr>
            <w:tcW w:w="709" w:type="dxa"/>
          </w:tcPr>
          <w:p w:rsidR="009E3373" w:rsidRDefault="009E3373" w:rsidP="006F4598">
            <w:pPr>
              <w:jc w:val="both"/>
            </w:pPr>
            <w:r>
              <w:t>40</w:t>
            </w:r>
          </w:p>
        </w:tc>
        <w:tc>
          <w:tcPr>
            <w:tcW w:w="709" w:type="dxa"/>
            <w:gridSpan w:val="2"/>
            <w:shd w:val="clear" w:color="auto" w:fill="F7CAAC"/>
          </w:tcPr>
          <w:p w:rsidR="009E3373" w:rsidRDefault="009E3373" w:rsidP="006F4598">
            <w:pPr>
              <w:jc w:val="both"/>
              <w:rPr>
                <w:b/>
              </w:rPr>
            </w:pPr>
            <w:r>
              <w:rPr>
                <w:b/>
              </w:rPr>
              <w:t>do kdy</w:t>
            </w:r>
          </w:p>
        </w:tc>
        <w:tc>
          <w:tcPr>
            <w:tcW w:w="1387" w:type="dxa"/>
            <w:gridSpan w:val="2"/>
          </w:tcPr>
          <w:p w:rsidR="009E3373" w:rsidRDefault="009E3373" w:rsidP="00B55830">
            <w:pPr>
              <w:jc w:val="both"/>
            </w:pPr>
            <w:r>
              <w:t>10/20</w:t>
            </w:r>
            <w:r w:rsidR="00B55830">
              <w:t>21</w:t>
            </w:r>
          </w:p>
        </w:tc>
      </w:tr>
      <w:tr w:rsidR="009E3373" w:rsidTr="006F4598">
        <w:tc>
          <w:tcPr>
            <w:tcW w:w="5068" w:type="dxa"/>
            <w:gridSpan w:val="3"/>
            <w:shd w:val="clear" w:color="auto" w:fill="F7CAAC"/>
          </w:tcPr>
          <w:p w:rsidR="009E3373" w:rsidRDefault="009E3373" w:rsidP="006F4598">
            <w:pPr>
              <w:jc w:val="both"/>
              <w:rPr>
                <w:b/>
              </w:rPr>
            </w:pPr>
            <w:r>
              <w:rPr>
                <w:b/>
              </w:rPr>
              <w:t>Typ vztahu na součásti VŠ, která uskutečňuje st. program</w:t>
            </w:r>
          </w:p>
        </w:tc>
        <w:tc>
          <w:tcPr>
            <w:tcW w:w="992" w:type="dxa"/>
            <w:gridSpan w:val="2"/>
          </w:tcPr>
          <w:p w:rsidR="009E3373" w:rsidRDefault="009E3373" w:rsidP="006F4598">
            <w:pPr>
              <w:jc w:val="both"/>
            </w:pPr>
            <w:r>
              <w:t>pp</w:t>
            </w:r>
          </w:p>
        </w:tc>
        <w:tc>
          <w:tcPr>
            <w:tcW w:w="994" w:type="dxa"/>
            <w:shd w:val="clear" w:color="auto" w:fill="F7CAAC"/>
          </w:tcPr>
          <w:p w:rsidR="009E3373" w:rsidRDefault="009E3373" w:rsidP="006F4598">
            <w:pPr>
              <w:jc w:val="both"/>
              <w:rPr>
                <w:b/>
              </w:rPr>
            </w:pPr>
            <w:r>
              <w:rPr>
                <w:b/>
              </w:rPr>
              <w:t>rozsah</w:t>
            </w:r>
          </w:p>
        </w:tc>
        <w:tc>
          <w:tcPr>
            <w:tcW w:w="709" w:type="dxa"/>
          </w:tcPr>
          <w:p w:rsidR="009E3373" w:rsidRDefault="009E3373" w:rsidP="006F4598">
            <w:pPr>
              <w:jc w:val="both"/>
            </w:pPr>
            <w:r>
              <w:t>40</w:t>
            </w:r>
          </w:p>
        </w:tc>
        <w:tc>
          <w:tcPr>
            <w:tcW w:w="709" w:type="dxa"/>
            <w:gridSpan w:val="2"/>
            <w:shd w:val="clear" w:color="auto" w:fill="F7CAAC"/>
          </w:tcPr>
          <w:p w:rsidR="009E3373" w:rsidRDefault="009E3373" w:rsidP="006F4598">
            <w:pPr>
              <w:jc w:val="both"/>
              <w:rPr>
                <w:b/>
              </w:rPr>
            </w:pPr>
            <w:r>
              <w:rPr>
                <w:b/>
              </w:rPr>
              <w:t>do kdy</w:t>
            </w:r>
          </w:p>
        </w:tc>
        <w:tc>
          <w:tcPr>
            <w:tcW w:w="1387" w:type="dxa"/>
            <w:gridSpan w:val="2"/>
          </w:tcPr>
          <w:p w:rsidR="009E3373" w:rsidRDefault="009E3373" w:rsidP="00B55830">
            <w:pPr>
              <w:jc w:val="both"/>
            </w:pPr>
            <w:r>
              <w:t>10/20</w:t>
            </w:r>
            <w:r w:rsidR="00B55830">
              <w:t>21</w:t>
            </w:r>
          </w:p>
        </w:tc>
      </w:tr>
      <w:tr w:rsidR="009E3373" w:rsidTr="006F4598">
        <w:tc>
          <w:tcPr>
            <w:tcW w:w="6060" w:type="dxa"/>
            <w:gridSpan w:val="5"/>
            <w:shd w:val="clear" w:color="auto" w:fill="F7CAAC"/>
          </w:tcPr>
          <w:p w:rsidR="009E3373" w:rsidRDefault="009E3373" w:rsidP="006F4598">
            <w:pPr>
              <w:jc w:val="both"/>
            </w:pPr>
            <w:r>
              <w:rPr>
                <w:b/>
              </w:rPr>
              <w:t>Další současná působení jako akademický pracovník na jiných VŠ</w:t>
            </w:r>
          </w:p>
        </w:tc>
        <w:tc>
          <w:tcPr>
            <w:tcW w:w="1703" w:type="dxa"/>
            <w:gridSpan w:val="2"/>
            <w:shd w:val="clear" w:color="auto" w:fill="F7CAAC"/>
          </w:tcPr>
          <w:p w:rsidR="009E3373" w:rsidRDefault="009E3373" w:rsidP="006F4598">
            <w:pPr>
              <w:jc w:val="both"/>
              <w:rPr>
                <w:b/>
              </w:rPr>
            </w:pPr>
            <w:r>
              <w:rPr>
                <w:b/>
              </w:rPr>
              <w:t xml:space="preserve">typ prac. </w:t>
            </w:r>
            <w:proofErr w:type="gramStart"/>
            <w:r>
              <w:rPr>
                <w:b/>
              </w:rPr>
              <w:t>vztahu</w:t>
            </w:r>
            <w:proofErr w:type="gramEnd"/>
          </w:p>
        </w:tc>
        <w:tc>
          <w:tcPr>
            <w:tcW w:w="2096" w:type="dxa"/>
            <w:gridSpan w:val="4"/>
            <w:shd w:val="clear" w:color="auto" w:fill="F7CAAC"/>
          </w:tcPr>
          <w:p w:rsidR="009E3373" w:rsidRDefault="009E3373" w:rsidP="006F4598">
            <w:pPr>
              <w:jc w:val="both"/>
              <w:rPr>
                <w:b/>
              </w:rPr>
            </w:pPr>
            <w:r>
              <w:rPr>
                <w:b/>
              </w:rPr>
              <w:t>rozsah</w:t>
            </w:r>
          </w:p>
        </w:tc>
      </w:tr>
      <w:tr w:rsidR="009E3373" w:rsidTr="006F4598">
        <w:tc>
          <w:tcPr>
            <w:tcW w:w="6060" w:type="dxa"/>
            <w:gridSpan w:val="5"/>
          </w:tcPr>
          <w:p w:rsidR="009E3373" w:rsidRDefault="009E3373" w:rsidP="006F4598">
            <w:pPr>
              <w:jc w:val="both"/>
            </w:pPr>
          </w:p>
        </w:tc>
        <w:tc>
          <w:tcPr>
            <w:tcW w:w="1703" w:type="dxa"/>
            <w:gridSpan w:val="2"/>
          </w:tcPr>
          <w:p w:rsidR="009E3373" w:rsidRDefault="00B55830" w:rsidP="006F4598">
            <w:pPr>
              <w:jc w:val="both"/>
            </w:pPr>
            <w:r>
              <w:t>Nemá</w:t>
            </w:r>
          </w:p>
        </w:tc>
        <w:tc>
          <w:tcPr>
            <w:tcW w:w="2096" w:type="dxa"/>
            <w:gridSpan w:val="4"/>
          </w:tcPr>
          <w:p w:rsidR="009E3373" w:rsidRDefault="009E3373" w:rsidP="006F4598">
            <w:pPr>
              <w:jc w:val="both"/>
            </w:pPr>
          </w:p>
        </w:tc>
      </w:tr>
      <w:tr w:rsidR="009E3373" w:rsidTr="006F4598">
        <w:tc>
          <w:tcPr>
            <w:tcW w:w="6060" w:type="dxa"/>
            <w:gridSpan w:val="5"/>
          </w:tcPr>
          <w:p w:rsidR="009E3373" w:rsidRDefault="009E3373" w:rsidP="006F4598">
            <w:pPr>
              <w:jc w:val="both"/>
            </w:pPr>
          </w:p>
        </w:tc>
        <w:tc>
          <w:tcPr>
            <w:tcW w:w="1703" w:type="dxa"/>
            <w:gridSpan w:val="2"/>
          </w:tcPr>
          <w:p w:rsidR="009E3373" w:rsidRDefault="009E3373" w:rsidP="006F4598">
            <w:pPr>
              <w:jc w:val="both"/>
            </w:pPr>
          </w:p>
        </w:tc>
        <w:tc>
          <w:tcPr>
            <w:tcW w:w="2096" w:type="dxa"/>
            <w:gridSpan w:val="4"/>
          </w:tcPr>
          <w:p w:rsidR="009E3373" w:rsidRDefault="009E3373" w:rsidP="006F4598">
            <w:pPr>
              <w:jc w:val="both"/>
            </w:pPr>
          </w:p>
        </w:tc>
      </w:tr>
      <w:tr w:rsidR="009E3373" w:rsidTr="006F4598">
        <w:tc>
          <w:tcPr>
            <w:tcW w:w="6060" w:type="dxa"/>
            <w:gridSpan w:val="5"/>
          </w:tcPr>
          <w:p w:rsidR="009E3373" w:rsidRDefault="009E3373" w:rsidP="006F4598">
            <w:pPr>
              <w:jc w:val="both"/>
            </w:pPr>
          </w:p>
        </w:tc>
        <w:tc>
          <w:tcPr>
            <w:tcW w:w="1703" w:type="dxa"/>
            <w:gridSpan w:val="2"/>
          </w:tcPr>
          <w:p w:rsidR="009E3373" w:rsidRDefault="009E3373" w:rsidP="006F4598">
            <w:pPr>
              <w:jc w:val="both"/>
            </w:pPr>
          </w:p>
        </w:tc>
        <w:tc>
          <w:tcPr>
            <w:tcW w:w="2096" w:type="dxa"/>
            <w:gridSpan w:val="4"/>
          </w:tcPr>
          <w:p w:rsidR="009E3373" w:rsidRDefault="009E3373" w:rsidP="006F4598">
            <w:pPr>
              <w:jc w:val="both"/>
            </w:pPr>
          </w:p>
        </w:tc>
      </w:tr>
      <w:tr w:rsidR="009E3373" w:rsidTr="006F4598">
        <w:tc>
          <w:tcPr>
            <w:tcW w:w="6060" w:type="dxa"/>
            <w:gridSpan w:val="5"/>
          </w:tcPr>
          <w:p w:rsidR="009E3373" w:rsidRDefault="009E3373" w:rsidP="006F4598">
            <w:pPr>
              <w:jc w:val="both"/>
            </w:pPr>
          </w:p>
        </w:tc>
        <w:tc>
          <w:tcPr>
            <w:tcW w:w="1703" w:type="dxa"/>
            <w:gridSpan w:val="2"/>
          </w:tcPr>
          <w:p w:rsidR="009E3373" w:rsidRDefault="009E3373" w:rsidP="006F4598">
            <w:pPr>
              <w:jc w:val="both"/>
            </w:pPr>
          </w:p>
        </w:tc>
        <w:tc>
          <w:tcPr>
            <w:tcW w:w="2096" w:type="dxa"/>
            <w:gridSpan w:val="4"/>
          </w:tcPr>
          <w:p w:rsidR="009E3373" w:rsidRDefault="009E3373" w:rsidP="006F4598">
            <w:pPr>
              <w:jc w:val="both"/>
            </w:pPr>
          </w:p>
        </w:tc>
      </w:tr>
      <w:tr w:rsidR="009E3373" w:rsidTr="006F4598">
        <w:tc>
          <w:tcPr>
            <w:tcW w:w="9859" w:type="dxa"/>
            <w:gridSpan w:val="11"/>
            <w:shd w:val="clear" w:color="auto" w:fill="F7CAAC"/>
          </w:tcPr>
          <w:p w:rsidR="009E3373" w:rsidRDefault="009E3373" w:rsidP="006F4598">
            <w:pPr>
              <w:jc w:val="both"/>
            </w:pPr>
            <w:r>
              <w:rPr>
                <w:b/>
              </w:rPr>
              <w:t>Předměty příslušného studijního programu a způsob zapojení do jejich výuky, příp. další zapojení do uskutečňování studijního programu</w:t>
            </w:r>
          </w:p>
        </w:tc>
      </w:tr>
      <w:tr w:rsidR="009E3373" w:rsidTr="006F4598">
        <w:trPr>
          <w:trHeight w:val="321"/>
        </w:trPr>
        <w:tc>
          <w:tcPr>
            <w:tcW w:w="9859" w:type="dxa"/>
            <w:gridSpan w:val="11"/>
            <w:tcBorders>
              <w:top w:val="nil"/>
            </w:tcBorders>
          </w:tcPr>
          <w:p w:rsidR="009E3373" w:rsidRDefault="009E3373" w:rsidP="006F4598">
            <w:pPr>
              <w:jc w:val="both"/>
            </w:pPr>
            <w:r>
              <w:t>Metodika tvorby odborných textů (garant, vyučující)</w:t>
            </w:r>
          </w:p>
        </w:tc>
      </w:tr>
      <w:tr w:rsidR="009E3373" w:rsidTr="006F4598">
        <w:tc>
          <w:tcPr>
            <w:tcW w:w="9859" w:type="dxa"/>
            <w:gridSpan w:val="11"/>
            <w:shd w:val="clear" w:color="auto" w:fill="F7CAAC"/>
          </w:tcPr>
          <w:p w:rsidR="009E3373" w:rsidRDefault="009E3373" w:rsidP="006F4598">
            <w:pPr>
              <w:jc w:val="both"/>
            </w:pPr>
            <w:r>
              <w:rPr>
                <w:b/>
              </w:rPr>
              <w:t xml:space="preserve">Údaje o vzdělání na VŠ </w:t>
            </w:r>
          </w:p>
        </w:tc>
      </w:tr>
      <w:tr w:rsidR="009E3373" w:rsidTr="006F4598">
        <w:trPr>
          <w:trHeight w:val="307"/>
        </w:trPr>
        <w:tc>
          <w:tcPr>
            <w:tcW w:w="9859" w:type="dxa"/>
            <w:gridSpan w:val="11"/>
          </w:tcPr>
          <w:p w:rsidR="009E3373" w:rsidRPr="007D2C66" w:rsidRDefault="009E3373" w:rsidP="006F4598">
            <w:pPr>
              <w:jc w:val="both"/>
            </w:pPr>
            <w:r>
              <w:t>Sociologie, 2015, UP v Olomouci, FF. (Ph.D.)</w:t>
            </w:r>
          </w:p>
        </w:tc>
      </w:tr>
      <w:tr w:rsidR="009E3373" w:rsidTr="006F4598">
        <w:tc>
          <w:tcPr>
            <w:tcW w:w="9859" w:type="dxa"/>
            <w:gridSpan w:val="11"/>
            <w:shd w:val="clear" w:color="auto" w:fill="F7CAAC"/>
          </w:tcPr>
          <w:p w:rsidR="009E3373" w:rsidRDefault="009E3373" w:rsidP="006F4598">
            <w:pPr>
              <w:jc w:val="both"/>
              <w:rPr>
                <w:b/>
              </w:rPr>
            </w:pPr>
            <w:r>
              <w:rPr>
                <w:b/>
              </w:rPr>
              <w:t>Údaje o odborném působení od absolvování VŠ</w:t>
            </w:r>
          </w:p>
        </w:tc>
      </w:tr>
      <w:tr w:rsidR="009E3373" w:rsidTr="006F4598">
        <w:trPr>
          <w:trHeight w:val="284"/>
        </w:trPr>
        <w:tc>
          <w:tcPr>
            <w:tcW w:w="9859" w:type="dxa"/>
            <w:gridSpan w:val="11"/>
          </w:tcPr>
          <w:p w:rsidR="009E3373" w:rsidRDefault="009E3373" w:rsidP="006F4598">
            <w:pPr>
              <w:jc w:val="both"/>
            </w:pPr>
            <w:r>
              <w:t>UP v Olomouci, FF, 1 rok.</w:t>
            </w:r>
          </w:p>
          <w:p w:rsidR="009E3373" w:rsidRDefault="009E3373" w:rsidP="006F4598">
            <w:pPr>
              <w:jc w:val="both"/>
            </w:pPr>
            <w:r>
              <w:t>UTB ve Zlíně, FHS, 3 roky.</w:t>
            </w:r>
          </w:p>
        </w:tc>
      </w:tr>
      <w:tr w:rsidR="009E3373" w:rsidTr="006F4598">
        <w:trPr>
          <w:trHeight w:val="250"/>
        </w:trPr>
        <w:tc>
          <w:tcPr>
            <w:tcW w:w="9859" w:type="dxa"/>
            <w:gridSpan w:val="11"/>
            <w:shd w:val="clear" w:color="auto" w:fill="F7CAAC"/>
          </w:tcPr>
          <w:p w:rsidR="009E3373" w:rsidRDefault="009E3373" w:rsidP="006F4598">
            <w:pPr>
              <w:jc w:val="both"/>
            </w:pPr>
            <w:r>
              <w:rPr>
                <w:b/>
              </w:rPr>
              <w:t>Zkušenosti s vedením kvalifikačních a rigorózních prací</w:t>
            </w:r>
          </w:p>
        </w:tc>
      </w:tr>
      <w:tr w:rsidR="009E3373" w:rsidTr="006F4598">
        <w:trPr>
          <w:trHeight w:val="337"/>
        </w:trPr>
        <w:tc>
          <w:tcPr>
            <w:tcW w:w="9859" w:type="dxa"/>
            <w:gridSpan w:val="11"/>
          </w:tcPr>
          <w:p w:rsidR="009E3373" w:rsidRDefault="009E3373" w:rsidP="006F4598">
            <w:pPr>
              <w:jc w:val="both"/>
            </w:pPr>
            <w:r>
              <w:t>Počet vedených a obhájených bakalářských prací = 4. Počet vedených a obhájených diplomových prací = 1.</w:t>
            </w:r>
          </w:p>
        </w:tc>
      </w:tr>
      <w:tr w:rsidR="009E3373" w:rsidTr="006F4598">
        <w:trPr>
          <w:cantSplit/>
        </w:trPr>
        <w:tc>
          <w:tcPr>
            <w:tcW w:w="3347" w:type="dxa"/>
            <w:gridSpan w:val="2"/>
            <w:tcBorders>
              <w:top w:val="single" w:sz="12" w:space="0" w:color="auto"/>
            </w:tcBorders>
            <w:shd w:val="clear" w:color="auto" w:fill="F7CAAC"/>
          </w:tcPr>
          <w:p w:rsidR="009E3373" w:rsidRDefault="009E3373" w:rsidP="006F4598">
            <w:pPr>
              <w:jc w:val="both"/>
            </w:pPr>
            <w:r>
              <w:rPr>
                <w:b/>
              </w:rPr>
              <w:t xml:space="preserve">Obor habilitačního řízení </w:t>
            </w:r>
          </w:p>
        </w:tc>
        <w:tc>
          <w:tcPr>
            <w:tcW w:w="2245" w:type="dxa"/>
            <w:gridSpan w:val="2"/>
            <w:tcBorders>
              <w:top w:val="single" w:sz="12" w:space="0" w:color="auto"/>
            </w:tcBorders>
            <w:shd w:val="clear" w:color="auto" w:fill="F7CAAC"/>
          </w:tcPr>
          <w:p w:rsidR="009E3373" w:rsidRDefault="009E3373" w:rsidP="006F459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9E3373" w:rsidRDefault="009E3373" w:rsidP="006F459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9E3373" w:rsidRDefault="009E3373" w:rsidP="006F4598">
            <w:pPr>
              <w:jc w:val="both"/>
              <w:rPr>
                <w:b/>
              </w:rPr>
            </w:pPr>
            <w:r>
              <w:rPr>
                <w:b/>
              </w:rPr>
              <w:t>Ohlasy publikací</w:t>
            </w:r>
          </w:p>
        </w:tc>
      </w:tr>
      <w:tr w:rsidR="009E3373" w:rsidTr="006F4598">
        <w:trPr>
          <w:cantSplit/>
        </w:trPr>
        <w:tc>
          <w:tcPr>
            <w:tcW w:w="3347" w:type="dxa"/>
            <w:gridSpan w:val="2"/>
          </w:tcPr>
          <w:p w:rsidR="009E3373" w:rsidRDefault="009E3373" w:rsidP="006F4598">
            <w:pPr>
              <w:jc w:val="both"/>
            </w:pPr>
          </w:p>
        </w:tc>
        <w:tc>
          <w:tcPr>
            <w:tcW w:w="2245" w:type="dxa"/>
            <w:gridSpan w:val="2"/>
          </w:tcPr>
          <w:p w:rsidR="009E3373" w:rsidRDefault="009E3373" w:rsidP="006F4598">
            <w:pPr>
              <w:jc w:val="both"/>
            </w:pPr>
          </w:p>
        </w:tc>
        <w:tc>
          <w:tcPr>
            <w:tcW w:w="2248" w:type="dxa"/>
            <w:gridSpan w:val="4"/>
            <w:tcBorders>
              <w:right w:val="single" w:sz="12" w:space="0" w:color="auto"/>
            </w:tcBorders>
          </w:tcPr>
          <w:p w:rsidR="009E3373" w:rsidRDefault="009E3373" w:rsidP="006F4598">
            <w:pPr>
              <w:jc w:val="both"/>
            </w:pPr>
          </w:p>
        </w:tc>
        <w:tc>
          <w:tcPr>
            <w:tcW w:w="632" w:type="dxa"/>
            <w:tcBorders>
              <w:left w:val="single" w:sz="12" w:space="0" w:color="auto"/>
            </w:tcBorders>
            <w:shd w:val="clear" w:color="auto" w:fill="F7CAAC"/>
          </w:tcPr>
          <w:p w:rsidR="009E3373" w:rsidRDefault="009E3373" w:rsidP="006F4598">
            <w:pPr>
              <w:jc w:val="both"/>
            </w:pPr>
            <w:r>
              <w:rPr>
                <w:b/>
              </w:rPr>
              <w:t>WOS</w:t>
            </w:r>
          </w:p>
        </w:tc>
        <w:tc>
          <w:tcPr>
            <w:tcW w:w="693" w:type="dxa"/>
            <w:shd w:val="clear" w:color="auto" w:fill="F7CAAC"/>
          </w:tcPr>
          <w:p w:rsidR="009E3373" w:rsidRDefault="009E3373" w:rsidP="006F4598">
            <w:pPr>
              <w:jc w:val="both"/>
              <w:rPr>
                <w:sz w:val="18"/>
              </w:rPr>
            </w:pPr>
            <w:r>
              <w:rPr>
                <w:b/>
                <w:sz w:val="18"/>
              </w:rPr>
              <w:t>Scopus</w:t>
            </w:r>
          </w:p>
        </w:tc>
        <w:tc>
          <w:tcPr>
            <w:tcW w:w="694" w:type="dxa"/>
            <w:shd w:val="clear" w:color="auto" w:fill="F7CAAC"/>
          </w:tcPr>
          <w:p w:rsidR="009E3373" w:rsidRDefault="009E3373" w:rsidP="006F4598">
            <w:pPr>
              <w:jc w:val="both"/>
            </w:pPr>
            <w:r>
              <w:rPr>
                <w:b/>
                <w:sz w:val="18"/>
              </w:rPr>
              <w:t>ostatní</w:t>
            </w:r>
          </w:p>
        </w:tc>
      </w:tr>
      <w:tr w:rsidR="009E3373" w:rsidTr="006F4598">
        <w:trPr>
          <w:cantSplit/>
          <w:trHeight w:val="70"/>
        </w:trPr>
        <w:tc>
          <w:tcPr>
            <w:tcW w:w="3347" w:type="dxa"/>
            <w:gridSpan w:val="2"/>
            <w:shd w:val="clear" w:color="auto" w:fill="F7CAAC"/>
          </w:tcPr>
          <w:p w:rsidR="009E3373" w:rsidRDefault="009E3373" w:rsidP="006F4598">
            <w:pPr>
              <w:jc w:val="both"/>
            </w:pPr>
            <w:r>
              <w:rPr>
                <w:b/>
              </w:rPr>
              <w:t>Obor jmenovacího řízení</w:t>
            </w:r>
          </w:p>
        </w:tc>
        <w:tc>
          <w:tcPr>
            <w:tcW w:w="2245" w:type="dxa"/>
            <w:gridSpan w:val="2"/>
            <w:shd w:val="clear" w:color="auto" w:fill="F7CAAC"/>
          </w:tcPr>
          <w:p w:rsidR="009E3373" w:rsidRDefault="009E3373" w:rsidP="006F4598">
            <w:pPr>
              <w:jc w:val="both"/>
            </w:pPr>
            <w:r>
              <w:rPr>
                <w:b/>
              </w:rPr>
              <w:t>Rok udělení hodnosti</w:t>
            </w:r>
          </w:p>
        </w:tc>
        <w:tc>
          <w:tcPr>
            <w:tcW w:w="2248" w:type="dxa"/>
            <w:gridSpan w:val="4"/>
            <w:tcBorders>
              <w:right w:val="single" w:sz="12" w:space="0" w:color="auto"/>
            </w:tcBorders>
            <w:shd w:val="clear" w:color="auto" w:fill="F7CAAC"/>
          </w:tcPr>
          <w:p w:rsidR="009E3373" w:rsidRDefault="009E3373" w:rsidP="006F4598">
            <w:pPr>
              <w:jc w:val="both"/>
            </w:pPr>
            <w:r>
              <w:rPr>
                <w:b/>
              </w:rPr>
              <w:t>Řízení konáno na VŠ</w:t>
            </w:r>
          </w:p>
        </w:tc>
        <w:tc>
          <w:tcPr>
            <w:tcW w:w="632" w:type="dxa"/>
            <w:vMerge w:val="restart"/>
            <w:tcBorders>
              <w:left w:val="single" w:sz="12" w:space="0" w:color="auto"/>
            </w:tcBorders>
          </w:tcPr>
          <w:p w:rsidR="009E3373" w:rsidRPr="009E3373" w:rsidRDefault="009E3373" w:rsidP="006F4598">
            <w:pPr>
              <w:jc w:val="both"/>
            </w:pPr>
            <w:r w:rsidRPr="009E3373">
              <w:t>0</w:t>
            </w:r>
          </w:p>
        </w:tc>
        <w:tc>
          <w:tcPr>
            <w:tcW w:w="693" w:type="dxa"/>
            <w:vMerge w:val="restart"/>
          </w:tcPr>
          <w:p w:rsidR="009E3373" w:rsidRPr="009E3373" w:rsidRDefault="009E3373" w:rsidP="006F4598">
            <w:pPr>
              <w:jc w:val="both"/>
            </w:pPr>
            <w:r w:rsidRPr="009E3373">
              <w:t>0</w:t>
            </w:r>
          </w:p>
        </w:tc>
        <w:tc>
          <w:tcPr>
            <w:tcW w:w="694" w:type="dxa"/>
            <w:vMerge w:val="restart"/>
          </w:tcPr>
          <w:p w:rsidR="009E3373" w:rsidRPr="009E3373" w:rsidRDefault="009E3373" w:rsidP="006F4598">
            <w:pPr>
              <w:jc w:val="both"/>
            </w:pPr>
            <w:r w:rsidRPr="009E3373">
              <w:t>5</w:t>
            </w:r>
          </w:p>
        </w:tc>
      </w:tr>
      <w:tr w:rsidR="009E3373" w:rsidTr="006F4598">
        <w:trPr>
          <w:trHeight w:val="205"/>
        </w:trPr>
        <w:tc>
          <w:tcPr>
            <w:tcW w:w="3347" w:type="dxa"/>
            <w:gridSpan w:val="2"/>
          </w:tcPr>
          <w:p w:rsidR="009E3373" w:rsidRDefault="009E3373" w:rsidP="006F4598">
            <w:pPr>
              <w:jc w:val="both"/>
            </w:pPr>
          </w:p>
        </w:tc>
        <w:tc>
          <w:tcPr>
            <w:tcW w:w="2245" w:type="dxa"/>
            <w:gridSpan w:val="2"/>
          </w:tcPr>
          <w:p w:rsidR="009E3373" w:rsidRDefault="009E3373" w:rsidP="006F4598">
            <w:pPr>
              <w:jc w:val="both"/>
            </w:pPr>
          </w:p>
        </w:tc>
        <w:tc>
          <w:tcPr>
            <w:tcW w:w="2248" w:type="dxa"/>
            <w:gridSpan w:val="4"/>
            <w:tcBorders>
              <w:right w:val="single" w:sz="12" w:space="0" w:color="auto"/>
            </w:tcBorders>
          </w:tcPr>
          <w:p w:rsidR="009E3373" w:rsidRDefault="009E3373" w:rsidP="006F4598">
            <w:pPr>
              <w:jc w:val="both"/>
            </w:pPr>
          </w:p>
        </w:tc>
        <w:tc>
          <w:tcPr>
            <w:tcW w:w="632" w:type="dxa"/>
            <w:vMerge/>
            <w:tcBorders>
              <w:left w:val="single" w:sz="12" w:space="0" w:color="auto"/>
            </w:tcBorders>
            <w:vAlign w:val="center"/>
          </w:tcPr>
          <w:p w:rsidR="009E3373" w:rsidRDefault="009E3373" w:rsidP="006F4598">
            <w:pPr>
              <w:rPr>
                <w:b/>
              </w:rPr>
            </w:pPr>
          </w:p>
        </w:tc>
        <w:tc>
          <w:tcPr>
            <w:tcW w:w="693" w:type="dxa"/>
            <w:vMerge/>
            <w:vAlign w:val="center"/>
          </w:tcPr>
          <w:p w:rsidR="009E3373" w:rsidRDefault="009E3373" w:rsidP="006F4598">
            <w:pPr>
              <w:rPr>
                <w:b/>
              </w:rPr>
            </w:pPr>
          </w:p>
        </w:tc>
        <w:tc>
          <w:tcPr>
            <w:tcW w:w="694" w:type="dxa"/>
            <w:vMerge/>
            <w:vAlign w:val="center"/>
          </w:tcPr>
          <w:p w:rsidR="009E3373" w:rsidRDefault="009E3373" w:rsidP="006F4598">
            <w:pPr>
              <w:rPr>
                <w:b/>
              </w:rPr>
            </w:pPr>
          </w:p>
        </w:tc>
      </w:tr>
      <w:tr w:rsidR="009E3373" w:rsidTr="006F4598">
        <w:tc>
          <w:tcPr>
            <w:tcW w:w="9859" w:type="dxa"/>
            <w:gridSpan w:val="11"/>
            <w:shd w:val="clear" w:color="auto" w:fill="F7CAAC"/>
          </w:tcPr>
          <w:p w:rsidR="009E3373" w:rsidRDefault="009E3373" w:rsidP="006F4598">
            <w:pPr>
              <w:jc w:val="both"/>
              <w:rPr>
                <w:b/>
              </w:rPr>
            </w:pPr>
            <w:r>
              <w:rPr>
                <w:b/>
              </w:rPr>
              <w:t xml:space="preserve">Přehled o nejvýznamnější publikační a další tvůrčí činnosti nebo další profesní činnosti u odborníků z praxe vztahující se k zabezpečovaným předmětům </w:t>
            </w:r>
          </w:p>
        </w:tc>
      </w:tr>
      <w:tr w:rsidR="009E3373" w:rsidTr="009E3373">
        <w:trPr>
          <w:trHeight w:val="1640"/>
        </w:trPr>
        <w:tc>
          <w:tcPr>
            <w:tcW w:w="9859" w:type="dxa"/>
            <w:gridSpan w:val="11"/>
          </w:tcPr>
          <w:p w:rsidR="009E3373" w:rsidRPr="009E58C4" w:rsidRDefault="009E3373" w:rsidP="006F4598">
            <w:r w:rsidRPr="009E58C4">
              <w:t xml:space="preserve">Kalenda, J. &amp; Karger, T. (2014). První světová válka v prezidentských projevech. In: </w:t>
            </w:r>
            <w:r w:rsidRPr="009E58C4">
              <w:rPr>
                <w:rStyle w:val="Zdraznn"/>
              </w:rPr>
              <w:t>Historická sociologie</w:t>
            </w:r>
            <w:r w:rsidRPr="009E58C4">
              <w:t>, 7(2), 127–143. (autorský podíl 50%)</w:t>
            </w:r>
          </w:p>
          <w:p w:rsidR="009E3373" w:rsidRPr="009E58C4" w:rsidRDefault="009E3373" w:rsidP="006F4598">
            <w:pPr>
              <w:jc w:val="both"/>
            </w:pPr>
            <w:r w:rsidRPr="009E58C4">
              <w:t>Kalenda, J., &amp;</w:t>
            </w:r>
            <w:r>
              <w:t xml:space="preserve"> </w:t>
            </w:r>
            <w:r w:rsidRPr="009E58C4">
              <w:t xml:space="preserve">Karger, T. (2016).  Political memory and symbolic boundaries: Czech presidentia lspeeches after 1989. In: </w:t>
            </w:r>
            <w:r w:rsidRPr="009E58C4">
              <w:rPr>
                <w:rStyle w:val="Zdraznn"/>
              </w:rPr>
              <w:t>International Journal of Media &amp; Cultural Politics</w:t>
            </w:r>
            <w:r w:rsidRPr="009E58C4">
              <w:t xml:space="preserve"> 12 (1), 43–58. (</w:t>
            </w:r>
            <w:r>
              <w:t>spolu</w:t>
            </w:r>
            <w:r w:rsidRPr="009E58C4">
              <w:t>autorský podíl 50%)</w:t>
            </w:r>
          </w:p>
          <w:p w:rsidR="009E3373" w:rsidRPr="009E58C4" w:rsidRDefault="009E3373" w:rsidP="006F4598">
            <w:pPr>
              <w:jc w:val="both"/>
            </w:pPr>
            <w:r w:rsidRPr="009E58C4">
              <w:t xml:space="preserve">Karger, T. (2016). Internetové pirátství: struktura pozic v ČR. </w:t>
            </w:r>
            <w:r w:rsidRPr="009E58C4">
              <w:rPr>
                <w:i/>
              </w:rPr>
              <w:t>Mediální studia</w:t>
            </w:r>
            <w:r w:rsidRPr="009E58C4">
              <w:t>, 10 (1),  6-28.</w:t>
            </w:r>
          </w:p>
          <w:p w:rsidR="009E3373" w:rsidRPr="003D4A0E" w:rsidRDefault="009E3373" w:rsidP="006F4598">
            <w:pPr>
              <w:jc w:val="both"/>
            </w:pPr>
            <w:r w:rsidRPr="009E58C4">
              <w:t xml:space="preserve">Karger, T. (2016). </w:t>
            </w:r>
            <w:r w:rsidRPr="009E58C4">
              <w:rPr>
                <w:i/>
              </w:rPr>
              <w:t>The weight of the intangible: knowledge networks in free and open source software development</w:t>
            </w:r>
            <w:r w:rsidRPr="009E58C4">
              <w:t>. 1st edition. Olomouc: Palacký University Olomouc, Faculty of Arts.</w:t>
            </w:r>
            <w:r>
              <w:t xml:space="preserve"> 170 stran. SocioPolis; vol. 1.</w:t>
            </w:r>
          </w:p>
        </w:tc>
      </w:tr>
      <w:tr w:rsidR="009E3373" w:rsidTr="006F4598">
        <w:trPr>
          <w:trHeight w:val="218"/>
        </w:trPr>
        <w:tc>
          <w:tcPr>
            <w:tcW w:w="9859" w:type="dxa"/>
            <w:gridSpan w:val="11"/>
            <w:shd w:val="clear" w:color="auto" w:fill="F7CAAC"/>
          </w:tcPr>
          <w:p w:rsidR="009E3373" w:rsidRDefault="009E3373" w:rsidP="006F4598">
            <w:pPr>
              <w:rPr>
                <w:b/>
              </w:rPr>
            </w:pPr>
            <w:r>
              <w:rPr>
                <w:b/>
              </w:rPr>
              <w:t>Působení v zahraničí</w:t>
            </w:r>
          </w:p>
        </w:tc>
      </w:tr>
      <w:tr w:rsidR="009E3373" w:rsidTr="006F4598">
        <w:trPr>
          <w:trHeight w:val="328"/>
        </w:trPr>
        <w:tc>
          <w:tcPr>
            <w:tcW w:w="9859" w:type="dxa"/>
            <w:gridSpan w:val="11"/>
          </w:tcPr>
          <w:p w:rsidR="009E3373" w:rsidRPr="00AF28C0" w:rsidRDefault="009E3373" w:rsidP="006F4598"/>
        </w:tc>
      </w:tr>
      <w:tr w:rsidR="009E3373" w:rsidTr="006F4598">
        <w:trPr>
          <w:cantSplit/>
          <w:trHeight w:val="470"/>
        </w:trPr>
        <w:tc>
          <w:tcPr>
            <w:tcW w:w="2518" w:type="dxa"/>
            <w:shd w:val="clear" w:color="auto" w:fill="F7CAAC"/>
          </w:tcPr>
          <w:p w:rsidR="009E3373" w:rsidRDefault="009E3373" w:rsidP="006F4598">
            <w:pPr>
              <w:jc w:val="both"/>
              <w:rPr>
                <w:b/>
              </w:rPr>
            </w:pPr>
            <w:r>
              <w:rPr>
                <w:b/>
              </w:rPr>
              <w:t xml:space="preserve">Podpis </w:t>
            </w:r>
          </w:p>
        </w:tc>
        <w:tc>
          <w:tcPr>
            <w:tcW w:w="4536" w:type="dxa"/>
            <w:gridSpan w:val="5"/>
          </w:tcPr>
          <w:p w:rsidR="009E3373" w:rsidRDefault="009E3373" w:rsidP="006F4598">
            <w:pPr>
              <w:jc w:val="both"/>
            </w:pPr>
            <w:r>
              <w:t>Tomáš Karger v. r.</w:t>
            </w:r>
          </w:p>
        </w:tc>
        <w:tc>
          <w:tcPr>
            <w:tcW w:w="786" w:type="dxa"/>
            <w:gridSpan w:val="2"/>
            <w:shd w:val="clear" w:color="auto" w:fill="F7CAAC"/>
          </w:tcPr>
          <w:p w:rsidR="009E3373" w:rsidRDefault="009E3373" w:rsidP="006F4598">
            <w:pPr>
              <w:jc w:val="both"/>
            </w:pPr>
            <w:r>
              <w:rPr>
                <w:b/>
              </w:rPr>
              <w:t>datum</w:t>
            </w:r>
          </w:p>
        </w:tc>
        <w:tc>
          <w:tcPr>
            <w:tcW w:w="2019" w:type="dxa"/>
            <w:gridSpan w:val="3"/>
          </w:tcPr>
          <w:p w:rsidR="009E3373" w:rsidRDefault="00F320F3" w:rsidP="006F4598">
            <w:pPr>
              <w:jc w:val="both"/>
            </w:pPr>
            <w:r>
              <w:t>15. 6. 2018</w:t>
            </w:r>
          </w:p>
        </w:tc>
      </w:tr>
    </w:tbl>
    <w:p w:rsidR="009E3373" w:rsidRDefault="009E3373"/>
    <w:p w:rsidR="006650ED" w:rsidRDefault="006650ED">
      <w:pPr>
        <w:spacing w:after="200" w:line="276" w:lineRule="auto"/>
      </w:pPr>
      <w:r>
        <w:br w:type="page"/>
      </w:r>
    </w:p>
    <w:tbl>
      <w:tblPr>
        <w:tblpPr w:leftFromText="141" w:rightFromText="141" w:vertAnchor="text" w:horzAnchor="margin" w:tblpXSpec="center" w:tblpY="17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650ED" w:rsidTr="006F4598">
        <w:tc>
          <w:tcPr>
            <w:tcW w:w="9859" w:type="dxa"/>
            <w:gridSpan w:val="11"/>
            <w:tcBorders>
              <w:bottom w:val="double" w:sz="4" w:space="0" w:color="auto"/>
            </w:tcBorders>
            <w:shd w:val="clear" w:color="auto" w:fill="BDD6EE"/>
          </w:tcPr>
          <w:p w:rsidR="006650ED" w:rsidRDefault="006650ED" w:rsidP="006F4598">
            <w:pPr>
              <w:jc w:val="both"/>
              <w:rPr>
                <w:b/>
                <w:sz w:val="28"/>
              </w:rPr>
            </w:pPr>
            <w:r>
              <w:rPr>
                <w:b/>
                <w:sz w:val="28"/>
              </w:rPr>
              <w:lastRenderedPageBreak/>
              <w:t>C-I – Personální zabezpečení</w:t>
            </w:r>
          </w:p>
        </w:tc>
      </w:tr>
      <w:tr w:rsidR="006650ED" w:rsidTr="006F4598">
        <w:tc>
          <w:tcPr>
            <w:tcW w:w="2518" w:type="dxa"/>
            <w:tcBorders>
              <w:top w:val="double" w:sz="4" w:space="0" w:color="auto"/>
            </w:tcBorders>
            <w:shd w:val="clear" w:color="auto" w:fill="F7CAAC"/>
          </w:tcPr>
          <w:p w:rsidR="006650ED" w:rsidRDefault="006650ED" w:rsidP="006F4598">
            <w:pPr>
              <w:jc w:val="both"/>
              <w:rPr>
                <w:b/>
              </w:rPr>
            </w:pPr>
            <w:r>
              <w:rPr>
                <w:b/>
              </w:rPr>
              <w:t>Vysoká škola</w:t>
            </w:r>
          </w:p>
        </w:tc>
        <w:tc>
          <w:tcPr>
            <w:tcW w:w="7341" w:type="dxa"/>
            <w:gridSpan w:val="10"/>
          </w:tcPr>
          <w:p w:rsidR="006650ED" w:rsidRDefault="006650ED" w:rsidP="006F4598">
            <w:pPr>
              <w:jc w:val="both"/>
            </w:pPr>
            <w:r>
              <w:t>Univerzita Tomáše Bati ve Zlíně</w:t>
            </w:r>
          </w:p>
        </w:tc>
      </w:tr>
      <w:tr w:rsidR="006650ED" w:rsidTr="006F4598">
        <w:tc>
          <w:tcPr>
            <w:tcW w:w="2518" w:type="dxa"/>
            <w:shd w:val="clear" w:color="auto" w:fill="F7CAAC"/>
          </w:tcPr>
          <w:p w:rsidR="006650ED" w:rsidRDefault="006650ED" w:rsidP="006F4598">
            <w:pPr>
              <w:jc w:val="both"/>
              <w:rPr>
                <w:b/>
              </w:rPr>
            </w:pPr>
            <w:r>
              <w:rPr>
                <w:b/>
              </w:rPr>
              <w:t>Součást vysoké školy</w:t>
            </w:r>
          </w:p>
        </w:tc>
        <w:tc>
          <w:tcPr>
            <w:tcW w:w="7341" w:type="dxa"/>
            <w:gridSpan w:val="10"/>
          </w:tcPr>
          <w:p w:rsidR="006650ED" w:rsidRDefault="006650ED" w:rsidP="006F4598">
            <w:pPr>
              <w:jc w:val="both"/>
            </w:pPr>
            <w:r>
              <w:t>Fakulta humanitních studií</w:t>
            </w:r>
          </w:p>
        </w:tc>
      </w:tr>
      <w:tr w:rsidR="006650ED" w:rsidTr="006F4598">
        <w:tc>
          <w:tcPr>
            <w:tcW w:w="2518" w:type="dxa"/>
            <w:shd w:val="clear" w:color="auto" w:fill="F7CAAC"/>
          </w:tcPr>
          <w:p w:rsidR="006650ED" w:rsidRDefault="006650ED" w:rsidP="006F4598">
            <w:pPr>
              <w:jc w:val="both"/>
              <w:rPr>
                <w:b/>
              </w:rPr>
            </w:pPr>
            <w:r>
              <w:rPr>
                <w:b/>
              </w:rPr>
              <w:t>Název studijního programu</w:t>
            </w:r>
          </w:p>
        </w:tc>
        <w:tc>
          <w:tcPr>
            <w:tcW w:w="7341" w:type="dxa"/>
            <w:gridSpan w:val="10"/>
          </w:tcPr>
          <w:p w:rsidR="006650ED" w:rsidRPr="000C6800" w:rsidRDefault="006650ED" w:rsidP="006F4598">
            <w:pPr>
              <w:jc w:val="both"/>
            </w:pPr>
            <w:r>
              <w:t>Andragogika</w:t>
            </w:r>
          </w:p>
        </w:tc>
      </w:tr>
      <w:tr w:rsidR="006650ED" w:rsidTr="006F4598">
        <w:tc>
          <w:tcPr>
            <w:tcW w:w="2518" w:type="dxa"/>
            <w:shd w:val="clear" w:color="auto" w:fill="F7CAAC"/>
          </w:tcPr>
          <w:p w:rsidR="006650ED" w:rsidRDefault="006650ED" w:rsidP="006F4598">
            <w:pPr>
              <w:jc w:val="both"/>
              <w:rPr>
                <w:b/>
              </w:rPr>
            </w:pPr>
            <w:r>
              <w:rPr>
                <w:b/>
              </w:rPr>
              <w:t>Jméno a příjmení</w:t>
            </w:r>
          </w:p>
        </w:tc>
        <w:tc>
          <w:tcPr>
            <w:tcW w:w="4536" w:type="dxa"/>
            <w:gridSpan w:val="5"/>
          </w:tcPr>
          <w:p w:rsidR="006650ED" w:rsidRDefault="006650ED" w:rsidP="006F4598">
            <w:pPr>
              <w:jc w:val="both"/>
            </w:pPr>
            <w:r>
              <w:t>Jan Kolek</w:t>
            </w:r>
          </w:p>
        </w:tc>
        <w:tc>
          <w:tcPr>
            <w:tcW w:w="709" w:type="dxa"/>
            <w:shd w:val="clear" w:color="auto" w:fill="F7CAAC"/>
          </w:tcPr>
          <w:p w:rsidR="006650ED" w:rsidRDefault="006650ED" w:rsidP="006F4598">
            <w:pPr>
              <w:jc w:val="both"/>
              <w:rPr>
                <w:b/>
              </w:rPr>
            </w:pPr>
            <w:r>
              <w:rPr>
                <w:b/>
              </w:rPr>
              <w:t>Tituly</w:t>
            </w:r>
          </w:p>
        </w:tc>
        <w:tc>
          <w:tcPr>
            <w:tcW w:w="2096" w:type="dxa"/>
            <w:gridSpan w:val="4"/>
          </w:tcPr>
          <w:p w:rsidR="006650ED" w:rsidRDefault="006650ED" w:rsidP="006F4598">
            <w:pPr>
              <w:jc w:val="both"/>
            </w:pPr>
            <w:r>
              <w:t>Ing.</w:t>
            </w:r>
          </w:p>
        </w:tc>
      </w:tr>
      <w:tr w:rsidR="006650ED" w:rsidTr="006F4598">
        <w:tc>
          <w:tcPr>
            <w:tcW w:w="2518" w:type="dxa"/>
            <w:shd w:val="clear" w:color="auto" w:fill="F7CAAC"/>
          </w:tcPr>
          <w:p w:rsidR="006650ED" w:rsidRDefault="006650ED" w:rsidP="006F4598">
            <w:pPr>
              <w:jc w:val="both"/>
              <w:rPr>
                <w:b/>
              </w:rPr>
            </w:pPr>
            <w:r>
              <w:rPr>
                <w:b/>
              </w:rPr>
              <w:t>Rok narození</w:t>
            </w:r>
          </w:p>
        </w:tc>
        <w:tc>
          <w:tcPr>
            <w:tcW w:w="829" w:type="dxa"/>
          </w:tcPr>
          <w:p w:rsidR="006650ED" w:rsidRDefault="006650ED" w:rsidP="006650ED">
            <w:r>
              <w:t>1987</w:t>
            </w:r>
          </w:p>
        </w:tc>
        <w:tc>
          <w:tcPr>
            <w:tcW w:w="1721" w:type="dxa"/>
            <w:shd w:val="clear" w:color="auto" w:fill="F7CAAC"/>
          </w:tcPr>
          <w:p w:rsidR="006650ED" w:rsidRDefault="006650ED" w:rsidP="006F4598">
            <w:pPr>
              <w:jc w:val="both"/>
              <w:rPr>
                <w:b/>
              </w:rPr>
            </w:pPr>
            <w:r>
              <w:rPr>
                <w:b/>
              </w:rPr>
              <w:t>typ vztahu k VŠ</w:t>
            </w:r>
          </w:p>
        </w:tc>
        <w:tc>
          <w:tcPr>
            <w:tcW w:w="992" w:type="dxa"/>
            <w:gridSpan w:val="2"/>
          </w:tcPr>
          <w:p w:rsidR="006650ED" w:rsidRDefault="006650ED" w:rsidP="006F4598">
            <w:pPr>
              <w:jc w:val="center"/>
            </w:pPr>
            <w:r>
              <w:t>pp</w:t>
            </w:r>
          </w:p>
        </w:tc>
        <w:tc>
          <w:tcPr>
            <w:tcW w:w="994" w:type="dxa"/>
            <w:shd w:val="clear" w:color="auto" w:fill="F7CAAC"/>
          </w:tcPr>
          <w:p w:rsidR="006650ED" w:rsidRDefault="006650ED" w:rsidP="006F4598">
            <w:pPr>
              <w:jc w:val="both"/>
              <w:rPr>
                <w:b/>
              </w:rPr>
            </w:pPr>
            <w:r>
              <w:rPr>
                <w:b/>
              </w:rPr>
              <w:t>rozsah</w:t>
            </w:r>
          </w:p>
        </w:tc>
        <w:tc>
          <w:tcPr>
            <w:tcW w:w="709" w:type="dxa"/>
          </w:tcPr>
          <w:p w:rsidR="006650ED" w:rsidRDefault="006650ED" w:rsidP="006F4598">
            <w:pPr>
              <w:jc w:val="center"/>
            </w:pPr>
            <w:r>
              <w:t>40</w:t>
            </w:r>
          </w:p>
        </w:tc>
        <w:tc>
          <w:tcPr>
            <w:tcW w:w="709" w:type="dxa"/>
            <w:gridSpan w:val="2"/>
            <w:shd w:val="clear" w:color="auto" w:fill="F7CAAC"/>
          </w:tcPr>
          <w:p w:rsidR="006650ED" w:rsidRDefault="006650ED" w:rsidP="006F4598">
            <w:pPr>
              <w:jc w:val="both"/>
              <w:rPr>
                <w:b/>
              </w:rPr>
            </w:pPr>
            <w:r>
              <w:rPr>
                <w:b/>
              </w:rPr>
              <w:t>do kdy</w:t>
            </w:r>
          </w:p>
        </w:tc>
        <w:tc>
          <w:tcPr>
            <w:tcW w:w="1387" w:type="dxa"/>
            <w:gridSpan w:val="2"/>
          </w:tcPr>
          <w:p w:rsidR="006650ED" w:rsidRDefault="00B55830" w:rsidP="00B55830">
            <w:r>
              <w:t>N</w:t>
            </w:r>
          </w:p>
        </w:tc>
      </w:tr>
      <w:tr w:rsidR="006650ED" w:rsidTr="006F4598">
        <w:tc>
          <w:tcPr>
            <w:tcW w:w="5068" w:type="dxa"/>
            <w:gridSpan w:val="3"/>
            <w:shd w:val="clear" w:color="auto" w:fill="F7CAAC"/>
          </w:tcPr>
          <w:p w:rsidR="006650ED" w:rsidRDefault="006650ED" w:rsidP="006F4598">
            <w:pPr>
              <w:jc w:val="both"/>
              <w:rPr>
                <w:b/>
              </w:rPr>
            </w:pPr>
            <w:r>
              <w:rPr>
                <w:b/>
              </w:rPr>
              <w:t>Typ vztahu na součásti VŠ, která uskutečňuje st. program</w:t>
            </w:r>
          </w:p>
        </w:tc>
        <w:tc>
          <w:tcPr>
            <w:tcW w:w="992" w:type="dxa"/>
            <w:gridSpan w:val="2"/>
          </w:tcPr>
          <w:p w:rsidR="006650ED" w:rsidRDefault="006650ED" w:rsidP="006F4598">
            <w:pPr>
              <w:jc w:val="center"/>
            </w:pPr>
            <w:r>
              <w:t>pp</w:t>
            </w:r>
          </w:p>
        </w:tc>
        <w:tc>
          <w:tcPr>
            <w:tcW w:w="994" w:type="dxa"/>
            <w:shd w:val="clear" w:color="auto" w:fill="F7CAAC"/>
          </w:tcPr>
          <w:p w:rsidR="006650ED" w:rsidRDefault="006650ED" w:rsidP="006F4598">
            <w:pPr>
              <w:jc w:val="both"/>
              <w:rPr>
                <w:b/>
              </w:rPr>
            </w:pPr>
            <w:r>
              <w:rPr>
                <w:b/>
              </w:rPr>
              <w:t>rozsah</w:t>
            </w:r>
          </w:p>
        </w:tc>
        <w:tc>
          <w:tcPr>
            <w:tcW w:w="709" w:type="dxa"/>
          </w:tcPr>
          <w:p w:rsidR="006650ED" w:rsidRDefault="006650ED" w:rsidP="006F4598">
            <w:pPr>
              <w:jc w:val="center"/>
            </w:pPr>
            <w:r>
              <w:t>40</w:t>
            </w:r>
          </w:p>
        </w:tc>
        <w:tc>
          <w:tcPr>
            <w:tcW w:w="709" w:type="dxa"/>
            <w:gridSpan w:val="2"/>
            <w:shd w:val="clear" w:color="auto" w:fill="F7CAAC"/>
          </w:tcPr>
          <w:p w:rsidR="006650ED" w:rsidRDefault="006650ED" w:rsidP="006F4598">
            <w:pPr>
              <w:jc w:val="both"/>
              <w:rPr>
                <w:b/>
              </w:rPr>
            </w:pPr>
            <w:r>
              <w:rPr>
                <w:b/>
              </w:rPr>
              <w:t>do kdy</w:t>
            </w:r>
          </w:p>
        </w:tc>
        <w:tc>
          <w:tcPr>
            <w:tcW w:w="1387" w:type="dxa"/>
            <w:gridSpan w:val="2"/>
          </w:tcPr>
          <w:p w:rsidR="006650ED" w:rsidRDefault="00B55830" w:rsidP="00B55830">
            <w:r>
              <w:t>N</w:t>
            </w:r>
          </w:p>
        </w:tc>
      </w:tr>
      <w:tr w:rsidR="006650ED" w:rsidTr="006F4598">
        <w:tc>
          <w:tcPr>
            <w:tcW w:w="6060" w:type="dxa"/>
            <w:gridSpan w:val="5"/>
            <w:shd w:val="clear" w:color="auto" w:fill="F7CAAC"/>
          </w:tcPr>
          <w:p w:rsidR="006650ED" w:rsidRDefault="006650ED" w:rsidP="006F4598">
            <w:pPr>
              <w:jc w:val="both"/>
            </w:pPr>
            <w:r>
              <w:rPr>
                <w:b/>
              </w:rPr>
              <w:t>Další současná působení jako akademický pracovník na jiných VŠ</w:t>
            </w:r>
          </w:p>
        </w:tc>
        <w:tc>
          <w:tcPr>
            <w:tcW w:w="1703" w:type="dxa"/>
            <w:gridSpan w:val="2"/>
            <w:shd w:val="clear" w:color="auto" w:fill="F7CAAC"/>
          </w:tcPr>
          <w:p w:rsidR="006650ED" w:rsidRDefault="006650ED" w:rsidP="006F4598">
            <w:pPr>
              <w:jc w:val="both"/>
              <w:rPr>
                <w:b/>
              </w:rPr>
            </w:pPr>
            <w:r>
              <w:rPr>
                <w:b/>
              </w:rPr>
              <w:t xml:space="preserve">typ prac. </w:t>
            </w:r>
            <w:proofErr w:type="gramStart"/>
            <w:r>
              <w:rPr>
                <w:b/>
              </w:rPr>
              <w:t>vztahu</w:t>
            </w:r>
            <w:proofErr w:type="gramEnd"/>
          </w:p>
        </w:tc>
        <w:tc>
          <w:tcPr>
            <w:tcW w:w="2096" w:type="dxa"/>
            <w:gridSpan w:val="4"/>
            <w:shd w:val="clear" w:color="auto" w:fill="F7CAAC"/>
          </w:tcPr>
          <w:p w:rsidR="006650ED" w:rsidRDefault="006650ED" w:rsidP="006F4598">
            <w:pPr>
              <w:jc w:val="both"/>
              <w:rPr>
                <w:b/>
              </w:rPr>
            </w:pPr>
            <w:r>
              <w:rPr>
                <w:b/>
              </w:rPr>
              <w:t>rozsah</w:t>
            </w:r>
          </w:p>
        </w:tc>
      </w:tr>
      <w:tr w:rsidR="006650ED" w:rsidTr="006F4598">
        <w:tc>
          <w:tcPr>
            <w:tcW w:w="6060" w:type="dxa"/>
            <w:gridSpan w:val="5"/>
          </w:tcPr>
          <w:p w:rsidR="006650ED" w:rsidRDefault="006650ED" w:rsidP="006F4598">
            <w:pPr>
              <w:jc w:val="both"/>
            </w:pPr>
          </w:p>
        </w:tc>
        <w:tc>
          <w:tcPr>
            <w:tcW w:w="1703" w:type="dxa"/>
            <w:gridSpan w:val="2"/>
          </w:tcPr>
          <w:p w:rsidR="006650ED" w:rsidRDefault="00B55830" w:rsidP="006F4598">
            <w:pPr>
              <w:jc w:val="both"/>
            </w:pPr>
            <w:r>
              <w:t>Nemá</w:t>
            </w:r>
          </w:p>
        </w:tc>
        <w:tc>
          <w:tcPr>
            <w:tcW w:w="2096" w:type="dxa"/>
            <w:gridSpan w:val="4"/>
          </w:tcPr>
          <w:p w:rsidR="006650ED" w:rsidRDefault="006650ED" w:rsidP="006F4598">
            <w:pPr>
              <w:jc w:val="both"/>
            </w:pPr>
          </w:p>
        </w:tc>
      </w:tr>
      <w:tr w:rsidR="006650ED" w:rsidTr="006F4598">
        <w:tc>
          <w:tcPr>
            <w:tcW w:w="6060" w:type="dxa"/>
            <w:gridSpan w:val="5"/>
          </w:tcPr>
          <w:p w:rsidR="006650ED" w:rsidRDefault="006650ED" w:rsidP="006F4598">
            <w:pPr>
              <w:jc w:val="both"/>
            </w:pPr>
          </w:p>
        </w:tc>
        <w:tc>
          <w:tcPr>
            <w:tcW w:w="1703" w:type="dxa"/>
            <w:gridSpan w:val="2"/>
          </w:tcPr>
          <w:p w:rsidR="006650ED" w:rsidRDefault="006650ED" w:rsidP="006F4598">
            <w:pPr>
              <w:jc w:val="both"/>
            </w:pPr>
          </w:p>
        </w:tc>
        <w:tc>
          <w:tcPr>
            <w:tcW w:w="2096" w:type="dxa"/>
            <w:gridSpan w:val="4"/>
          </w:tcPr>
          <w:p w:rsidR="006650ED" w:rsidRDefault="006650ED" w:rsidP="006F4598">
            <w:pPr>
              <w:jc w:val="both"/>
            </w:pPr>
          </w:p>
        </w:tc>
      </w:tr>
      <w:tr w:rsidR="006650ED" w:rsidTr="006F4598">
        <w:tc>
          <w:tcPr>
            <w:tcW w:w="6060" w:type="dxa"/>
            <w:gridSpan w:val="5"/>
          </w:tcPr>
          <w:p w:rsidR="006650ED" w:rsidRDefault="006650ED" w:rsidP="006F4598">
            <w:pPr>
              <w:jc w:val="both"/>
            </w:pPr>
          </w:p>
        </w:tc>
        <w:tc>
          <w:tcPr>
            <w:tcW w:w="1703" w:type="dxa"/>
            <w:gridSpan w:val="2"/>
          </w:tcPr>
          <w:p w:rsidR="006650ED" w:rsidRDefault="006650ED" w:rsidP="006F4598">
            <w:pPr>
              <w:jc w:val="both"/>
            </w:pPr>
          </w:p>
        </w:tc>
        <w:tc>
          <w:tcPr>
            <w:tcW w:w="2096" w:type="dxa"/>
            <w:gridSpan w:val="4"/>
          </w:tcPr>
          <w:p w:rsidR="006650ED" w:rsidRDefault="006650ED" w:rsidP="006F4598">
            <w:pPr>
              <w:jc w:val="both"/>
            </w:pPr>
          </w:p>
        </w:tc>
      </w:tr>
      <w:tr w:rsidR="006650ED" w:rsidTr="006F4598">
        <w:tc>
          <w:tcPr>
            <w:tcW w:w="6060" w:type="dxa"/>
            <w:gridSpan w:val="5"/>
          </w:tcPr>
          <w:p w:rsidR="006650ED" w:rsidRDefault="006650ED" w:rsidP="006F4598">
            <w:pPr>
              <w:jc w:val="both"/>
            </w:pPr>
          </w:p>
        </w:tc>
        <w:tc>
          <w:tcPr>
            <w:tcW w:w="1703" w:type="dxa"/>
            <w:gridSpan w:val="2"/>
          </w:tcPr>
          <w:p w:rsidR="006650ED" w:rsidRDefault="006650ED" w:rsidP="006F4598">
            <w:pPr>
              <w:jc w:val="both"/>
            </w:pPr>
          </w:p>
        </w:tc>
        <w:tc>
          <w:tcPr>
            <w:tcW w:w="2096" w:type="dxa"/>
            <w:gridSpan w:val="4"/>
          </w:tcPr>
          <w:p w:rsidR="006650ED" w:rsidRDefault="006650ED" w:rsidP="006F4598">
            <w:pPr>
              <w:jc w:val="both"/>
            </w:pPr>
          </w:p>
        </w:tc>
      </w:tr>
      <w:tr w:rsidR="006650ED" w:rsidTr="006F4598">
        <w:tc>
          <w:tcPr>
            <w:tcW w:w="9859" w:type="dxa"/>
            <w:gridSpan w:val="11"/>
            <w:shd w:val="clear" w:color="auto" w:fill="F7CAAC"/>
          </w:tcPr>
          <w:p w:rsidR="006650ED" w:rsidRDefault="006650ED" w:rsidP="006F4598">
            <w:pPr>
              <w:jc w:val="both"/>
            </w:pPr>
            <w:r>
              <w:rPr>
                <w:b/>
              </w:rPr>
              <w:t>Předměty příslušného studijního programu a způsob zapojení do jejich výuky, příp. další zapojení do uskutečňování studijního programu</w:t>
            </w:r>
          </w:p>
        </w:tc>
      </w:tr>
      <w:tr w:rsidR="006650ED" w:rsidTr="006F4598">
        <w:trPr>
          <w:trHeight w:val="330"/>
        </w:trPr>
        <w:tc>
          <w:tcPr>
            <w:tcW w:w="9859" w:type="dxa"/>
            <w:gridSpan w:val="11"/>
            <w:tcBorders>
              <w:top w:val="nil"/>
            </w:tcBorders>
          </w:tcPr>
          <w:p w:rsidR="006650ED" w:rsidRDefault="006650ED" w:rsidP="006F4598">
            <w:pPr>
              <w:jc w:val="both"/>
            </w:pPr>
            <w:r>
              <w:t>Informační technologie (vyučující).</w:t>
            </w:r>
          </w:p>
        </w:tc>
      </w:tr>
      <w:tr w:rsidR="006650ED" w:rsidTr="006F4598">
        <w:tc>
          <w:tcPr>
            <w:tcW w:w="9859" w:type="dxa"/>
            <w:gridSpan w:val="11"/>
            <w:shd w:val="clear" w:color="auto" w:fill="F7CAAC"/>
          </w:tcPr>
          <w:p w:rsidR="006650ED" w:rsidRDefault="006650ED" w:rsidP="006F4598">
            <w:pPr>
              <w:jc w:val="both"/>
            </w:pPr>
            <w:r>
              <w:rPr>
                <w:b/>
              </w:rPr>
              <w:t xml:space="preserve">Údaje o vzdělání na VŠ </w:t>
            </w:r>
          </w:p>
        </w:tc>
      </w:tr>
      <w:tr w:rsidR="006650ED" w:rsidTr="006F4598">
        <w:trPr>
          <w:trHeight w:val="307"/>
        </w:trPr>
        <w:tc>
          <w:tcPr>
            <w:tcW w:w="9859" w:type="dxa"/>
            <w:gridSpan w:val="11"/>
          </w:tcPr>
          <w:p w:rsidR="006650ED" w:rsidRPr="007D2C66" w:rsidRDefault="006650ED" w:rsidP="006F4598">
            <w:pPr>
              <w:jc w:val="both"/>
            </w:pPr>
            <w:r>
              <w:t>Informační technologie, 2011, UTB ve Zlíně, FAI. (Ing.)</w:t>
            </w:r>
          </w:p>
        </w:tc>
      </w:tr>
      <w:tr w:rsidR="006650ED" w:rsidTr="006F4598">
        <w:tc>
          <w:tcPr>
            <w:tcW w:w="9859" w:type="dxa"/>
            <w:gridSpan w:val="11"/>
            <w:shd w:val="clear" w:color="auto" w:fill="F7CAAC"/>
          </w:tcPr>
          <w:p w:rsidR="006650ED" w:rsidRDefault="006650ED" w:rsidP="006F4598">
            <w:pPr>
              <w:jc w:val="both"/>
              <w:rPr>
                <w:b/>
              </w:rPr>
            </w:pPr>
            <w:r>
              <w:rPr>
                <w:b/>
              </w:rPr>
              <w:t>Údaje o odborném působení od absolvování VŠ</w:t>
            </w:r>
          </w:p>
        </w:tc>
      </w:tr>
      <w:tr w:rsidR="006650ED" w:rsidTr="006F4598">
        <w:trPr>
          <w:trHeight w:val="284"/>
        </w:trPr>
        <w:tc>
          <w:tcPr>
            <w:tcW w:w="9859" w:type="dxa"/>
            <w:gridSpan w:val="11"/>
          </w:tcPr>
          <w:p w:rsidR="006650ED" w:rsidRDefault="006650ED" w:rsidP="006F4598">
            <w:pPr>
              <w:jc w:val="both"/>
            </w:pPr>
            <w:r>
              <w:t>UTB ve Zlíně, FAI, 2 roky.</w:t>
            </w:r>
          </w:p>
          <w:p w:rsidR="006650ED" w:rsidRDefault="006650ED" w:rsidP="006F4598">
            <w:pPr>
              <w:jc w:val="both"/>
            </w:pPr>
            <w:r>
              <w:t>UTB ve Zlíně, FHS, 4 roky.</w:t>
            </w:r>
          </w:p>
        </w:tc>
      </w:tr>
      <w:tr w:rsidR="006650ED" w:rsidTr="006F4598">
        <w:trPr>
          <w:trHeight w:val="250"/>
        </w:trPr>
        <w:tc>
          <w:tcPr>
            <w:tcW w:w="9859" w:type="dxa"/>
            <w:gridSpan w:val="11"/>
            <w:shd w:val="clear" w:color="auto" w:fill="F7CAAC"/>
          </w:tcPr>
          <w:p w:rsidR="006650ED" w:rsidRDefault="006650ED" w:rsidP="006F4598">
            <w:pPr>
              <w:jc w:val="both"/>
            </w:pPr>
            <w:r>
              <w:rPr>
                <w:b/>
              </w:rPr>
              <w:t>Zkušenosti s vedením kvalifikačních a rigorózních prací</w:t>
            </w:r>
          </w:p>
        </w:tc>
      </w:tr>
      <w:tr w:rsidR="006650ED" w:rsidTr="006F4598">
        <w:trPr>
          <w:trHeight w:val="337"/>
        </w:trPr>
        <w:tc>
          <w:tcPr>
            <w:tcW w:w="9859" w:type="dxa"/>
            <w:gridSpan w:val="11"/>
          </w:tcPr>
          <w:p w:rsidR="006650ED" w:rsidRDefault="006650ED" w:rsidP="006F4598">
            <w:pPr>
              <w:jc w:val="both"/>
            </w:pPr>
            <w:r>
              <w:t>Počet vedených a obhájených bakalářských prací = 0. Počet vedených a obhájených diplomových prací = 0.</w:t>
            </w:r>
          </w:p>
        </w:tc>
      </w:tr>
      <w:tr w:rsidR="006650ED" w:rsidTr="006F4598">
        <w:trPr>
          <w:cantSplit/>
        </w:trPr>
        <w:tc>
          <w:tcPr>
            <w:tcW w:w="3347" w:type="dxa"/>
            <w:gridSpan w:val="2"/>
            <w:tcBorders>
              <w:top w:val="single" w:sz="12" w:space="0" w:color="auto"/>
            </w:tcBorders>
            <w:shd w:val="clear" w:color="auto" w:fill="F7CAAC"/>
          </w:tcPr>
          <w:p w:rsidR="006650ED" w:rsidRDefault="006650ED" w:rsidP="006F4598">
            <w:pPr>
              <w:jc w:val="both"/>
            </w:pPr>
            <w:r>
              <w:rPr>
                <w:b/>
              </w:rPr>
              <w:t xml:space="preserve">Obor habilitačního řízení </w:t>
            </w:r>
          </w:p>
        </w:tc>
        <w:tc>
          <w:tcPr>
            <w:tcW w:w="2245" w:type="dxa"/>
            <w:gridSpan w:val="2"/>
            <w:tcBorders>
              <w:top w:val="single" w:sz="12" w:space="0" w:color="auto"/>
            </w:tcBorders>
            <w:shd w:val="clear" w:color="auto" w:fill="F7CAAC"/>
          </w:tcPr>
          <w:p w:rsidR="006650ED" w:rsidRDefault="006650ED" w:rsidP="006F459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6650ED" w:rsidRDefault="006650ED" w:rsidP="006F459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6650ED" w:rsidRDefault="006650ED" w:rsidP="006F4598">
            <w:pPr>
              <w:jc w:val="both"/>
              <w:rPr>
                <w:b/>
              </w:rPr>
            </w:pPr>
            <w:r>
              <w:rPr>
                <w:b/>
              </w:rPr>
              <w:t>Ohlasy publikací</w:t>
            </w:r>
          </w:p>
        </w:tc>
      </w:tr>
      <w:tr w:rsidR="006650ED" w:rsidTr="006F4598">
        <w:trPr>
          <w:cantSplit/>
        </w:trPr>
        <w:tc>
          <w:tcPr>
            <w:tcW w:w="3347" w:type="dxa"/>
            <w:gridSpan w:val="2"/>
          </w:tcPr>
          <w:p w:rsidR="006650ED" w:rsidRDefault="006650ED" w:rsidP="006F4598">
            <w:pPr>
              <w:jc w:val="both"/>
            </w:pPr>
          </w:p>
        </w:tc>
        <w:tc>
          <w:tcPr>
            <w:tcW w:w="2245" w:type="dxa"/>
            <w:gridSpan w:val="2"/>
          </w:tcPr>
          <w:p w:rsidR="006650ED" w:rsidRDefault="006650ED" w:rsidP="006F4598">
            <w:pPr>
              <w:jc w:val="both"/>
            </w:pPr>
          </w:p>
        </w:tc>
        <w:tc>
          <w:tcPr>
            <w:tcW w:w="2248" w:type="dxa"/>
            <w:gridSpan w:val="4"/>
            <w:tcBorders>
              <w:right w:val="single" w:sz="12" w:space="0" w:color="auto"/>
            </w:tcBorders>
          </w:tcPr>
          <w:p w:rsidR="006650ED" w:rsidRDefault="006650ED" w:rsidP="006F4598">
            <w:pPr>
              <w:jc w:val="both"/>
            </w:pPr>
          </w:p>
        </w:tc>
        <w:tc>
          <w:tcPr>
            <w:tcW w:w="632" w:type="dxa"/>
            <w:tcBorders>
              <w:left w:val="single" w:sz="12" w:space="0" w:color="auto"/>
            </w:tcBorders>
            <w:shd w:val="clear" w:color="auto" w:fill="F7CAAC"/>
          </w:tcPr>
          <w:p w:rsidR="006650ED" w:rsidRDefault="006650ED" w:rsidP="006F4598">
            <w:pPr>
              <w:jc w:val="both"/>
            </w:pPr>
            <w:r>
              <w:rPr>
                <w:b/>
              </w:rPr>
              <w:t>WOS</w:t>
            </w:r>
          </w:p>
        </w:tc>
        <w:tc>
          <w:tcPr>
            <w:tcW w:w="693" w:type="dxa"/>
            <w:shd w:val="clear" w:color="auto" w:fill="F7CAAC"/>
          </w:tcPr>
          <w:p w:rsidR="006650ED" w:rsidRDefault="006650ED" w:rsidP="006F4598">
            <w:pPr>
              <w:jc w:val="both"/>
              <w:rPr>
                <w:sz w:val="18"/>
              </w:rPr>
            </w:pPr>
            <w:r>
              <w:rPr>
                <w:b/>
                <w:sz w:val="18"/>
              </w:rPr>
              <w:t>Scopus</w:t>
            </w:r>
          </w:p>
        </w:tc>
        <w:tc>
          <w:tcPr>
            <w:tcW w:w="694" w:type="dxa"/>
            <w:shd w:val="clear" w:color="auto" w:fill="F7CAAC"/>
          </w:tcPr>
          <w:p w:rsidR="006650ED" w:rsidRDefault="006650ED" w:rsidP="006F4598">
            <w:pPr>
              <w:jc w:val="both"/>
            </w:pPr>
            <w:r>
              <w:rPr>
                <w:b/>
                <w:sz w:val="18"/>
              </w:rPr>
              <w:t>ostatní</w:t>
            </w:r>
          </w:p>
        </w:tc>
      </w:tr>
      <w:tr w:rsidR="006650ED" w:rsidTr="006F4598">
        <w:trPr>
          <w:cantSplit/>
          <w:trHeight w:val="70"/>
        </w:trPr>
        <w:tc>
          <w:tcPr>
            <w:tcW w:w="3347" w:type="dxa"/>
            <w:gridSpan w:val="2"/>
            <w:shd w:val="clear" w:color="auto" w:fill="F7CAAC"/>
          </w:tcPr>
          <w:p w:rsidR="006650ED" w:rsidRDefault="006650ED" w:rsidP="006F4598">
            <w:pPr>
              <w:jc w:val="both"/>
            </w:pPr>
            <w:r>
              <w:rPr>
                <w:b/>
              </w:rPr>
              <w:t>Obor jmenovacího řízení</w:t>
            </w:r>
          </w:p>
        </w:tc>
        <w:tc>
          <w:tcPr>
            <w:tcW w:w="2245" w:type="dxa"/>
            <w:gridSpan w:val="2"/>
            <w:shd w:val="clear" w:color="auto" w:fill="F7CAAC"/>
          </w:tcPr>
          <w:p w:rsidR="006650ED" w:rsidRDefault="006650ED" w:rsidP="006F4598">
            <w:pPr>
              <w:jc w:val="both"/>
            </w:pPr>
            <w:r>
              <w:rPr>
                <w:b/>
              </w:rPr>
              <w:t>Rok udělení hodnosti</w:t>
            </w:r>
          </w:p>
        </w:tc>
        <w:tc>
          <w:tcPr>
            <w:tcW w:w="2248" w:type="dxa"/>
            <w:gridSpan w:val="4"/>
            <w:tcBorders>
              <w:right w:val="single" w:sz="12" w:space="0" w:color="auto"/>
            </w:tcBorders>
            <w:shd w:val="clear" w:color="auto" w:fill="F7CAAC"/>
          </w:tcPr>
          <w:p w:rsidR="006650ED" w:rsidRDefault="006650ED" w:rsidP="006F4598">
            <w:pPr>
              <w:jc w:val="both"/>
            </w:pPr>
            <w:r>
              <w:rPr>
                <w:b/>
              </w:rPr>
              <w:t>Řízení konáno na VŠ</w:t>
            </w:r>
          </w:p>
        </w:tc>
        <w:tc>
          <w:tcPr>
            <w:tcW w:w="632" w:type="dxa"/>
            <w:vMerge w:val="restart"/>
            <w:tcBorders>
              <w:left w:val="single" w:sz="12" w:space="0" w:color="auto"/>
            </w:tcBorders>
          </w:tcPr>
          <w:p w:rsidR="006650ED" w:rsidRDefault="006650ED" w:rsidP="006F4598">
            <w:pPr>
              <w:jc w:val="both"/>
              <w:rPr>
                <w:b/>
              </w:rPr>
            </w:pPr>
          </w:p>
        </w:tc>
        <w:tc>
          <w:tcPr>
            <w:tcW w:w="693" w:type="dxa"/>
            <w:vMerge w:val="restart"/>
          </w:tcPr>
          <w:p w:rsidR="006650ED" w:rsidRDefault="006650ED" w:rsidP="006F4598">
            <w:pPr>
              <w:jc w:val="both"/>
              <w:rPr>
                <w:b/>
              </w:rPr>
            </w:pPr>
          </w:p>
        </w:tc>
        <w:tc>
          <w:tcPr>
            <w:tcW w:w="694" w:type="dxa"/>
            <w:vMerge w:val="restart"/>
          </w:tcPr>
          <w:p w:rsidR="006650ED" w:rsidRDefault="006650ED" w:rsidP="006F4598">
            <w:pPr>
              <w:jc w:val="both"/>
              <w:rPr>
                <w:b/>
              </w:rPr>
            </w:pPr>
          </w:p>
        </w:tc>
      </w:tr>
      <w:tr w:rsidR="006650ED" w:rsidTr="006F4598">
        <w:trPr>
          <w:trHeight w:val="205"/>
        </w:trPr>
        <w:tc>
          <w:tcPr>
            <w:tcW w:w="3347" w:type="dxa"/>
            <w:gridSpan w:val="2"/>
          </w:tcPr>
          <w:p w:rsidR="006650ED" w:rsidRDefault="006650ED" w:rsidP="006F4598">
            <w:pPr>
              <w:jc w:val="both"/>
            </w:pPr>
          </w:p>
        </w:tc>
        <w:tc>
          <w:tcPr>
            <w:tcW w:w="2245" w:type="dxa"/>
            <w:gridSpan w:val="2"/>
          </w:tcPr>
          <w:p w:rsidR="006650ED" w:rsidRDefault="006650ED" w:rsidP="006F4598">
            <w:pPr>
              <w:jc w:val="both"/>
            </w:pPr>
          </w:p>
        </w:tc>
        <w:tc>
          <w:tcPr>
            <w:tcW w:w="2248" w:type="dxa"/>
            <w:gridSpan w:val="4"/>
            <w:tcBorders>
              <w:right w:val="single" w:sz="12" w:space="0" w:color="auto"/>
            </w:tcBorders>
          </w:tcPr>
          <w:p w:rsidR="006650ED" w:rsidRDefault="006650ED" w:rsidP="006F4598">
            <w:pPr>
              <w:jc w:val="both"/>
            </w:pPr>
          </w:p>
        </w:tc>
        <w:tc>
          <w:tcPr>
            <w:tcW w:w="632" w:type="dxa"/>
            <w:vMerge/>
            <w:tcBorders>
              <w:left w:val="single" w:sz="12" w:space="0" w:color="auto"/>
            </w:tcBorders>
            <w:vAlign w:val="center"/>
          </w:tcPr>
          <w:p w:rsidR="006650ED" w:rsidRDefault="006650ED" w:rsidP="006F4598">
            <w:pPr>
              <w:rPr>
                <w:b/>
              </w:rPr>
            </w:pPr>
          </w:p>
        </w:tc>
        <w:tc>
          <w:tcPr>
            <w:tcW w:w="693" w:type="dxa"/>
            <w:vMerge/>
            <w:vAlign w:val="center"/>
          </w:tcPr>
          <w:p w:rsidR="006650ED" w:rsidRDefault="006650ED" w:rsidP="006F4598">
            <w:pPr>
              <w:rPr>
                <w:b/>
              </w:rPr>
            </w:pPr>
          </w:p>
        </w:tc>
        <w:tc>
          <w:tcPr>
            <w:tcW w:w="694" w:type="dxa"/>
            <w:vMerge/>
            <w:vAlign w:val="center"/>
          </w:tcPr>
          <w:p w:rsidR="006650ED" w:rsidRDefault="006650ED" w:rsidP="006F4598">
            <w:pPr>
              <w:rPr>
                <w:b/>
              </w:rPr>
            </w:pPr>
          </w:p>
        </w:tc>
      </w:tr>
      <w:tr w:rsidR="006650ED" w:rsidTr="006F4598">
        <w:tc>
          <w:tcPr>
            <w:tcW w:w="9859" w:type="dxa"/>
            <w:gridSpan w:val="11"/>
            <w:shd w:val="clear" w:color="auto" w:fill="F7CAAC"/>
          </w:tcPr>
          <w:p w:rsidR="006650ED" w:rsidRDefault="006650ED" w:rsidP="006F4598">
            <w:pPr>
              <w:jc w:val="both"/>
              <w:rPr>
                <w:b/>
              </w:rPr>
            </w:pPr>
            <w:r>
              <w:rPr>
                <w:b/>
              </w:rPr>
              <w:t xml:space="preserve">Přehled o nejvýznamnější publikační a další tvůrčí činnosti nebo další profesní činnosti u odborníků z praxe vztahující se k zabezpečovaným předmětům </w:t>
            </w:r>
          </w:p>
        </w:tc>
      </w:tr>
      <w:tr w:rsidR="006650ED" w:rsidTr="006F4598">
        <w:trPr>
          <w:trHeight w:val="2347"/>
        </w:trPr>
        <w:tc>
          <w:tcPr>
            <w:tcW w:w="9859" w:type="dxa"/>
            <w:gridSpan w:val="11"/>
          </w:tcPr>
          <w:p w:rsidR="006650ED" w:rsidRPr="00252D49" w:rsidRDefault="006650ED" w:rsidP="006F4598">
            <w:pPr>
              <w:jc w:val="both"/>
            </w:pPr>
            <w:r w:rsidRPr="009E58C4">
              <w:t>K</w:t>
            </w:r>
            <w:r>
              <w:t>olek</w:t>
            </w:r>
            <w:r w:rsidRPr="009E58C4">
              <w:t>, J., &amp;</w:t>
            </w:r>
            <w:r>
              <w:t xml:space="preserve"> Jašek, R. (2013</w:t>
            </w:r>
            <w:r w:rsidRPr="009E58C4">
              <w:t>).</w:t>
            </w:r>
            <w:r>
              <w:t xml:space="preserve"> </w:t>
            </w:r>
            <w:r w:rsidRPr="006F552D">
              <w:rPr>
                <w:szCs w:val="22"/>
              </w:rPr>
              <w:t>Artificial intelligence and its applications in the field of security</w:t>
            </w:r>
            <w:r w:rsidRPr="00AD50EE">
              <w:rPr>
                <w:szCs w:val="22"/>
              </w:rPr>
              <w:t xml:space="preserve">. In </w:t>
            </w:r>
            <w:r w:rsidRPr="006F552D">
              <w:rPr>
                <w:i/>
                <w:szCs w:val="22"/>
              </w:rPr>
              <w:t>Bezpečnostní technologie, systémy a management</w:t>
            </w:r>
            <w:r w:rsidRPr="00AD50EE">
              <w:rPr>
                <w:szCs w:val="22"/>
              </w:rPr>
              <w:t>, nestránkováno. ISBN/ISSN: 978-80-7454-289-3.</w:t>
            </w:r>
            <w:r w:rsidRPr="009E58C4">
              <w:t>(</w:t>
            </w:r>
            <w:r>
              <w:t>spolu</w:t>
            </w:r>
            <w:r w:rsidRPr="009E58C4">
              <w:t>autorský podíl 50%)</w:t>
            </w:r>
          </w:p>
          <w:p w:rsidR="006650ED" w:rsidRPr="009E58C4" w:rsidRDefault="006650ED" w:rsidP="006F4598">
            <w:pPr>
              <w:jc w:val="both"/>
            </w:pPr>
            <w:r w:rsidRPr="009E58C4">
              <w:t>K</w:t>
            </w:r>
            <w:r>
              <w:t>olek</w:t>
            </w:r>
            <w:r w:rsidRPr="009E58C4">
              <w:t>, J., &amp;</w:t>
            </w:r>
            <w:r>
              <w:t xml:space="preserve"> Jašek, R. (2014</w:t>
            </w:r>
            <w:r w:rsidRPr="009E58C4">
              <w:t>).</w:t>
            </w:r>
            <w:r w:rsidRPr="00AD50EE">
              <w:rPr>
                <w:szCs w:val="22"/>
              </w:rPr>
              <w:t xml:space="preserve"> A Time Performance Evaluation</w:t>
            </w:r>
            <w:r>
              <w:rPr>
                <w:szCs w:val="22"/>
              </w:rPr>
              <w:t xml:space="preserve"> </w:t>
            </w:r>
            <w:r w:rsidRPr="00AD50EE">
              <w:rPr>
                <w:szCs w:val="22"/>
              </w:rPr>
              <w:t>of</w:t>
            </w:r>
            <w:r>
              <w:rPr>
                <w:szCs w:val="22"/>
              </w:rPr>
              <w:t xml:space="preserve"> </w:t>
            </w:r>
            <w:r w:rsidRPr="00AD50EE">
              <w:rPr>
                <w:szCs w:val="22"/>
              </w:rPr>
              <w:t>the</w:t>
            </w:r>
            <w:r>
              <w:rPr>
                <w:szCs w:val="22"/>
              </w:rPr>
              <w:t xml:space="preserve"> </w:t>
            </w:r>
            <w:r w:rsidRPr="00AD50EE">
              <w:rPr>
                <w:szCs w:val="22"/>
              </w:rPr>
              <w:t>Soma</w:t>
            </w:r>
            <w:r>
              <w:rPr>
                <w:szCs w:val="22"/>
              </w:rPr>
              <w:t xml:space="preserve"> </w:t>
            </w:r>
            <w:r w:rsidRPr="00AD50EE">
              <w:rPr>
                <w:szCs w:val="22"/>
              </w:rPr>
              <w:t>Asynchronous</w:t>
            </w:r>
            <w:r>
              <w:rPr>
                <w:szCs w:val="22"/>
              </w:rPr>
              <w:t xml:space="preserve"> </w:t>
            </w:r>
            <w:r w:rsidRPr="00AD50EE">
              <w:rPr>
                <w:szCs w:val="22"/>
              </w:rPr>
              <w:t>Parallel</w:t>
            </w:r>
            <w:r>
              <w:rPr>
                <w:szCs w:val="22"/>
              </w:rPr>
              <w:t xml:space="preserve"> </w:t>
            </w:r>
            <w:r w:rsidRPr="00AD50EE">
              <w:rPr>
                <w:szCs w:val="22"/>
              </w:rPr>
              <w:t xml:space="preserve">Distribution in </w:t>
            </w:r>
            <w:r w:rsidRPr="006F552D">
              <w:rPr>
                <w:i/>
                <w:szCs w:val="22"/>
              </w:rPr>
              <w:t>Java and C#</w:t>
            </w:r>
            <w:r w:rsidRPr="00AD50EE">
              <w:rPr>
                <w:szCs w:val="22"/>
              </w:rPr>
              <w:t>. In Proceedings</w:t>
            </w:r>
            <w:r>
              <w:rPr>
                <w:szCs w:val="22"/>
              </w:rPr>
              <w:t xml:space="preserve"> </w:t>
            </w:r>
            <w:r w:rsidRPr="00AD50EE">
              <w:rPr>
                <w:szCs w:val="22"/>
              </w:rPr>
              <w:t>of</w:t>
            </w:r>
            <w:r>
              <w:rPr>
                <w:szCs w:val="22"/>
              </w:rPr>
              <w:t xml:space="preserve"> </w:t>
            </w:r>
            <w:r w:rsidRPr="00AD50EE">
              <w:rPr>
                <w:szCs w:val="22"/>
              </w:rPr>
              <w:t>the 25th International DAAAM Symposium „Intelligent</w:t>
            </w:r>
            <w:r>
              <w:rPr>
                <w:szCs w:val="22"/>
              </w:rPr>
              <w:t xml:space="preserve"> </w:t>
            </w:r>
            <w:r w:rsidRPr="00AD50EE">
              <w:rPr>
                <w:szCs w:val="22"/>
              </w:rPr>
              <w:t>Manufacturing</w:t>
            </w:r>
            <w:r>
              <w:rPr>
                <w:szCs w:val="22"/>
              </w:rPr>
              <w:t xml:space="preserve"> </w:t>
            </w:r>
            <w:r w:rsidRPr="00AD50EE">
              <w:rPr>
                <w:szCs w:val="22"/>
              </w:rPr>
              <w:t>&amp;</w:t>
            </w:r>
            <w:r>
              <w:rPr>
                <w:szCs w:val="22"/>
              </w:rPr>
              <w:t xml:space="preserve"> </w:t>
            </w:r>
            <w:r w:rsidRPr="00AD50EE">
              <w:rPr>
                <w:szCs w:val="22"/>
              </w:rPr>
              <w:t>Automation: Focus on Sustainability“ Vienna: DAAAM International Vienna. ISBN: 978-3-901509-99-5. ISSN: 2304-1382.</w:t>
            </w:r>
            <w:r w:rsidRPr="009E58C4">
              <w:t>(</w:t>
            </w:r>
            <w:r>
              <w:t>spolu</w:t>
            </w:r>
            <w:r w:rsidRPr="009E58C4">
              <w:t>autorský podíl 50%)</w:t>
            </w:r>
          </w:p>
          <w:p w:rsidR="006650ED" w:rsidRPr="00317771" w:rsidRDefault="006650ED" w:rsidP="006F4598">
            <w:pPr>
              <w:jc w:val="both"/>
              <w:rPr>
                <w:szCs w:val="22"/>
              </w:rPr>
            </w:pPr>
            <w:r w:rsidRPr="009E58C4">
              <w:t>K</w:t>
            </w:r>
            <w:r>
              <w:t>olek</w:t>
            </w:r>
            <w:r w:rsidRPr="009E58C4">
              <w:t>, J., &amp;</w:t>
            </w:r>
            <w:r>
              <w:t>Jašek, R. (2015</w:t>
            </w:r>
            <w:r w:rsidRPr="009E58C4">
              <w:t>).</w:t>
            </w:r>
            <w:r>
              <w:t xml:space="preserve"> </w:t>
            </w:r>
            <w:r>
              <w:rPr>
                <w:szCs w:val="22"/>
              </w:rPr>
              <w:t>A T</w:t>
            </w:r>
            <w:r w:rsidRPr="00AD50EE">
              <w:rPr>
                <w:szCs w:val="22"/>
              </w:rPr>
              <w:t>ime Performance Evaluation</w:t>
            </w:r>
            <w:r>
              <w:rPr>
                <w:szCs w:val="22"/>
              </w:rPr>
              <w:t xml:space="preserve"> </w:t>
            </w:r>
            <w:r w:rsidRPr="00AD50EE">
              <w:rPr>
                <w:szCs w:val="22"/>
              </w:rPr>
              <w:t>of</w:t>
            </w:r>
            <w:r>
              <w:rPr>
                <w:szCs w:val="22"/>
              </w:rPr>
              <w:t xml:space="preserve"> </w:t>
            </w:r>
            <w:r w:rsidRPr="00AD50EE">
              <w:rPr>
                <w:szCs w:val="22"/>
              </w:rPr>
              <w:t>the</w:t>
            </w:r>
            <w:r>
              <w:rPr>
                <w:szCs w:val="22"/>
              </w:rPr>
              <w:t xml:space="preserve"> </w:t>
            </w:r>
            <w:r w:rsidRPr="00AD50EE">
              <w:rPr>
                <w:szCs w:val="22"/>
              </w:rPr>
              <w:t>Soma</w:t>
            </w:r>
            <w:r>
              <w:rPr>
                <w:szCs w:val="22"/>
              </w:rPr>
              <w:t xml:space="preserve"> </w:t>
            </w:r>
            <w:r w:rsidRPr="00AD50EE">
              <w:rPr>
                <w:szCs w:val="22"/>
              </w:rPr>
              <w:t>Asynchronous</w:t>
            </w:r>
            <w:r>
              <w:rPr>
                <w:szCs w:val="22"/>
              </w:rPr>
              <w:t xml:space="preserve"> </w:t>
            </w:r>
            <w:r w:rsidRPr="00AD50EE">
              <w:rPr>
                <w:szCs w:val="22"/>
              </w:rPr>
              <w:t>Parallel</w:t>
            </w:r>
            <w:r>
              <w:rPr>
                <w:szCs w:val="22"/>
              </w:rPr>
              <w:t xml:space="preserve"> </w:t>
            </w:r>
            <w:r w:rsidRPr="00AD50EE">
              <w:rPr>
                <w:szCs w:val="22"/>
              </w:rPr>
              <w:t xml:space="preserve">Distribution in </w:t>
            </w:r>
            <w:r>
              <w:rPr>
                <w:i/>
                <w:szCs w:val="22"/>
              </w:rPr>
              <w:t xml:space="preserve">Java and C#, </w:t>
            </w:r>
            <w:r w:rsidRPr="006F552D">
              <w:rPr>
                <w:i/>
                <w:szCs w:val="22"/>
              </w:rPr>
              <w:t>Procedia Engineering</w:t>
            </w:r>
            <w:r w:rsidRPr="00AD50EE">
              <w:rPr>
                <w:szCs w:val="22"/>
              </w:rPr>
              <w:t>, Volume 100</w:t>
            </w:r>
            <w:r>
              <w:rPr>
                <w:szCs w:val="22"/>
              </w:rPr>
              <w:t xml:space="preserve">, 1672-1677. ISSN1877-7058. </w:t>
            </w:r>
            <w:r w:rsidRPr="009E58C4">
              <w:t>(</w:t>
            </w:r>
            <w:r>
              <w:t>spolu</w:t>
            </w:r>
            <w:r w:rsidRPr="009E58C4">
              <w:t>autorský podíl 50%)</w:t>
            </w:r>
          </w:p>
          <w:p w:rsidR="006650ED" w:rsidRPr="00252D49" w:rsidRDefault="006650ED" w:rsidP="006F4598">
            <w:pPr>
              <w:jc w:val="both"/>
            </w:pPr>
            <w:r w:rsidRPr="009E58C4">
              <w:t>K</w:t>
            </w:r>
            <w:r>
              <w:t>olek</w:t>
            </w:r>
            <w:r w:rsidRPr="009E58C4">
              <w:t xml:space="preserve">, J., </w:t>
            </w:r>
            <w:r>
              <w:t xml:space="preserve">Vařacha, P., </w:t>
            </w:r>
            <w:r w:rsidRPr="009E58C4">
              <w:t>&amp;</w:t>
            </w:r>
            <w:r>
              <w:t xml:space="preserve"> Jašek, R. (2012</w:t>
            </w:r>
            <w:r w:rsidRPr="009E58C4">
              <w:t>).</w:t>
            </w:r>
            <w:r w:rsidRPr="00AD50EE">
              <w:rPr>
                <w:szCs w:val="22"/>
              </w:rPr>
              <w:t xml:space="preserve"> A Computation</w:t>
            </w:r>
            <w:r>
              <w:rPr>
                <w:szCs w:val="22"/>
              </w:rPr>
              <w:t xml:space="preserve"> </w:t>
            </w:r>
            <w:r w:rsidRPr="00AD50EE">
              <w:rPr>
                <w:szCs w:val="22"/>
              </w:rPr>
              <w:t>Time</w:t>
            </w:r>
            <w:r>
              <w:rPr>
                <w:szCs w:val="22"/>
              </w:rPr>
              <w:t xml:space="preserve"> </w:t>
            </w:r>
            <w:r w:rsidRPr="00AD50EE">
              <w:rPr>
                <w:szCs w:val="22"/>
              </w:rPr>
              <w:t>Comparison</w:t>
            </w:r>
            <w:r>
              <w:rPr>
                <w:szCs w:val="22"/>
              </w:rPr>
              <w:t xml:space="preserve"> </w:t>
            </w:r>
            <w:r w:rsidRPr="00AD50EE">
              <w:rPr>
                <w:szCs w:val="22"/>
              </w:rPr>
              <w:t>of</w:t>
            </w:r>
            <w:r>
              <w:rPr>
                <w:szCs w:val="22"/>
              </w:rPr>
              <w:t xml:space="preserve"> </w:t>
            </w:r>
            <w:r w:rsidRPr="00AD50EE">
              <w:rPr>
                <w:szCs w:val="22"/>
              </w:rPr>
              <w:t>Self-Organising</w:t>
            </w:r>
            <w:r>
              <w:rPr>
                <w:szCs w:val="22"/>
              </w:rPr>
              <w:t xml:space="preserve"> </w:t>
            </w:r>
            <w:r w:rsidRPr="00AD50EE">
              <w:rPr>
                <w:szCs w:val="22"/>
              </w:rPr>
              <w:t>Migrating</w:t>
            </w:r>
            <w:r>
              <w:rPr>
                <w:szCs w:val="22"/>
              </w:rPr>
              <w:t xml:space="preserve"> </w:t>
            </w:r>
            <w:r w:rsidRPr="00AD50EE">
              <w:rPr>
                <w:szCs w:val="22"/>
              </w:rPr>
              <w:t xml:space="preserve">Algorithm in </w:t>
            </w:r>
            <w:r w:rsidRPr="006F552D">
              <w:rPr>
                <w:i/>
                <w:szCs w:val="22"/>
              </w:rPr>
              <w:t>Java and C#.</w:t>
            </w:r>
            <w:r w:rsidRPr="00AD50EE">
              <w:rPr>
                <w:szCs w:val="22"/>
              </w:rPr>
              <w:t xml:space="preserve"> In Proceedings</w:t>
            </w:r>
            <w:r>
              <w:rPr>
                <w:szCs w:val="22"/>
              </w:rPr>
              <w:t xml:space="preserve"> </w:t>
            </w:r>
            <w:r w:rsidRPr="00AD50EE">
              <w:rPr>
                <w:szCs w:val="22"/>
              </w:rPr>
              <w:t>of</w:t>
            </w:r>
            <w:r>
              <w:rPr>
                <w:szCs w:val="22"/>
              </w:rPr>
              <w:t xml:space="preserve"> </w:t>
            </w:r>
            <w:r w:rsidRPr="00AD50EE">
              <w:rPr>
                <w:szCs w:val="22"/>
              </w:rPr>
              <w:t>the 3rd European</w:t>
            </w:r>
            <w:r>
              <w:rPr>
                <w:szCs w:val="22"/>
              </w:rPr>
              <w:t xml:space="preserve"> </w:t>
            </w:r>
            <w:r w:rsidRPr="00AD50EE">
              <w:rPr>
                <w:szCs w:val="22"/>
              </w:rPr>
              <w:t>Conference</w:t>
            </w:r>
            <w:r>
              <w:rPr>
                <w:szCs w:val="22"/>
              </w:rPr>
              <w:t xml:space="preserve"> </w:t>
            </w:r>
            <w:r w:rsidRPr="00AD50EE">
              <w:rPr>
                <w:szCs w:val="22"/>
              </w:rPr>
              <w:t>for</w:t>
            </w:r>
            <w:r>
              <w:rPr>
                <w:szCs w:val="22"/>
              </w:rPr>
              <w:t xml:space="preserve"> </w:t>
            </w:r>
            <w:r w:rsidRPr="00AD50EE">
              <w:rPr>
                <w:szCs w:val="22"/>
              </w:rPr>
              <w:t>the</w:t>
            </w:r>
            <w:r>
              <w:rPr>
                <w:szCs w:val="22"/>
              </w:rPr>
              <w:t xml:space="preserve"> </w:t>
            </w:r>
            <w:r w:rsidRPr="00AD50EE">
              <w:rPr>
                <w:szCs w:val="22"/>
              </w:rPr>
              <w:t>Applied</w:t>
            </w:r>
            <w:r>
              <w:rPr>
                <w:szCs w:val="22"/>
              </w:rPr>
              <w:t xml:space="preserve"> Mathematics and Informatics</w:t>
            </w:r>
            <w:r w:rsidRPr="00AD50EE">
              <w:rPr>
                <w:szCs w:val="22"/>
              </w:rPr>
              <w:t>, p. 161-16</w:t>
            </w:r>
            <w:r>
              <w:rPr>
                <w:szCs w:val="22"/>
              </w:rPr>
              <w:t>6. ISBN/ISSN: 978-1-61804-148-7 (</w:t>
            </w:r>
            <w:r>
              <w:t>spoluautorský podíl 35</w:t>
            </w:r>
            <w:r w:rsidRPr="009E58C4">
              <w:t>%)</w:t>
            </w:r>
          </w:p>
          <w:p w:rsidR="006650ED" w:rsidRPr="003D4A0E" w:rsidRDefault="006650ED" w:rsidP="006F4598">
            <w:pPr>
              <w:jc w:val="both"/>
            </w:pPr>
            <w:r w:rsidRPr="009E58C4">
              <w:t>K</w:t>
            </w:r>
            <w:r>
              <w:t>olek</w:t>
            </w:r>
            <w:r w:rsidRPr="009E58C4">
              <w:t xml:space="preserve">, J., </w:t>
            </w:r>
            <w:r>
              <w:t xml:space="preserve">Vařacha, P., </w:t>
            </w:r>
            <w:r w:rsidRPr="009E58C4">
              <w:t>&amp;</w:t>
            </w:r>
            <w:r>
              <w:t xml:space="preserve"> Motýl, I.(2013</w:t>
            </w:r>
            <w:r w:rsidRPr="009E58C4">
              <w:t>).</w:t>
            </w:r>
            <w:r w:rsidRPr="00AD50EE">
              <w:rPr>
                <w:szCs w:val="22"/>
              </w:rPr>
              <w:t xml:space="preserve"> Performance Evaluationofthe SOMA AsynchronouslyParallelDistribution. </w:t>
            </w:r>
            <w:r w:rsidRPr="00DB0A13">
              <w:rPr>
                <w:i/>
                <w:szCs w:val="22"/>
              </w:rPr>
              <w:t>International Journal of Mathematics and Computers in Simulation</w:t>
            </w:r>
            <w:r w:rsidRPr="00AD50EE">
              <w:rPr>
                <w:szCs w:val="22"/>
              </w:rPr>
              <w:t xml:space="preserve">. </w:t>
            </w:r>
            <w:r>
              <w:rPr>
                <w:szCs w:val="22"/>
              </w:rPr>
              <w:t>7(1)</w:t>
            </w:r>
            <w:r w:rsidRPr="00AD50EE">
              <w:rPr>
                <w:szCs w:val="22"/>
              </w:rPr>
              <w:t>, s. 50-58. ISSN 1998-0159.</w:t>
            </w:r>
            <w:r w:rsidRPr="009E58C4">
              <w:t>(</w:t>
            </w:r>
            <w:r>
              <w:t>spoluautorský podíl 40</w:t>
            </w:r>
            <w:r w:rsidRPr="009E58C4">
              <w:t>%)</w:t>
            </w:r>
          </w:p>
        </w:tc>
      </w:tr>
      <w:tr w:rsidR="006650ED" w:rsidTr="006F4598">
        <w:trPr>
          <w:trHeight w:val="218"/>
        </w:trPr>
        <w:tc>
          <w:tcPr>
            <w:tcW w:w="9859" w:type="dxa"/>
            <w:gridSpan w:val="11"/>
            <w:shd w:val="clear" w:color="auto" w:fill="F7CAAC"/>
          </w:tcPr>
          <w:p w:rsidR="006650ED" w:rsidRDefault="006650ED" w:rsidP="006F4598">
            <w:pPr>
              <w:rPr>
                <w:b/>
              </w:rPr>
            </w:pPr>
            <w:r>
              <w:rPr>
                <w:b/>
              </w:rPr>
              <w:t>Působení v zahraničí</w:t>
            </w:r>
          </w:p>
        </w:tc>
      </w:tr>
      <w:tr w:rsidR="006650ED" w:rsidTr="006F4598">
        <w:trPr>
          <w:trHeight w:val="328"/>
        </w:trPr>
        <w:tc>
          <w:tcPr>
            <w:tcW w:w="9859" w:type="dxa"/>
            <w:gridSpan w:val="11"/>
          </w:tcPr>
          <w:p w:rsidR="006650ED" w:rsidRPr="00AF28C0" w:rsidRDefault="006650ED" w:rsidP="006F4598"/>
        </w:tc>
      </w:tr>
      <w:tr w:rsidR="006650ED" w:rsidTr="006F4598">
        <w:trPr>
          <w:cantSplit/>
          <w:trHeight w:val="470"/>
        </w:trPr>
        <w:tc>
          <w:tcPr>
            <w:tcW w:w="2518" w:type="dxa"/>
            <w:shd w:val="clear" w:color="auto" w:fill="F7CAAC"/>
          </w:tcPr>
          <w:p w:rsidR="006650ED" w:rsidRDefault="006650ED" w:rsidP="006F4598">
            <w:pPr>
              <w:jc w:val="both"/>
              <w:rPr>
                <w:b/>
              </w:rPr>
            </w:pPr>
            <w:r>
              <w:rPr>
                <w:b/>
              </w:rPr>
              <w:t xml:space="preserve">Podpis </w:t>
            </w:r>
          </w:p>
        </w:tc>
        <w:tc>
          <w:tcPr>
            <w:tcW w:w="4536" w:type="dxa"/>
            <w:gridSpan w:val="5"/>
          </w:tcPr>
          <w:p w:rsidR="006650ED" w:rsidRDefault="006650ED" w:rsidP="006F4598">
            <w:pPr>
              <w:jc w:val="both"/>
            </w:pPr>
            <w:r>
              <w:t>Jan Kolek v. r.</w:t>
            </w:r>
          </w:p>
        </w:tc>
        <w:tc>
          <w:tcPr>
            <w:tcW w:w="786" w:type="dxa"/>
            <w:gridSpan w:val="2"/>
            <w:shd w:val="clear" w:color="auto" w:fill="F7CAAC"/>
          </w:tcPr>
          <w:p w:rsidR="006650ED" w:rsidRDefault="006650ED" w:rsidP="006F4598">
            <w:pPr>
              <w:jc w:val="both"/>
            </w:pPr>
            <w:r>
              <w:rPr>
                <w:b/>
              </w:rPr>
              <w:t>datum</w:t>
            </w:r>
          </w:p>
        </w:tc>
        <w:tc>
          <w:tcPr>
            <w:tcW w:w="2019" w:type="dxa"/>
            <w:gridSpan w:val="3"/>
          </w:tcPr>
          <w:p w:rsidR="006650ED" w:rsidRDefault="00F320F3" w:rsidP="006F4598">
            <w:r>
              <w:t>15. 6. 2018</w:t>
            </w:r>
          </w:p>
        </w:tc>
      </w:tr>
    </w:tbl>
    <w:p w:rsidR="006650ED" w:rsidRDefault="006650ED"/>
    <w:p w:rsidR="00426510" w:rsidRDefault="00426510">
      <w:pPr>
        <w:spacing w:after="200" w:line="276" w:lineRule="auto"/>
      </w:pPr>
      <w:r>
        <w:br w:type="page"/>
      </w:r>
    </w:p>
    <w:tbl>
      <w:tblPr>
        <w:tblpPr w:leftFromText="141" w:rightFromText="141" w:vertAnchor="text" w:horzAnchor="margin" w:tblpY="17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26510" w:rsidTr="006F4598">
        <w:tc>
          <w:tcPr>
            <w:tcW w:w="9859" w:type="dxa"/>
            <w:gridSpan w:val="11"/>
            <w:tcBorders>
              <w:bottom w:val="double" w:sz="4" w:space="0" w:color="auto"/>
            </w:tcBorders>
            <w:shd w:val="clear" w:color="auto" w:fill="BDD6EE"/>
          </w:tcPr>
          <w:p w:rsidR="00426510" w:rsidRDefault="00426510" w:rsidP="006F4598">
            <w:pPr>
              <w:jc w:val="both"/>
              <w:rPr>
                <w:b/>
                <w:sz w:val="28"/>
              </w:rPr>
            </w:pPr>
            <w:r>
              <w:rPr>
                <w:b/>
                <w:sz w:val="28"/>
              </w:rPr>
              <w:lastRenderedPageBreak/>
              <w:t>C-I – Personální zabezpečení</w:t>
            </w:r>
          </w:p>
        </w:tc>
      </w:tr>
      <w:tr w:rsidR="00426510" w:rsidTr="006F4598">
        <w:tc>
          <w:tcPr>
            <w:tcW w:w="2518" w:type="dxa"/>
            <w:tcBorders>
              <w:top w:val="double" w:sz="4" w:space="0" w:color="auto"/>
            </w:tcBorders>
            <w:shd w:val="clear" w:color="auto" w:fill="F7CAAC"/>
          </w:tcPr>
          <w:p w:rsidR="00426510" w:rsidRDefault="00426510" w:rsidP="006F4598">
            <w:pPr>
              <w:jc w:val="both"/>
              <w:rPr>
                <w:b/>
              </w:rPr>
            </w:pPr>
            <w:r>
              <w:rPr>
                <w:b/>
              </w:rPr>
              <w:t>Vysoká škola</w:t>
            </w:r>
          </w:p>
        </w:tc>
        <w:tc>
          <w:tcPr>
            <w:tcW w:w="7341" w:type="dxa"/>
            <w:gridSpan w:val="10"/>
          </w:tcPr>
          <w:p w:rsidR="00426510" w:rsidRDefault="00426510" w:rsidP="006F4598">
            <w:pPr>
              <w:jc w:val="both"/>
            </w:pPr>
            <w:r>
              <w:t>Univerzita Tomáše Bati ve Zlíně</w:t>
            </w:r>
          </w:p>
        </w:tc>
      </w:tr>
      <w:tr w:rsidR="00426510" w:rsidTr="006F4598">
        <w:tc>
          <w:tcPr>
            <w:tcW w:w="2518" w:type="dxa"/>
            <w:shd w:val="clear" w:color="auto" w:fill="F7CAAC"/>
          </w:tcPr>
          <w:p w:rsidR="00426510" w:rsidRDefault="00426510" w:rsidP="006F4598">
            <w:pPr>
              <w:jc w:val="both"/>
              <w:rPr>
                <w:b/>
              </w:rPr>
            </w:pPr>
            <w:r>
              <w:rPr>
                <w:b/>
              </w:rPr>
              <w:t>Součást vysoké školy</w:t>
            </w:r>
          </w:p>
        </w:tc>
        <w:tc>
          <w:tcPr>
            <w:tcW w:w="7341" w:type="dxa"/>
            <w:gridSpan w:val="10"/>
          </w:tcPr>
          <w:p w:rsidR="00426510" w:rsidRDefault="00426510" w:rsidP="006F4598">
            <w:pPr>
              <w:jc w:val="both"/>
            </w:pPr>
            <w:r>
              <w:t>Fakulta humanitních studií</w:t>
            </w:r>
          </w:p>
        </w:tc>
      </w:tr>
      <w:tr w:rsidR="00426510" w:rsidTr="006F4598">
        <w:tc>
          <w:tcPr>
            <w:tcW w:w="2518" w:type="dxa"/>
            <w:shd w:val="clear" w:color="auto" w:fill="F7CAAC"/>
          </w:tcPr>
          <w:p w:rsidR="00426510" w:rsidRDefault="00426510" w:rsidP="006F4598">
            <w:pPr>
              <w:jc w:val="both"/>
              <w:rPr>
                <w:b/>
              </w:rPr>
            </w:pPr>
            <w:r>
              <w:rPr>
                <w:b/>
              </w:rPr>
              <w:t>Název studijního programu</w:t>
            </w:r>
          </w:p>
        </w:tc>
        <w:tc>
          <w:tcPr>
            <w:tcW w:w="7341" w:type="dxa"/>
            <w:gridSpan w:val="10"/>
          </w:tcPr>
          <w:p w:rsidR="00426510" w:rsidRDefault="00426510" w:rsidP="006F4598">
            <w:pPr>
              <w:jc w:val="both"/>
            </w:pPr>
            <w:r>
              <w:t>Andragogika</w:t>
            </w:r>
          </w:p>
        </w:tc>
      </w:tr>
      <w:tr w:rsidR="00426510" w:rsidTr="006F4598">
        <w:tc>
          <w:tcPr>
            <w:tcW w:w="2518" w:type="dxa"/>
            <w:shd w:val="clear" w:color="auto" w:fill="F7CAAC"/>
          </w:tcPr>
          <w:p w:rsidR="00426510" w:rsidRDefault="00426510" w:rsidP="006F4598">
            <w:pPr>
              <w:jc w:val="both"/>
              <w:rPr>
                <w:b/>
              </w:rPr>
            </w:pPr>
            <w:r>
              <w:rPr>
                <w:b/>
              </w:rPr>
              <w:t>Jméno a příjmení</w:t>
            </w:r>
          </w:p>
        </w:tc>
        <w:tc>
          <w:tcPr>
            <w:tcW w:w="4536" w:type="dxa"/>
            <w:gridSpan w:val="5"/>
          </w:tcPr>
          <w:p w:rsidR="00426510" w:rsidRPr="00575CE0" w:rsidRDefault="00426510" w:rsidP="006F4598">
            <w:pPr>
              <w:jc w:val="both"/>
            </w:pPr>
            <w:r w:rsidRPr="00575CE0">
              <w:t xml:space="preserve">Věra Kozáková </w:t>
            </w:r>
          </w:p>
        </w:tc>
        <w:tc>
          <w:tcPr>
            <w:tcW w:w="709" w:type="dxa"/>
            <w:shd w:val="clear" w:color="auto" w:fill="F7CAAC"/>
          </w:tcPr>
          <w:p w:rsidR="00426510" w:rsidRDefault="00426510" w:rsidP="006F4598">
            <w:pPr>
              <w:jc w:val="both"/>
              <w:rPr>
                <w:b/>
              </w:rPr>
            </w:pPr>
            <w:r>
              <w:rPr>
                <w:b/>
              </w:rPr>
              <w:t>Tituly</w:t>
            </w:r>
          </w:p>
        </w:tc>
        <w:tc>
          <w:tcPr>
            <w:tcW w:w="2096" w:type="dxa"/>
            <w:gridSpan w:val="4"/>
          </w:tcPr>
          <w:p w:rsidR="00426510" w:rsidRDefault="00426510" w:rsidP="006F4598">
            <w:pPr>
              <w:jc w:val="both"/>
            </w:pPr>
            <w:r>
              <w:t>Mgr., Ph.D.</w:t>
            </w:r>
          </w:p>
        </w:tc>
      </w:tr>
      <w:tr w:rsidR="00426510" w:rsidTr="006F4598">
        <w:tc>
          <w:tcPr>
            <w:tcW w:w="2518" w:type="dxa"/>
            <w:shd w:val="clear" w:color="auto" w:fill="F7CAAC"/>
          </w:tcPr>
          <w:p w:rsidR="00426510" w:rsidRDefault="00426510" w:rsidP="006F4598">
            <w:pPr>
              <w:jc w:val="both"/>
              <w:rPr>
                <w:b/>
              </w:rPr>
            </w:pPr>
            <w:r>
              <w:rPr>
                <w:b/>
              </w:rPr>
              <w:t>Rok narození</w:t>
            </w:r>
          </w:p>
        </w:tc>
        <w:tc>
          <w:tcPr>
            <w:tcW w:w="829" w:type="dxa"/>
          </w:tcPr>
          <w:p w:rsidR="00426510" w:rsidRDefault="00426510" w:rsidP="006F4598">
            <w:pPr>
              <w:jc w:val="both"/>
            </w:pPr>
            <w:r>
              <w:t>1957</w:t>
            </w:r>
          </w:p>
        </w:tc>
        <w:tc>
          <w:tcPr>
            <w:tcW w:w="1721" w:type="dxa"/>
            <w:shd w:val="clear" w:color="auto" w:fill="F7CAAC"/>
          </w:tcPr>
          <w:p w:rsidR="00426510" w:rsidRDefault="00426510" w:rsidP="006F4598">
            <w:pPr>
              <w:jc w:val="both"/>
              <w:rPr>
                <w:b/>
              </w:rPr>
            </w:pPr>
            <w:r>
              <w:rPr>
                <w:b/>
              </w:rPr>
              <w:t>typ vztahu k VŠ</w:t>
            </w:r>
          </w:p>
        </w:tc>
        <w:tc>
          <w:tcPr>
            <w:tcW w:w="992" w:type="dxa"/>
            <w:gridSpan w:val="2"/>
          </w:tcPr>
          <w:p w:rsidR="00426510" w:rsidRDefault="00426510" w:rsidP="006F4598">
            <w:pPr>
              <w:jc w:val="both"/>
            </w:pPr>
            <w:r>
              <w:t xml:space="preserve">pp </w:t>
            </w:r>
          </w:p>
        </w:tc>
        <w:tc>
          <w:tcPr>
            <w:tcW w:w="994" w:type="dxa"/>
            <w:shd w:val="clear" w:color="auto" w:fill="F7CAAC"/>
          </w:tcPr>
          <w:p w:rsidR="00426510" w:rsidRDefault="00426510" w:rsidP="006F4598">
            <w:pPr>
              <w:jc w:val="both"/>
              <w:rPr>
                <w:b/>
              </w:rPr>
            </w:pPr>
            <w:r>
              <w:rPr>
                <w:b/>
              </w:rPr>
              <w:t>rozsah</w:t>
            </w:r>
          </w:p>
        </w:tc>
        <w:tc>
          <w:tcPr>
            <w:tcW w:w="709" w:type="dxa"/>
          </w:tcPr>
          <w:p w:rsidR="00426510" w:rsidRDefault="00426510" w:rsidP="006F4598">
            <w:pPr>
              <w:jc w:val="both"/>
            </w:pPr>
            <w:r>
              <w:t xml:space="preserve">40 </w:t>
            </w:r>
          </w:p>
        </w:tc>
        <w:tc>
          <w:tcPr>
            <w:tcW w:w="709" w:type="dxa"/>
            <w:gridSpan w:val="2"/>
            <w:shd w:val="clear" w:color="auto" w:fill="F7CAAC"/>
          </w:tcPr>
          <w:p w:rsidR="00426510" w:rsidRDefault="00426510" w:rsidP="006F4598">
            <w:pPr>
              <w:jc w:val="both"/>
              <w:rPr>
                <w:b/>
              </w:rPr>
            </w:pPr>
            <w:r>
              <w:rPr>
                <w:b/>
              </w:rPr>
              <w:t>do kdy</w:t>
            </w:r>
          </w:p>
        </w:tc>
        <w:tc>
          <w:tcPr>
            <w:tcW w:w="1387" w:type="dxa"/>
            <w:gridSpan w:val="2"/>
          </w:tcPr>
          <w:p w:rsidR="00426510" w:rsidRDefault="00426510" w:rsidP="006F4598">
            <w:pPr>
              <w:jc w:val="both"/>
            </w:pPr>
            <w:r>
              <w:t xml:space="preserve">N </w:t>
            </w:r>
          </w:p>
        </w:tc>
      </w:tr>
      <w:tr w:rsidR="00426510" w:rsidTr="006F4598">
        <w:tc>
          <w:tcPr>
            <w:tcW w:w="5068" w:type="dxa"/>
            <w:gridSpan w:val="3"/>
            <w:shd w:val="clear" w:color="auto" w:fill="F7CAAC"/>
          </w:tcPr>
          <w:p w:rsidR="00426510" w:rsidRDefault="00426510" w:rsidP="006F4598">
            <w:pPr>
              <w:jc w:val="both"/>
              <w:rPr>
                <w:b/>
              </w:rPr>
            </w:pPr>
            <w:r>
              <w:rPr>
                <w:b/>
              </w:rPr>
              <w:t>Typ vztahu na součásti VŠ, která uskutečňuje st. program</w:t>
            </w:r>
          </w:p>
        </w:tc>
        <w:tc>
          <w:tcPr>
            <w:tcW w:w="992" w:type="dxa"/>
            <w:gridSpan w:val="2"/>
          </w:tcPr>
          <w:p w:rsidR="00426510" w:rsidRDefault="00426510" w:rsidP="006F4598">
            <w:pPr>
              <w:jc w:val="both"/>
            </w:pPr>
            <w:r>
              <w:t>pp</w:t>
            </w:r>
          </w:p>
        </w:tc>
        <w:tc>
          <w:tcPr>
            <w:tcW w:w="994" w:type="dxa"/>
            <w:shd w:val="clear" w:color="auto" w:fill="F7CAAC"/>
          </w:tcPr>
          <w:p w:rsidR="00426510" w:rsidRDefault="00426510" w:rsidP="006F4598">
            <w:pPr>
              <w:jc w:val="both"/>
              <w:rPr>
                <w:b/>
              </w:rPr>
            </w:pPr>
            <w:r>
              <w:rPr>
                <w:b/>
              </w:rPr>
              <w:t>rozsah</w:t>
            </w:r>
          </w:p>
        </w:tc>
        <w:tc>
          <w:tcPr>
            <w:tcW w:w="709" w:type="dxa"/>
          </w:tcPr>
          <w:p w:rsidR="00426510" w:rsidRDefault="00426510" w:rsidP="006F4598">
            <w:pPr>
              <w:jc w:val="both"/>
            </w:pPr>
            <w:r>
              <w:t>40</w:t>
            </w:r>
          </w:p>
        </w:tc>
        <w:tc>
          <w:tcPr>
            <w:tcW w:w="709" w:type="dxa"/>
            <w:gridSpan w:val="2"/>
            <w:shd w:val="clear" w:color="auto" w:fill="F7CAAC"/>
          </w:tcPr>
          <w:p w:rsidR="00426510" w:rsidRDefault="00426510" w:rsidP="006F4598">
            <w:pPr>
              <w:jc w:val="both"/>
              <w:rPr>
                <w:b/>
              </w:rPr>
            </w:pPr>
            <w:r>
              <w:rPr>
                <w:b/>
              </w:rPr>
              <w:t>do kdy</w:t>
            </w:r>
          </w:p>
        </w:tc>
        <w:tc>
          <w:tcPr>
            <w:tcW w:w="1387" w:type="dxa"/>
            <w:gridSpan w:val="2"/>
          </w:tcPr>
          <w:p w:rsidR="00426510" w:rsidRDefault="00426510" w:rsidP="006F4598">
            <w:pPr>
              <w:jc w:val="both"/>
            </w:pPr>
            <w:r>
              <w:t>N</w:t>
            </w:r>
          </w:p>
        </w:tc>
      </w:tr>
      <w:tr w:rsidR="00426510" w:rsidTr="006F4598">
        <w:tc>
          <w:tcPr>
            <w:tcW w:w="6060" w:type="dxa"/>
            <w:gridSpan w:val="5"/>
            <w:shd w:val="clear" w:color="auto" w:fill="F7CAAC"/>
          </w:tcPr>
          <w:p w:rsidR="00426510" w:rsidRDefault="00426510" w:rsidP="006F4598">
            <w:pPr>
              <w:jc w:val="both"/>
            </w:pPr>
            <w:r>
              <w:rPr>
                <w:b/>
              </w:rPr>
              <w:t>Další současná působení jako akademický pracovník na jiných VŠ</w:t>
            </w:r>
          </w:p>
        </w:tc>
        <w:tc>
          <w:tcPr>
            <w:tcW w:w="1703" w:type="dxa"/>
            <w:gridSpan w:val="2"/>
            <w:shd w:val="clear" w:color="auto" w:fill="F7CAAC"/>
          </w:tcPr>
          <w:p w:rsidR="00426510" w:rsidRDefault="00426510" w:rsidP="006F4598">
            <w:pPr>
              <w:jc w:val="both"/>
              <w:rPr>
                <w:b/>
              </w:rPr>
            </w:pPr>
            <w:r>
              <w:rPr>
                <w:b/>
              </w:rPr>
              <w:t xml:space="preserve">typ prac. </w:t>
            </w:r>
            <w:proofErr w:type="gramStart"/>
            <w:r>
              <w:rPr>
                <w:b/>
              </w:rPr>
              <w:t>vztahu</w:t>
            </w:r>
            <w:proofErr w:type="gramEnd"/>
          </w:p>
        </w:tc>
        <w:tc>
          <w:tcPr>
            <w:tcW w:w="2096" w:type="dxa"/>
            <w:gridSpan w:val="4"/>
            <w:shd w:val="clear" w:color="auto" w:fill="F7CAAC"/>
          </w:tcPr>
          <w:p w:rsidR="00426510" w:rsidRDefault="00426510" w:rsidP="006F4598">
            <w:pPr>
              <w:jc w:val="both"/>
              <w:rPr>
                <w:b/>
              </w:rPr>
            </w:pPr>
            <w:r>
              <w:rPr>
                <w:b/>
              </w:rPr>
              <w:t>rozsah</w:t>
            </w:r>
          </w:p>
        </w:tc>
      </w:tr>
      <w:tr w:rsidR="00426510" w:rsidTr="006F4598">
        <w:tc>
          <w:tcPr>
            <w:tcW w:w="6060" w:type="dxa"/>
            <w:gridSpan w:val="5"/>
          </w:tcPr>
          <w:p w:rsidR="00426510" w:rsidRDefault="00426510" w:rsidP="006F4598">
            <w:pPr>
              <w:jc w:val="both"/>
            </w:pPr>
          </w:p>
        </w:tc>
        <w:tc>
          <w:tcPr>
            <w:tcW w:w="1703" w:type="dxa"/>
            <w:gridSpan w:val="2"/>
          </w:tcPr>
          <w:p w:rsidR="00426510" w:rsidRDefault="00B55830" w:rsidP="006F4598">
            <w:pPr>
              <w:jc w:val="both"/>
            </w:pPr>
            <w:r>
              <w:t>Nemá</w:t>
            </w:r>
          </w:p>
        </w:tc>
        <w:tc>
          <w:tcPr>
            <w:tcW w:w="2096" w:type="dxa"/>
            <w:gridSpan w:val="4"/>
          </w:tcPr>
          <w:p w:rsidR="00426510" w:rsidRDefault="00426510" w:rsidP="006F4598">
            <w:pPr>
              <w:jc w:val="both"/>
            </w:pPr>
          </w:p>
        </w:tc>
      </w:tr>
      <w:tr w:rsidR="00426510" w:rsidTr="006F4598">
        <w:tc>
          <w:tcPr>
            <w:tcW w:w="6060" w:type="dxa"/>
            <w:gridSpan w:val="5"/>
          </w:tcPr>
          <w:p w:rsidR="00426510" w:rsidRDefault="00426510" w:rsidP="006F4598">
            <w:pPr>
              <w:jc w:val="both"/>
            </w:pPr>
          </w:p>
        </w:tc>
        <w:tc>
          <w:tcPr>
            <w:tcW w:w="1703" w:type="dxa"/>
            <w:gridSpan w:val="2"/>
          </w:tcPr>
          <w:p w:rsidR="00426510" w:rsidRDefault="00426510" w:rsidP="006F4598">
            <w:pPr>
              <w:jc w:val="both"/>
            </w:pPr>
          </w:p>
        </w:tc>
        <w:tc>
          <w:tcPr>
            <w:tcW w:w="2096" w:type="dxa"/>
            <w:gridSpan w:val="4"/>
          </w:tcPr>
          <w:p w:rsidR="00426510" w:rsidRDefault="00426510" w:rsidP="006F4598">
            <w:pPr>
              <w:jc w:val="both"/>
            </w:pPr>
          </w:p>
        </w:tc>
      </w:tr>
      <w:tr w:rsidR="00426510" w:rsidTr="006F4598">
        <w:tc>
          <w:tcPr>
            <w:tcW w:w="6060" w:type="dxa"/>
            <w:gridSpan w:val="5"/>
          </w:tcPr>
          <w:p w:rsidR="00426510" w:rsidRDefault="00426510" w:rsidP="006F4598">
            <w:pPr>
              <w:jc w:val="both"/>
            </w:pPr>
          </w:p>
        </w:tc>
        <w:tc>
          <w:tcPr>
            <w:tcW w:w="1703" w:type="dxa"/>
            <w:gridSpan w:val="2"/>
          </w:tcPr>
          <w:p w:rsidR="00426510" w:rsidRDefault="00426510" w:rsidP="006F4598">
            <w:pPr>
              <w:jc w:val="both"/>
            </w:pPr>
          </w:p>
        </w:tc>
        <w:tc>
          <w:tcPr>
            <w:tcW w:w="2096" w:type="dxa"/>
            <w:gridSpan w:val="4"/>
          </w:tcPr>
          <w:p w:rsidR="00426510" w:rsidRDefault="00426510" w:rsidP="006F4598">
            <w:pPr>
              <w:jc w:val="both"/>
            </w:pPr>
          </w:p>
        </w:tc>
      </w:tr>
      <w:tr w:rsidR="00426510" w:rsidTr="006F4598">
        <w:tc>
          <w:tcPr>
            <w:tcW w:w="6060" w:type="dxa"/>
            <w:gridSpan w:val="5"/>
          </w:tcPr>
          <w:p w:rsidR="00426510" w:rsidRDefault="00426510" w:rsidP="006F4598">
            <w:pPr>
              <w:jc w:val="both"/>
            </w:pPr>
          </w:p>
        </w:tc>
        <w:tc>
          <w:tcPr>
            <w:tcW w:w="1703" w:type="dxa"/>
            <w:gridSpan w:val="2"/>
          </w:tcPr>
          <w:p w:rsidR="00426510" w:rsidRDefault="00426510" w:rsidP="006F4598">
            <w:pPr>
              <w:jc w:val="both"/>
            </w:pPr>
          </w:p>
        </w:tc>
        <w:tc>
          <w:tcPr>
            <w:tcW w:w="2096" w:type="dxa"/>
            <w:gridSpan w:val="4"/>
          </w:tcPr>
          <w:p w:rsidR="00426510" w:rsidRDefault="00426510" w:rsidP="006F4598">
            <w:pPr>
              <w:jc w:val="both"/>
            </w:pPr>
          </w:p>
        </w:tc>
      </w:tr>
      <w:tr w:rsidR="00426510" w:rsidTr="006F4598">
        <w:tc>
          <w:tcPr>
            <w:tcW w:w="9859" w:type="dxa"/>
            <w:gridSpan w:val="11"/>
            <w:shd w:val="clear" w:color="auto" w:fill="F7CAAC"/>
          </w:tcPr>
          <w:p w:rsidR="00426510" w:rsidRDefault="00426510" w:rsidP="006F4598">
            <w:pPr>
              <w:jc w:val="both"/>
            </w:pPr>
            <w:r>
              <w:rPr>
                <w:b/>
              </w:rPr>
              <w:t>Předměty příslušného studijního programu a způsob zapojení do jejich výuky, příp. další zapojení do uskutečňování studijního programu</w:t>
            </w:r>
          </w:p>
        </w:tc>
      </w:tr>
      <w:tr w:rsidR="00426510" w:rsidTr="006F4598">
        <w:trPr>
          <w:trHeight w:val="330"/>
        </w:trPr>
        <w:tc>
          <w:tcPr>
            <w:tcW w:w="9859" w:type="dxa"/>
            <w:gridSpan w:val="11"/>
            <w:tcBorders>
              <w:top w:val="nil"/>
            </w:tcBorders>
          </w:tcPr>
          <w:p w:rsidR="00426510" w:rsidRDefault="00426510" w:rsidP="006F4598">
            <w:pPr>
              <w:jc w:val="both"/>
            </w:pPr>
            <w:r>
              <w:t>Cizí jazyk 1, Cizí jazyk 2, Cizí jazyk 3 (němčina, vyučující).</w:t>
            </w:r>
          </w:p>
        </w:tc>
      </w:tr>
      <w:tr w:rsidR="00426510" w:rsidTr="006F4598">
        <w:tc>
          <w:tcPr>
            <w:tcW w:w="9859" w:type="dxa"/>
            <w:gridSpan w:val="11"/>
            <w:shd w:val="clear" w:color="auto" w:fill="F7CAAC"/>
          </w:tcPr>
          <w:p w:rsidR="00426510" w:rsidRDefault="00426510" w:rsidP="006F4598">
            <w:pPr>
              <w:jc w:val="both"/>
            </w:pPr>
            <w:r>
              <w:rPr>
                <w:b/>
              </w:rPr>
              <w:t xml:space="preserve">Údaje o vzdělání na VŠ </w:t>
            </w:r>
          </w:p>
        </w:tc>
      </w:tr>
      <w:tr w:rsidR="00426510" w:rsidTr="006F4598">
        <w:trPr>
          <w:trHeight w:val="307"/>
        </w:trPr>
        <w:tc>
          <w:tcPr>
            <w:tcW w:w="9859" w:type="dxa"/>
            <w:gridSpan w:val="11"/>
          </w:tcPr>
          <w:p w:rsidR="00426510" w:rsidRPr="007D2C66" w:rsidRDefault="00426510" w:rsidP="006F4598">
            <w:pPr>
              <w:jc w:val="both"/>
            </w:pPr>
            <w:r>
              <w:t>Ruský jazyk, 2003, PU v Olomouci, FF. (Ph.D.)</w:t>
            </w:r>
          </w:p>
        </w:tc>
      </w:tr>
      <w:tr w:rsidR="00426510" w:rsidTr="006F4598">
        <w:tc>
          <w:tcPr>
            <w:tcW w:w="9859" w:type="dxa"/>
            <w:gridSpan w:val="11"/>
            <w:shd w:val="clear" w:color="auto" w:fill="F7CAAC"/>
          </w:tcPr>
          <w:p w:rsidR="00426510" w:rsidRDefault="00426510" w:rsidP="006F4598">
            <w:pPr>
              <w:jc w:val="both"/>
              <w:rPr>
                <w:b/>
              </w:rPr>
            </w:pPr>
            <w:r>
              <w:rPr>
                <w:b/>
              </w:rPr>
              <w:t>Údaje o odborném působení od absolvování VŠ</w:t>
            </w:r>
          </w:p>
        </w:tc>
      </w:tr>
      <w:tr w:rsidR="00426510" w:rsidTr="006F4598">
        <w:trPr>
          <w:trHeight w:val="284"/>
        </w:trPr>
        <w:tc>
          <w:tcPr>
            <w:tcW w:w="9859" w:type="dxa"/>
            <w:gridSpan w:val="11"/>
          </w:tcPr>
          <w:p w:rsidR="00426510" w:rsidRPr="007A323C" w:rsidRDefault="00426510" w:rsidP="006F4598">
            <w:pPr>
              <w:jc w:val="both"/>
              <w:rPr>
                <w:highlight w:val="yellow"/>
              </w:rPr>
            </w:pPr>
            <w:r w:rsidRPr="00252D49">
              <w:t xml:space="preserve">UTB ve Zlíně, </w:t>
            </w:r>
            <w:r>
              <w:t xml:space="preserve">22 let, z toho </w:t>
            </w:r>
            <w:r w:rsidRPr="00252D49">
              <w:t>FHS, 1</w:t>
            </w:r>
            <w:r>
              <w:t>1</w:t>
            </w:r>
            <w:r w:rsidRPr="00252D49">
              <w:t xml:space="preserve"> let. </w:t>
            </w:r>
          </w:p>
        </w:tc>
      </w:tr>
      <w:tr w:rsidR="00426510" w:rsidTr="006F4598">
        <w:trPr>
          <w:trHeight w:val="250"/>
        </w:trPr>
        <w:tc>
          <w:tcPr>
            <w:tcW w:w="9859" w:type="dxa"/>
            <w:gridSpan w:val="11"/>
            <w:shd w:val="clear" w:color="auto" w:fill="F7CAAC"/>
          </w:tcPr>
          <w:p w:rsidR="00426510" w:rsidRDefault="00426510" w:rsidP="006F4598">
            <w:pPr>
              <w:jc w:val="both"/>
            </w:pPr>
            <w:r>
              <w:rPr>
                <w:b/>
              </w:rPr>
              <w:t>Zkušenosti s vedením kvalifikačních a rigorózních prací</w:t>
            </w:r>
          </w:p>
        </w:tc>
      </w:tr>
      <w:tr w:rsidR="00426510" w:rsidTr="006F4598">
        <w:trPr>
          <w:trHeight w:val="337"/>
        </w:trPr>
        <w:tc>
          <w:tcPr>
            <w:tcW w:w="9859" w:type="dxa"/>
            <w:gridSpan w:val="11"/>
          </w:tcPr>
          <w:p w:rsidR="00426510" w:rsidRDefault="00426510" w:rsidP="006F4598">
            <w:pPr>
              <w:jc w:val="both"/>
            </w:pPr>
            <w:r>
              <w:t>Počet vedených a obhájených bakalářských prací = 6. Počet vedených a obhájených diplomových prací = 0.</w:t>
            </w:r>
          </w:p>
        </w:tc>
      </w:tr>
      <w:tr w:rsidR="00426510" w:rsidTr="006F4598">
        <w:trPr>
          <w:cantSplit/>
        </w:trPr>
        <w:tc>
          <w:tcPr>
            <w:tcW w:w="3347" w:type="dxa"/>
            <w:gridSpan w:val="2"/>
            <w:tcBorders>
              <w:top w:val="single" w:sz="12" w:space="0" w:color="auto"/>
            </w:tcBorders>
            <w:shd w:val="clear" w:color="auto" w:fill="F7CAAC"/>
          </w:tcPr>
          <w:p w:rsidR="00426510" w:rsidRDefault="00426510" w:rsidP="006F4598">
            <w:pPr>
              <w:jc w:val="both"/>
            </w:pPr>
            <w:r>
              <w:rPr>
                <w:b/>
              </w:rPr>
              <w:t xml:space="preserve">Obor habilitačního řízení </w:t>
            </w:r>
          </w:p>
        </w:tc>
        <w:tc>
          <w:tcPr>
            <w:tcW w:w="2245" w:type="dxa"/>
            <w:gridSpan w:val="2"/>
            <w:tcBorders>
              <w:top w:val="single" w:sz="12" w:space="0" w:color="auto"/>
            </w:tcBorders>
            <w:shd w:val="clear" w:color="auto" w:fill="F7CAAC"/>
          </w:tcPr>
          <w:p w:rsidR="00426510" w:rsidRDefault="00426510" w:rsidP="006F459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26510" w:rsidRDefault="00426510" w:rsidP="006F459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26510" w:rsidRDefault="00426510" w:rsidP="006F4598">
            <w:pPr>
              <w:jc w:val="both"/>
              <w:rPr>
                <w:b/>
              </w:rPr>
            </w:pPr>
            <w:r>
              <w:rPr>
                <w:b/>
              </w:rPr>
              <w:t>Ohlasy publikací</w:t>
            </w:r>
          </w:p>
        </w:tc>
      </w:tr>
      <w:tr w:rsidR="00426510" w:rsidTr="006F4598">
        <w:trPr>
          <w:cantSplit/>
        </w:trPr>
        <w:tc>
          <w:tcPr>
            <w:tcW w:w="3347" w:type="dxa"/>
            <w:gridSpan w:val="2"/>
          </w:tcPr>
          <w:p w:rsidR="00426510" w:rsidRDefault="00426510" w:rsidP="006F4598">
            <w:pPr>
              <w:jc w:val="both"/>
            </w:pPr>
          </w:p>
        </w:tc>
        <w:tc>
          <w:tcPr>
            <w:tcW w:w="2245" w:type="dxa"/>
            <w:gridSpan w:val="2"/>
          </w:tcPr>
          <w:p w:rsidR="00426510" w:rsidRDefault="00426510" w:rsidP="006F4598">
            <w:pPr>
              <w:jc w:val="both"/>
            </w:pPr>
          </w:p>
        </w:tc>
        <w:tc>
          <w:tcPr>
            <w:tcW w:w="2248" w:type="dxa"/>
            <w:gridSpan w:val="4"/>
            <w:tcBorders>
              <w:right w:val="single" w:sz="12" w:space="0" w:color="auto"/>
            </w:tcBorders>
          </w:tcPr>
          <w:p w:rsidR="00426510" w:rsidRDefault="00426510" w:rsidP="006F4598">
            <w:pPr>
              <w:jc w:val="both"/>
            </w:pPr>
          </w:p>
        </w:tc>
        <w:tc>
          <w:tcPr>
            <w:tcW w:w="632" w:type="dxa"/>
            <w:tcBorders>
              <w:left w:val="single" w:sz="12" w:space="0" w:color="auto"/>
            </w:tcBorders>
            <w:shd w:val="clear" w:color="auto" w:fill="F7CAAC"/>
          </w:tcPr>
          <w:p w:rsidR="00426510" w:rsidRDefault="00426510" w:rsidP="006F4598">
            <w:pPr>
              <w:jc w:val="both"/>
            </w:pPr>
            <w:r>
              <w:rPr>
                <w:b/>
              </w:rPr>
              <w:t>WOS</w:t>
            </w:r>
          </w:p>
        </w:tc>
        <w:tc>
          <w:tcPr>
            <w:tcW w:w="693" w:type="dxa"/>
            <w:shd w:val="clear" w:color="auto" w:fill="F7CAAC"/>
          </w:tcPr>
          <w:p w:rsidR="00426510" w:rsidRDefault="00426510" w:rsidP="006F4598">
            <w:pPr>
              <w:jc w:val="both"/>
              <w:rPr>
                <w:sz w:val="18"/>
              </w:rPr>
            </w:pPr>
            <w:r>
              <w:rPr>
                <w:b/>
                <w:sz w:val="18"/>
              </w:rPr>
              <w:t>Scopus</w:t>
            </w:r>
          </w:p>
        </w:tc>
        <w:tc>
          <w:tcPr>
            <w:tcW w:w="694" w:type="dxa"/>
            <w:shd w:val="clear" w:color="auto" w:fill="F7CAAC"/>
          </w:tcPr>
          <w:p w:rsidR="00426510" w:rsidRDefault="00426510" w:rsidP="006F4598">
            <w:pPr>
              <w:jc w:val="both"/>
            </w:pPr>
            <w:r>
              <w:rPr>
                <w:b/>
                <w:sz w:val="18"/>
              </w:rPr>
              <w:t>ostatní</w:t>
            </w:r>
          </w:p>
        </w:tc>
      </w:tr>
      <w:tr w:rsidR="00426510" w:rsidTr="006F4598">
        <w:trPr>
          <w:cantSplit/>
          <w:trHeight w:val="70"/>
        </w:trPr>
        <w:tc>
          <w:tcPr>
            <w:tcW w:w="3347" w:type="dxa"/>
            <w:gridSpan w:val="2"/>
            <w:shd w:val="clear" w:color="auto" w:fill="F7CAAC"/>
          </w:tcPr>
          <w:p w:rsidR="00426510" w:rsidRDefault="00426510" w:rsidP="006F4598">
            <w:pPr>
              <w:jc w:val="both"/>
            </w:pPr>
            <w:r>
              <w:rPr>
                <w:b/>
              </w:rPr>
              <w:t>Obor jmenovacího řízení</w:t>
            </w:r>
          </w:p>
        </w:tc>
        <w:tc>
          <w:tcPr>
            <w:tcW w:w="2245" w:type="dxa"/>
            <w:gridSpan w:val="2"/>
            <w:shd w:val="clear" w:color="auto" w:fill="F7CAAC"/>
          </w:tcPr>
          <w:p w:rsidR="00426510" w:rsidRDefault="00426510" w:rsidP="006F4598">
            <w:pPr>
              <w:jc w:val="both"/>
            </w:pPr>
            <w:r>
              <w:rPr>
                <w:b/>
              </w:rPr>
              <w:t>Rok udělení hodnosti</w:t>
            </w:r>
          </w:p>
        </w:tc>
        <w:tc>
          <w:tcPr>
            <w:tcW w:w="2248" w:type="dxa"/>
            <w:gridSpan w:val="4"/>
            <w:tcBorders>
              <w:right w:val="single" w:sz="12" w:space="0" w:color="auto"/>
            </w:tcBorders>
            <w:shd w:val="clear" w:color="auto" w:fill="F7CAAC"/>
          </w:tcPr>
          <w:p w:rsidR="00426510" w:rsidRDefault="00426510" w:rsidP="006F4598">
            <w:pPr>
              <w:jc w:val="both"/>
            </w:pPr>
            <w:r>
              <w:rPr>
                <w:b/>
              </w:rPr>
              <w:t>Řízení konáno na VŠ</w:t>
            </w:r>
          </w:p>
        </w:tc>
        <w:tc>
          <w:tcPr>
            <w:tcW w:w="632" w:type="dxa"/>
            <w:vMerge w:val="restart"/>
            <w:tcBorders>
              <w:left w:val="single" w:sz="12" w:space="0" w:color="auto"/>
            </w:tcBorders>
          </w:tcPr>
          <w:p w:rsidR="00426510" w:rsidRDefault="00426510" w:rsidP="006F4598">
            <w:pPr>
              <w:jc w:val="both"/>
              <w:rPr>
                <w:b/>
              </w:rPr>
            </w:pPr>
          </w:p>
        </w:tc>
        <w:tc>
          <w:tcPr>
            <w:tcW w:w="693" w:type="dxa"/>
            <w:vMerge w:val="restart"/>
          </w:tcPr>
          <w:p w:rsidR="00426510" w:rsidRDefault="00426510" w:rsidP="006F4598">
            <w:pPr>
              <w:jc w:val="both"/>
              <w:rPr>
                <w:b/>
              </w:rPr>
            </w:pPr>
          </w:p>
        </w:tc>
        <w:tc>
          <w:tcPr>
            <w:tcW w:w="694" w:type="dxa"/>
            <w:vMerge w:val="restart"/>
          </w:tcPr>
          <w:p w:rsidR="00426510" w:rsidRDefault="00426510" w:rsidP="006F4598">
            <w:pPr>
              <w:jc w:val="both"/>
              <w:rPr>
                <w:b/>
              </w:rPr>
            </w:pPr>
          </w:p>
        </w:tc>
      </w:tr>
      <w:tr w:rsidR="00426510" w:rsidTr="006F4598">
        <w:trPr>
          <w:trHeight w:val="205"/>
        </w:trPr>
        <w:tc>
          <w:tcPr>
            <w:tcW w:w="3347" w:type="dxa"/>
            <w:gridSpan w:val="2"/>
          </w:tcPr>
          <w:p w:rsidR="00426510" w:rsidRDefault="00426510" w:rsidP="006F4598">
            <w:pPr>
              <w:jc w:val="both"/>
            </w:pPr>
          </w:p>
        </w:tc>
        <w:tc>
          <w:tcPr>
            <w:tcW w:w="2245" w:type="dxa"/>
            <w:gridSpan w:val="2"/>
          </w:tcPr>
          <w:p w:rsidR="00426510" w:rsidRDefault="00426510" w:rsidP="006F4598">
            <w:pPr>
              <w:jc w:val="both"/>
            </w:pPr>
          </w:p>
        </w:tc>
        <w:tc>
          <w:tcPr>
            <w:tcW w:w="2248" w:type="dxa"/>
            <w:gridSpan w:val="4"/>
            <w:tcBorders>
              <w:right w:val="single" w:sz="12" w:space="0" w:color="auto"/>
            </w:tcBorders>
          </w:tcPr>
          <w:p w:rsidR="00426510" w:rsidRDefault="00426510" w:rsidP="006F4598">
            <w:pPr>
              <w:jc w:val="both"/>
            </w:pPr>
          </w:p>
        </w:tc>
        <w:tc>
          <w:tcPr>
            <w:tcW w:w="632" w:type="dxa"/>
            <w:vMerge/>
            <w:tcBorders>
              <w:left w:val="single" w:sz="12" w:space="0" w:color="auto"/>
            </w:tcBorders>
            <w:vAlign w:val="center"/>
          </w:tcPr>
          <w:p w:rsidR="00426510" w:rsidRDefault="00426510" w:rsidP="006F4598">
            <w:pPr>
              <w:rPr>
                <w:b/>
              </w:rPr>
            </w:pPr>
          </w:p>
        </w:tc>
        <w:tc>
          <w:tcPr>
            <w:tcW w:w="693" w:type="dxa"/>
            <w:vMerge/>
            <w:vAlign w:val="center"/>
          </w:tcPr>
          <w:p w:rsidR="00426510" w:rsidRDefault="00426510" w:rsidP="006F4598">
            <w:pPr>
              <w:rPr>
                <w:b/>
              </w:rPr>
            </w:pPr>
          </w:p>
        </w:tc>
        <w:tc>
          <w:tcPr>
            <w:tcW w:w="694" w:type="dxa"/>
            <w:vMerge/>
            <w:vAlign w:val="center"/>
          </w:tcPr>
          <w:p w:rsidR="00426510" w:rsidRDefault="00426510" w:rsidP="006F4598">
            <w:pPr>
              <w:rPr>
                <w:b/>
              </w:rPr>
            </w:pPr>
          </w:p>
        </w:tc>
      </w:tr>
      <w:tr w:rsidR="00426510" w:rsidTr="006F4598">
        <w:tc>
          <w:tcPr>
            <w:tcW w:w="9859" w:type="dxa"/>
            <w:gridSpan w:val="11"/>
            <w:shd w:val="clear" w:color="auto" w:fill="F7CAAC"/>
          </w:tcPr>
          <w:p w:rsidR="00426510" w:rsidRDefault="00426510" w:rsidP="006F4598">
            <w:pPr>
              <w:jc w:val="both"/>
              <w:rPr>
                <w:b/>
              </w:rPr>
            </w:pPr>
            <w:r>
              <w:rPr>
                <w:b/>
              </w:rPr>
              <w:t xml:space="preserve">Přehled o nejvýznamnější publikační a další tvůrčí činnosti nebo další profesní činnosti u odborníků z praxe vztahující se k zabezpečovaným předmětům </w:t>
            </w:r>
          </w:p>
        </w:tc>
      </w:tr>
      <w:tr w:rsidR="00426510" w:rsidTr="006F4598">
        <w:trPr>
          <w:trHeight w:val="947"/>
        </w:trPr>
        <w:tc>
          <w:tcPr>
            <w:tcW w:w="9859" w:type="dxa"/>
            <w:gridSpan w:val="11"/>
          </w:tcPr>
          <w:p w:rsidR="00426510" w:rsidRPr="007A323C" w:rsidRDefault="00426510" w:rsidP="006F4598">
            <w:pPr>
              <w:spacing w:after="80"/>
              <w:jc w:val="both"/>
            </w:pPr>
            <w:r>
              <w:rPr>
                <w:caps/>
              </w:rPr>
              <w:t>K</w:t>
            </w:r>
            <w:r>
              <w:t xml:space="preserve">ozáková, V. (2012). </w:t>
            </w:r>
            <w:r w:rsidRPr="007A323C">
              <w:rPr>
                <w:i/>
              </w:rPr>
              <w:t>Obchodní němčina. Wirtschaftsdeutsch</w:t>
            </w:r>
            <w:r w:rsidRPr="007A323C">
              <w:t xml:space="preserve">. </w:t>
            </w:r>
            <w:r>
              <w:t xml:space="preserve">Brno: </w:t>
            </w:r>
            <w:r w:rsidRPr="007A323C">
              <w:t>Albatros Media. ISBN 978-80-266-0039-8.</w:t>
            </w:r>
          </w:p>
          <w:p w:rsidR="00426510" w:rsidRPr="007A323C" w:rsidRDefault="00426510" w:rsidP="006F4598">
            <w:pPr>
              <w:spacing w:after="80"/>
              <w:jc w:val="both"/>
            </w:pPr>
          </w:p>
          <w:p w:rsidR="00426510" w:rsidRPr="0092301E" w:rsidRDefault="00426510" w:rsidP="006F4598">
            <w:pPr>
              <w:tabs>
                <w:tab w:val="left" w:pos="473"/>
                <w:tab w:val="left" w:pos="8844"/>
                <w:tab w:val="left" w:pos="9066"/>
              </w:tabs>
              <w:jc w:val="both"/>
              <w:rPr>
                <w:szCs w:val="22"/>
              </w:rPr>
            </w:pPr>
          </w:p>
        </w:tc>
      </w:tr>
      <w:tr w:rsidR="00426510" w:rsidTr="006F4598">
        <w:trPr>
          <w:trHeight w:val="218"/>
        </w:trPr>
        <w:tc>
          <w:tcPr>
            <w:tcW w:w="9859" w:type="dxa"/>
            <w:gridSpan w:val="11"/>
            <w:shd w:val="clear" w:color="auto" w:fill="F7CAAC"/>
          </w:tcPr>
          <w:p w:rsidR="00426510" w:rsidRDefault="00426510" w:rsidP="006F4598">
            <w:pPr>
              <w:rPr>
                <w:b/>
              </w:rPr>
            </w:pPr>
            <w:r>
              <w:rPr>
                <w:b/>
              </w:rPr>
              <w:t>Působení v zahraničí</w:t>
            </w:r>
          </w:p>
        </w:tc>
      </w:tr>
      <w:tr w:rsidR="00426510" w:rsidTr="006F4598">
        <w:trPr>
          <w:trHeight w:val="328"/>
        </w:trPr>
        <w:tc>
          <w:tcPr>
            <w:tcW w:w="9859" w:type="dxa"/>
            <w:gridSpan w:val="11"/>
          </w:tcPr>
          <w:p w:rsidR="00426510" w:rsidRPr="00AF28C0" w:rsidRDefault="00426510" w:rsidP="006F4598"/>
        </w:tc>
      </w:tr>
      <w:tr w:rsidR="00426510" w:rsidTr="006F4598">
        <w:trPr>
          <w:cantSplit/>
          <w:trHeight w:val="470"/>
        </w:trPr>
        <w:tc>
          <w:tcPr>
            <w:tcW w:w="2518" w:type="dxa"/>
            <w:shd w:val="clear" w:color="auto" w:fill="F7CAAC"/>
          </w:tcPr>
          <w:p w:rsidR="00426510" w:rsidRDefault="00426510" w:rsidP="006F4598">
            <w:pPr>
              <w:jc w:val="both"/>
              <w:rPr>
                <w:b/>
              </w:rPr>
            </w:pPr>
            <w:r>
              <w:rPr>
                <w:b/>
              </w:rPr>
              <w:t xml:space="preserve">Podpis </w:t>
            </w:r>
          </w:p>
        </w:tc>
        <w:tc>
          <w:tcPr>
            <w:tcW w:w="4536" w:type="dxa"/>
            <w:gridSpan w:val="5"/>
          </w:tcPr>
          <w:p w:rsidR="00426510" w:rsidRDefault="00426510" w:rsidP="006F4598">
            <w:pPr>
              <w:jc w:val="both"/>
            </w:pPr>
            <w:r>
              <w:t>Věra Kozáková v. r.</w:t>
            </w:r>
          </w:p>
        </w:tc>
        <w:tc>
          <w:tcPr>
            <w:tcW w:w="786" w:type="dxa"/>
            <w:gridSpan w:val="2"/>
            <w:shd w:val="clear" w:color="auto" w:fill="F7CAAC"/>
          </w:tcPr>
          <w:p w:rsidR="00426510" w:rsidRDefault="00426510" w:rsidP="006F4598">
            <w:pPr>
              <w:jc w:val="both"/>
            </w:pPr>
            <w:r>
              <w:rPr>
                <w:b/>
              </w:rPr>
              <w:t>datum</w:t>
            </w:r>
          </w:p>
        </w:tc>
        <w:tc>
          <w:tcPr>
            <w:tcW w:w="2019" w:type="dxa"/>
            <w:gridSpan w:val="3"/>
          </w:tcPr>
          <w:p w:rsidR="00426510" w:rsidRDefault="00F320F3" w:rsidP="006F4598">
            <w:pPr>
              <w:jc w:val="both"/>
            </w:pPr>
            <w:r>
              <w:t>15. 6. 2018</w:t>
            </w:r>
          </w:p>
        </w:tc>
      </w:tr>
    </w:tbl>
    <w:p w:rsidR="00426510" w:rsidRDefault="00426510"/>
    <w:p w:rsidR="00426510" w:rsidRDefault="00426510">
      <w:pPr>
        <w:spacing w:after="200" w:line="276" w:lineRule="auto"/>
      </w:pPr>
      <w:r>
        <w:br w:type="page"/>
      </w:r>
    </w:p>
    <w:tbl>
      <w:tblPr>
        <w:tblpPr w:leftFromText="141" w:rightFromText="141" w:vertAnchor="text" w:horzAnchor="margin" w:tblpXSpec="center" w:tblpY="14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26510" w:rsidTr="006F4598">
        <w:tc>
          <w:tcPr>
            <w:tcW w:w="9859" w:type="dxa"/>
            <w:gridSpan w:val="11"/>
            <w:tcBorders>
              <w:bottom w:val="double" w:sz="4" w:space="0" w:color="auto"/>
            </w:tcBorders>
            <w:shd w:val="clear" w:color="auto" w:fill="BDD6EE"/>
          </w:tcPr>
          <w:p w:rsidR="00426510" w:rsidRDefault="00426510" w:rsidP="006F4598">
            <w:pPr>
              <w:jc w:val="both"/>
              <w:rPr>
                <w:b/>
                <w:sz w:val="28"/>
              </w:rPr>
            </w:pPr>
            <w:r>
              <w:rPr>
                <w:b/>
                <w:sz w:val="28"/>
              </w:rPr>
              <w:lastRenderedPageBreak/>
              <w:t>C-I – Personální zabezpečení</w:t>
            </w:r>
          </w:p>
        </w:tc>
      </w:tr>
      <w:tr w:rsidR="00426510" w:rsidTr="006F4598">
        <w:tc>
          <w:tcPr>
            <w:tcW w:w="2518" w:type="dxa"/>
            <w:tcBorders>
              <w:top w:val="double" w:sz="4" w:space="0" w:color="auto"/>
            </w:tcBorders>
            <w:shd w:val="clear" w:color="auto" w:fill="F7CAAC"/>
          </w:tcPr>
          <w:p w:rsidR="00426510" w:rsidRDefault="00426510" w:rsidP="006F4598">
            <w:pPr>
              <w:jc w:val="both"/>
              <w:rPr>
                <w:b/>
              </w:rPr>
            </w:pPr>
            <w:r>
              <w:rPr>
                <w:b/>
              </w:rPr>
              <w:t>Vysoká škola</w:t>
            </w:r>
          </w:p>
        </w:tc>
        <w:tc>
          <w:tcPr>
            <w:tcW w:w="7341" w:type="dxa"/>
            <w:gridSpan w:val="10"/>
          </w:tcPr>
          <w:p w:rsidR="00426510" w:rsidRDefault="00426510" w:rsidP="006F4598">
            <w:pPr>
              <w:jc w:val="both"/>
            </w:pPr>
            <w:r>
              <w:t>Univerzita Tomáše Bati ve Zlíně</w:t>
            </w:r>
          </w:p>
        </w:tc>
      </w:tr>
      <w:tr w:rsidR="00426510" w:rsidTr="006F4598">
        <w:tc>
          <w:tcPr>
            <w:tcW w:w="2518" w:type="dxa"/>
            <w:shd w:val="clear" w:color="auto" w:fill="F7CAAC"/>
          </w:tcPr>
          <w:p w:rsidR="00426510" w:rsidRDefault="00426510" w:rsidP="006F4598">
            <w:pPr>
              <w:jc w:val="both"/>
              <w:rPr>
                <w:b/>
              </w:rPr>
            </w:pPr>
            <w:r>
              <w:rPr>
                <w:b/>
              </w:rPr>
              <w:t>Součást vysoké školy</w:t>
            </w:r>
          </w:p>
        </w:tc>
        <w:tc>
          <w:tcPr>
            <w:tcW w:w="7341" w:type="dxa"/>
            <w:gridSpan w:val="10"/>
          </w:tcPr>
          <w:p w:rsidR="00426510" w:rsidRDefault="00426510" w:rsidP="006F4598">
            <w:pPr>
              <w:jc w:val="both"/>
            </w:pPr>
            <w:r>
              <w:t>Fakulta humanitních studií</w:t>
            </w:r>
          </w:p>
        </w:tc>
      </w:tr>
      <w:tr w:rsidR="00426510" w:rsidTr="006F4598">
        <w:tc>
          <w:tcPr>
            <w:tcW w:w="2518" w:type="dxa"/>
            <w:shd w:val="clear" w:color="auto" w:fill="F7CAAC"/>
          </w:tcPr>
          <w:p w:rsidR="00426510" w:rsidRDefault="00426510" w:rsidP="006F4598">
            <w:pPr>
              <w:jc w:val="both"/>
              <w:rPr>
                <w:b/>
              </w:rPr>
            </w:pPr>
            <w:r>
              <w:rPr>
                <w:b/>
              </w:rPr>
              <w:t>Název studijního programu</w:t>
            </w:r>
          </w:p>
        </w:tc>
        <w:tc>
          <w:tcPr>
            <w:tcW w:w="7341" w:type="dxa"/>
            <w:gridSpan w:val="10"/>
          </w:tcPr>
          <w:p w:rsidR="00426510" w:rsidRDefault="00426510" w:rsidP="006F4598">
            <w:pPr>
              <w:jc w:val="both"/>
            </w:pPr>
            <w:r>
              <w:t>Andragogika</w:t>
            </w:r>
          </w:p>
        </w:tc>
      </w:tr>
      <w:tr w:rsidR="00426510" w:rsidTr="006F4598">
        <w:tc>
          <w:tcPr>
            <w:tcW w:w="2518" w:type="dxa"/>
            <w:shd w:val="clear" w:color="auto" w:fill="F7CAAC"/>
          </w:tcPr>
          <w:p w:rsidR="00426510" w:rsidRDefault="00426510" w:rsidP="006F4598">
            <w:pPr>
              <w:jc w:val="both"/>
              <w:rPr>
                <w:b/>
              </w:rPr>
            </w:pPr>
            <w:r>
              <w:rPr>
                <w:b/>
              </w:rPr>
              <w:t>Jméno a příjmení</w:t>
            </w:r>
          </w:p>
        </w:tc>
        <w:tc>
          <w:tcPr>
            <w:tcW w:w="4536" w:type="dxa"/>
            <w:gridSpan w:val="5"/>
          </w:tcPr>
          <w:p w:rsidR="00426510" w:rsidRDefault="00426510" w:rsidP="006F4598">
            <w:pPr>
              <w:jc w:val="both"/>
            </w:pPr>
            <w:r>
              <w:t>Kristýna Kozubíková</w:t>
            </w:r>
          </w:p>
        </w:tc>
        <w:tc>
          <w:tcPr>
            <w:tcW w:w="709" w:type="dxa"/>
            <w:shd w:val="clear" w:color="auto" w:fill="F7CAAC"/>
          </w:tcPr>
          <w:p w:rsidR="00426510" w:rsidRDefault="00426510" w:rsidP="006F4598">
            <w:pPr>
              <w:jc w:val="both"/>
              <w:rPr>
                <w:b/>
              </w:rPr>
            </w:pPr>
            <w:r>
              <w:rPr>
                <w:b/>
              </w:rPr>
              <w:t>Tituly</w:t>
            </w:r>
          </w:p>
        </w:tc>
        <w:tc>
          <w:tcPr>
            <w:tcW w:w="2096" w:type="dxa"/>
            <w:gridSpan w:val="4"/>
          </w:tcPr>
          <w:p w:rsidR="00426510" w:rsidRDefault="00426510" w:rsidP="006F4598">
            <w:pPr>
              <w:jc w:val="both"/>
            </w:pPr>
            <w:r>
              <w:t>Mgr. et Mgr.</w:t>
            </w:r>
          </w:p>
        </w:tc>
      </w:tr>
      <w:tr w:rsidR="00426510" w:rsidTr="006F4598">
        <w:tc>
          <w:tcPr>
            <w:tcW w:w="2518" w:type="dxa"/>
            <w:shd w:val="clear" w:color="auto" w:fill="F7CAAC"/>
          </w:tcPr>
          <w:p w:rsidR="00426510" w:rsidRDefault="00426510" w:rsidP="006F4598">
            <w:pPr>
              <w:jc w:val="both"/>
              <w:rPr>
                <w:b/>
              </w:rPr>
            </w:pPr>
            <w:r>
              <w:rPr>
                <w:b/>
              </w:rPr>
              <w:t>Rok narození</w:t>
            </w:r>
          </w:p>
        </w:tc>
        <w:tc>
          <w:tcPr>
            <w:tcW w:w="829" w:type="dxa"/>
          </w:tcPr>
          <w:p w:rsidR="00426510" w:rsidRDefault="00426510" w:rsidP="006F4598">
            <w:pPr>
              <w:jc w:val="both"/>
            </w:pPr>
          </w:p>
        </w:tc>
        <w:tc>
          <w:tcPr>
            <w:tcW w:w="1721" w:type="dxa"/>
            <w:shd w:val="clear" w:color="auto" w:fill="F7CAAC"/>
          </w:tcPr>
          <w:p w:rsidR="00426510" w:rsidRDefault="00426510" w:rsidP="006F4598">
            <w:pPr>
              <w:jc w:val="both"/>
              <w:rPr>
                <w:b/>
              </w:rPr>
            </w:pPr>
            <w:r>
              <w:rPr>
                <w:b/>
              </w:rPr>
              <w:t>typ vztahu k VŠ</w:t>
            </w:r>
          </w:p>
        </w:tc>
        <w:tc>
          <w:tcPr>
            <w:tcW w:w="992" w:type="dxa"/>
            <w:gridSpan w:val="2"/>
          </w:tcPr>
          <w:p w:rsidR="00426510" w:rsidRDefault="00426510" w:rsidP="006F4598">
            <w:pPr>
              <w:jc w:val="both"/>
            </w:pPr>
            <w:r>
              <w:t>pp</w:t>
            </w:r>
          </w:p>
          <w:p w:rsidR="00426510" w:rsidRDefault="00426510" w:rsidP="006F4598">
            <w:pPr>
              <w:jc w:val="both"/>
            </w:pPr>
          </w:p>
        </w:tc>
        <w:tc>
          <w:tcPr>
            <w:tcW w:w="994" w:type="dxa"/>
            <w:shd w:val="clear" w:color="auto" w:fill="F7CAAC"/>
          </w:tcPr>
          <w:p w:rsidR="00426510" w:rsidRDefault="00426510" w:rsidP="006F4598">
            <w:pPr>
              <w:jc w:val="both"/>
              <w:rPr>
                <w:b/>
              </w:rPr>
            </w:pPr>
            <w:r>
              <w:rPr>
                <w:b/>
              </w:rPr>
              <w:t>rozsah</w:t>
            </w:r>
          </w:p>
        </w:tc>
        <w:tc>
          <w:tcPr>
            <w:tcW w:w="709" w:type="dxa"/>
          </w:tcPr>
          <w:p w:rsidR="00426510" w:rsidRDefault="00426510" w:rsidP="006F4598">
            <w:pPr>
              <w:jc w:val="both"/>
            </w:pPr>
            <w:r>
              <w:t>40</w:t>
            </w:r>
          </w:p>
        </w:tc>
        <w:tc>
          <w:tcPr>
            <w:tcW w:w="709" w:type="dxa"/>
            <w:gridSpan w:val="2"/>
            <w:shd w:val="clear" w:color="auto" w:fill="F7CAAC"/>
          </w:tcPr>
          <w:p w:rsidR="00426510" w:rsidRDefault="00426510" w:rsidP="006F4598">
            <w:pPr>
              <w:jc w:val="both"/>
              <w:rPr>
                <w:b/>
              </w:rPr>
            </w:pPr>
            <w:r>
              <w:rPr>
                <w:b/>
              </w:rPr>
              <w:t>do kdy</w:t>
            </w:r>
          </w:p>
        </w:tc>
        <w:tc>
          <w:tcPr>
            <w:tcW w:w="1387" w:type="dxa"/>
            <w:gridSpan w:val="2"/>
          </w:tcPr>
          <w:p w:rsidR="00426510" w:rsidRDefault="00B55830" w:rsidP="00B55830">
            <w:pPr>
              <w:jc w:val="both"/>
            </w:pPr>
            <w:r>
              <w:t>08</w:t>
            </w:r>
            <w:r w:rsidR="00426510">
              <w:t>/20</w:t>
            </w:r>
            <w:r>
              <w:t>21</w:t>
            </w:r>
          </w:p>
        </w:tc>
      </w:tr>
      <w:tr w:rsidR="00426510" w:rsidTr="006F4598">
        <w:tc>
          <w:tcPr>
            <w:tcW w:w="5068" w:type="dxa"/>
            <w:gridSpan w:val="3"/>
            <w:shd w:val="clear" w:color="auto" w:fill="F7CAAC"/>
          </w:tcPr>
          <w:p w:rsidR="00426510" w:rsidRDefault="00426510" w:rsidP="006F4598">
            <w:pPr>
              <w:jc w:val="both"/>
              <w:rPr>
                <w:b/>
              </w:rPr>
            </w:pPr>
            <w:r>
              <w:rPr>
                <w:b/>
              </w:rPr>
              <w:t>Typ vztahu na součásti VŠ, která uskutečňuje st. program</w:t>
            </w:r>
          </w:p>
        </w:tc>
        <w:tc>
          <w:tcPr>
            <w:tcW w:w="992" w:type="dxa"/>
            <w:gridSpan w:val="2"/>
          </w:tcPr>
          <w:p w:rsidR="00426510" w:rsidRDefault="00426510" w:rsidP="006F4598">
            <w:pPr>
              <w:jc w:val="both"/>
            </w:pPr>
            <w:r>
              <w:t>pp</w:t>
            </w:r>
          </w:p>
        </w:tc>
        <w:tc>
          <w:tcPr>
            <w:tcW w:w="994" w:type="dxa"/>
            <w:shd w:val="clear" w:color="auto" w:fill="F7CAAC"/>
          </w:tcPr>
          <w:p w:rsidR="00426510" w:rsidRDefault="00426510" w:rsidP="006F4598">
            <w:pPr>
              <w:jc w:val="both"/>
              <w:rPr>
                <w:b/>
              </w:rPr>
            </w:pPr>
            <w:r>
              <w:rPr>
                <w:b/>
              </w:rPr>
              <w:t>rozsah</w:t>
            </w:r>
          </w:p>
        </w:tc>
        <w:tc>
          <w:tcPr>
            <w:tcW w:w="709" w:type="dxa"/>
          </w:tcPr>
          <w:p w:rsidR="00426510" w:rsidRDefault="00426510" w:rsidP="006F4598">
            <w:pPr>
              <w:jc w:val="both"/>
            </w:pPr>
            <w:r>
              <w:t>40</w:t>
            </w:r>
          </w:p>
        </w:tc>
        <w:tc>
          <w:tcPr>
            <w:tcW w:w="709" w:type="dxa"/>
            <w:gridSpan w:val="2"/>
            <w:shd w:val="clear" w:color="auto" w:fill="F7CAAC"/>
          </w:tcPr>
          <w:p w:rsidR="00426510" w:rsidRDefault="00426510" w:rsidP="006F4598">
            <w:pPr>
              <w:jc w:val="both"/>
              <w:rPr>
                <w:b/>
              </w:rPr>
            </w:pPr>
            <w:r>
              <w:rPr>
                <w:b/>
              </w:rPr>
              <w:t>do kdy</w:t>
            </w:r>
          </w:p>
        </w:tc>
        <w:tc>
          <w:tcPr>
            <w:tcW w:w="1387" w:type="dxa"/>
            <w:gridSpan w:val="2"/>
          </w:tcPr>
          <w:p w:rsidR="00426510" w:rsidRDefault="00B55830" w:rsidP="006F4598">
            <w:pPr>
              <w:jc w:val="both"/>
            </w:pPr>
            <w:r>
              <w:t>08/2021</w:t>
            </w:r>
          </w:p>
        </w:tc>
      </w:tr>
      <w:tr w:rsidR="00426510" w:rsidTr="006F4598">
        <w:tc>
          <w:tcPr>
            <w:tcW w:w="6060" w:type="dxa"/>
            <w:gridSpan w:val="5"/>
            <w:shd w:val="clear" w:color="auto" w:fill="F7CAAC"/>
          </w:tcPr>
          <w:p w:rsidR="00426510" w:rsidRDefault="00426510" w:rsidP="006F4598">
            <w:pPr>
              <w:jc w:val="both"/>
            </w:pPr>
            <w:r>
              <w:rPr>
                <w:b/>
              </w:rPr>
              <w:t>Další současná působení jako akademický pracovník na jiných VŠ</w:t>
            </w:r>
          </w:p>
        </w:tc>
        <w:tc>
          <w:tcPr>
            <w:tcW w:w="1703" w:type="dxa"/>
            <w:gridSpan w:val="2"/>
            <w:shd w:val="clear" w:color="auto" w:fill="F7CAAC"/>
          </w:tcPr>
          <w:p w:rsidR="00426510" w:rsidRDefault="00426510" w:rsidP="006F4598">
            <w:pPr>
              <w:jc w:val="both"/>
              <w:rPr>
                <w:b/>
              </w:rPr>
            </w:pPr>
            <w:r>
              <w:rPr>
                <w:b/>
              </w:rPr>
              <w:t xml:space="preserve">typ prac. </w:t>
            </w:r>
            <w:proofErr w:type="gramStart"/>
            <w:r>
              <w:rPr>
                <w:b/>
              </w:rPr>
              <w:t>vztahu</w:t>
            </w:r>
            <w:proofErr w:type="gramEnd"/>
          </w:p>
        </w:tc>
        <w:tc>
          <w:tcPr>
            <w:tcW w:w="2096" w:type="dxa"/>
            <w:gridSpan w:val="4"/>
            <w:shd w:val="clear" w:color="auto" w:fill="F7CAAC"/>
          </w:tcPr>
          <w:p w:rsidR="00426510" w:rsidRDefault="00426510" w:rsidP="006F4598">
            <w:pPr>
              <w:jc w:val="both"/>
              <w:rPr>
                <w:b/>
              </w:rPr>
            </w:pPr>
            <w:r>
              <w:rPr>
                <w:b/>
              </w:rPr>
              <w:t>rozsah</w:t>
            </w:r>
          </w:p>
        </w:tc>
      </w:tr>
      <w:tr w:rsidR="00426510" w:rsidTr="006F4598">
        <w:tc>
          <w:tcPr>
            <w:tcW w:w="6060" w:type="dxa"/>
            <w:gridSpan w:val="5"/>
          </w:tcPr>
          <w:p w:rsidR="00426510" w:rsidRDefault="00426510" w:rsidP="006F4598">
            <w:pPr>
              <w:jc w:val="both"/>
            </w:pPr>
          </w:p>
        </w:tc>
        <w:tc>
          <w:tcPr>
            <w:tcW w:w="1703" w:type="dxa"/>
            <w:gridSpan w:val="2"/>
          </w:tcPr>
          <w:p w:rsidR="00426510" w:rsidRDefault="00B55830" w:rsidP="006F4598">
            <w:pPr>
              <w:jc w:val="both"/>
            </w:pPr>
            <w:r>
              <w:t>Nemá</w:t>
            </w:r>
          </w:p>
        </w:tc>
        <w:tc>
          <w:tcPr>
            <w:tcW w:w="2096" w:type="dxa"/>
            <w:gridSpan w:val="4"/>
          </w:tcPr>
          <w:p w:rsidR="00426510" w:rsidRDefault="00426510" w:rsidP="006F4598">
            <w:pPr>
              <w:jc w:val="both"/>
            </w:pPr>
          </w:p>
        </w:tc>
      </w:tr>
      <w:tr w:rsidR="00426510" w:rsidTr="006F4598">
        <w:tc>
          <w:tcPr>
            <w:tcW w:w="6060" w:type="dxa"/>
            <w:gridSpan w:val="5"/>
          </w:tcPr>
          <w:p w:rsidR="00426510" w:rsidRDefault="00426510" w:rsidP="006F4598">
            <w:pPr>
              <w:jc w:val="both"/>
            </w:pPr>
          </w:p>
        </w:tc>
        <w:tc>
          <w:tcPr>
            <w:tcW w:w="1703" w:type="dxa"/>
            <w:gridSpan w:val="2"/>
          </w:tcPr>
          <w:p w:rsidR="00426510" w:rsidRDefault="00426510" w:rsidP="006F4598">
            <w:pPr>
              <w:jc w:val="both"/>
            </w:pPr>
          </w:p>
        </w:tc>
        <w:tc>
          <w:tcPr>
            <w:tcW w:w="2096" w:type="dxa"/>
            <w:gridSpan w:val="4"/>
          </w:tcPr>
          <w:p w:rsidR="00426510" w:rsidRDefault="00426510" w:rsidP="006F4598">
            <w:pPr>
              <w:jc w:val="both"/>
            </w:pPr>
          </w:p>
        </w:tc>
      </w:tr>
      <w:tr w:rsidR="00426510" w:rsidTr="006F4598">
        <w:tc>
          <w:tcPr>
            <w:tcW w:w="6060" w:type="dxa"/>
            <w:gridSpan w:val="5"/>
          </w:tcPr>
          <w:p w:rsidR="00426510" w:rsidRDefault="00426510" w:rsidP="006F4598">
            <w:pPr>
              <w:jc w:val="both"/>
            </w:pPr>
          </w:p>
        </w:tc>
        <w:tc>
          <w:tcPr>
            <w:tcW w:w="1703" w:type="dxa"/>
            <w:gridSpan w:val="2"/>
          </w:tcPr>
          <w:p w:rsidR="00426510" w:rsidRDefault="00426510" w:rsidP="006F4598">
            <w:pPr>
              <w:jc w:val="both"/>
            </w:pPr>
          </w:p>
        </w:tc>
        <w:tc>
          <w:tcPr>
            <w:tcW w:w="2096" w:type="dxa"/>
            <w:gridSpan w:val="4"/>
          </w:tcPr>
          <w:p w:rsidR="00426510" w:rsidRDefault="00426510" w:rsidP="006F4598">
            <w:pPr>
              <w:jc w:val="both"/>
            </w:pPr>
          </w:p>
        </w:tc>
      </w:tr>
      <w:tr w:rsidR="00426510" w:rsidTr="006F4598">
        <w:tc>
          <w:tcPr>
            <w:tcW w:w="6060" w:type="dxa"/>
            <w:gridSpan w:val="5"/>
          </w:tcPr>
          <w:p w:rsidR="00426510" w:rsidRDefault="00426510" w:rsidP="006F4598">
            <w:pPr>
              <w:jc w:val="both"/>
            </w:pPr>
          </w:p>
        </w:tc>
        <w:tc>
          <w:tcPr>
            <w:tcW w:w="1703" w:type="dxa"/>
            <w:gridSpan w:val="2"/>
          </w:tcPr>
          <w:p w:rsidR="00426510" w:rsidRDefault="00426510" w:rsidP="006F4598">
            <w:pPr>
              <w:jc w:val="both"/>
            </w:pPr>
          </w:p>
        </w:tc>
        <w:tc>
          <w:tcPr>
            <w:tcW w:w="2096" w:type="dxa"/>
            <w:gridSpan w:val="4"/>
          </w:tcPr>
          <w:p w:rsidR="00426510" w:rsidRDefault="00426510" w:rsidP="006F4598">
            <w:pPr>
              <w:jc w:val="both"/>
            </w:pPr>
          </w:p>
        </w:tc>
      </w:tr>
      <w:tr w:rsidR="00426510" w:rsidTr="006F4598">
        <w:tc>
          <w:tcPr>
            <w:tcW w:w="9859" w:type="dxa"/>
            <w:gridSpan w:val="11"/>
            <w:shd w:val="clear" w:color="auto" w:fill="F7CAAC"/>
          </w:tcPr>
          <w:p w:rsidR="00426510" w:rsidRDefault="00426510" w:rsidP="006F4598">
            <w:pPr>
              <w:jc w:val="both"/>
            </w:pPr>
            <w:r>
              <w:rPr>
                <w:b/>
              </w:rPr>
              <w:t>Předměty příslušného studijního programu a způsob zapojení do jejich výuky, příp. další zapojení do uskutečňování studijního programu</w:t>
            </w:r>
          </w:p>
        </w:tc>
      </w:tr>
      <w:tr w:rsidR="00426510" w:rsidTr="006F4598">
        <w:trPr>
          <w:trHeight w:val="326"/>
        </w:trPr>
        <w:tc>
          <w:tcPr>
            <w:tcW w:w="9859" w:type="dxa"/>
            <w:gridSpan w:val="11"/>
            <w:tcBorders>
              <w:top w:val="nil"/>
            </w:tcBorders>
          </w:tcPr>
          <w:p w:rsidR="00426510" w:rsidRDefault="00426510" w:rsidP="006F4598">
            <w:pPr>
              <w:jc w:val="both"/>
            </w:pPr>
            <w:r>
              <w:t>Cizí jazyk 1, Cizí jazyk 2, Cizí jazyk 3 (angličtina, vyučující).</w:t>
            </w:r>
          </w:p>
        </w:tc>
      </w:tr>
      <w:tr w:rsidR="00426510" w:rsidTr="006F4598">
        <w:tc>
          <w:tcPr>
            <w:tcW w:w="9859" w:type="dxa"/>
            <w:gridSpan w:val="11"/>
            <w:shd w:val="clear" w:color="auto" w:fill="F7CAAC"/>
          </w:tcPr>
          <w:p w:rsidR="00426510" w:rsidRDefault="00426510" w:rsidP="006F4598">
            <w:pPr>
              <w:jc w:val="both"/>
            </w:pPr>
            <w:r>
              <w:rPr>
                <w:b/>
              </w:rPr>
              <w:t xml:space="preserve">Údaje o vzdělání na VŠ </w:t>
            </w:r>
          </w:p>
        </w:tc>
      </w:tr>
      <w:tr w:rsidR="00426510" w:rsidTr="006F4598">
        <w:trPr>
          <w:trHeight w:val="307"/>
        </w:trPr>
        <w:tc>
          <w:tcPr>
            <w:tcW w:w="9859" w:type="dxa"/>
            <w:gridSpan w:val="11"/>
          </w:tcPr>
          <w:p w:rsidR="00426510" w:rsidRPr="007D2C66" w:rsidRDefault="00426510" w:rsidP="006F4598">
            <w:pPr>
              <w:jc w:val="both"/>
            </w:pPr>
            <w:r>
              <w:t>Anglický jazyk a literatura, 2014, MU v Brně, FF. (Mgr.)</w:t>
            </w:r>
          </w:p>
        </w:tc>
      </w:tr>
      <w:tr w:rsidR="00426510" w:rsidTr="006F4598">
        <w:tc>
          <w:tcPr>
            <w:tcW w:w="9859" w:type="dxa"/>
            <w:gridSpan w:val="11"/>
            <w:shd w:val="clear" w:color="auto" w:fill="F7CAAC"/>
          </w:tcPr>
          <w:p w:rsidR="00426510" w:rsidRDefault="00426510" w:rsidP="006F4598">
            <w:pPr>
              <w:jc w:val="both"/>
              <w:rPr>
                <w:b/>
              </w:rPr>
            </w:pPr>
            <w:r>
              <w:rPr>
                <w:b/>
              </w:rPr>
              <w:t>Údaje o odborném působení od absolvování VŠ</w:t>
            </w:r>
          </w:p>
        </w:tc>
      </w:tr>
      <w:tr w:rsidR="00426510" w:rsidTr="006F4598">
        <w:trPr>
          <w:trHeight w:val="284"/>
        </w:trPr>
        <w:tc>
          <w:tcPr>
            <w:tcW w:w="9859" w:type="dxa"/>
            <w:gridSpan w:val="11"/>
          </w:tcPr>
          <w:p w:rsidR="00426510" w:rsidRDefault="00426510" w:rsidP="006F4598">
            <w:pPr>
              <w:jc w:val="both"/>
            </w:pPr>
            <w:r>
              <w:t>UTB ve Zlíně, FHS, 4 roky.</w:t>
            </w:r>
          </w:p>
        </w:tc>
      </w:tr>
      <w:tr w:rsidR="00426510" w:rsidTr="006F4598">
        <w:trPr>
          <w:trHeight w:val="250"/>
        </w:trPr>
        <w:tc>
          <w:tcPr>
            <w:tcW w:w="9859" w:type="dxa"/>
            <w:gridSpan w:val="11"/>
            <w:shd w:val="clear" w:color="auto" w:fill="F7CAAC"/>
          </w:tcPr>
          <w:p w:rsidR="00426510" w:rsidRDefault="00426510" w:rsidP="006F4598">
            <w:pPr>
              <w:jc w:val="both"/>
            </w:pPr>
            <w:r>
              <w:rPr>
                <w:b/>
              </w:rPr>
              <w:t>Zkušenosti s vedením kvalifikačních a rigorózních prací</w:t>
            </w:r>
          </w:p>
        </w:tc>
      </w:tr>
      <w:tr w:rsidR="00426510" w:rsidTr="006F4598">
        <w:trPr>
          <w:trHeight w:val="337"/>
        </w:trPr>
        <w:tc>
          <w:tcPr>
            <w:tcW w:w="9859" w:type="dxa"/>
            <w:gridSpan w:val="11"/>
          </w:tcPr>
          <w:p w:rsidR="00426510" w:rsidRDefault="00426510" w:rsidP="006F4598">
            <w:pPr>
              <w:jc w:val="both"/>
            </w:pPr>
            <w:r>
              <w:t>Počet vedených a obhájených bakalářských prací = 0. Počet vedených a obhájených diplomových prací = 0.</w:t>
            </w:r>
          </w:p>
        </w:tc>
      </w:tr>
      <w:tr w:rsidR="00426510" w:rsidTr="006F4598">
        <w:trPr>
          <w:cantSplit/>
        </w:trPr>
        <w:tc>
          <w:tcPr>
            <w:tcW w:w="3347" w:type="dxa"/>
            <w:gridSpan w:val="2"/>
            <w:tcBorders>
              <w:top w:val="single" w:sz="12" w:space="0" w:color="auto"/>
            </w:tcBorders>
            <w:shd w:val="clear" w:color="auto" w:fill="F7CAAC"/>
          </w:tcPr>
          <w:p w:rsidR="00426510" w:rsidRDefault="00426510" w:rsidP="006F4598">
            <w:pPr>
              <w:jc w:val="both"/>
            </w:pPr>
            <w:r>
              <w:rPr>
                <w:b/>
              </w:rPr>
              <w:t xml:space="preserve">Obor habilitačního řízení </w:t>
            </w:r>
          </w:p>
        </w:tc>
        <w:tc>
          <w:tcPr>
            <w:tcW w:w="2245" w:type="dxa"/>
            <w:gridSpan w:val="2"/>
            <w:tcBorders>
              <w:top w:val="single" w:sz="12" w:space="0" w:color="auto"/>
            </w:tcBorders>
            <w:shd w:val="clear" w:color="auto" w:fill="F7CAAC"/>
          </w:tcPr>
          <w:p w:rsidR="00426510" w:rsidRDefault="00426510" w:rsidP="006F459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26510" w:rsidRDefault="00426510" w:rsidP="006F459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26510" w:rsidRDefault="00426510" w:rsidP="006F4598">
            <w:pPr>
              <w:jc w:val="both"/>
              <w:rPr>
                <w:b/>
              </w:rPr>
            </w:pPr>
            <w:r>
              <w:rPr>
                <w:b/>
              </w:rPr>
              <w:t>Ohlasy publikací</w:t>
            </w:r>
          </w:p>
        </w:tc>
      </w:tr>
      <w:tr w:rsidR="00426510" w:rsidTr="006F4598">
        <w:trPr>
          <w:cantSplit/>
        </w:trPr>
        <w:tc>
          <w:tcPr>
            <w:tcW w:w="3347" w:type="dxa"/>
            <w:gridSpan w:val="2"/>
          </w:tcPr>
          <w:p w:rsidR="00426510" w:rsidRDefault="00426510" w:rsidP="006F4598">
            <w:pPr>
              <w:jc w:val="both"/>
            </w:pPr>
          </w:p>
        </w:tc>
        <w:tc>
          <w:tcPr>
            <w:tcW w:w="2245" w:type="dxa"/>
            <w:gridSpan w:val="2"/>
          </w:tcPr>
          <w:p w:rsidR="00426510" w:rsidRDefault="00426510" w:rsidP="006F4598">
            <w:pPr>
              <w:jc w:val="both"/>
            </w:pPr>
          </w:p>
        </w:tc>
        <w:tc>
          <w:tcPr>
            <w:tcW w:w="2248" w:type="dxa"/>
            <w:gridSpan w:val="4"/>
            <w:tcBorders>
              <w:right w:val="single" w:sz="12" w:space="0" w:color="auto"/>
            </w:tcBorders>
          </w:tcPr>
          <w:p w:rsidR="00426510" w:rsidRDefault="00426510" w:rsidP="006F4598">
            <w:pPr>
              <w:jc w:val="both"/>
            </w:pPr>
          </w:p>
        </w:tc>
        <w:tc>
          <w:tcPr>
            <w:tcW w:w="632" w:type="dxa"/>
            <w:tcBorders>
              <w:left w:val="single" w:sz="12" w:space="0" w:color="auto"/>
            </w:tcBorders>
            <w:shd w:val="clear" w:color="auto" w:fill="F7CAAC"/>
          </w:tcPr>
          <w:p w:rsidR="00426510" w:rsidRDefault="00426510" w:rsidP="006F4598">
            <w:pPr>
              <w:jc w:val="both"/>
            </w:pPr>
            <w:r>
              <w:rPr>
                <w:b/>
              </w:rPr>
              <w:t>WOS</w:t>
            </w:r>
          </w:p>
        </w:tc>
        <w:tc>
          <w:tcPr>
            <w:tcW w:w="693" w:type="dxa"/>
            <w:shd w:val="clear" w:color="auto" w:fill="F7CAAC"/>
          </w:tcPr>
          <w:p w:rsidR="00426510" w:rsidRDefault="00426510" w:rsidP="006F4598">
            <w:pPr>
              <w:jc w:val="both"/>
              <w:rPr>
                <w:sz w:val="18"/>
              </w:rPr>
            </w:pPr>
            <w:r>
              <w:rPr>
                <w:b/>
                <w:sz w:val="18"/>
              </w:rPr>
              <w:t>Scopus</w:t>
            </w:r>
          </w:p>
        </w:tc>
        <w:tc>
          <w:tcPr>
            <w:tcW w:w="694" w:type="dxa"/>
            <w:shd w:val="clear" w:color="auto" w:fill="F7CAAC"/>
          </w:tcPr>
          <w:p w:rsidR="00426510" w:rsidRDefault="00426510" w:rsidP="006F4598">
            <w:pPr>
              <w:jc w:val="both"/>
            </w:pPr>
            <w:r>
              <w:rPr>
                <w:b/>
                <w:sz w:val="18"/>
              </w:rPr>
              <w:t>ostatní</w:t>
            </w:r>
          </w:p>
        </w:tc>
      </w:tr>
      <w:tr w:rsidR="00426510" w:rsidTr="006F4598">
        <w:trPr>
          <w:cantSplit/>
          <w:trHeight w:val="70"/>
        </w:trPr>
        <w:tc>
          <w:tcPr>
            <w:tcW w:w="3347" w:type="dxa"/>
            <w:gridSpan w:val="2"/>
            <w:shd w:val="clear" w:color="auto" w:fill="F7CAAC"/>
          </w:tcPr>
          <w:p w:rsidR="00426510" w:rsidRDefault="00426510" w:rsidP="006F4598">
            <w:pPr>
              <w:jc w:val="both"/>
            </w:pPr>
            <w:r>
              <w:rPr>
                <w:b/>
              </w:rPr>
              <w:t>Obor jmenovacího řízení</w:t>
            </w:r>
          </w:p>
        </w:tc>
        <w:tc>
          <w:tcPr>
            <w:tcW w:w="2245" w:type="dxa"/>
            <w:gridSpan w:val="2"/>
            <w:shd w:val="clear" w:color="auto" w:fill="F7CAAC"/>
          </w:tcPr>
          <w:p w:rsidR="00426510" w:rsidRDefault="00426510" w:rsidP="006F4598">
            <w:pPr>
              <w:jc w:val="both"/>
            </w:pPr>
            <w:r>
              <w:rPr>
                <w:b/>
              </w:rPr>
              <w:t>Rok udělení hodnosti</w:t>
            </w:r>
          </w:p>
        </w:tc>
        <w:tc>
          <w:tcPr>
            <w:tcW w:w="2248" w:type="dxa"/>
            <w:gridSpan w:val="4"/>
            <w:tcBorders>
              <w:right w:val="single" w:sz="12" w:space="0" w:color="auto"/>
            </w:tcBorders>
            <w:shd w:val="clear" w:color="auto" w:fill="F7CAAC"/>
          </w:tcPr>
          <w:p w:rsidR="00426510" w:rsidRDefault="00426510" w:rsidP="006F4598">
            <w:pPr>
              <w:jc w:val="both"/>
            </w:pPr>
            <w:r>
              <w:rPr>
                <w:b/>
              </w:rPr>
              <w:t>Řízení konáno na VŠ</w:t>
            </w:r>
          </w:p>
        </w:tc>
        <w:tc>
          <w:tcPr>
            <w:tcW w:w="632" w:type="dxa"/>
            <w:vMerge w:val="restart"/>
            <w:tcBorders>
              <w:left w:val="single" w:sz="12" w:space="0" w:color="auto"/>
            </w:tcBorders>
          </w:tcPr>
          <w:p w:rsidR="00426510" w:rsidRDefault="00426510" w:rsidP="006F4598">
            <w:pPr>
              <w:jc w:val="both"/>
              <w:rPr>
                <w:b/>
              </w:rPr>
            </w:pPr>
          </w:p>
        </w:tc>
        <w:tc>
          <w:tcPr>
            <w:tcW w:w="693" w:type="dxa"/>
            <w:vMerge w:val="restart"/>
          </w:tcPr>
          <w:p w:rsidR="00426510" w:rsidRDefault="00426510" w:rsidP="006F4598">
            <w:pPr>
              <w:jc w:val="both"/>
              <w:rPr>
                <w:b/>
              </w:rPr>
            </w:pPr>
          </w:p>
        </w:tc>
        <w:tc>
          <w:tcPr>
            <w:tcW w:w="694" w:type="dxa"/>
            <w:vMerge w:val="restart"/>
          </w:tcPr>
          <w:p w:rsidR="00426510" w:rsidRDefault="00426510" w:rsidP="006F4598">
            <w:pPr>
              <w:jc w:val="both"/>
              <w:rPr>
                <w:b/>
              </w:rPr>
            </w:pPr>
          </w:p>
        </w:tc>
      </w:tr>
      <w:tr w:rsidR="00426510" w:rsidTr="006F4598">
        <w:trPr>
          <w:trHeight w:val="205"/>
        </w:trPr>
        <w:tc>
          <w:tcPr>
            <w:tcW w:w="3347" w:type="dxa"/>
            <w:gridSpan w:val="2"/>
          </w:tcPr>
          <w:p w:rsidR="00426510" w:rsidRDefault="00426510" w:rsidP="006F4598">
            <w:pPr>
              <w:jc w:val="both"/>
            </w:pPr>
          </w:p>
        </w:tc>
        <w:tc>
          <w:tcPr>
            <w:tcW w:w="2245" w:type="dxa"/>
            <w:gridSpan w:val="2"/>
          </w:tcPr>
          <w:p w:rsidR="00426510" w:rsidRDefault="00426510" w:rsidP="006F4598">
            <w:pPr>
              <w:jc w:val="both"/>
            </w:pPr>
          </w:p>
        </w:tc>
        <w:tc>
          <w:tcPr>
            <w:tcW w:w="2248" w:type="dxa"/>
            <w:gridSpan w:val="4"/>
            <w:tcBorders>
              <w:right w:val="single" w:sz="12" w:space="0" w:color="auto"/>
            </w:tcBorders>
          </w:tcPr>
          <w:p w:rsidR="00426510" w:rsidRDefault="00426510" w:rsidP="006F4598">
            <w:pPr>
              <w:jc w:val="both"/>
            </w:pPr>
          </w:p>
        </w:tc>
        <w:tc>
          <w:tcPr>
            <w:tcW w:w="632" w:type="dxa"/>
            <w:vMerge/>
            <w:tcBorders>
              <w:left w:val="single" w:sz="12" w:space="0" w:color="auto"/>
            </w:tcBorders>
            <w:vAlign w:val="center"/>
          </w:tcPr>
          <w:p w:rsidR="00426510" w:rsidRDefault="00426510" w:rsidP="006F4598">
            <w:pPr>
              <w:rPr>
                <w:b/>
              </w:rPr>
            </w:pPr>
          </w:p>
        </w:tc>
        <w:tc>
          <w:tcPr>
            <w:tcW w:w="693" w:type="dxa"/>
            <w:vMerge/>
            <w:vAlign w:val="center"/>
          </w:tcPr>
          <w:p w:rsidR="00426510" w:rsidRDefault="00426510" w:rsidP="006F4598">
            <w:pPr>
              <w:rPr>
                <w:b/>
              </w:rPr>
            </w:pPr>
          </w:p>
        </w:tc>
        <w:tc>
          <w:tcPr>
            <w:tcW w:w="694" w:type="dxa"/>
            <w:vMerge/>
            <w:vAlign w:val="center"/>
          </w:tcPr>
          <w:p w:rsidR="00426510" w:rsidRDefault="00426510" w:rsidP="006F4598">
            <w:pPr>
              <w:rPr>
                <w:b/>
              </w:rPr>
            </w:pPr>
          </w:p>
        </w:tc>
      </w:tr>
      <w:tr w:rsidR="00426510" w:rsidTr="006F4598">
        <w:tc>
          <w:tcPr>
            <w:tcW w:w="9859" w:type="dxa"/>
            <w:gridSpan w:val="11"/>
            <w:shd w:val="clear" w:color="auto" w:fill="F7CAAC"/>
          </w:tcPr>
          <w:p w:rsidR="00426510" w:rsidRDefault="00426510" w:rsidP="006F4598">
            <w:pPr>
              <w:jc w:val="both"/>
              <w:rPr>
                <w:b/>
              </w:rPr>
            </w:pPr>
            <w:r>
              <w:rPr>
                <w:b/>
              </w:rPr>
              <w:t xml:space="preserve">Přehled o nejvýznamnější publikační a další tvůrčí činnosti nebo další profesní činnosti u odborníků z praxe vztahující se k zabezpečovaným předmětům </w:t>
            </w:r>
          </w:p>
        </w:tc>
      </w:tr>
      <w:tr w:rsidR="00426510" w:rsidTr="00426510">
        <w:trPr>
          <w:trHeight w:val="943"/>
        </w:trPr>
        <w:tc>
          <w:tcPr>
            <w:tcW w:w="9859" w:type="dxa"/>
            <w:gridSpan w:val="11"/>
          </w:tcPr>
          <w:p w:rsidR="00426510" w:rsidRPr="0092301E" w:rsidRDefault="00426510" w:rsidP="006F4598">
            <w:pPr>
              <w:tabs>
                <w:tab w:val="left" w:pos="473"/>
                <w:tab w:val="left" w:pos="8844"/>
                <w:tab w:val="left" w:pos="9066"/>
              </w:tabs>
              <w:jc w:val="both"/>
              <w:rPr>
                <w:szCs w:val="22"/>
              </w:rPr>
            </w:pPr>
          </w:p>
        </w:tc>
      </w:tr>
      <w:tr w:rsidR="00426510" w:rsidTr="006F4598">
        <w:trPr>
          <w:trHeight w:val="218"/>
        </w:trPr>
        <w:tc>
          <w:tcPr>
            <w:tcW w:w="9859" w:type="dxa"/>
            <w:gridSpan w:val="11"/>
            <w:shd w:val="clear" w:color="auto" w:fill="F7CAAC"/>
          </w:tcPr>
          <w:p w:rsidR="00426510" w:rsidRDefault="00426510" w:rsidP="006F4598">
            <w:pPr>
              <w:rPr>
                <w:b/>
              </w:rPr>
            </w:pPr>
            <w:r>
              <w:rPr>
                <w:b/>
              </w:rPr>
              <w:t>Působení v zahraničí</w:t>
            </w:r>
          </w:p>
        </w:tc>
      </w:tr>
      <w:tr w:rsidR="00426510" w:rsidTr="006F4598">
        <w:trPr>
          <w:trHeight w:val="328"/>
        </w:trPr>
        <w:tc>
          <w:tcPr>
            <w:tcW w:w="9859" w:type="dxa"/>
            <w:gridSpan w:val="11"/>
          </w:tcPr>
          <w:p w:rsidR="00426510" w:rsidRPr="00AF28C0" w:rsidRDefault="00426510" w:rsidP="006F4598"/>
        </w:tc>
      </w:tr>
      <w:tr w:rsidR="00426510" w:rsidTr="006F4598">
        <w:trPr>
          <w:cantSplit/>
          <w:trHeight w:val="470"/>
        </w:trPr>
        <w:tc>
          <w:tcPr>
            <w:tcW w:w="2518" w:type="dxa"/>
            <w:shd w:val="clear" w:color="auto" w:fill="F7CAAC"/>
          </w:tcPr>
          <w:p w:rsidR="00426510" w:rsidRDefault="00426510" w:rsidP="006F4598">
            <w:pPr>
              <w:jc w:val="both"/>
              <w:rPr>
                <w:b/>
              </w:rPr>
            </w:pPr>
            <w:r>
              <w:rPr>
                <w:b/>
              </w:rPr>
              <w:t xml:space="preserve">Podpis </w:t>
            </w:r>
          </w:p>
        </w:tc>
        <w:tc>
          <w:tcPr>
            <w:tcW w:w="4536" w:type="dxa"/>
            <w:gridSpan w:val="5"/>
          </w:tcPr>
          <w:p w:rsidR="00426510" w:rsidRDefault="00426510" w:rsidP="006F4598">
            <w:pPr>
              <w:jc w:val="both"/>
            </w:pPr>
            <w:r>
              <w:t>Kristýna Kozubíková v. r.</w:t>
            </w:r>
          </w:p>
        </w:tc>
        <w:tc>
          <w:tcPr>
            <w:tcW w:w="786" w:type="dxa"/>
            <w:gridSpan w:val="2"/>
            <w:shd w:val="clear" w:color="auto" w:fill="F7CAAC"/>
          </w:tcPr>
          <w:p w:rsidR="00426510" w:rsidRDefault="00426510" w:rsidP="006F4598">
            <w:pPr>
              <w:jc w:val="both"/>
            </w:pPr>
            <w:r>
              <w:rPr>
                <w:b/>
              </w:rPr>
              <w:t>datum</w:t>
            </w:r>
          </w:p>
        </w:tc>
        <w:tc>
          <w:tcPr>
            <w:tcW w:w="2019" w:type="dxa"/>
            <w:gridSpan w:val="3"/>
          </w:tcPr>
          <w:p w:rsidR="00426510" w:rsidRDefault="00F320F3" w:rsidP="006F4598">
            <w:pPr>
              <w:jc w:val="both"/>
            </w:pPr>
            <w:r>
              <w:t>15. 6. 2018</w:t>
            </w:r>
          </w:p>
        </w:tc>
      </w:tr>
    </w:tbl>
    <w:p w:rsidR="00426510" w:rsidRDefault="00426510"/>
    <w:p w:rsidR="00426510" w:rsidRDefault="00426510">
      <w:pPr>
        <w:spacing w:after="200" w:line="276" w:lineRule="auto"/>
      </w:pPr>
      <w:r>
        <w:br w:type="page"/>
      </w:r>
    </w:p>
    <w:tbl>
      <w:tblPr>
        <w:tblpPr w:leftFromText="141" w:rightFromText="141" w:vertAnchor="text" w:horzAnchor="margin" w:tblpXSpec="center" w:tblpY="14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26510" w:rsidTr="006F4598">
        <w:tc>
          <w:tcPr>
            <w:tcW w:w="9859" w:type="dxa"/>
            <w:gridSpan w:val="11"/>
            <w:tcBorders>
              <w:bottom w:val="double" w:sz="4" w:space="0" w:color="auto"/>
            </w:tcBorders>
            <w:shd w:val="clear" w:color="auto" w:fill="BDD6EE"/>
          </w:tcPr>
          <w:p w:rsidR="00426510" w:rsidRDefault="00426510" w:rsidP="006F4598">
            <w:pPr>
              <w:jc w:val="both"/>
              <w:rPr>
                <w:b/>
                <w:sz w:val="28"/>
              </w:rPr>
            </w:pPr>
            <w:r>
              <w:rPr>
                <w:b/>
                <w:sz w:val="28"/>
              </w:rPr>
              <w:lastRenderedPageBreak/>
              <w:t>C-I – Personální zabezpečení</w:t>
            </w:r>
          </w:p>
        </w:tc>
      </w:tr>
      <w:tr w:rsidR="00426510" w:rsidTr="006F4598">
        <w:tc>
          <w:tcPr>
            <w:tcW w:w="2518" w:type="dxa"/>
            <w:tcBorders>
              <w:top w:val="double" w:sz="4" w:space="0" w:color="auto"/>
            </w:tcBorders>
            <w:shd w:val="clear" w:color="auto" w:fill="F7CAAC"/>
          </w:tcPr>
          <w:p w:rsidR="00426510" w:rsidRDefault="00426510" w:rsidP="006F4598">
            <w:pPr>
              <w:jc w:val="both"/>
              <w:rPr>
                <w:b/>
              </w:rPr>
            </w:pPr>
            <w:r>
              <w:rPr>
                <w:b/>
              </w:rPr>
              <w:t>Vysoká škola</w:t>
            </w:r>
          </w:p>
        </w:tc>
        <w:tc>
          <w:tcPr>
            <w:tcW w:w="7341" w:type="dxa"/>
            <w:gridSpan w:val="10"/>
          </w:tcPr>
          <w:p w:rsidR="00426510" w:rsidRDefault="00426510" w:rsidP="006F4598">
            <w:pPr>
              <w:jc w:val="both"/>
            </w:pPr>
            <w:r>
              <w:t>Univerzita Tomáše Bati ve Zlíně</w:t>
            </w:r>
          </w:p>
        </w:tc>
      </w:tr>
      <w:tr w:rsidR="00426510" w:rsidTr="006F4598">
        <w:tc>
          <w:tcPr>
            <w:tcW w:w="2518" w:type="dxa"/>
            <w:shd w:val="clear" w:color="auto" w:fill="F7CAAC"/>
          </w:tcPr>
          <w:p w:rsidR="00426510" w:rsidRDefault="00426510" w:rsidP="006F4598">
            <w:pPr>
              <w:jc w:val="both"/>
              <w:rPr>
                <w:b/>
              </w:rPr>
            </w:pPr>
            <w:r>
              <w:rPr>
                <w:b/>
              </w:rPr>
              <w:t>Součást vysoké školy</w:t>
            </w:r>
          </w:p>
        </w:tc>
        <w:tc>
          <w:tcPr>
            <w:tcW w:w="7341" w:type="dxa"/>
            <w:gridSpan w:val="10"/>
          </w:tcPr>
          <w:p w:rsidR="00426510" w:rsidRDefault="00426510" w:rsidP="006F4598">
            <w:pPr>
              <w:jc w:val="both"/>
            </w:pPr>
            <w:r>
              <w:t>Fakulta humanitních studií</w:t>
            </w:r>
          </w:p>
        </w:tc>
      </w:tr>
      <w:tr w:rsidR="00426510" w:rsidTr="006F4598">
        <w:tc>
          <w:tcPr>
            <w:tcW w:w="2518" w:type="dxa"/>
            <w:shd w:val="clear" w:color="auto" w:fill="F7CAAC"/>
          </w:tcPr>
          <w:p w:rsidR="00426510" w:rsidRDefault="00426510" w:rsidP="006F4598">
            <w:pPr>
              <w:jc w:val="both"/>
              <w:rPr>
                <w:b/>
              </w:rPr>
            </w:pPr>
            <w:r>
              <w:rPr>
                <w:b/>
              </w:rPr>
              <w:t>Název studijního programu</w:t>
            </w:r>
          </w:p>
        </w:tc>
        <w:tc>
          <w:tcPr>
            <w:tcW w:w="7341" w:type="dxa"/>
            <w:gridSpan w:val="10"/>
          </w:tcPr>
          <w:p w:rsidR="00426510" w:rsidRDefault="00426510" w:rsidP="006F4598">
            <w:pPr>
              <w:jc w:val="both"/>
            </w:pPr>
            <w:r>
              <w:t>Andragogika</w:t>
            </w:r>
          </w:p>
        </w:tc>
      </w:tr>
      <w:tr w:rsidR="00426510" w:rsidTr="006F4598">
        <w:tc>
          <w:tcPr>
            <w:tcW w:w="2518" w:type="dxa"/>
            <w:shd w:val="clear" w:color="auto" w:fill="F7CAAC"/>
          </w:tcPr>
          <w:p w:rsidR="00426510" w:rsidRDefault="00426510" w:rsidP="006F4598">
            <w:pPr>
              <w:jc w:val="both"/>
              <w:rPr>
                <w:b/>
              </w:rPr>
            </w:pPr>
            <w:r>
              <w:rPr>
                <w:b/>
              </w:rPr>
              <w:t>Jméno a příjmení</w:t>
            </w:r>
          </w:p>
        </w:tc>
        <w:tc>
          <w:tcPr>
            <w:tcW w:w="4536" w:type="dxa"/>
            <w:gridSpan w:val="5"/>
          </w:tcPr>
          <w:p w:rsidR="00426510" w:rsidRPr="00EA118E" w:rsidRDefault="00426510" w:rsidP="006F4598">
            <w:pPr>
              <w:jc w:val="both"/>
            </w:pPr>
            <w:r w:rsidRPr="00EA118E">
              <w:t>Ludmila Kozubíková</w:t>
            </w:r>
          </w:p>
        </w:tc>
        <w:tc>
          <w:tcPr>
            <w:tcW w:w="709" w:type="dxa"/>
            <w:shd w:val="clear" w:color="auto" w:fill="F7CAAC"/>
          </w:tcPr>
          <w:p w:rsidR="00426510" w:rsidRDefault="00426510" w:rsidP="006F4598">
            <w:pPr>
              <w:jc w:val="both"/>
              <w:rPr>
                <w:b/>
              </w:rPr>
            </w:pPr>
            <w:r>
              <w:rPr>
                <w:b/>
              </w:rPr>
              <w:t>Tituly</w:t>
            </w:r>
          </w:p>
        </w:tc>
        <w:tc>
          <w:tcPr>
            <w:tcW w:w="2096" w:type="dxa"/>
            <w:gridSpan w:val="4"/>
          </w:tcPr>
          <w:p w:rsidR="00426510" w:rsidRDefault="00426510" w:rsidP="006F4598">
            <w:pPr>
              <w:jc w:val="both"/>
            </w:pPr>
            <w:r>
              <w:t>Ing., Ph.D.</w:t>
            </w:r>
          </w:p>
        </w:tc>
      </w:tr>
      <w:tr w:rsidR="00426510" w:rsidTr="006F4598">
        <w:tc>
          <w:tcPr>
            <w:tcW w:w="2518" w:type="dxa"/>
            <w:shd w:val="clear" w:color="auto" w:fill="F7CAAC"/>
          </w:tcPr>
          <w:p w:rsidR="00426510" w:rsidRDefault="00426510" w:rsidP="006F4598">
            <w:pPr>
              <w:jc w:val="both"/>
              <w:rPr>
                <w:b/>
              </w:rPr>
            </w:pPr>
            <w:r>
              <w:rPr>
                <w:b/>
              </w:rPr>
              <w:t>Rok narození</w:t>
            </w:r>
          </w:p>
        </w:tc>
        <w:tc>
          <w:tcPr>
            <w:tcW w:w="829" w:type="dxa"/>
          </w:tcPr>
          <w:p w:rsidR="00426510" w:rsidRDefault="00426510" w:rsidP="006F4598">
            <w:pPr>
              <w:jc w:val="both"/>
            </w:pPr>
            <w:r>
              <w:t>1977</w:t>
            </w:r>
          </w:p>
        </w:tc>
        <w:tc>
          <w:tcPr>
            <w:tcW w:w="1721" w:type="dxa"/>
            <w:shd w:val="clear" w:color="auto" w:fill="F7CAAC"/>
          </w:tcPr>
          <w:p w:rsidR="00426510" w:rsidRDefault="00426510" w:rsidP="006F4598">
            <w:pPr>
              <w:jc w:val="both"/>
              <w:rPr>
                <w:b/>
              </w:rPr>
            </w:pPr>
            <w:r>
              <w:rPr>
                <w:b/>
              </w:rPr>
              <w:t>typ vztahu k VŠ</w:t>
            </w:r>
          </w:p>
        </w:tc>
        <w:tc>
          <w:tcPr>
            <w:tcW w:w="992" w:type="dxa"/>
            <w:gridSpan w:val="2"/>
          </w:tcPr>
          <w:p w:rsidR="00426510" w:rsidRDefault="00426510" w:rsidP="006F4598">
            <w:pPr>
              <w:jc w:val="both"/>
            </w:pPr>
            <w:r>
              <w:t>pp</w:t>
            </w:r>
          </w:p>
          <w:p w:rsidR="00426510" w:rsidRDefault="00426510" w:rsidP="006F4598">
            <w:pPr>
              <w:jc w:val="both"/>
            </w:pPr>
          </w:p>
        </w:tc>
        <w:tc>
          <w:tcPr>
            <w:tcW w:w="994" w:type="dxa"/>
            <w:shd w:val="clear" w:color="auto" w:fill="F7CAAC"/>
          </w:tcPr>
          <w:p w:rsidR="00426510" w:rsidRDefault="00426510" w:rsidP="006F4598">
            <w:pPr>
              <w:jc w:val="both"/>
              <w:rPr>
                <w:b/>
              </w:rPr>
            </w:pPr>
            <w:r>
              <w:rPr>
                <w:b/>
              </w:rPr>
              <w:t>rozsah</w:t>
            </w:r>
          </w:p>
        </w:tc>
        <w:tc>
          <w:tcPr>
            <w:tcW w:w="709" w:type="dxa"/>
          </w:tcPr>
          <w:p w:rsidR="00426510" w:rsidRDefault="00426510" w:rsidP="006F4598">
            <w:pPr>
              <w:jc w:val="both"/>
            </w:pPr>
            <w:r>
              <w:t>40</w:t>
            </w:r>
          </w:p>
        </w:tc>
        <w:tc>
          <w:tcPr>
            <w:tcW w:w="709" w:type="dxa"/>
            <w:gridSpan w:val="2"/>
            <w:shd w:val="clear" w:color="auto" w:fill="F7CAAC"/>
          </w:tcPr>
          <w:p w:rsidR="00426510" w:rsidRDefault="00426510" w:rsidP="006F4598">
            <w:pPr>
              <w:jc w:val="both"/>
              <w:rPr>
                <w:b/>
              </w:rPr>
            </w:pPr>
            <w:r>
              <w:rPr>
                <w:b/>
              </w:rPr>
              <w:t>do kdy</w:t>
            </w:r>
          </w:p>
        </w:tc>
        <w:tc>
          <w:tcPr>
            <w:tcW w:w="1387" w:type="dxa"/>
            <w:gridSpan w:val="2"/>
          </w:tcPr>
          <w:p w:rsidR="00426510" w:rsidRDefault="00426510" w:rsidP="006F4598">
            <w:pPr>
              <w:jc w:val="both"/>
            </w:pPr>
            <w:r>
              <w:t>8/2019</w:t>
            </w:r>
          </w:p>
        </w:tc>
      </w:tr>
      <w:tr w:rsidR="00426510" w:rsidTr="006F4598">
        <w:tc>
          <w:tcPr>
            <w:tcW w:w="5068" w:type="dxa"/>
            <w:gridSpan w:val="3"/>
            <w:shd w:val="clear" w:color="auto" w:fill="F7CAAC"/>
          </w:tcPr>
          <w:p w:rsidR="00426510" w:rsidRDefault="00426510" w:rsidP="006F4598">
            <w:pPr>
              <w:jc w:val="both"/>
              <w:rPr>
                <w:b/>
              </w:rPr>
            </w:pPr>
            <w:r>
              <w:rPr>
                <w:b/>
              </w:rPr>
              <w:t>Typ vztahu na součásti VŠ, která uskutečňuje st. program</w:t>
            </w:r>
          </w:p>
        </w:tc>
        <w:tc>
          <w:tcPr>
            <w:tcW w:w="992" w:type="dxa"/>
            <w:gridSpan w:val="2"/>
          </w:tcPr>
          <w:p w:rsidR="00426510" w:rsidRDefault="00426510" w:rsidP="006F4598">
            <w:pPr>
              <w:jc w:val="both"/>
            </w:pPr>
          </w:p>
        </w:tc>
        <w:tc>
          <w:tcPr>
            <w:tcW w:w="994" w:type="dxa"/>
            <w:shd w:val="clear" w:color="auto" w:fill="F7CAAC"/>
          </w:tcPr>
          <w:p w:rsidR="00426510" w:rsidRDefault="00426510" w:rsidP="006F4598">
            <w:pPr>
              <w:jc w:val="both"/>
              <w:rPr>
                <w:b/>
              </w:rPr>
            </w:pPr>
            <w:r>
              <w:rPr>
                <w:b/>
              </w:rPr>
              <w:t>rozsah</w:t>
            </w:r>
          </w:p>
        </w:tc>
        <w:tc>
          <w:tcPr>
            <w:tcW w:w="709" w:type="dxa"/>
          </w:tcPr>
          <w:p w:rsidR="00426510" w:rsidRDefault="00426510" w:rsidP="006F4598">
            <w:pPr>
              <w:jc w:val="both"/>
            </w:pPr>
          </w:p>
        </w:tc>
        <w:tc>
          <w:tcPr>
            <w:tcW w:w="709" w:type="dxa"/>
            <w:gridSpan w:val="2"/>
            <w:shd w:val="clear" w:color="auto" w:fill="F7CAAC"/>
          </w:tcPr>
          <w:p w:rsidR="00426510" w:rsidRDefault="00426510" w:rsidP="006F4598">
            <w:pPr>
              <w:jc w:val="both"/>
              <w:rPr>
                <w:b/>
              </w:rPr>
            </w:pPr>
            <w:r>
              <w:rPr>
                <w:b/>
              </w:rPr>
              <w:t>do kdy</w:t>
            </w:r>
          </w:p>
        </w:tc>
        <w:tc>
          <w:tcPr>
            <w:tcW w:w="1387" w:type="dxa"/>
            <w:gridSpan w:val="2"/>
          </w:tcPr>
          <w:p w:rsidR="00426510" w:rsidRDefault="00426510" w:rsidP="006F4598">
            <w:pPr>
              <w:jc w:val="both"/>
            </w:pPr>
          </w:p>
        </w:tc>
      </w:tr>
      <w:tr w:rsidR="00426510" w:rsidTr="006F4598">
        <w:tc>
          <w:tcPr>
            <w:tcW w:w="6060" w:type="dxa"/>
            <w:gridSpan w:val="5"/>
            <w:shd w:val="clear" w:color="auto" w:fill="F7CAAC"/>
          </w:tcPr>
          <w:p w:rsidR="00426510" w:rsidRDefault="00426510" w:rsidP="006F4598">
            <w:pPr>
              <w:jc w:val="both"/>
            </w:pPr>
            <w:r>
              <w:rPr>
                <w:b/>
              </w:rPr>
              <w:t>Další současná působení jako akademický pracovník na jiných VŠ</w:t>
            </w:r>
          </w:p>
        </w:tc>
        <w:tc>
          <w:tcPr>
            <w:tcW w:w="1703" w:type="dxa"/>
            <w:gridSpan w:val="2"/>
            <w:shd w:val="clear" w:color="auto" w:fill="F7CAAC"/>
          </w:tcPr>
          <w:p w:rsidR="00426510" w:rsidRDefault="00426510" w:rsidP="006F4598">
            <w:pPr>
              <w:jc w:val="both"/>
              <w:rPr>
                <w:b/>
              </w:rPr>
            </w:pPr>
            <w:r>
              <w:rPr>
                <w:b/>
              </w:rPr>
              <w:t xml:space="preserve">typ prac. </w:t>
            </w:r>
            <w:proofErr w:type="gramStart"/>
            <w:r>
              <w:rPr>
                <w:b/>
              </w:rPr>
              <w:t>vztahu</w:t>
            </w:r>
            <w:proofErr w:type="gramEnd"/>
          </w:p>
        </w:tc>
        <w:tc>
          <w:tcPr>
            <w:tcW w:w="2096" w:type="dxa"/>
            <w:gridSpan w:val="4"/>
            <w:shd w:val="clear" w:color="auto" w:fill="F7CAAC"/>
          </w:tcPr>
          <w:p w:rsidR="00426510" w:rsidRDefault="00426510" w:rsidP="006F4598">
            <w:pPr>
              <w:jc w:val="both"/>
              <w:rPr>
                <w:b/>
              </w:rPr>
            </w:pPr>
            <w:r>
              <w:rPr>
                <w:b/>
              </w:rPr>
              <w:t>rozsah</w:t>
            </w:r>
          </w:p>
        </w:tc>
      </w:tr>
      <w:tr w:rsidR="00426510" w:rsidTr="006F4598">
        <w:tc>
          <w:tcPr>
            <w:tcW w:w="6060" w:type="dxa"/>
            <w:gridSpan w:val="5"/>
          </w:tcPr>
          <w:p w:rsidR="00426510" w:rsidRDefault="00426510" w:rsidP="006F4598">
            <w:pPr>
              <w:jc w:val="both"/>
            </w:pPr>
          </w:p>
        </w:tc>
        <w:tc>
          <w:tcPr>
            <w:tcW w:w="1703" w:type="dxa"/>
            <w:gridSpan w:val="2"/>
          </w:tcPr>
          <w:p w:rsidR="00426510" w:rsidRDefault="00B55830" w:rsidP="006F4598">
            <w:pPr>
              <w:jc w:val="both"/>
            </w:pPr>
            <w:r>
              <w:t>Nemá</w:t>
            </w:r>
          </w:p>
        </w:tc>
        <w:tc>
          <w:tcPr>
            <w:tcW w:w="2096" w:type="dxa"/>
            <w:gridSpan w:val="4"/>
          </w:tcPr>
          <w:p w:rsidR="00426510" w:rsidRDefault="00426510" w:rsidP="006F4598">
            <w:pPr>
              <w:jc w:val="both"/>
            </w:pPr>
          </w:p>
        </w:tc>
      </w:tr>
      <w:tr w:rsidR="00426510" w:rsidTr="006F4598">
        <w:tc>
          <w:tcPr>
            <w:tcW w:w="6060" w:type="dxa"/>
            <w:gridSpan w:val="5"/>
          </w:tcPr>
          <w:p w:rsidR="00426510" w:rsidRDefault="00426510" w:rsidP="006F4598">
            <w:pPr>
              <w:jc w:val="both"/>
            </w:pPr>
          </w:p>
        </w:tc>
        <w:tc>
          <w:tcPr>
            <w:tcW w:w="1703" w:type="dxa"/>
            <w:gridSpan w:val="2"/>
          </w:tcPr>
          <w:p w:rsidR="00426510" w:rsidRDefault="00426510" w:rsidP="006F4598">
            <w:pPr>
              <w:jc w:val="both"/>
            </w:pPr>
          </w:p>
        </w:tc>
        <w:tc>
          <w:tcPr>
            <w:tcW w:w="2096" w:type="dxa"/>
            <w:gridSpan w:val="4"/>
          </w:tcPr>
          <w:p w:rsidR="00426510" w:rsidRDefault="00426510" w:rsidP="006F4598">
            <w:pPr>
              <w:jc w:val="both"/>
            </w:pPr>
          </w:p>
        </w:tc>
      </w:tr>
      <w:tr w:rsidR="00426510" w:rsidTr="006F4598">
        <w:tc>
          <w:tcPr>
            <w:tcW w:w="6060" w:type="dxa"/>
            <w:gridSpan w:val="5"/>
          </w:tcPr>
          <w:p w:rsidR="00426510" w:rsidRDefault="00426510" w:rsidP="006F4598">
            <w:pPr>
              <w:jc w:val="both"/>
            </w:pPr>
          </w:p>
        </w:tc>
        <w:tc>
          <w:tcPr>
            <w:tcW w:w="1703" w:type="dxa"/>
            <w:gridSpan w:val="2"/>
          </w:tcPr>
          <w:p w:rsidR="00426510" w:rsidRDefault="00426510" w:rsidP="006F4598">
            <w:pPr>
              <w:jc w:val="both"/>
            </w:pPr>
          </w:p>
        </w:tc>
        <w:tc>
          <w:tcPr>
            <w:tcW w:w="2096" w:type="dxa"/>
            <w:gridSpan w:val="4"/>
          </w:tcPr>
          <w:p w:rsidR="00426510" w:rsidRDefault="00426510" w:rsidP="006F4598">
            <w:pPr>
              <w:jc w:val="both"/>
            </w:pPr>
          </w:p>
        </w:tc>
      </w:tr>
      <w:tr w:rsidR="00426510" w:rsidTr="006F4598">
        <w:tc>
          <w:tcPr>
            <w:tcW w:w="6060" w:type="dxa"/>
            <w:gridSpan w:val="5"/>
          </w:tcPr>
          <w:p w:rsidR="00426510" w:rsidRDefault="00426510" w:rsidP="006F4598">
            <w:pPr>
              <w:jc w:val="both"/>
            </w:pPr>
          </w:p>
        </w:tc>
        <w:tc>
          <w:tcPr>
            <w:tcW w:w="1703" w:type="dxa"/>
            <w:gridSpan w:val="2"/>
          </w:tcPr>
          <w:p w:rsidR="00426510" w:rsidRDefault="00426510" w:rsidP="006F4598">
            <w:pPr>
              <w:jc w:val="both"/>
            </w:pPr>
          </w:p>
        </w:tc>
        <w:tc>
          <w:tcPr>
            <w:tcW w:w="2096" w:type="dxa"/>
            <w:gridSpan w:val="4"/>
          </w:tcPr>
          <w:p w:rsidR="00426510" w:rsidRDefault="00426510" w:rsidP="006F4598">
            <w:pPr>
              <w:jc w:val="both"/>
            </w:pPr>
          </w:p>
        </w:tc>
      </w:tr>
      <w:tr w:rsidR="00426510" w:rsidTr="006F4598">
        <w:tc>
          <w:tcPr>
            <w:tcW w:w="9859" w:type="dxa"/>
            <w:gridSpan w:val="11"/>
            <w:shd w:val="clear" w:color="auto" w:fill="F7CAAC"/>
          </w:tcPr>
          <w:p w:rsidR="00426510" w:rsidRDefault="00426510" w:rsidP="006F4598">
            <w:pPr>
              <w:jc w:val="both"/>
            </w:pPr>
            <w:r>
              <w:rPr>
                <w:b/>
              </w:rPr>
              <w:t>Předměty příslušného studijního programu a způsob zapojení do jejich výuky, příp. další zapojení do uskutečňování studijního programu</w:t>
            </w:r>
          </w:p>
        </w:tc>
      </w:tr>
      <w:tr w:rsidR="00426510" w:rsidTr="006F4598">
        <w:trPr>
          <w:trHeight w:val="322"/>
        </w:trPr>
        <w:tc>
          <w:tcPr>
            <w:tcW w:w="9859" w:type="dxa"/>
            <w:gridSpan w:val="11"/>
            <w:tcBorders>
              <w:top w:val="nil"/>
            </w:tcBorders>
          </w:tcPr>
          <w:p w:rsidR="00426510" w:rsidRDefault="00426510" w:rsidP="006F4598">
            <w:pPr>
              <w:jc w:val="both"/>
            </w:pPr>
            <w:r>
              <w:t xml:space="preserve">Základy podnikatelství (přednášející). </w:t>
            </w:r>
          </w:p>
        </w:tc>
      </w:tr>
      <w:tr w:rsidR="00426510" w:rsidTr="006F4598">
        <w:tc>
          <w:tcPr>
            <w:tcW w:w="9859" w:type="dxa"/>
            <w:gridSpan w:val="11"/>
            <w:shd w:val="clear" w:color="auto" w:fill="F7CAAC"/>
          </w:tcPr>
          <w:p w:rsidR="00426510" w:rsidRDefault="00426510" w:rsidP="006F4598">
            <w:pPr>
              <w:jc w:val="both"/>
            </w:pPr>
            <w:r>
              <w:rPr>
                <w:b/>
              </w:rPr>
              <w:t xml:space="preserve">Údaje o vzdělání na VŠ </w:t>
            </w:r>
          </w:p>
        </w:tc>
      </w:tr>
      <w:tr w:rsidR="00426510" w:rsidTr="006F4598">
        <w:trPr>
          <w:trHeight w:val="307"/>
        </w:trPr>
        <w:tc>
          <w:tcPr>
            <w:tcW w:w="9859" w:type="dxa"/>
            <w:gridSpan w:val="11"/>
          </w:tcPr>
          <w:p w:rsidR="00426510" w:rsidRPr="007D2C66" w:rsidRDefault="00426510" w:rsidP="006F4598">
            <w:pPr>
              <w:jc w:val="both"/>
            </w:pPr>
            <w:r>
              <w:t>Teorie vyučování ekonomických předmětů, 2004, VŠE v Praze, Fakulta financí a účetnictví. (Ph.D.)</w:t>
            </w:r>
          </w:p>
        </w:tc>
      </w:tr>
      <w:tr w:rsidR="00426510" w:rsidTr="006F4598">
        <w:tc>
          <w:tcPr>
            <w:tcW w:w="9859" w:type="dxa"/>
            <w:gridSpan w:val="11"/>
            <w:shd w:val="clear" w:color="auto" w:fill="F7CAAC"/>
          </w:tcPr>
          <w:p w:rsidR="00426510" w:rsidRDefault="00426510" w:rsidP="006F4598">
            <w:pPr>
              <w:jc w:val="both"/>
              <w:rPr>
                <w:b/>
              </w:rPr>
            </w:pPr>
            <w:r>
              <w:rPr>
                <w:b/>
              </w:rPr>
              <w:t>Údaje o odborném působení od absolvování VŠ</w:t>
            </w:r>
          </w:p>
        </w:tc>
      </w:tr>
      <w:tr w:rsidR="00426510" w:rsidTr="006F4598">
        <w:trPr>
          <w:trHeight w:val="284"/>
        </w:trPr>
        <w:tc>
          <w:tcPr>
            <w:tcW w:w="9859" w:type="dxa"/>
            <w:gridSpan w:val="11"/>
          </w:tcPr>
          <w:p w:rsidR="00426510" w:rsidRDefault="00426510" w:rsidP="006F4598">
            <w:pPr>
              <w:jc w:val="both"/>
            </w:pPr>
            <w:r>
              <w:t>Členka akreditační komise pro neuniverzitní vysoké školy, 1 rok.</w:t>
            </w:r>
          </w:p>
          <w:p w:rsidR="00426510" w:rsidRDefault="00426510" w:rsidP="006F4598">
            <w:pPr>
              <w:overflowPunct w:val="0"/>
              <w:autoSpaceDE w:val="0"/>
              <w:autoSpaceDN w:val="0"/>
              <w:adjustRightInd w:val="0"/>
              <w:jc w:val="both"/>
            </w:pPr>
            <w:r>
              <w:t xml:space="preserve">OA T. Bati a VOŠE Zlín, učitelka odborných ekonomických předmětů v bakalářských studijních programech, 12 let. </w:t>
            </w:r>
          </w:p>
          <w:p w:rsidR="00426510" w:rsidRPr="00875F93" w:rsidRDefault="00426510" w:rsidP="006F4598">
            <w:pPr>
              <w:overflowPunct w:val="0"/>
              <w:autoSpaceDE w:val="0"/>
              <w:autoSpaceDN w:val="0"/>
              <w:adjustRightInd w:val="0"/>
              <w:jc w:val="both"/>
              <w:rPr>
                <w:i/>
                <w:iCs/>
              </w:rPr>
            </w:pPr>
            <w:r>
              <w:t>UTB ve Zlíně, FAME, 5 let.</w:t>
            </w:r>
          </w:p>
        </w:tc>
      </w:tr>
      <w:tr w:rsidR="00426510" w:rsidTr="006F4598">
        <w:trPr>
          <w:trHeight w:val="250"/>
        </w:trPr>
        <w:tc>
          <w:tcPr>
            <w:tcW w:w="9859" w:type="dxa"/>
            <w:gridSpan w:val="11"/>
            <w:shd w:val="clear" w:color="auto" w:fill="F7CAAC"/>
          </w:tcPr>
          <w:p w:rsidR="00426510" w:rsidRDefault="00426510" w:rsidP="006F4598">
            <w:pPr>
              <w:jc w:val="both"/>
            </w:pPr>
            <w:r>
              <w:rPr>
                <w:b/>
              </w:rPr>
              <w:t>Zkušenosti s vedením kvalifikačních a rigorózních prací</w:t>
            </w:r>
          </w:p>
        </w:tc>
      </w:tr>
      <w:tr w:rsidR="00426510" w:rsidTr="006F4598">
        <w:trPr>
          <w:trHeight w:val="337"/>
        </w:trPr>
        <w:tc>
          <w:tcPr>
            <w:tcW w:w="9859" w:type="dxa"/>
            <w:gridSpan w:val="11"/>
          </w:tcPr>
          <w:p w:rsidR="00426510" w:rsidRPr="00252D49" w:rsidRDefault="00426510" w:rsidP="006F4598">
            <w:pPr>
              <w:jc w:val="both"/>
              <w:rPr>
                <w:highlight w:val="yellow"/>
              </w:rPr>
            </w:pPr>
            <w:r w:rsidRPr="00252D49">
              <w:t>Vedení desítek bakalářských a diplomových kvalifikačních prací. Počet vedených a obhájených bakalářských prací na UTB =11. Počet vedených a obhájených diplomových prací na UTB = 3.</w:t>
            </w:r>
          </w:p>
        </w:tc>
      </w:tr>
      <w:tr w:rsidR="00426510" w:rsidTr="006F4598">
        <w:trPr>
          <w:cantSplit/>
        </w:trPr>
        <w:tc>
          <w:tcPr>
            <w:tcW w:w="3347" w:type="dxa"/>
            <w:gridSpan w:val="2"/>
            <w:tcBorders>
              <w:top w:val="single" w:sz="12" w:space="0" w:color="auto"/>
            </w:tcBorders>
            <w:shd w:val="clear" w:color="auto" w:fill="F7CAAC"/>
          </w:tcPr>
          <w:p w:rsidR="00426510" w:rsidRDefault="00426510" w:rsidP="006F4598">
            <w:pPr>
              <w:jc w:val="both"/>
            </w:pPr>
            <w:r>
              <w:rPr>
                <w:b/>
              </w:rPr>
              <w:t xml:space="preserve">Obor habilitačního řízení </w:t>
            </w:r>
          </w:p>
        </w:tc>
        <w:tc>
          <w:tcPr>
            <w:tcW w:w="2245" w:type="dxa"/>
            <w:gridSpan w:val="2"/>
            <w:tcBorders>
              <w:top w:val="single" w:sz="12" w:space="0" w:color="auto"/>
            </w:tcBorders>
            <w:shd w:val="clear" w:color="auto" w:fill="F7CAAC"/>
          </w:tcPr>
          <w:p w:rsidR="00426510" w:rsidRDefault="00426510" w:rsidP="006F459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26510" w:rsidRDefault="00426510" w:rsidP="006F459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26510" w:rsidRDefault="00426510" w:rsidP="006F4598">
            <w:pPr>
              <w:jc w:val="both"/>
              <w:rPr>
                <w:b/>
              </w:rPr>
            </w:pPr>
            <w:r>
              <w:rPr>
                <w:b/>
              </w:rPr>
              <w:t>Ohlasy publikací</w:t>
            </w:r>
          </w:p>
        </w:tc>
      </w:tr>
      <w:tr w:rsidR="00426510" w:rsidTr="006F4598">
        <w:trPr>
          <w:cantSplit/>
        </w:trPr>
        <w:tc>
          <w:tcPr>
            <w:tcW w:w="3347" w:type="dxa"/>
            <w:gridSpan w:val="2"/>
          </w:tcPr>
          <w:p w:rsidR="00426510" w:rsidRDefault="00426510" w:rsidP="006F4598">
            <w:pPr>
              <w:jc w:val="both"/>
            </w:pPr>
          </w:p>
        </w:tc>
        <w:tc>
          <w:tcPr>
            <w:tcW w:w="2245" w:type="dxa"/>
            <w:gridSpan w:val="2"/>
          </w:tcPr>
          <w:p w:rsidR="00426510" w:rsidRDefault="00426510" w:rsidP="006F4598">
            <w:pPr>
              <w:jc w:val="both"/>
            </w:pPr>
          </w:p>
        </w:tc>
        <w:tc>
          <w:tcPr>
            <w:tcW w:w="2248" w:type="dxa"/>
            <w:gridSpan w:val="4"/>
            <w:tcBorders>
              <w:right w:val="single" w:sz="12" w:space="0" w:color="auto"/>
            </w:tcBorders>
          </w:tcPr>
          <w:p w:rsidR="00426510" w:rsidRDefault="00426510" w:rsidP="006F4598">
            <w:pPr>
              <w:jc w:val="both"/>
            </w:pPr>
          </w:p>
        </w:tc>
        <w:tc>
          <w:tcPr>
            <w:tcW w:w="632" w:type="dxa"/>
            <w:tcBorders>
              <w:left w:val="single" w:sz="12" w:space="0" w:color="auto"/>
            </w:tcBorders>
            <w:shd w:val="clear" w:color="auto" w:fill="F7CAAC"/>
          </w:tcPr>
          <w:p w:rsidR="00426510" w:rsidRDefault="00426510" w:rsidP="006F4598">
            <w:pPr>
              <w:jc w:val="both"/>
            </w:pPr>
            <w:r>
              <w:rPr>
                <w:b/>
              </w:rPr>
              <w:t>WOS</w:t>
            </w:r>
          </w:p>
        </w:tc>
        <w:tc>
          <w:tcPr>
            <w:tcW w:w="693" w:type="dxa"/>
            <w:shd w:val="clear" w:color="auto" w:fill="F7CAAC"/>
          </w:tcPr>
          <w:p w:rsidR="00426510" w:rsidRDefault="00426510" w:rsidP="006F4598">
            <w:pPr>
              <w:jc w:val="both"/>
              <w:rPr>
                <w:sz w:val="18"/>
              </w:rPr>
            </w:pPr>
            <w:r>
              <w:rPr>
                <w:b/>
                <w:sz w:val="18"/>
              </w:rPr>
              <w:t>Scopus</w:t>
            </w:r>
          </w:p>
        </w:tc>
        <w:tc>
          <w:tcPr>
            <w:tcW w:w="694" w:type="dxa"/>
            <w:shd w:val="clear" w:color="auto" w:fill="F7CAAC"/>
          </w:tcPr>
          <w:p w:rsidR="00426510" w:rsidRDefault="00426510" w:rsidP="006F4598">
            <w:pPr>
              <w:jc w:val="both"/>
            </w:pPr>
            <w:r>
              <w:rPr>
                <w:b/>
                <w:sz w:val="18"/>
              </w:rPr>
              <w:t>ostatní</w:t>
            </w:r>
          </w:p>
        </w:tc>
      </w:tr>
      <w:tr w:rsidR="00426510" w:rsidTr="006F4598">
        <w:trPr>
          <w:cantSplit/>
          <w:trHeight w:val="70"/>
        </w:trPr>
        <w:tc>
          <w:tcPr>
            <w:tcW w:w="3347" w:type="dxa"/>
            <w:gridSpan w:val="2"/>
            <w:shd w:val="clear" w:color="auto" w:fill="F7CAAC"/>
          </w:tcPr>
          <w:p w:rsidR="00426510" w:rsidRDefault="00426510" w:rsidP="006F4598">
            <w:pPr>
              <w:jc w:val="both"/>
            </w:pPr>
            <w:r>
              <w:rPr>
                <w:b/>
              </w:rPr>
              <w:t>Obor jmenovacího řízení</w:t>
            </w:r>
          </w:p>
        </w:tc>
        <w:tc>
          <w:tcPr>
            <w:tcW w:w="2245" w:type="dxa"/>
            <w:gridSpan w:val="2"/>
            <w:shd w:val="clear" w:color="auto" w:fill="F7CAAC"/>
          </w:tcPr>
          <w:p w:rsidR="00426510" w:rsidRDefault="00426510" w:rsidP="006F4598">
            <w:pPr>
              <w:jc w:val="both"/>
            </w:pPr>
            <w:r>
              <w:rPr>
                <w:b/>
              </w:rPr>
              <w:t>Rok udělení hodnosti</w:t>
            </w:r>
          </w:p>
        </w:tc>
        <w:tc>
          <w:tcPr>
            <w:tcW w:w="2248" w:type="dxa"/>
            <w:gridSpan w:val="4"/>
            <w:tcBorders>
              <w:right w:val="single" w:sz="12" w:space="0" w:color="auto"/>
            </w:tcBorders>
            <w:shd w:val="clear" w:color="auto" w:fill="F7CAAC"/>
          </w:tcPr>
          <w:p w:rsidR="00426510" w:rsidRDefault="00426510" w:rsidP="006F4598">
            <w:pPr>
              <w:jc w:val="both"/>
            </w:pPr>
            <w:r>
              <w:rPr>
                <w:b/>
              </w:rPr>
              <w:t>Řízení konáno na VŠ</w:t>
            </w:r>
          </w:p>
        </w:tc>
        <w:tc>
          <w:tcPr>
            <w:tcW w:w="632" w:type="dxa"/>
            <w:vMerge w:val="restart"/>
            <w:tcBorders>
              <w:left w:val="single" w:sz="12" w:space="0" w:color="auto"/>
            </w:tcBorders>
          </w:tcPr>
          <w:p w:rsidR="00426510" w:rsidRDefault="00426510" w:rsidP="006F4598">
            <w:pPr>
              <w:jc w:val="both"/>
              <w:rPr>
                <w:b/>
              </w:rPr>
            </w:pPr>
          </w:p>
        </w:tc>
        <w:tc>
          <w:tcPr>
            <w:tcW w:w="693" w:type="dxa"/>
            <w:vMerge w:val="restart"/>
          </w:tcPr>
          <w:p w:rsidR="00426510" w:rsidRDefault="00426510" w:rsidP="006F4598">
            <w:pPr>
              <w:jc w:val="both"/>
              <w:rPr>
                <w:b/>
              </w:rPr>
            </w:pPr>
          </w:p>
        </w:tc>
        <w:tc>
          <w:tcPr>
            <w:tcW w:w="694" w:type="dxa"/>
            <w:vMerge w:val="restart"/>
          </w:tcPr>
          <w:p w:rsidR="00426510" w:rsidRDefault="00426510" w:rsidP="006F4598">
            <w:pPr>
              <w:jc w:val="both"/>
              <w:rPr>
                <w:b/>
              </w:rPr>
            </w:pPr>
          </w:p>
        </w:tc>
      </w:tr>
      <w:tr w:rsidR="00426510" w:rsidTr="006F4598">
        <w:trPr>
          <w:trHeight w:val="205"/>
        </w:trPr>
        <w:tc>
          <w:tcPr>
            <w:tcW w:w="3347" w:type="dxa"/>
            <w:gridSpan w:val="2"/>
          </w:tcPr>
          <w:p w:rsidR="00426510" w:rsidRDefault="00426510" w:rsidP="006F4598">
            <w:pPr>
              <w:jc w:val="both"/>
            </w:pPr>
          </w:p>
        </w:tc>
        <w:tc>
          <w:tcPr>
            <w:tcW w:w="2245" w:type="dxa"/>
            <w:gridSpan w:val="2"/>
          </w:tcPr>
          <w:p w:rsidR="00426510" w:rsidRDefault="00426510" w:rsidP="006F4598">
            <w:pPr>
              <w:jc w:val="both"/>
            </w:pPr>
          </w:p>
        </w:tc>
        <w:tc>
          <w:tcPr>
            <w:tcW w:w="2248" w:type="dxa"/>
            <w:gridSpan w:val="4"/>
            <w:tcBorders>
              <w:right w:val="single" w:sz="12" w:space="0" w:color="auto"/>
            </w:tcBorders>
          </w:tcPr>
          <w:p w:rsidR="00426510" w:rsidRDefault="00426510" w:rsidP="006F4598">
            <w:pPr>
              <w:jc w:val="both"/>
            </w:pPr>
          </w:p>
        </w:tc>
        <w:tc>
          <w:tcPr>
            <w:tcW w:w="632" w:type="dxa"/>
            <w:vMerge/>
            <w:tcBorders>
              <w:left w:val="single" w:sz="12" w:space="0" w:color="auto"/>
            </w:tcBorders>
            <w:vAlign w:val="center"/>
          </w:tcPr>
          <w:p w:rsidR="00426510" w:rsidRDefault="00426510" w:rsidP="006F4598">
            <w:pPr>
              <w:rPr>
                <w:b/>
              </w:rPr>
            </w:pPr>
          </w:p>
        </w:tc>
        <w:tc>
          <w:tcPr>
            <w:tcW w:w="693" w:type="dxa"/>
            <w:vMerge/>
            <w:vAlign w:val="center"/>
          </w:tcPr>
          <w:p w:rsidR="00426510" w:rsidRDefault="00426510" w:rsidP="006F4598">
            <w:pPr>
              <w:rPr>
                <w:b/>
              </w:rPr>
            </w:pPr>
          </w:p>
        </w:tc>
        <w:tc>
          <w:tcPr>
            <w:tcW w:w="694" w:type="dxa"/>
            <w:vMerge/>
            <w:vAlign w:val="center"/>
          </w:tcPr>
          <w:p w:rsidR="00426510" w:rsidRDefault="00426510" w:rsidP="006F4598">
            <w:pPr>
              <w:rPr>
                <w:b/>
              </w:rPr>
            </w:pPr>
          </w:p>
        </w:tc>
      </w:tr>
      <w:tr w:rsidR="00426510" w:rsidTr="006F4598">
        <w:tc>
          <w:tcPr>
            <w:tcW w:w="9859" w:type="dxa"/>
            <w:gridSpan w:val="11"/>
            <w:shd w:val="clear" w:color="auto" w:fill="F7CAAC"/>
          </w:tcPr>
          <w:p w:rsidR="00426510" w:rsidRDefault="00426510" w:rsidP="006F4598">
            <w:pPr>
              <w:jc w:val="both"/>
              <w:rPr>
                <w:b/>
              </w:rPr>
            </w:pPr>
            <w:r>
              <w:rPr>
                <w:b/>
              </w:rPr>
              <w:t xml:space="preserve">Přehled o nejvýznamnější publikační a další tvůrčí činnosti nebo další profesní činnosti u odborníků z praxe vztahující se k zabezpečovaným předmětům </w:t>
            </w:r>
          </w:p>
        </w:tc>
      </w:tr>
      <w:tr w:rsidR="00426510" w:rsidTr="006F4598">
        <w:trPr>
          <w:trHeight w:val="2347"/>
        </w:trPr>
        <w:tc>
          <w:tcPr>
            <w:tcW w:w="9859" w:type="dxa"/>
            <w:gridSpan w:val="11"/>
          </w:tcPr>
          <w:p w:rsidR="00426510" w:rsidRDefault="00426510" w:rsidP="006F4598">
            <w:pPr>
              <w:autoSpaceDE w:val="0"/>
              <w:autoSpaceDN w:val="0"/>
              <w:adjustRightInd w:val="0"/>
              <w:jc w:val="both"/>
              <w:rPr>
                <w:rFonts w:eastAsia="Calibri"/>
                <w:color w:val="000000"/>
              </w:rPr>
            </w:pPr>
            <w:r>
              <w:rPr>
                <w:rFonts w:eastAsia="Calibri"/>
                <w:color w:val="000000"/>
              </w:rPr>
              <w:t xml:space="preserve">Kozubikova, L., Belas, J., Kljucnikov, A., </w:t>
            </w:r>
            <w:r w:rsidRPr="009E58C4">
              <w:t>&amp;</w:t>
            </w:r>
            <w:r>
              <w:rPr>
                <w:rFonts w:eastAsia="Calibri"/>
                <w:color w:val="000000"/>
              </w:rPr>
              <w:t xml:space="preserve">Virglerova, Z. (2015). Differences in approach to selected constructs of entrepreneurial orientation in SME segment regarding the selected socio-demographic factors. </w:t>
            </w:r>
            <w:r>
              <w:rPr>
                <w:rFonts w:eastAsia="Calibri"/>
                <w:i/>
                <w:color w:val="000000"/>
              </w:rPr>
              <w:t xml:space="preserve">Transformations in Business </w:t>
            </w:r>
            <w:r>
              <w:rPr>
                <w:rFonts w:eastAsia="Calibri"/>
                <w:i/>
                <w:color w:val="000000"/>
              </w:rPr>
              <w:sym w:font="Symbol" w:char="F026"/>
            </w:r>
            <w:r>
              <w:rPr>
                <w:rFonts w:eastAsia="Calibri"/>
                <w:i/>
                <w:color w:val="000000"/>
              </w:rPr>
              <w:t xml:space="preserve"> Economics, </w:t>
            </w:r>
            <w:r>
              <w:rPr>
                <w:rFonts w:eastAsia="Calibri"/>
                <w:color w:val="000000"/>
              </w:rPr>
              <w:t>Vol. 14, No 3C, pp. 333-355. (spoluautorský podíl 25%)</w:t>
            </w:r>
          </w:p>
          <w:p w:rsidR="00426510" w:rsidRDefault="00426510" w:rsidP="006F4598">
            <w:pPr>
              <w:autoSpaceDE w:val="0"/>
              <w:autoSpaceDN w:val="0"/>
              <w:adjustRightInd w:val="0"/>
              <w:jc w:val="both"/>
              <w:rPr>
                <w:rFonts w:eastAsia="Calibri"/>
                <w:color w:val="000000"/>
              </w:rPr>
            </w:pPr>
            <w:r w:rsidRPr="0052044E">
              <w:rPr>
                <w:rFonts w:eastAsia="Calibri"/>
                <w:color w:val="000000"/>
              </w:rPr>
              <w:t>Kozub</w:t>
            </w:r>
            <w:r>
              <w:rPr>
                <w:rFonts w:eastAsia="Calibri"/>
                <w:color w:val="000000"/>
              </w:rPr>
              <w:t>ikova</w:t>
            </w:r>
            <w:r w:rsidRPr="0052044E">
              <w:rPr>
                <w:rFonts w:eastAsia="Calibri"/>
                <w:color w:val="000000"/>
              </w:rPr>
              <w:t>, L., Vojtovi</w:t>
            </w:r>
            <w:r>
              <w:rPr>
                <w:rFonts w:eastAsia="Calibri"/>
                <w:color w:val="000000"/>
              </w:rPr>
              <w:t>c</w:t>
            </w:r>
            <w:r w:rsidRPr="0052044E">
              <w:rPr>
                <w:rFonts w:eastAsia="Calibri"/>
                <w:color w:val="000000"/>
              </w:rPr>
              <w:t xml:space="preserve">, S., Rahman, A., </w:t>
            </w:r>
            <w:r w:rsidRPr="009E58C4">
              <w:t>&amp;</w:t>
            </w:r>
            <w:r w:rsidRPr="0052044E">
              <w:rPr>
                <w:rFonts w:eastAsia="Calibri"/>
                <w:color w:val="000000"/>
              </w:rPr>
              <w:t>Smr</w:t>
            </w:r>
            <w:r>
              <w:rPr>
                <w:rFonts w:eastAsia="Calibri"/>
                <w:color w:val="000000"/>
              </w:rPr>
              <w:t>c</w:t>
            </w:r>
            <w:r w:rsidRPr="0052044E">
              <w:rPr>
                <w:rFonts w:eastAsia="Calibri"/>
                <w:color w:val="000000"/>
              </w:rPr>
              <w:t xml:space="preserve">ka, L. (2016). The Role of Entrepreneur´s Gender, Age and Firm´s Age in Autonomy. The Case Study from the Czech Republic. </w:t>
            </w:r>
            <w:r w:rsidRPr="0052044E">
              <w:rPr>
                <w:rFonts w:eastAsia="Calibri"/>
                <w:i/>
                <w:color w:val="000000"/>
              </w:rPr>
              <w:t xml:space="preserve">Economics and Sociology, </w:t>
            </w:r>
            <w:r w:rsidRPr="0052044E">
              <w:rPr>
                <w:rFonts w:eastAsia="Calibri"/>
                <w:color w:val="000000"/>
              </w:rPr>
              <w:t>Vol. 9, No 2, pp. 168-182.</w:t>
            </w:r>
            <w:r>
              <w:rPr>
                <w:rFonts w:eastAsia="Calibri"/>
                <w:color w:val="000000"/>
              </w:rPr>
              <w:t xml:space="preserve"> (spoluautorský podíl 25%)</w:t>
            </w:r>
          </w:p>
          <w:p w:rsidR="00426510" w:rsidRPr="0052044E" w:rsidRDefault="00426510" w:rsidP="006F4598">
            <w:pPr>
              <w:autoSpaceDE w:val="0"/>
              <w:autoSpaceDN w:val="0"/>
              <w:adjustRightInd w:val="0"/>
              <w:jc w:val="both"/>
              <w:rPr>
                <w:rFonts w:eastAsia="Calibri"/>
                <w:color w:val="000000"/>
              </w:rPr>
            </w:pPr>
            <w:r w:rsidRPr="0052044E">
              <w:rPr>
                <w:rFonts w:eastAsia="Calibri"/>
                <w:color w:val="000000"/>
              </w:rPr>
              <w:t>Kozub</w:t>
            </w:r>
            <w:r>
              <w:rPr>
                <w:rFonts w:eastAsia="Calibri"/>
                <w:color w:val="000000"/>
              </w:rPr>
              <w:t>ikova</w:t>
            </w:r>
            <w:r w:rsidRPr="0052044E">
              <w:rPr>
                <w:rFonts w:eastAsia="Calibri"/>
                <w:color w:val="000000"/>
              </w:rPr>
              <w:t xml:space="preserve">, </w:t>
            </w:r>
            <w:proofErr w:type="gramStart"/>
            <w:r w:rsidRPr="0052044E">
              <w:rPr>
                <w:rFonts w:eastAsia="Calibri"/>
                <w:color w:val="000000"/>
              </w:rPr>
              <w:t>L.,</w:t>
            </w:r>
            <w:r w:rsidRPr="009E58C4">
              <w:t>&amp;</w:t>
            </w:r>
            <w:r w:rsidRPr="0052044E">
              <w:rPr>
                <w:rFonts w:eastAsia="Calibri"/>
                <w:color w:val="000000"/>
              </w:rPr>
              <w:t xml:space="preserve"> Zoubkov</w:t>
            </w:r>
            <w:r>
              <w:rPr>
                <w:rFonts w:eastAsia="Calibri"/>
                <w:color w:val="000000"/>
              </w:rPr>
              <w:t>a</w:t>
            </w:r>
            <w:proofErr w:type="gramEnd"/>
            <w:r w:rsidRPr="0052044E">
              <w:rPr>
                <w:rFonts w:eastAsia="Calibri"/>
                <w:color w:val="000000"/>
              </w:rPr>
              <w:t xml:space="preserve">, A. (2016). Entrepreneur´s attitude towards innovativeness and competitive aggressiveness. </w:t>
            </w:r>
            <w:r w:rsidRPr="0052044E">
              <w:rPr>
                <w:rFonts w:eastAsia="Calibri"/>
                <w:i/>
                <w:color w:val="000000"/>
              </w:rPr>
              <w:t xml:space="preserve">Journal of International Studies, </w:t>
            </w:r>
            <w:r w:rsidRPr="0052044E">
              <w:rPr>
                <w:rFonts w:eastAsia="Calibri"/>
                <w:color w:val="000000"/>
              </w:rPr>
              <w:t>Vol. 9, No 1, pp. 192-204.</w:t>
            </w:r>
            <w:r>
              <w:rPr>
                <w:rFonts w:eastAsia="Calibri"/>
                <w:color w:val="000000"/>
              </w:rPr>
              <w:t xml:space="preserve"> (spoluautorský podíl 50%)</w:t>
            </w:r>
          </w:p>
          <w:p w:rsidR="00426510" w:rsidRPr="0052044E" w:rsidRDefault="00426510" w:rsidP="006F4598">
            <w:pPr>
              <w:autoSpaceDE w:val="0"/>
              <w:autoSpaceDN w:val="0"/>
              <w:adjustRightInd w:val="0"/>
              <w:jc w:val="both"/>
              <w:rPr>
                <w:rFonts w:eastAsia="Calibri"/>
                <w:color w:val="000000"/>
              </w:rPr>
            </w:pPr>
            <w:r>
              <w:rPr>
                <w:rFonts w:eastAsia="Calibri"/>
                <w:color w:val="000000"/>
              </w:rPr>
              <w:t xml:space="preserve">Rahman, A., Civelek, M., </w:t>
            </w:r>
            <w:r w:rsidRPr="009E58C4">
              <w:t>&amp;</w:t>
            </w:r>
            <w:r>
              <w:t xml:space="preserve"> </w:t>
            </w:r>
            <w:r>
              <w:rPr>
                <w:rFonts w:eastAsia="Calibri"/>
                <w:color w:val="000000"/>
              </w:rPr>
              <w:t xml:space="preserve">Kozubikova, L. (2016). Proactiveness, Competitive Aggressiveness and Autonomy: A Comparative Study from the Czech Republic. </w:t>
            </w:r>
            <w:r>
              <w:rPr>
                <w:rFonts w:eastAsia="Calibri"/>
                <w:i/>
                <w:color w:val="000000"/>
              </w:rPr>
              <w:t>Equilibrium-Quarterly Journal of Economics and Economic Policy</w:t>
            </w:r>
            <w:r>
              <w:rPr>
                <w:rFonts w:eastAsia="Calibri"/>
                <w:color w:val="000000"/>
              </w:rPr>
              <w:t>, Vol. 11, No 3, pp. 631-650. (spoluautorský podíl 30%)</w:t>
            </w:r>
          </w:p>
          <w:p w:rsidR="00426510" w:rsidRPr="006415F3" w:rsidRDefault="00426510" w:rsidP="006F4598">
            <w:pPr>
              <w:autoSpaceDE w:val="0"/>
              <w:autoSpaceDN w:val="0"/>
              <w:adjustRightInd w:val="0"/>
              <w:jc w:val="both"/>
              <w:rPr>
                <w:rFonts w:eastAsia="Calibri"/>
                <w:color w:val="000000"/>
              </w:rPr>
            </w:pPr>
            <w:r w:rsidRPr="0052044E">
              <w:rPr>
                <w:rFonts w:eastAsia="Calibri"/>
                <w:color w:val="000000"/>
              </w:rPr>
              <w:t xml:space="preserve">Rahman, A., Rozsa, Z., Kozubikova, L., </w:t>
            </w:r>
            <w:r w:rsidRPr="0052044E">
              <w:rPr>
                <w:rFonts w:eastAsia="Calibri"/>
                <w:color w:val="000000"/>
              </w:rPr>
              <w:sym w:font="Symbol" w:char="F026"/>
            </w:r>
            <w:r w:rsidRPr="0052044E">
              <w:rPr>
                <w:rFonts w:eastAsia="Calibri"/>
                <w:color w:val="000000"/>
              </w:rPr>
              <w:t xml:space="preserve"> Cepel, M. (2017). Determinants of loan maturity in small business lending. </w:t>
            </w:r>
            <w:r w:rsidRPr="0052044E">
              <w:rPr>
                <w:rFonts w:eastAsia="Calibri"/>
                <w:i/>
                <w:color w:val="000000"/>
              </w:rPr>
              <w:t xml:space="preserve">Journal of International Studies, </w:t>
            </w:r>
            <w:r w:rsidRPr="0052044E">
              <w:rPr>
                <w:rFonts w:eastAsia="Calibri"/>
                <w:color w:val="000000"/>
              </w:rPr>
              <w:t>Vol. 10, No 2, pp. 104-118. doi: 10.14254/2071-8330.2017/10-2/7.</w:t>
            </w:r>
            <w:r>
              <w:rPr>
                <w:rFonts w:eastAsia="Calibri"/>
                <w:color w:val="000000"/>
              </w:rPr>
              <w:t xml:space="preserve"> (spoluaturoský podíl 25%)</w:t>
            </w:r>
          </w:p>
        </w:tc>
      </w:tr>
      <w:tr w:rsidR="00426510" w:rsidTr="006F4598">
        <w:trPr>
          <w:trHeight w:val="218"/>
        </w:trPr>
        <w:tc>
          <w:tcPr>
            <w:tcW w:w="9859" w:type="dxa"/>
            <w:gridSpan w:val="11"/>
            <w:shd w:val="clear" w:color="auto" w:fill="F7CAAC"/>
          </w:tcPr>
          <w:p w:rsidR="00426510" w:rsidRDefault="00426510" w:rsidP="006F4598">
            <w:pPr>
              <w:rPr>
                <w:b/>
              </w:rPr>
            </w:pPr>
            <w:r>
              <w:rPr>
                <w:b/>
              </w:rPr>
              <w:t>Působení v zahraničí</w:t>
            </w:r>
          </w:p>
        </w:tc>
      </w:tr>
      <w:tr w:rsidR="00426510" w:rsidTr="006F4598">
        <w:trPr>
          <w:trHeight w:val="328"/>
        </w:trPr>
        <w:tc>
          <w:tcPr>
            <w:tcW w:w="9859" w:type="dxa"/>
            <w:gridSpan w:val="11"/>
          </w:tcPr>
          <w:p w:rsidR="00426510" w:rsidRPr="00AF28C0" w:rsidRDefault="00426510" w:rsidP="006F4598"/>
        </w:tc>
      </w:tr>
      <w:tr w:rsidR="00426510" w:rsidTr="006F4598">
        <w:trPr>
          <w:cantSplit/>
          <w:trHeight w:val="470"/>
        </w:trPr>
        <w:tc>
          <w:tcPr>
            <w:tcW w:w="2518" w:type="dxa"/>
            <w:shd w:val="clear" w:color="auto" w:fill="F7CAAC"/>
          </w:tcPr>
          <w:p w:rsidR="00426510" w:rsidRDefault="00426510" w:rsidP="006F4598">
            <w:pPr>
              <w:jc w:val="both"/>
              <w:rPr>
                <w:b/>
              </w:rPr>
            </w:pPr>
            <w:r>
              <w:rPr>
                <w:b/>
              </w:rPr>
              <w:t xml:space="preserve">Podpis </w:t>
            </w:r>
          </w:p>
        </w:tc>
        <w:tc>
          <w:tcPr>
            <w:tcW w:w="4536" w:type="dxa"/>
            <w:gridSpan w:val="5"/>
          </w:tcPr>
          <w:p w:rsidR="00426510" w:rsidRDefault="00426510" w:rsidP="006F4598">
            <w:pPr>
              <w:jc w:val="both"/>
            </w:pPr>
            <w:r>
              <w:t>Ludmila Kozubíková v. r.</w:t>
            </w:r>
          </w:p>
        </w:tc>
        <w:tc>
          <w:tcPr>
            <w:tcW w:w="786" w:type="dxa"/>
            <w:gridSpan w:val="2"/>
            <w:shd w:val="clear" w:color="auto" w:fill="F7CAAC"/>
          </w:tcPr>
          <w:p w:rsidR="00426510" w:rsidRDefault="00426510" w:rsidP="006F4598">
            <w:pPr>
              <w:jc w:val="both"/>
            </w:pPr>
            <w:r>
              <w:rPr>
                <w:b/>
              </w:rPr>
              <w:t>datum</w:t>
            </w:r>
          </w:p>
        </w:tc>
        <w:tc>
          <w:tcPr>
            <w:tcW w:w="2019" w:type="dxa"/>
            <w:gridSpan w:val="3"/>
          </w:tcPr>
          <w:p w:rsidR="00426510" w:rsidRDefault="00F320F3" w:rsidP="006F4598">
            <w:pPr>
              <w:jc w:val="both"/>
            </w:pPr>
            <w:r>
              <w:t>15. 6. 2018</w:t>
            </w:r>
          </w:p>
        </w:tc>
      </w:tr>
    </w:tbl>
    <w:p w:rsidR="00426510" w:rsidRDefault="00426510"/>
    <w:p w:rsidR="00426510" w:rsidRDefault="00426510">
      <w:pPr>
        <w:spacing w:after="200" w:line="276" w:lineRule="auto"/>
      </w:pPr>
      <w:r>
        <w:br w:type="page"/>
      </w:r>
    </w:p>
    <w:tbl>
      <w:tblPr>
        <w:tblpPr w:leftFromText="141" w:rightFromText="141" w:vertAnchor="text" w:horzAnchor="margin" w:tblpY="-5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F4598" w:rsidRPr="00AC37C0" w:rsidTr="006F4598">
        <w:tc>
          <w:tcPr>
            <w:tcW w:w="9859" w:type="dxa"/>
            <w:gridSpan w:val="11"/>
            <w:tcBorders>
              <w:bottom w:val="double" w:sz="4" w:space="0" w:color="auto"/>
            </w:tcBorders>
            <w:shd w:val="clear" w:color="auto" w:fill="BDD6EE"/>
          </w:tcPr>
          <w:p w:rsidR="006F4598" w:rsidRPr="00AC37C0" w:rsidRDefault="006F4598" w:rsidP="006F4598">
            <w:pPr>
              <w:jc w:val="both"/>
              <w:rPr>
                <w:b/>
                <w:sz w:val="28"/>
              </w:rPr>
            </w:pPr>
            <w:r w:rsidRPr="00AC37C0">
              <w:rPr>
                <w:b/>
                <w:sz w:val="28"/>
              </w:rPr>
              <w:lastRenderedPageBreak/>
              <w:t>C-I – Personální zabezpečení</w:t>
            </w:r>
          </w:p>
        </w:tc>
      </w:tr>
      <w:tr w:rsidR="006F4598" w:rsidRPr="00AC37C0" w:rsidTr="006F4598">
        <w:tc>
          <w:tcPr>
            <w:tcW w:w="2518" w:type="dxa"/>
            <w:tcBorders>
              <w:top w:val="double" w:sz="4" w:space="0" w:color="auto"/>
            </w:tcBorders>
            <w:shd w:val="clear" w:color="auto" w:fill="F7CAAC"/>
          </w:tcPr>
          <w:p w:rsidR="006F4598" w:rsidRPr="00AC37C0" w:rsidRDefault="006F4598" w:rsidP="006F4598">
            <w:pPr>
              <w:jc w:val="both"/>
              <w:rPr>
                <w:b/>
              </w:rPr>
            </w:pPr>
            <w:r w:rsidRPr="00AC37C0">
              <w:rPr>
                <w:b/>
              </w:rPr>
              <w:t>Vysoká škola</w:t>
            </w:r>
          </w:p>
        </w:tc>
        <w:tc>
          <w:tcPr>
            <w:tcW w:w="7341" w:type="dxa"/>
            <w:gridSpan w:val="10"/>
          </w:tcPr>
          <w:p w:rsidR="006F4598" w:rsidRPr="00AC37C0" w:rsidRDefault="006F4598" w:rsidP="006F4598">
            <w:pPr>
              <w:jc w:val="both"/>
            </w:pPr>
            <w:r w:rsidRPr="00AC37C0">
              <w:t>Univerzita Tomáše Bati ve Zlíně</w:t>
            </w:r>
          </w:p>
        </w:tc>
      </w:tr>
      <w:tr w:rsidR="006F4598" w:rsidRPr="00AC37C0" w:rsidTr="006F4598">
        <w:tc>
          <w:tcPr>
            <w:tcW w:w="2518" w:type="dxa"/>
            <w:shd w:val="clear" w:color="auto" w:fill="F7CAAC"/>
          </w:tcPr>
          <w:p w:rsidR="006F4598" w:rsidRPr="00AC37C0" w:rsidRDefault="006F4598" w:rsidP="006F4598">
            <w:pPr>
              <w:jc w:val="both"/>
              <w:rPr>
                <w:b/>
              </w:rPr>
            </w:pPr>
            <w:r w:rsidRPr="00AC37C0">
              <w:rPr>
                <w:b/>
              </w:rPr>
              <w:t>Součást vysoké školy</w:t>
            </w:r>
          </w:p>
        </w:tc>
        <w:tc>
          <w:tcPr>
            <w:tcW w:w="7341" w:type="dxa"/>
            <w:gridSpan w:val="10"/>
          </w:tcPr>
          <w:p w:rsidR="006F4598" w:rsidRPr="00AC37C0" w:rsidRDefault="006F4598" w:rsidP="006F4598">
            <w:pPr>
              <w:jc w:val="both"/>
            </w:pPr>
            <w:r w:rsidRPr="00AC37C0">
              <w:t>Fakulta humanitních studií</w:t>
            </w:r>
          </w:p>
        </w:tc>
      </w:tr>
      <w:tr w:rsidR="006F4598" w:rsidRPr="00AC37C0" w:rsidTr="006F4598">
        <w:tc>
          <w:tcPr>
            <w:tcW w:w="2518" w:type="dxa"/>
            <w:shd w:val="clear" w:color="auto" w:fill="F7CAAC"/>
          </w:tcPr>
          <w:p w:rsidR="006F4598" w:rsidRPr="00AC37C0" w:rsidRDefault="006F4598" w:rsidP="006F4598">
            <w:pPr>
              <w:jc w:val="both"/>
              <w:rPr>
                <w:b/>
              </w:rPr>
            </w:pPr>
            <w:r w:rsidRPr="00AC37C0">
              <w:rPr>
                <w:b/>
              </w:rPr>
              <w:t>Název studijního programu</w:t>
            </w:r>
          </w:p>
        </w:tc>
        <w:tc>
          <w:tcPr>
            <w:tcW w:w="7341" w:type="dxa"/>
            <w:gridSpan w:val="10"/>
          </w:tcPr>
          <w:p w:rsidR="006F4598" w:rsidRPr="00AC37C0" w:rsidRDefault="006F4598" w:rsidP="006F4598">
            <w:pPr>
              <w:jc w:val="both"/>
            </w:pPr>
            <w:r w:rsidRPr="00AC37C0">
              <w:t>Sociální pedagogika</w:t>
            </w:r>
          </w:p>
        </w:tc>
      </w:tr>
      <w:tr w:rsidR="006F4598" w:rsidRPr="00AC37C0" w:rsidTr="006F4598">
        <w:tc>
          <w:tcPr>
            <w:tcW w:w="2518" w:type="dxa"/>
            <w:shd w:val="clear" w:color="auto" w:fill="F7CAAC"/>
          </w:tcPr>
          <w:p w:rsidR="006F4598" w:rsidRPr="00AC37C0" w:rsidRDefault="006F4598" w:rsidP="006F4598">
            <w:pPr>
              <w:jc w:val="both"/>
              <w:rPr>
                <w:b/>
              </w:rPr>
            </w:pPr>
            <w:r w:rsidRPr="00AC37C0">
              <w:rPr>
                <w:b/>
              </w:rPr>
              <w:t>Jméno a příjmení</w:t>
            </w:r>
          </w:p>
        </w:tc>
        <w:tc>
          <w:tcPr>
            <w:tcW w:w="4536" w:type="dxa"/>
            <w:gridSpan w:val="5"/>
          </w:tcPr>
          <w:p w:rsidR="006F4598" w:rsidRPr="00AC37C0" w:rsidRDefault="006F4598" w:rsidP="006F4598">
            <w:pPr>
              <w:jc w:val="both"/>
            </w:pPr>
            <w:r w:rsidRPr="00AC37C0">
              <w:t>Jana Krausová</w:t>
            </w:r>
          </w:p>
        </w:tc>
        <w:tc>
          <w:tcPr>
            <w:tcW w:w="709" w:type="dxa"/>
            <w:shd w:val="clear" w:color="auto" w:fill="F7CAAC"/>
          </w:tcPr>
          <w:p w:rsidR="006F4598" w:rsidRPr="00AC37C0" w:rsidRDefault="006F4598" w:rsidP="006F4598">
            <w:pPr>
              <w:jc w:val="both"/>
              <w:rPr>
                <w:b/>
              </w:rPr>
            </w:pPr>
            <w:r w:rsidRPr="00AC37C0">
              <w:rPr>
                <w:b/>
              </w:rPr>
              <w:t>Tituly</w:t>
            </w:r>
          </w:p>
        </w:tc>
        <w:tc>
          <w:tcPr>
            <w:tcW w:w="2096" w:type="dxa"/>
            <w:gridSpan w:val="4"/>
          </w:tcPr>
          <w:p w:rsidR="006F4598" w:rsidRPr="00AC37C0" w:rsidRDefault="006F4598" w:rsidP="006F4598">
            <w:pPr>
              <w:jc w:val="both"/>
            </w:pPr>
            <w:r w:rsidRPr="00AC37C0">
              <w:t>Mgr., Ph.D.</w:t>
            </w:r>
          </w:p>
        </w:tc>
      </w:tr>
      <w:tr w:rsidR="006F4598" w:rsidRPr="00AC37C0" w:rsidTr="006F4598">
        <w:tc>
          <w:tcPr>
            <w:tcW w:w="2518" w:type="dxa"/>
            <w:shd w:val="clear" w:color="auto" w:fill="F7CAAC"/>
          </w:tcPr>
          <w:p w:rsidR="006F4598" w:rsidRPr="00AC37C0" w:rsidRDefault="006F4598" w:rsidP="006F4598">
            <w:pPr>
              <w:jc w:val="both"/>
              <w:rPr>
                <w:b/>
              </w:rPr>
            </w:pPr>
            <w:r w:rsidRPr="00AC37C0">
              <w:rPr>
                <w:b/>
              </w:rPr>
              <w:t>Rok narození</w:t>
            </w:r>
          </w:p>
        </w:tc>
        <w:tc>
          <w:tcPr>
            <w:tcW w:w="829" w:type="dxa"/>
          </w:tcPr>
          <w:p w:rsidR="006F4598" w:rsidRPr="00AC37C0" w:rsidRDefault="006F4598" w:rsidP="006F4598">
            <w:pPr>
              <w:jc w:val="both"/>
            </w:pPr>
            <w:r w:rsidRPr="00AC37C0">
              <w:t>1982</w:t>
            </w:r>
          </w:p>
        </w:tc>
        <w:tc>
          <w:tcPr>
            <w:tcW w:w="1721" w:type="dxa"/>
            <w:shd w:val="clear" w:color="auto" w:fill="F7CAAC"/>
          </w:tcPr>
          <w:p w:rsidR="006F4598" w:rsidRPr="00AC37C0" w:rsidRDefault="006F4598" w:rsidP="006F4598">
            <w:pPr>
              <w:jc w:val="both"/>
              <w:rPr>
                <w:b/>
              </w:rPr>
            </w:pPr>
            <w:r w:rsidRPr="00AC37C0">
              <w:rPr>
                <w:b/>
              </w:rPr>
              <w:t>typ vztahu k VŠ</w:t>
            </w:r>
          </w:p>
        </w:tc>
        <w:tc>
          <w:tcPr>
            <w:tcW w:w="992" w:type="dxa"/>
            <w:gridSpan w:val="2"/>
          </w:tcPr>
          <w:p w:rsidR="006F4598" w:rsidRPr="00AC37C0" w:rsidRDefault="006F4598" w:rsidP="006F4598">
            <w:pPr>
              <w:jc w:val="both"/>
            </w:pPr>
            <w:r w:rsidRPr="00AC37C0">
              <w:t xml:space="preserve">pp </w:t>
            </w:r>
          </w:p>
          <w:p w:rsidR="006F4598" w:rsidRPr="00AC37C0" w:rsidRDefault="006F4598" w:rsidP="006F4598">
            <w:pPr>
              <w:jc w:val="both"/>
            </w:pPr>
          </w:p>
        </w:tc>
        <w:tc>
          <w:tcPr>
            <w:tcW w:w="994" w:type="dxa"/>
            <w:shd w:val="clear" w:color="auto" w:fill="F7CAAC"/>
          </w:tcPr>
          <w:p w:rsidR="006F4598" w:rsidRPr="00AC37C0" w:rsidRDefault="006F4598" w:rsidP="006F4598">
            <w:pPr>
              <w:jc w:val="both"/>
              <w:rPr>
                <w:b/>
              </w:rPr>
            </w:pPr>
            <w:r w:rsidRPr="00AC37C0">
              <w:rPr>
                <w:b/>
              </w:rPr>
              <w:t>rozsah</w:t>
            </w:r>
          </w:p>
        </w:tc>
        <w:tc>
          <w:tcPr>
            <w:tcW w:w="709" w:type="dxa"/>
          </w:tcPr>
          <w:p w:rsidR="006F4598" w:rsidRPr="00AC37C0" w:rsidRDefault="006F4598" w:rsidP="006F4598">
            <w:pPr>
              <w:jc w:val="both"/>
            </w:pPr>
            <w:r w:rsidRPr="00AC37C0">
              <w:t xml:space="preserve">40 </w:t>
            </w:r>
          </w:p>
        </w:tc>
        <w:tc>
          <w:tcPr>
            <w:tcW w:w="709" w:type="dxa"/>
            <w:gridSpan w:val="2"/>
            <w:shd w:val="clear" w:color="auto" w:fill="F7CAAC"/>
          </w:tcPr>
          <w:p w:rsidR="006F4598" w:rsidRPr="00AC37C0" w:rsidRDefault="006F4598" w:rsidP="006F4598">
            <w:pPr>
              <w:jc w:val="both"/>
              <w:rPr>
                <w:b/>
              </w:rPr>
            </w:pPr>
            <w:r w:rsidRPr="00AC37C0">
              <w:rPr>
                <w:b/>
              </w:rPr>
              <w:t>do kdy</w:t>
            </w:r>
          </w:p>
        </w:tc>
        <w:tc>
          <w:tcPr>
            <w:tcW w:w="1387" w:type="dxa"/>
            <w:gridSpan w:val="2"/>
          </w:tcPr>
          <w:p w:rsidR="006F4598" w:rsidRPr="00AC37C0" w:rsidRDefault="006F4598" w:rsidP="006F4598">
            <w:pPr>
              <w:jc w:val="both"/>
            </w:pPr>
            <w:r w:rsidRPr="00AC37C0">
              <w:t xml:space="preserve">N </w:t>
            </w:r>
          </w:p>
          <w:p w:rsidR="006F4598" w:rsidRPr="00AC37C0" w:rsidRDefault="006F4598" w:rsidP="006F4598">
            <w:pPr>
              <w:jc w:val="both"/>
            </w:pPr>
          </w:p>
        </w:tc>
      </w:tr>
      <w:tr w:rsidR="006F4598" w:rsidRPr="00AC37C0" w:rsidTr="006F4598">
        <w:tc>
          <w:tcPr>
            <w:tcW w:w="5068" w:type="dxa"/>
            <w:gridSpan w:val="3"/>
            <w:shd w:val="clear" w:color="auto" w:fill="F7CAAC"/>
          </w:tcPr>
          <w:p w:rsidR="006F4598" w:rsidRPr="00AC37C0" w:rsidRDefault="006F4598" w:rsidP="006F4598">
            <w:pPr>
              <w:jc w:val="both"/>
              <w:rPr>
                <w:b/>
              </w:rPr>
            </w:pPr>
            <w:r w:rsidRPr="00AC37C0">
              <w:rPr>
                <w:b/>
              </w:rPr>
              <w:t>Typ vztahu na součásti VŠ, která uskutečňuje st. program</w:t>
            </w:r>
          </w:p>
        </w:tc>
        <w:tc>
          <w:tcPr>
            <w:tcW w:w="992" w:type="dxa"/>
            <w:gridSpan w:val="2"/>
          </w:tcPr>
          <w:p w:rsidR="006F4598" w:rsidRPr="00AC37C0" w:rsidRDefault="006F4598" w:rsidP="006F4598">
            <w:pPr>
              <w:jc w:val="both"/>
            </w:pPr>
            <w:r w:rsidRPr="00AC37C0">
              <w:t>pp</w:t>
            </w:r>
          </w:p>
        </w:tc>
        <w:tc>
          <w:tcPr>
            <w:tcW w:w="994" w:type="dxa"/>
            <w:shd w:val="clear" w:color="auto" w:fill="F7CAAC"/>
          </w:tcPr>
          <w:p w:rsidR="006F4598" w:rsidRPr="00AC37C0" w:rsidRDefault="006F4598" w:rsidP="006F4598">
            <w:pPr>
              <w:jc w:val="both"/>
              <w:rPr>
                <w:b/>
              </w:rPr>
            </w:pPr>
            <w:r w:rsidRPr="00AC37C0">
              <w:rPr>
                <w:b/>
              </w:rPr>
              <w:t>rozsah</w:t>
            </w:r>
          </w:p>
        </w:tc>
        <w:tc>
          <w:tcPr>
            <w:tcW w:w="709" w:type="dxa"/>
          </w:tcPr>
          <w:p w:rsidR="006F4598" w:rsidRPr="00AC37C0" w:rsidRDefault="006F4598" w:rsidP="006F4598">
            <w:pPr>
              <w:jc w:val="both"/>
            </w:pPr>
            <w:r w:rsidRPr="00AC37C0">
              <w:t>40</w:t>
            </w:r>
          </w:p>
        </w:tc>
        <w:tc>
          <w:tcPr>
            <w:tcW w:w="709" w:type="dxa"/>
            <w:gridSpan w:val="2"/>
            <w:shd w:val="clear" w:color="auto" w:fill="F7CAAC"/>
          </w:tcPr>
          <w:p w:rsidR="006F4598" w:rsidRPr="00AC37C0" w:rsidRDefault="006F4598" w:rsidP="006F4598">
            <w:pPr>
              <w:jc w:val="both"/>
              <w:rPr>
                <w:b/>
              </w:rPr>
            </w:pPr>
            <w:r w:rsidRPr="00AC37C0">
              <w:rPr>
                <w:b/>
              </w:rPr>
              <w:t>do kdy</w:t>
            </w:r>
          </w:p>
        </w:tc>
        <w:tc>
          <w:tcPr>
            <w:tcW w:w="1387" w:type="dxa"/>
            <w:gridSpan w:val="2"/>
          </w:tcPr>
          <w:p w:rsidR="006F4598" w:rsidRPr="00AC37C0" w:rsidRDefault="006F4598" w:rsidP="006F4598">
            <w:pPr>
              <w:jc w:val="both"/>
            </w:pPr>
            <w:r w:rsidRPr="00AC37C0">
              <w:t>N</w:t>
            </w:r>
          </w:p>
        </w:tc>
      </w:tr>
      <w:tr w:rsidR="006F4598" w:rsidRPr="00AC37C0" w:rsidTr="006F4598">
        <w:tc>
          <w:tcPr>
            <w:tcW w:w="6060" w:type="dxa"/>
            <w:gridSpan w:val="5"/>
            <w:shd w:val="clear" w:color="auto" w:fill="F7CAAC"/>
          </w:tcPr>
          <w:p w:rsidR="006F4598" w:rsidRPr="00AC37C0" w:rsidRDefault="006F4598" w:rsidP="006F4598">
            <w:pPr>
              <w:jc w:val="both"/>
            </w:pPr>
            <w:r w:rsidRPr="00AC37C0">
              <w:rPr>
                <w:b/>
              </w:rPr>
              <w:t>Další současná působení jako akademický pracovník na jiných VŠ</w:t>
            </w:r>
          </w:p>
        </w:tc>
        <w:tc>
          <w:tcPr>
            <w:tcW w:w="1703" w:type="dxa"/>
            <w:gridSpan w:val="2"/>
            <w:shd w:val="clear" w:color="auto" w:fill="F7CAAC"/>
          </w:tcPr>
          <w:p w:rsidR="006F4598" w:rsidRPr="00AC37C0" w:rsidRDefault="006F4598" w:rsidP="006F4598">
            <w:pPr>
              <w:jc w:val="both"/>
              <w:rPr>
                <w:b/>
              </w:rPr>
            </w:pPr>
            <w:r w:rsidRPr="00AC37C0">
              <w:rPr>
                <w:b/>
              </w:rPr>
              <w:t xml:space="preserve">typ prac. </w:t>
            </w:r>
            <w:proofErr w:type="gramStart"/>
            <w:r w:rsidRPr="00AC37C0">
              <w:rPr>
                <w:b/>
              </w:rPr>
              <w:t>vztahu</w:t>
            </w:r>
            <w:proofErr w:type="gramEnd"/>
          </w:p>
        </w:tc>
        <w:tc>
          <w:tcPr>
            <w:tcW w:w="2096" w:type="dxa"/>
            <w:gridSpan w:val="4"/>
            <w:shd w:val="clear" w:color="auto" w:fill="F7CAAC"/>
          </w:tcPr>
          <w:p w:rsidR="006F4598" w:rsidRPr="00AC37C0" w:rsidRDefault="006F4598" w:rsidP="006F4598">
            <w:pPr>
              <w:jc w:val="both"/>
              <w:rPr>
                <w:b/>
              </w:rPr>
            </w:pPr>
            <w:r w:rsidRPr="00AC37C0">
              <w:rPr>
                <w:b/>
              </w:rPr>
              <w:t>rozsah</w:t>
            </w:r>
          </w:p>
        </w:tc>
      </w:tr>
      <w:tr w:rsidR="006F4598" w:rsidRPr="00AC37C0" w:rsidTr="006F4598">
        <w:tc>
          <w:tcPr>
            <w:tcW w:w="6060" w:type="dxa"/>
            <w:gridSpan w:val="5"/>
          </w:tcPr>
          <w:p w:rsidR="006F4598" w:rsidRPr="00AC37C0" w:rsidRDefault="006F4598" w:rsidP="006F4598">
            <w:pPr>
              <w:jc w:val="both"/>
            </w:pPr>
          </w:p>
        </w:tc>
        <w:tc>
          <w:tcPr>
            <w:tcW w:w="1703" w:type="dxa"/>
            <w:gridSpan w:val="2"/>
          </w:tcPr>
          <w:p w:rsidR="006F4598" w:rsidRPr="00AC37C0" w:rsidRDefault="00B55830" w:rsidP="006F4598">
            <w:pPr>
              <w:jc w:val="both"/>
            </w:pPr>
            <w:r>
              <w:t>Nemá</w:t>
            </w:r>
          </w:p>
        </w:tc>
        <w:tc>
          <w:tcPr>
            <w:tcW w:w="2096" w:type="dxa"/>
            <w:gridSpan w:val="4"/>
          </w:tcPr>
          <w:p w:rsidR="006F4598" w:rsidRPr="00AC37C0" w:rsidRDefault="006F4598" w:rsidP="006F4598">
            <w:pPr>
              <w:jc w:val="both"/>
            </w:pPr>
          </w:p>
        </w:tc>
      </w:tr>
      <w:tr w:rsidR="006F4598" w:rsidRPr="00AC37C0" w:rsidTr="006F4598">
        <w:tc>
          <w:tcPr>
            <w:tcW w:w="6060" w:type="dxa"/>
            <w:gridSpan w:val="5"/>
          </w:tcPr>
          <w:p w:rsidR="006F4598" w:rsidRPr="00AC37C0" w:rsidRDefault="006F4598" w:rsidP="006F4598">
            <w:pPr>
              <w:jc w:val="both"/>
            </w:pPr>
          </w:p>
        </w:tc>
        <w:tc>
          <w:tcPr>
            <w:tcW w:w="1703" w:type="dxa"/>
            <w:gridSpan w:val="2"/>
          </w:tcPr>
          <w:p w:rsidR="006F4598" w:rsidRPr="00AC37C0" w:rsidRDefault="006F4598" w:rsidP="006F4598">
            <w:pPr>
              <w:jc w:val="both"/>
            </w:pPr>
          </w:p>
        </w:tc>
        <w:tc>
          <w:tcPr>
            <w:tcW w:w="2096" w:type="dxa"/>
            <w:gridSpan w:val="4"/>
          </w:tcPr>
          <w:p w:rsidR="006F4598" w:rsidRPr="00AC37C0" w:rsidRDefault="006F4598" w:rsidP="006F4598">
            <w:pPr>
              <w:jc w:val="both"/>
            </w:pPr>
          </w:p>
        </w:tc>
      </w:tr>
      <w:tr w:rsidR="006F4598" w:rsidRPr="00AC37C0" w:rsidTr="006F4598">
        <w:tc>
          <w:tcPr>
            <w:tcW w:w="6060" w:type="dxa"/>
            <w:gridSpan w:val="5"/>
          </w:tcPr>
          <w:p w:rsidR="006F4598" w:rsidRPr="00AC37C0" w:rsidRDefault="006F4598" w:rsidP="006F4598">
            <w:pPr>
              <w:jc w:val="both"/>
            </w:pPr>
          </w:p>
        </w:tc>
        <w:tc>
          <w:tcPr>
            <w:tcW w:w="1703" w:type="dxa"/>
            <w:gridSpan w:val="2"/>
          </w:tcPr>
          <w:p w:rsidR="006F4598" w:rsidRPr="00AC37C0" w:rsidRDefault="006F4598" w:rsidP="006F4598">
            <w:pPr>
              <w:jc w:val="both"/>
            </w:pPr>
          </w:p>
        </w:tc>
        <w:tc>
          <w:tcPr>
            <w:tcW w:w="2096" w:type="dxa"/>
            <w:gridSpan w:val="4"/>
          </w:tcPr>
          <w:p w:rsidR="006F4598" w:rsidRPr="00AC37C0" w:rsidRDefault="006F4598" w:rsidP="006F4598">
            <w:pPr>
              <w:jc w:val="both"/>
            </w:pPr>
          </w:p>
        </w:tc>
      </w:tr>
      <w:tr w:rsidR="006F4598" w:rsidRPr="00AC37C0" w:rsidTr="006F4598">
        <w:tc>
          <w:tcPr>
            <w:tcW w:w="6060" w:type="dxa"/>
            <w:gridSpan w:val="5"/>
          </w:tcPr>
          <w:p w:rsidR="006F4598" w:rsidRPr="00AC37C0" w:rsidRDefault="006F4598" w:rsidP="006F4598">
            <w:pPr>
              <w:jc w:val="both"/>
            </w:pPr>
          </w:p>
        </w:tc>
        <w:tc>
          <w:tcPr>
            <w:tcW w:w="1703" w:type="dxa"/>
            <w:gridSpan w:val="2"/>
          </w:tcPr>
          <w:p w:rsidR="006F4598" w:rsidRPr="00AC37C0" w:rsidRDefault="006F4598" w:rsidP="006F4598">
            <w:pPr>
              <w:jc w:val="both"/>
            </w:pPr>
          </w:p>
        </w:tc>
        <w:tc>
          <w:tcPr>
            <w:tcW w:w="2096" w:type="dxa"/>
            <w:gridSpan w:val="4"/>
          </w:tcPr>
          <w:p w:rsidR="006F4598" w:rsidRPr="00AC37C0" w:rsidRDefault="006F4598" w:rsidP="006F4598">
            <w:pPr>
              <w:jc w:val="both"/>
            </w:pPr>
          </w:p>
        </w:tc>
      </w:tr>
      <w:tr w:rsidR="006F4598" w:rsidRPr="00AC37C0" w:rsidTr="006F4598">
        <w:tc>
          <w:tcPr>
            <w:tcW w:w="9859" w:type="dxa"/>
            <w:gridSpan w:val="11"/>
            <w:shd w:val="clear" w:color="auto" w:fill="F7CAAC"/>
          </w:tcPr>
          <w:p w:rsidR="006F4598" w:rsidRPr="00AC37C0" w:rsidRDefault="006F4598" w:rsidP="006F4598">
            <w:pPr>
              <w:jc w:val="both"/>
            </w:pPr>
            <w:r w:rsidRPr="00AC37C0">
              <w:rPr>
                <w:b/>
              </w:rPr>
              <w:t>Předměty příslušného studijního programu a způsob zapojení do jejich výuky, příp. další zapojení do uskutečňování studijního programu</w:t>
            </w:r>
          </w:p>
        </w:tc>
      </w:tr>
      <w:tr w:rsidR="006F4598" w:rsidRPr="00AC37C0" w:rsidTr="006F4598">
        <w:trPr>
          <w:trHeight w:val="312"/>
        </w:trPr>
        <w:tc>
          <w:tcPr>
            <w:tcW w:w="9859" w:type="dxa"/>
            <w:gridSpan w:val="11"/>
            <w:tcBorders>
              <w:top w:val="nil"/>
            </w:tcBorders>
          </w:tcPr>
          <w:p w:rsidR="006F4598" w:rsidRPr="00AC37C0" w:rsidRDefault="006F4598" w:rsidP="006F4598">
            <w:pPr>
              <w:jc w:val="both"/>
            </w:pPr>
            <w:r w:rsidRPr="00AC37C0">
              <w:t xml:space="preserve">Neziskové </w:t>
            </w:r>
            <w:r>
              <w:t>organizace (garant, vyučující</w:t>
            </w:r>
            <w:r w:rsidRPr="00AC37C0">
              <w:t>)</w:t>
            </w:r>
          </w:p>
        </w:tc>
      </w:tr>
      <w:tr w:rsidR="006F4598" w:rsidRPr="00AC37C0" w:rsidTr="006F4598">
        <w:tc>
          <w:tcPr>
            <w:tcW w:w="9859" w:type="dxa"/>
            <w:gridSpan w:val="11"/>
            <w:shd w:val="clear" w:color="auto" w:fill="F7CAAC"/>
          </w:tcPr>
          <w:p w:rsidR="006F4598" w:rsidRPr="00AC37C0" w:rsidRDefault="006F4598" w:rsidP="006F4598">
            <w:pPr>
              <w:jc w:val="both"/>
            </w:pPr>
            <w:r w:rsidRPr="00AC37C0">
              <w:rPr>
                <w:b/>
              </w:rPr>
              <w:t xml:space="preserve">Údaje o vzdělání na VŠ </w:t>
            </w:r>
          </w:p>
        </w:tc>
      </w:tr>
      <w:tr w:rsidR="006F4598" w:rsidRPr="00AC37C0" w:rsidTr="006F4598">
        <w:trPr>
          <w:trHeight w:val="307"/>
        </w:trPr>
        <w:tc>
          <w:tcPr>
            <w:tcW w:w="9859" w:type="dxa"/>
            <w:gridSpan w:val="11"/>
          </w:tcPr>
          <w:p w:rsidR="006F4598" w:rsidRPr="00AC37C0" w:rsidRDefault="006F4598" w:rsidP="006F4598">
            <w:pPr>
              <w:jc w:val="both"/>
            </w:pPr>
            <w:r w:rsidRPr="00AC37C0">
              <w:t>Sociální prác</w:t>
            </w:r>
            <w:r>
              <w:t>e s poradenským zaměřením</w:t>
            </w:r>
            <w:r w:rsidRPr="00AC37C0">
              <w:t>, 2007, Ostravská univerzita v Ostravě, Filozofická fakulta.</w:t>
            </w:r>
            <w:r>
              <w:t xml:space="preserve"> (Mgr.)</w:t>
            </w:r>
          </w:p>
          <w:p w:rsidR="006F4598" w:rsidRPr="00AC37C0" w:rsidRDefault="006F4598" w:rsidP="006F4598">
            <w:pPr>
              <w:jc w:val="both"/>
            </w:pPr>
            <w:r w:rsidRPr="00AC37C0">
              <w:t>Sociální poradenství a management sociálních služeb, 2011, Ostravská univerzita v Ostravě, Filozofická fakulta.</w:t>
            </w:r>
            <w:r>
              <w:t xml:space="preserve"> (Ph.D.)</w:t>
            </w:r>
          </w:p>
        </w:tc>
      </w:tr>
      <w:tr w:rsidR="006F4598" w:rsidRPr="00AC37C0" w:rsidTr="006F4598">
        <w:tc>
          <w:tcPr>
            <w:tcW w:w="9859" w:type="dxa"/>
            <w:gridSpan w:val="11"/>
            <w:shd w:val="clear" w:color="auto" w:fill="F7CAAC"/>
          </w:tcPr>
          <w:p w:rsidR="006F4598" w:rsidRPr="00AC37C0" w:rsidRDefault="006F4598" w:rsidP="006F4598">
            <w:pPr>
              <w:jc w:val="both"/>
              <w:rPr>
                <w:b/>
              </w:rPr>
            </w:pPr>
            <w:r w:rsidRPr="00AC37C0">
              <w:rPr>
                <w:b/>
              </w:rPr>
              <w:t>Údaje o odborném působení od absolvování VŠ</w:t>
            </w:r>
          </w:p>
        </w:tc>
      </w:tr>
      <w:tr w:rsidR="006F4598" w:rsidRPr="00AC37C0" w:rsidTr="006F4598">
        <w:trPr>
          <w:trHeight w:val="284"/>
        </w:trPr>
        <w:tc>
          <w:tcPr>
            <w:tcW w:w="9859" w:type="dxa"/>
            <w:gridSpan w:val="11"/>
          </w:tcPr>
          <w:p w:rsidR="006F4598" w:rsidRPr="00AC37C0" w:rsidRDefault="006F4598" w:rsidP="006F4598">
            <w:pPr>
              <w:jc w:val="both"/>
            </w:pPr>
            <w:r w:rsidRPr="00AC37C0">
              <w:t>Diakonie ČCE, ZPDVOP, 2 roky.</w:t>
            </w:r>
          </w:p>
          <w:p w:rsidR="006F4598" w:rsidRPr="00AC37C0" w:rsidRDefault="006F4598" w:rsidP="006F4598">
            <w:pPr>
              <w:jc w:val="both"/>
            </w:pPr>
            <w:r>
              <w:t>UTB ve Zlíně, FHS, 8</w:t>
            </w:r>
            <w:r w:rsidRPr="00AC37C0">
              <w:t xml:space="preserve"> let.</w:t>
            </w:r>
          </w:p>
        </w:tc>
      </w:tr>
      <w:tr w:rsidR="006F4598" w:rsidRPr="00AC37C0" w:rsidTr="006F4598">
        <w:trPr>
          <w:trHeight w:val="250"/>
        </w:trPr>
        <w:tc>
          <w:tcPr>
            <w:tcW w:w="9859" w:type="dxa"/>
            <w:gridSpan w:val="11"/>
            <w:shd w:val="clear" w:color="auto" w:fill="F7CAAC"/>
          </w:tcPr>
          <w:p w:rsidR="006F4598" w:rsidRPr="00AC37C0" w:rsidRDefault="006F4598" w:rsidP="006F4598">
            <w:pPr>
              <w:jc w:val="both"/>
            </w:pPr>
            <w:r w:rsidRPr="00AC37C0">
              <w:rPr>
                <w:b/>
              </w:rPr>
              <w:t>Zkušenosti s vedením kvalifikačních a rigorózních prací</w:t>
            </w:r>
          </w:p>
        </w:tc>
      </w:tr>
      <w:tr w:rsidR="006F4598" w:rsidRPr="00AC37C0" w:rsidTr="006F4598">
        <w:trPr>
          <w:trHeight w:val="337"/>
        </w:trPr>
        <w:tc>
          <w:tcPr>
            <w:tcW w:w="9859" w:type="dxa"/>
            <w:gridSpan w:val="11"/>
          </w:tcPr>
          <w:p w:rsidR="006F4598" w:rsidRPr="00AC37C0" w:rsidRDefault="006F4598" w:rsidP="006F4598">
            <w:pPr>
              <w:jc w:val="both"/>
            </w:pPr>
            <w:r w:rsidRPr="00AC37C0">
              <w:t>Počet vedených a obhájených bakalářských prací = 31. Počet vedených a obhájených diplomových prací = 57.</w:t>
            </w:r>
          </w:p>
        </w:tc>
      </w:tr>
      <w:tr w:rsidR="006F4598" w:rsidRPr="00AC37C0" w:rsidTr="006F4598">
        <w:trPr>
          <w:cantSplit/>
        </w:trPr>
        <w:tc>
          <w:tcPr>
            <w:tcW w:w="3347" w:type="dxa"/>
            <w:gridSpan w:val="2"/>
            <w:tcBorders>
              <w:top w:val="single" w:sz="12" w:space="0" w:color="auto"/>
            </w:tcBorders>
            <w:shd w:val="clear" w:color="auto" w:fill="F7CAAC"/>
          </w:tcPr>
          <w:p w:rsidR="006F4598" w:rsidRPr="00AC37C0" w:rsidRDefault="006F4598" w:rsidP="006F4598">
            <w:pPr>
              <w:jc w:val="both"/>
            </w:pPr>
            <w:r w:rsidRPr="00AC37C0">
              <w:rPr>
                <w:b/>
              </w:rPr>
              <w:t xml:space="preserve">Obor habilitačního řízení </w:t>
            </w:r>
          </w:p>
        </w:tc>
        <w:tc>
          <w:tcPr>
            <w:tcW w:w="2245" w:type="dxa"/>
            <w:gridSpan w:val="2"/>
            <w:tcBorders>
              <w:top w:val="single" w:sz="12" w:space="0" w:color="auto"/>
            </w:tcBorders>
            <w:shd w:val="clear" w:color="auto" w:fill="F7CAAC"/>
          </w:tcPr>
          <w:p w:rsidR="006F4598" w:rsidRPr="00AC37C0" w:rsidRDefault="006F4598" w:rsidP="006F4598">
            <w:pPr>
              <w:jc w:val="both"/>
            </w:pPr>
            <w:r w:rsidRPr="00AC37C0">
              <w:rPr>
                <w:b/>
              </w:rPr>
              <w:t>Rok udělení hodnosti</w:t>
            </w:r>
          </w:p>
        </w:tc>
        <w:tc>
          <w:tcPr>
            <w:tcW w:w="2248" w:type="dxa"/>
            <w:gridSpan w:val="4"/>
            <w:tcBorders>
              <w:top w:val="single" w:sz="12" w:space="0" w:color="auto"/>
              <w:right w:val="single" w:sz="12" w:space="0" w:color="auto"/>
            </w:tcBorders>
            <w:shd w:val="clear" w:color="auto" w:fill="F7CAAC"/>
          </w:tcPr>
          <w:p w:rsidR="006F4598" w:rsidRPr="00AC37C0" w:rsidRDefault="006F4598" w:rsidP="006F4598">
            <w:pPr>
              <w:jc w:val="both"/>
            </w:pPr>
            <w:r w:rsidRPr="00AC37C0">
              <w:rPr>
                <w:b/>
              </w:rPr>
              <w:t>Řízení konáno na VŠ</w:t>
            </w:r>
          </w:p>
        </w:tc>
        <w:tc>
          <w:tcPr>
            <w:tcW w:w="2019" w:type="dxa"/>
            <w:gridSpan w:val="3"/>
            <w:tcBorders>
              <w:top w:val="single" w:sz="12" w:space="0" w:color="auto"/>
              <w:left w:val="single" w:sz="12" w:space="0" w:color="auto"/>
            </w:tcBorders>
            <w:shd w:val="clear" w:color="auto" w:fill="F7CAAC"/>
          </w:tcPr>
          <w:p w:rsidR="006F4598" w:rsidRPr="00AC37C0" w:rsidRDefault="006F4598" w:rsidP="006F4598">
            <w:pPr>
              <w:jc w:val="both"/>
              <w:rPr>
                <w:b/>
              </w:rPr>
            </w:pPr>
            <w:r w:rsidRPr="00AC37C0">
              <w:rPr>
                <w:b/>
              </w:rPr>
              <w:t>Ohlasy publikací</w:t>
            </w:r>
          </w:p>
        </w:tc>
      </w:tr>
      <w:tr w:rsidR="006F4598" w:rsidRPr="00AC37C0" w:rsidTr="006F4598">
        <w:trPr>
          <w:cantSplit/>
        </w:trPr>
        <w:tc>
          <w:tcPr>
            <w:tcW w:w="3347" w:type="dxa"/>
            <w:gridSpan w:val="2"/>
          </w:tcPr>
          <w:p w:rsidR="006F4598" w:rsidRPr="00AC37C0" w:rsidRDefault="006F4598" w:rsidP="006F4598">
            <w:pPr>
              <w:jc w:val="both"/>
            </w:pPr>
          </w:p>
        </w:tc>
        <w:tc>
          <w:tcPr>
            <w:tcW w:w="2245" w:type="dxa"/>
            <w:gridSpan w:val="2"/>
          </w:tcPr>
          <w:p w:rsidR="006F4598" w:rsidRPr="00AC37C0" w:rsidRDefault="006F4598" w:rsidP="006F4598">
            <w:pPr>
              <w:jc w:val="both"/>
            </w:pPr>
          </w:p>
        </w:tc>
        <w:tc>
          <w:tcPr>
            <w:tcW w:w="2248" w:type="dxa"/>
            <w:gridSpan w:val="4"/>
            <w:tcBorders>
              <w:right w:val="single" w:sz="12" w:space="0" w:color="auto"/>
            </w:tcBorders>
          </w:tcPr>
          <w:p w:rsidR="006F4598" w:rsidRPr="00AC37C0" w:rsidRDefault="006F4598" w:rsidP="006F4598">
            <w:pPr>
              <w:jc w:val="both"/>
            </w:pPr>
          </w:p>
        </w:tc>
        <w:tc>
          <w:tcPr>
            <w:tcW w:w="632" w:type="dxa"/>
            <w:tcBorders>
              <w:left w:val="single" w:sz="12" w:space="0" w:color="auto"/>
            </w:tcBorders>
            <w:shd w:val="clear" w:color="auto" w:fill="F7CAAC"/>
          </w:tcPr>
          <w:p w:rsidR="006F4598" w:rsidRPr="00AC37C0" w:rsidRDefault="006F4598" w:rsidP="006F4598">
            <w:pPr>
              <w:jc w:val="both"/>
            </w:pPr>
            <w:r w:rsidRPr="00AC37C0">
              <w:rPr>
                <w:b/>
              </w:rPr>
              <w:t>WOS</w:t>
            </w:r>
          </w:p>
        </w:tc>
        <w:tc>
          <w:tcPr>
            <w:tcW w:w="693" w:type="dxa"/>
            <w:shd w:val="clear" w:color="auto" w:fill="F7CAAC"/>
          </w:tcPr>
          <w:p w:rsidR="006F4598" w:rsidRPr="00AC37C0" w:rsidRDefault="006F4598" w:rsidP="006F4598">
            <w:pPr>
              <w:jc w:val="both"/>
              <w:rPr>
                <w:sz w:val="18"/>
              </w:rPr>
            </w:pPr>
            <w:r w:rsidRPr="00AC37C0">
              <w:rPr>
                <w:b/>
                <w:sz w:val="18"/>
              </w:rPr>
              <w:t>Scopus</w:t>
            </w:r>
          </w:p>
        </w:tc>
        <w:tc>
          <w:tcPr>
            <w:tcW w:w="694" w:type="dxa"/>
            <w:shd w:val="clear" w:color="auto" w:fill="F7CAAC"/>
          </w:tcPr>
          <w:p w:rsidR="006F4598" w:rsidRPr="00AC37C0" w:rsidRDefault="006F4598" w:rsidP="006F4598">
            <w:pPr>
              <w:jc w:val="both"/>
            </w:pPr>
            <w:r w:rsidRPr="00AC37C0">
              <w:rPr>
                <w:b/>
                <w:sz w:val="18"/>
              </w:rPr>
              <w:t>ostatní</w:t>
            </w:r>
          </w:p>
        </w:tc>
      </w:tr>
      <w:tr w:rsidR="006F4598" w:rsidRPr="00AC37C0" w:rsidTr="006F4598">
        <w:trPr>
          <w:cantSplit/>
          <w:trHeight w:val="70"/>
        </w:trPr>
        <w:tc>
          <w:tcPr>
            <w:tcW w:w="3347" w:type="dxa"/>
            <w:gridSpan w:val="2"/>
            <w:shd w:val="clear" w:color="auto" w:fill="F7CAAC"/>
          </w:tcPr>
          <w:p w:rsidR="006F4598" w:rsidRPr="00AC37C0" w:rsidRDefault="006F4598" w:rsidP="006F4598">
            <w:pPr>
              <w:jc w:val="both"/>
            </w:pPr>
            <w:r w:rsidRPr="00AC37C0">
              <w:rPr>
                <w:b/>
              </w:rPr>
              <w:t>Obor jmenovacího řízení</w:t>
            </w:r>
          </w:p>
        </w:tc>
        <w:tc>
          <w:tcPr>
            <w:tcW w:w="2245" w:type="dxa"/>
            <w:gridSpan w:val="2"/>
            <w:shd w:val="clear" w:color="auto" w:fill="F7CAAC"/>
          </w:tcPr>
          <w:p w:rsidR="006F4598" w:rsidRPr="00AC37C0" w:rsidRDefault="006F4598" w:rsidP="006F4598">
            <w:pPr>
              <w:jc w:val="both"/>
            </w:pPr>
            <w:r w:rsidRPr="00AC37C0">
              <w:rPr>
                <w:b/>
              </w:rPr>
              <w:t>Rok udělení hodnosti</w:t>
            </w:r>
          </w:p>
        </w:tc>
        <w:tc>
          <w:tcPr>
            <w:tcW w:w="2248" w:type="dxa"/>
            <w:gridSpan w:val="4"/>
            <w:tcBorders>
              <w:right w:val="single" w:sz="12" w:space="0" w:color="auto"/>
            </w:tcBorders>
            <w:shd w:val="clear" w:color="auto" w:fill="F7CAAC"/>
          </w:tcPr>
          <w:p w:rsidR="006F4598" w:rsidRPr="00AC37C0" w:rsidRDefault="006F4598" w:rsidP="006F4598">
            <w:pPr>
              <w:jc w:val="both"/>
            </w:pPr>
            <w:r w:rsidRPr="00AC37C0">
              <w:rPr>
                <w:b/>
              </w:rPr>
              <w:t>Řízení konáno na VŠ</w:t>
            </w:r>
          </w:p>
        </w:tc>
        <w:tc>
          <w:tcPr>
            <w:tcW w:w="632" w:type="dxa"/>
            <w:vMerge w:val="restart"/>
            <w:tcBorders>
              <w:left w:val="single" w:sz="12" w:space="0" w:color="auto"/>
            </w:tcBorders>
          </w:tcPr>
          <w:p w:rsidR="006F4598" w:rsidRPr="00AC37C0" w:rsidRDefault="006F4598" w:rsidP="006F4598">
            <w:pPr>
              <w:jc w:val="both"/>
              <w:rPr>
                <w:b/>
              </w:rPr>
            </w:pPr>
          </w:p>
        </w:tc>
        <w:tc>
          <w:tcPr>
            <w:tcW w:w="693" w:type="dxa"/>
            <w:vMerge w:val="restart"/>
          </w:tcPr>
          <w:p w:rsidR="006F4598" w:rsidRPr="00AC37C0" w:rsidRDefault="006F4598" w:rsidP="006F4598">
            <w:pPr>
              <w:jc w:val="both"/>
              <w:rPr>
                <w:b/>
              </w:rPr>
            </w:pPr>
          </w:p>
        </w:tc>
        <w:tc>
          <w:tcPr>
            <w:tcW w:w="694" w:type="dxa"/>
            <w:vMerge w:val="restart"/>
          </w:tcPr>
          <w:p w:rsidR="006F4598" w:rsidRPr="00AC37C0" w:rsidRDefault="006F4598" w:rsidP="006F4598">
            <w:pPr>
              <w:jc w:val="both"/>
              <w:rPr>
                <w:b/>
              </w:rPr>
            </w:pPr>
          </w:p>
        </w:tc>
      </w:tr>
      <w:tr w:rsidR="006F4598" w:rsidRPr="00AC37C0" w:rsidTr="006F4598">
        <w:trPr>
          <w:trHeight w:val="205"/>
        </w:trPr>
        <w:tc>
          <w:tcPr>
            <w:tcW w:w="3347" w:type="dxa"/>
            <w:gridSpan w:val="2"/>
          </w:tcPr>
          <w:p w:rsidR="006F4598" w:rsidRPr="00AC37C0" w:rsidRDefault="006F4598" w:rsidP="006F4598">
            <w:pPr>
              <w:jc w:val="both"/>
            </w:pPr>
          </w:p>
        </w:tc>
        <w:tc>
          <w:tcPr>
            <w:tcW w:w="2245" w:type="dxa"/>
            <w:gridSpan w:val="2"/>
          </w:tcPr>
          <w:p w:rsidR="006F4598" w:rsidRPr="00AC37C0" w:rsidRDefault="006F4598" w:rsidP="006F4598">
            <w:pPr>
              <w:jc w:val="both"/>
            </w:pPr>
          </w:p>
        </w:tc>
        <w:tc>
          <w:tcPr>
            <w:tcW w:w="2248" w:type="dxa"/>
            <w:gridSpan w:val="4"/>
            <w:tcBorders>
              <w:right w:val="single" w:sz="12" w:space="0" w:color="auto"/>
            </w:tcBorders>
          </w:tcPr>
          <w:p w:rsidR="006F4598" w:rsidRPr="00AC37C0" w:rsidRDefault="006F4598" w:rsidP="006F4598">
            <w:pPr>
              <w:jc w:val="both"/>
            </w:pPr>
          </w:p>
        </w:tc>
        <w:tc>
          <w:tcPr>
            <w:tcW w:w="632" w:type="dxa"/>
            <w:vMerge/>
            <w:tcBorders>
              <w:left w:val="single" w:sz="12" w:space="0" w:color="auto"/>
            </w:tcBorders>
            <w:vAlign w:val="center"/>
          </w:tcPr>
          <w:p w:rsidR="006F4598" w:rsidRPr="00AC37C0" w:rsidRDefault="006F4598" w:rsidP="006F4598">
            <w:pPr>
              <w:rPr>
                <w:b/>
              </w:rPr>
            </w:pPr>
          </w:p>
        </w:tc>
        <w:tc>
          <w:tcPr>
            <w:tcW w:w="693" w:type="dxa"/>
            <w:vMerge/>
            <w:vAlign w:val="center"/>
          </w:tcPr>
          <w:p w:rsidR="006F4598" w:rsidRPr="00AC37C0" w:rsidRDefault="006F4598" w:rsidP="006F4598">
            <w:pPr>
              <w:rPr>
                <w:b/>
              </w:rPr>
            </w:pPr>
          </w:p>
        </w:tc>
        <w:tc>
          <w:tcPr>
            <w:tcW w:w="694" w:type="dxa"/>
            <w:vMerge/>
            <w:vAlign w:val="center"/>
          </w:tcPr>
          <w:p w:rsidR="006F4598" w:rsidRPr="00AC37C0" w:rsidRDefault="006F4598" w:rsidP="006F4598">
            <w:pPr>
              <w:rPr>
                <w:b/>
              </w:rPr>
            </w:pPr>
          </w:p>
        </w:tc>
      </w:tr>
      <w:tr w:rsidR="006F4598" w:rsidRPr="00AC37C0" w:rsidTr="006F4598">
        <w:tc>
          <w:tcPr>
            <w:tcW w:w="9859" w:type="dxa"/>
            <w:gridSpan w:val="11"/>
            <w:shd w:val="clear" w:color="auto" w:fill="F7CAAC"/>
          </w:tcPr>
          <w:p w:rsidR="006F4598" w:rsidRPr="00AC37C0" w:rsidRDefault="006F4598" w:rsidP="006F4598">
            <w:pPr>
              <w:jc w:val="both"/>
              <w:rPr>
                <w:b/>
              </w:rPr>
            </w:pPr>
            <w:r w:rsidRPr="00AC37C0">
              <w:rPr>
                <w:b/>
              </w:rPr>
              <w:t xml:space="preserve">Přehled o nejvýznamnější publikační a další tvůrčí činnosti nebo další profesní činnosti u odborníků z praxe vztahující se k zabezpečovaným předmětům </w:t>
            </w:r>
          </w:p>
        </w:tc>
      </w:tr>
      <w:tr w:rsidR="006F4598" w:rsidRPr="00AC37C0" w:rsidTr="006F4598">
        <w:trPr>
          <w:trHeight w:val="1912"/>
        </w:trPr>
        <w:tc>
          <w:tcPr>
            <w:tcW w:w="9859" w:type="dxa"/>
            <w:gridSpan w:val="11"/>
          </w:tcPr>
          <w:p w:rsidR="006F4598" w:rsidRPr="00AC37C0" w:rsidRDefault="006F4598" w:rsidP="006F4598">
            <w:pPr>
              <w:tabs>
                <w:tab w:val="left" w:pos="473"/>
                <w:tab w:val="left" w:pos="8844"/>
                <w:tab w:val="left" w:pos="9066"/>
              </w:tabs>
              <w:jc w:val="both"/>
              <w:rPr>
                <w:shd w:val="clear" w:color="auto" w:fill="FFFFFF"/>
              </w:rPr>
            </w:pPr>
            <w:r w:rsidRPr="00AC37C0">
              <w:rPr>
                <w:shd w:val="clear" w:color="auto" w:fill="FFFFFF"/>
              </w:rPr>
              <w:t>Kitliňská, J. (2012)</w:t>
            </w:r>
            <w:r>
              <w:rPr>
                <w:shd w:val="clear" w:color="auto" w:fill="FFFFFF"/>
              </w:rPr>
              <w:t>.</w:t>
            </w:r>
            <w:r w:rsidRPr="00AC37C0">
              <w:rPr>
                <w:shd w:val="clear" w:color="auto" w:fill="FFFFFF"/>
              </w:rPr>
              <w:t xml:space="preserve"> Dobrovolnictví jako příležitost k mezigeneračnímu učen</w:t>
            </w:r>
            <w:r>
              <w:rPr>
                <w:shd w:val="clear" w:color="auto" w:fill="FFFFFF"/>
              </w:rPr>
              <w:t xml:space="preserve">í. Sociální práce. Roč. 12, č. </w:t>
            </w:r>
            <w:r w:rsidRPr="00AC37C0">
              <w:rPr>
                <w:shd w:val="clear" w:color="auto" w:fill="FFFFFF"/>
              </w:rPr>
              <w:t xml:space="preserve">12, č. 4/2012, s. 126-133. </w:t>
            </w:r>
          </w:p>
          <w:p w:rsidR="006F4598" w:rsidRPr="00AC37C0" w:rsidRDefault="006F4598" w:rsidP="006F4598">
            <w:pPr>
              <w:tabs>
                <w:tab w:val="left" w:pos="473"/>
                <w:tab w:val="left" w:pos="8844"/>
                <w:tab w:val="left" w:pos="9066"/>
              </w:tabs>
              <w:jc w:val="both"/>
              <w:rPr>
                <w:shd w:val="clear" w:color="auto" w:fill="FFFFFF"/>
              </w:rPr>
            </w:pPr>
            <w:r w:rsidRPr="00AC37C0">
              <w:rPr>
                <w:shd w:val="clear" w:color="auto" w:fill="FFFFFF"/>
              </w:rPr>
              <w:t>Kitliňská, J. (2013)</w:t>
            </w:r>
            <w:r>
              <w:rPr>
                <w:shd w:val="clear" w:color="auto" w:fill="FFFFFF"/>
              </w:rPr>
              <w:t>.</w:t>
            </w:r>
            <w:r w:rsidRPr="00AC37C0">
              <w:rPr>
                <w:shd w:val="clear" w:color="auto" w:fill="FFFFFF"/>
              </w:rPr>
              <w:t xml:space="preserve"> Intergenerational programs implemented in the Czech Republic,  Procedia: Social and Behavioral Sciences.  s. 1548-1554. </w:t>
            </w:r>
          </w:p>
          <w:p w:rsidR="006F4598" w:rsidRDefault="006F4598" w:rsidP="006F4598">
            <w:pPr>
              <w:tabs>
                <w:tab w:val="left" w:pos="473"/>
                <w:tab w:val="left" w:pos="8844"/>
                <w:tab w:val="left" w:pos="9066"/>
              </w:tabs>
              <w:jc w:val="both"/>
              <w:rPr>
                <w:shd w:val="clear" w:color="auto" w:fill="FFFFFF"/>
              </w:rPr>
            </w:pPr>
            <w:r w:rsidRPr="00AC37C0">
              <w:rPr>
                <w:shd w:val="clear" w:color="auto" w:fill="FFFFFF"/>
              </w:rPr>
              <w:t>Kitliňská, J. (2014)</w:t>
            </w:r>
            <w:r>
              <w:rPr>
                <w:shd w:val="clear" w:color="auto" w:fill="FFFFFF"/>
              </w:rPr>
              <w:t>.</w:t>
            </w:r>
            <w:r w:rsidRPr="00AC37C0">
              <w:rPr>
                <w:shd w:val="clear" w:color="auto" w:fill="FFFFFF"/>
              </w:rPr>
              <w:t xml:space="preserve"> Mezigenerační programy a jejich potenciál v rámci mezigeneračního učení.  Media4u Magazine.  </w:t>
            </w:r>
            <w:r>
              <w:rPr>
                <w:shd w:val="clear" w:color="auto" w:fill="FFFFFF"/>
              </w:rPr>
              <w:t xml:space="preserve">Roč. 11, č. 2/2014, s.  14-19. </w:t>
            </w:r>
            <w:r w:rsidRPr="00AC37C0">
              <w:rPr>
                <w:shd w:val="clear" w:color="auto" w:fill="FFFFFF"/>
              </w:rPr>
              <w:t xml:space="preserve"> </w:t>
            </w:r>
          </w:p>
          <w:p w:rsidR="006F4598" w:rsidRPr="003B3409" w:rsidRDefault="006F4598" w:rsidP="006F4598">
            <w:pPr>
              <w:tabs>
                <w:tab w:val="left" w:pos="473"/>
                <w:tab w:val="left" w:pos="8844"/>
                <w:tab w:val="left" w:pos="9066"/>
              </w:tabs>
              <w:jc w:val="both"/>
              <w:rPr>
                <w:shd w:val="clear" w:color="auto" w:fill="FFFFFF"/>
              </w:rPr>
            </w:pPr>
            <w:r w:rsidRPr="00AC37C0">
              <w:rPr>
                <w:shd w:val="clear" w:color="auto" w:fill="FFFFFF"/>
              </w:rPr>
              <w:t>Krausová, J.  (201</w:t>
            </w:r>
            <w:r>
              <w:rPr>
                <w:shd w:val="clear" w:color="auto" w:fill="FFFFFF"/>
              </w:rPr>
              <w:t>5</w:t>
            </w:r>
            <w:r w:rsidRPr="00AC37C0">
              <w:rPr>
                <w:shd w:val="clear" w:color="auto" w:fill="FFFFFF"/>
              </w:rPr>
              <w:t>)</w:t>
            </w:r>
            <w:r>
              <w:rPr>
                <w:shd w:val="clear" w:color="auto" w:fill="FFFFFF"/>
              </w:rPr>
              <w:t>.</w:t>
            </w:r>
            <w:r w:rsidRPr="00AC37C0">
              <w:rPr>
                <w:shd w:val="clear" w:color="auto" w:fill="FFFFFF"/>
              </w:rPr>
              <w:t xml:space="preserve"> Mezigenerační spravedlnost a solidarita (názory studentů sociální pedagogiky)</w:t>
            </w:r>
            <w:r>
              <w:rPr>
                <w:shd w:val="clear" w:color="auto" w:fill="FFFFFF"/>
              </w:rPr>
              <w:t xml:space="preserve">. Sociální práce. Roč. 14, </w:t>
            </w:r>
            <w:r w:rsidRPr="00AC37C0">
              <w:rPr>
                <w:shd w:val="clear" w:color="auto" w:fill="FFFFFF"/>
              </w:rPr>
              <w:t xml:space="preserve">3/2014. s.  128-143. </w:t>
            </w:r>
          </w:p>
        </w:tc>
      </w:tr>
      <w:tr w:rsidR="006F4598" w:rsidRPr="00AC37C0" w:rsidTr="006F4598">
        <w:trPr>
          <w:trHeight w:val="218"/>
        </w:trPr>
        <w:tc>
          <w:tcPr>
            <w:tcW w:w="9859" w:type="dxa"/>
            <w:gridSpan w:val="11"/>
            <w:shd w:val="clear" w:color="auto" w:fill="F7CAAC"/>
          </w:tcPr>
          <w:p w:rsidR="006F4598" w:rsidRPr="00AC37C0" w:rsidRDefault="006F4598" w:rsidP="006F4598">
            <w:pPr>
              <w:rPr>
                <w:b/>
              </w:rPr>
            </w:pPr>
            <w:r w:rsidRPr="00AC37C0">
              <w:rPr>
                <w:b/>
              </w:rPr>
              <w:t>Působení v zahraničí</w:t>
            </w:r>
          </w:p>
        </w:tc>
      </w:tr>
      <w:tr w:rsidR="006F4598" w:rsidRPr="00AC37C0" w:rsidTr="006F4598">
        <w:trPr>
          <w:trHeight w:val="328"/>
        </w:trPr>
        <w:tc>
          <w:tcPr>
            <w:tcW w:w="9859" w:type="dxa"/>
            <w:gridSpan w:val="11"/>
          </w:tcPr>
          <w:p w:rsidR="006F4598" w:rsidRPr="00AC37C0" w:rsidRDefault="006F4598" w:rsidP="006F4598"/>
        </w:tc>
      </w:tr>
      <w:tr w:rsidR="006F4598" w:rsidRPr="00AC37C0" w:rsidTr="006F4598">
        <w:trPr>
          <w:cantSplit/>
          <w:trHeight w:val="470"/>
        </w:trPr>
        <w:tc>
          <w:tcPr>
            <w:tcW w:w="2518" w:type="dxa"/>
            <w:shd w:val="clear" w:color="auto" w:fill="F7CAAC"/>
          </w:tcPr>
          <w:p w:rsidR="006F4598" w:rsidRPr="00AC37C0" w:rsidRDefault="006F4598" w:rsidP="006F4598">
            <w:pPr>
              <w:jc w:val="both"/>
              <w:rPr>
                <w:b/>
              </w:rPr>
            </w:pPr>
            <w:r w:rsidRPr="00AC37C0">
              <w:rPr>
                <w:b/>
              </w:rPr>
              <w:t xml:space="preserve">Podpis </w:t>
            </w:r>
          </w:p>
        </w:tc>
        <w:tc>
          <w:tcPr>
            <w:tcW w:w="4536" w:type="dxa"/>
            <w:gridSpan w:val="5"/>
          </w:tcPr>
          <w:p w:rsidR="006F4598" w:rsidRPr="00AC37C0" w:rsidRDefault="006F4598" w:rsidP="006F4598">
            <w:pPr>
              <w:jc w:val="both"/>
            </w:pPr>
            <w:r>
              <w:t>Jana Krausová</w:t>
            </w:r>
            <w:r w:rsidRPr="00AC37C0">
              <w:t xml:space="preserve"> v.</w:t>
            </w:r>
            <w:r>
              <w:t xml:space="preserve"> </w:t>
            </w:r>
            <w:r w:rsidRPr="00AC37C0">
              <w:t>r.</w:t>
            </w:r>
          </w:p>
        </w:tc>
        <w:tc>
          <w:tcPr>
            <w:tcW w:w="786" w:type="dxa"/>
            <w:gridSpan w:val="2"/>
            <w:shd w:val="clear" w:color="auto" w:fill="F7CAAC"/>
          </w:tcPr>
          <w:p w:rsidR="006F4598" w:rsidRPr="00AC37C0" w:rsidRDefault="006F4598" w:rsidP="006F4598">
            <w:pPr>
              <w:jc w:val="both"/>
            </w:pPr>
            <w:r w:rsidRPr="00AC37C0">
              <w:rPr>
                <w:b/>
              </w:rPr>
              <w:t>datum</w:t>
            </w:r>
          </w:p>
        </w:tc>
        <w:tc>
          <w:tcPr>
            <w:tcW w:w="2019" w:type="dxa"/>
            <w:gridSpan w:val="3"/>
          </w:tcPr>
          <w:p w:rsidR="006F4598" w:rsidRPr="00AC37C0" w:rsidRDefault="00F320F3" w:rsidP="006F4598">
            <w:pPr>
              <w:jc w:val="both"/>
            </w:pPr>
            <w:r>
              <w:t>15. 6. 2018</w:t>
            </w:r>
          </w:p>
        </w:tc>
      </w:tr>
    </w:tbl>
    <w:p w:rsidR="00426510" w:rsidRDefault="00426510"/>
    <w:p w:rsidR="00C166DF" w:rsidRDefault="00C166DF">
      <w:pPr>
        <w:spacing w:after="200" w:line="276" w:lineRule="auto"/>
      </w:pPr>
      <w:r>
        <w:br w:type="page"/>
      </w:r>
    </w:p>
    <w:tbl>
      <w:tblPr>
        <w:tblpPr w:leftFromText="141" w:rightFromText="141" w:vertAnchor="text" w:horzAnchor="margin" w:tblpY="151"/>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70"/>
        <w:gridCol w:w="717"/>
      </w:tblGrid>
      <w:tr w:rsidR="00C166DF" w:rsidTr="00C166DF">
        <w:tc>
          <w:tcPr>
            <w:tcW w:w="9859" w:type="dxa"/>
            <w:gridSpan w:val="11"/>
            <w:tcBorders>
              <w:bottom w:val="double" w:sz="4" w:space="0" w:color="auto"/>
            </w:tcBorders>
            <w:shd w:val="clear" w:color="auto" w:fill="BDD6EE"/>
          </w:tcPr>
          <w:p w:rsidR="00C166DF" w:rsidRDefault="00C166DF" w:rsidP="00C166DF">
            <w:pPr>
              <w:jc w:val="both"/>
              <w:rPr>
                <w:b/>
                <w:sz w:val="28"/>
              </w:rPr>
            </w:pPr>
            <w:r>
              <w:rPr>
                <w:b/>
                <w:sz w:val="28"/>
              </w:rPr>
              <w:lastRenderedPageBreak/>
              <w:t>C-I – Personální zabezpečení</w:t>
            </w:r>
          </w:p>
        </w:tc>
      </w:tr>
      <w:tr w:rsidR="00C166DF" w:rsidTr="00C166DF">
        <w:tc>
          <w:tcPr>
            <w:tcW w:w="2518" w:type="dxa"/>
            <w:tcBorders>
              <w:top w:val="double" w:sz="4" w:space="0" w:color="auto"/>
            </w:tcBorders>
            <w:shd w:val="clear" w:color="auto" w:fill="F7CAAC"/>
          </w:tcPr>
          <w:p w:rsidR="00C166DF" w:rsidRDefault="00C166DF" w:rsidP="00C166DF">
            <w:pPr>
              <w:jc w:val="both"/>
              <w:rPr>
                <w:b/>
              </w:rPr>
            </w:pPr>
            <w:r>
              <w:rPr>
                <w:b/>
              </w:rPr>
              <w:t>Vysoká škola</w:t>
            </w:r>
          </w:p>
        </w:tc>
        <w:tc>
          <w:tcPr>
            <w:tcW w:w="7341" w:type="dxa"/>
            <w:gridSpan w:val="10"/>
          </w:tcPr>
          <w:p w:rsidR="00C166DF" w:rsidRDefault="00C166DF" w:rsidP="00C166DF">
            <w:pPr>
              <w:jc w:val="both"/>
            </w:pPr>
            <w:r>
              <w:t>Univerzita Tomáše Bati ve Zlíně</w:t>
            </w:r>
          </w:p>
        </w:tc>
      </w:tr>
      <w:tr w:rsidR="00C166DF" w:rsidTr="00C166DF">
        <w:tc>
          <w:tcPr>
            <w:tcW w:w="2518" w:type="dxa"/>
            <w:shd w:val="clear" w:color="auto" w:fill="F7CAAC"/>
          </w:tcPr>
          <w:p w:rsidR="00C166DF" w:rsidRDefault="00C166DF" w:rsidP="00C166DF">
            <w:pPr>
              <w:jc w:val="both"/>
              <w:rPr>
                <w:b/>
              </w:rPr>
            </w:pPr>
            <w:r>
              <w:rPr>
                <w:b/>
              </w:rPr>
              <w:t>Součást vysoké školy</w:t>
            </w:r>
          </w:p>
        </w:tc>
        <w:tc>
          <w:tcPr>
            <w:tcW w:w="7341" w:type="dxa"/>
            <w:gridSpan w:val="10"/>
          </w:tcPr>
          <w:p w:rsidR="00C166DF" w:rsidRDefault="00C166DF" w:rsidP="00C166DF">
            <w:pPr>
              <w:jc w:val="both"/>
            </w:pPr>
            <w:r>
              <w:t>Fakulta humanitních studií</w:t>
            </w:r>
          </w:p>
        </w:tc>
      </w:tr>
      <w:tr w:rsidR="00C166DF" w:rsidTr="00C166DF">
        <w:tc>
          <w:tcPr>
            <w:tcW w:w="2518" w:type="dxa"/>
            <w:shd w:val="clear" w:color="auto" w:fill="F7CAAC"/>
          </w:tcPr>
          <w:p w:rsidR="00C166DF" w:rsidRDefault="00C166DF" w:rsidP="00C166DF">
            <w:pPr>
              <w:jc w:val="both"/>
              <w:rPr>
                <w:b/>
              </w:rPr>
            </w:pPr>
            <w:r>
              <w:rPr>
                <w:b/>
              </w:rPr>
              <w:t>Název studijního programu</w:t>
            </w:r>
          </w:p>
        </w:tc>
        <w:tc>
          <w:tcPr>
            <w:tcW w:w="7341" w:type="dxa"/>
            <w:gridSpan w:val="10"/>
          </w:tcPr>
          <w:p w:rsidR="00C166DF" w:rsidRDefault="00C166DF" w:rsidP="00C166DF">
            <w:pPr>
              <w:jc w:val="both"/>
            </w:pPr>
            <w:r>
              <w:t>Sociální pedagogika</w:t>
            </w:r>
          </w:p>
        </w:tc>
      </w:tr>
      <w:tr w:rsidR="00C166DF" w:rsidTr="00C166DF">
        <w:tc>
          <w:tcPr>
            <w:tcW w:w="2518" w:type="dxa"/>
            <w:shd w:val="clear" w:color="auto" w:fill="F7CAAC"/>
          </w:tcPr>
          <w:p w:rsidR="00C166DF" w:rsidRDefault="00C166DF" w:rsidP="00C166DF">
            <w:pPr>
              <w:jc w:val="both"/>
              <w:rPr>
                <w:b/>
              </w:rPr>
            </w:pPr>
            <w:r>
              <w:rPr>
                <w:b/>
              </w:rPr>
              <w:t>Jméno a příjmení</w:t>
            </w:r>
          </w:p>
        </w:tc>
        <w:tc>
          <w:tcPr>
            <w:tcW w:w="4536" w:type="dxa"/>
            <w:gridSpan w:val="5"/>
          </w:tcPr>
          <w:p w:rsidR="00C166DF" w:rsidRDefault="00C166DF" w:rsidP="00C166DF">
            <w:r>
              <w:t>Miroslav Krystoň</w:t>
            </w:r>
          </w:p>
        </w:tc>
        <w:tc>
          <w:tcPr>
            <w:tcW w:w="709" w:type="dxa"/>
            <w:shd w:val="clear" w:color="auto" w:fill="F7CAAC"/>
          </w:tcPr>
          <w:p w:rsidR="00C166DF" w:rsidRDefault="00C166DF" w:rsidP="00C166DF">
            <w:pPr>
              <w:jc w:val="both"/>
              <w:rPr>
                <w:b/>
              </w:rPr>
            </w:pPr>
            <w:r>
              <w:rPr>
                <w:b/>
              </w:rPr>
              <w:t>Tituly</w:t>
            </w:r>
          </w:p>
        </w:tc>
        <w:tc>
          <w:tcPr>
            <w:tcW w:w="2096" w:type="dxa"/>
            <w:gridSpan w:val="4"/>
          </w:tcPr>
          <w:p w:rsidR="00C166DF" w:rsidRDefault="00C166DF" w:rsidP="00C166DF">
            <w:pPr>
              <w:jc w:val="both"/>
            </w:pPr>
            <w:r>
              <w:t>prof. PaedDr., CSc.</w:t>
            </w:r>
          </w:p>
        </w:tc>
      </w:tr>
      <w:tr w:rsidR="00C166DF" w:rsidTr="00C166DF">
        <w:tc>
          <w:tcPr>
            <w:tcW w:w="2518" w:type="dxa"/>
            <w:shd w:val="clear" w:color="auto" w:fill="F7CAAC"/>
          </w:tcPr>
          <w:p w:rsidR="00C166DF" w:rsidRDefault="00C166DF" w:rsidP="00C166DF">
            <w:pPr>
              <w:jc w:val="both"/>
              <w:rPr>
                <w:b/>
              </w:rPr>
            </w:pPr>
            <w:r>
              <w:rPr>
                <w:b/>
              </w:rPr>
              <w:t>Rok narození</w:t>
            </w:r>
          </w:p>
        </w:tc>
        <w:tc>
          <w:tcPr>
            <w:tcW w:w="829" w:type="dxa"/>
          </w:tcPr>
          <w:p w:rsidR="00C166DF" w:rsidRDefault="00C166DF" w:rsidP="00C166DF">
            <w:pPr>
              <w:jc w:val="both"/>
            </w:pPr>
            <w:r>
              <w:t>1964</w:t>
            </w:r>
          </w:p>
        </w:tc>
        <w:tc>
          <w:tcPr>
            <w:tcW w:w="1721" w:type="dxa"/>
            <w:shd w:val="clear" w:color="auto" w:fill="F7CAAC"/>
          </w:tcPr>
          <w:p w:rsidR="00C166DF" w:rsidRDefault="00C166DF" w:rsidP="00C166DF">
            <w:pPr>
              <w:jc w:val="both"/>
              <w:rPr>
                <w:b/>
              </w:rPr>
            </w:pPr>
            <w:r>
              <w:rPr>
                <w:b/>
              </w:rPr>
              <w:t>typ vztahu k VŠ</w:t>
            </w:r>
          </w:p>
        </w:tc>
        <w:tc>
          <w:tcPr>
            <w:tcW w:w="992" w:type="dxa"/>
            <w:gridSpan w:val="2"/>
          </w:tcPr>
          <w:p w:rsidR="00C166DF" w:rsidRPr="00301472" w:rsidRDefault="00C166DF" w:rsidP="00C166DF">
            <w:pPr>
              <w:jc w:val="both"/>
            </w:pPr>
            <w:r w:rsidRPr="00301472">
              <w:t xml:space="preserve">pp </w:t>
            </w:r>
          </w:p>
          <w:p w:rsidR="00C166DF" w:rsidRPr="00301472" w:rsidRDefault="00C166DF" w:rsidP="00C166DF">
            <w:pPr>
              <w:jc w:val="both"/>
            </w:pPr>
          </w:p>
        </w:tc>
        <w:tc>
          <w:tcPr>
            <w:tcW w:w="994" w:type="dxa"/>
            <w:shd w:val="clear" w:color="auto" w:fill="F7CAAC"/>
          </w:tcPr>
          <w:p w:rsidR="00C166DF" w:rsidRPr="00301472" w:rsidRDefault="00C166DF" w:rsidP="00C166DF">
            <w:pPr>
              <w:jc w:val="both"/>
              <w:rPr>
                <w:b/>
              </w:rPr>
            </w:pPr>
            <w:r w:rsidRPr="00301472">
              <w:rPr>
                <w:b/>
              </w:rPr>
              <w:t>rozsah</w:t>
            </w:r>
          </w:p>
        </w:tc>
        <w:tc>
          <w:tcPr>
            <w:tcW w:w="709" w:type="dxa"/>
          </w:tcPr>
          <w:p w:rsidR="00C166DF" w:rsidRPr="00301472" w:rsidRDefault="00C166DF" w:rsidP="00C166DF">
            <w:pPr>
              <w:jc w:val="both"/>
            </w:pPr>
            <w:r>
              <w:t>20</w:t>
            </w:r>
          </w:p>
          <w:p w:rsidR="00C166DF" w:rsidRPr="00301472" w:rsidRDefault="00C166DF" w:rsidP="00C166DF">
            <w:pPr>
              <w:jc w:val="both"/>
            </w:pPr>
          </w:p>
        </w:tc>
        <w:tc>
          <w:tcPr>
            <w:tcW w:w="709" w:type="dxa"/>
            <w:gridSpan w:val="2"/>
            <w:shd w:val="clear" w:color="auto" w:fill="F7CAAC"/>
          </w:tcPr>
          <w:p w:rsidR="00C166DF" w:rsidRPr="00301472" w:rsidRDefault="00C166DF" w:rsidP="00C166DF">
            <w:pPr>
              <w:jc w:val="both"/>
              <w:rPr>
                <w:b/>
              </w:rPr>
            </w:pPr>
            <w:r w:rsidRPr="00301472">
              <w:rPr>
                <w:b/>
              </w:rPr>
              <w:t>do kdy</w:t>
            </w:r>
          </w:p>
        </w:tc>
        <w:tc>
          <w:tcPr>
            <w:tcW w:w="1387" w:type="dxa"/>
            <w:gridSpan w:val="2"/>
          </w:tcPr>
          <w:p w:rsidR="00C166DF" w:rsidRPr="00301472" w:rsidRDefault="00C166DF" w:rsidP="00C166DF">
            <w:pPr>
              <w:jc w:val="both"/>
            </w:pPr>
            <w:r w:rsidRPr="00301472">
              <w:t>8/2019</w:t>
            </w:r>
          </w:p>
        </w:tc>
      </w:tr>
      <w:tr w:rsidR="00C166DF" w:rsidTr="00C166DF">
        <w:tc>
          <w:tcPr>
            <w:tcW w:w="5068" w:type="dxa"/>
            <w:gridSpan w:val="3"/>
            <w:shd w:val="clear" w:color="auto" w:fill="F7CAAC"/>
          </w:tcPr>
          <w:p w:rsidR="00C166DF" w:rsidRPr="00652BAF" w:rsidRDefault="00C166DF" w:rsidP="00C166DF">
            <w:pPr>
              <w:jc w:val="both"/>
              <w:rPr>
                <w:b/>
                <w:sz w:val="18"/>
                <w:szCs w:val="18"/>
              </w:rPr>
            </w:pPr>
            <w:r w:rsidRPr="00652BAF">
              <w:rPr>
                <w:b/>
                <w:sz w:val="18"/>
                <w:szCs w:val="18"/>
              </w:rPr>
              <w:t>Typ vztahu na součásti VŠ, která uskutečňuje st. program</w:t>
            </w:r>
          </w:p>
        </w:tc>
        <w:tc>
          <w:tcPr>
            <w:tcW w:w="992" w:type="dxa"/>
            <w:gridSpan w:val="2"/>
          </w:tcPr>
          <w:p w:rsidR="00C166DF" w:rsidRPr="00301472" w:rsidRDefault="00C166DF" w:rsidP="00C166DF">
            <w:pPr>
              <w:jc w:val="both"/>
            </w:pPr>
            <w:r w:rsidRPr="00301472">
              <w:t>pp</w:t>
            </w:r>
          </w:p>
        </w:tc>
        <w:tc>
          <w:tcPr>
            <w:tcW w:w="994" w:type="dxa"/>
            <w:shd w:val="clear" w:color="auto" w:fill="F7CAAC"/>
          </w:tcPr>
          <w:p w:rsidR="00C166DF" w:rsidRPr="00301472" w:rsidRDefault="00C166DF" w:rsidP="00C166DF">
            <w:pPr>
              <w:jc w:val="both"/>
              <w:rPr>
                <w:b/>
              </w:rPr>
            </w:pPr>
            <w:r w:rsidRPr="00301472">
              <w:rPr>
                <w:b/>
              </w:rPr>
              <w:t>rozsah</w:t>
            </w:r>
          </w:p>
        </w:tc>
        <w:tc>
          <w:tcPr>
            <w:tcW w:w="709" w:type="dxa"/>
          </w:tcPr>
          <w:p w:rsidR="00C166DF" w:rsidRPr="00301472" w:rsidRDefault="00C166DF" w:rsidP="00C166DF">
            <w:pPr>
              <w:jc w:val="both"/>
            </w:pPr>
            <w:r>
              <w:t>20</w:t>
            </w:r>
          </w:p>
          <w:p w:rsidR="00C166DF" w:rsidRPr="00301472" w:rsidRDefault="00C166DF" w:rsidP="00C166DF">
            <w:pPr>
              <w:jc w:val="both"/>
            </w:pPr>
          </w:p>
        </w:tc>
        <w:tc>
          <w:tcPr>
            <w:tcW w:w="709" w:type="dxa"/>
            <w:gridSpan w:val="2"/>
            <w:shd w:val="clear" w:color="auto" w:fill="F7CAAC"/>
          </w:tcPr>
          <w:p w:rsidR="00C166DF" w:rsidRPr="00301472" w:rsidRDefault="00C166DF" w:rsidP="00C166DF">
            <w:pPr>
              <w:jc w:val="both"/>
              <w:rPr>
                <w:b/>
              </w:rPr>
            </w:pPr>
            <w:r w:rsidRPr="00301472">
              <w:rPr>
                <w:b/>
              </w:rPr>
              <w:t>do kdy</w:t>
            </w:r>
          </w:p>
        </w:tc>
        <w:tc>
          <w:tcPr>
            <w:tcW w:w="1387" w:type="dxa"/>
            <w:gridSpan w:val="2"/>
          </w:tcPr>
          <w:p w:rsidR="00C166DF" w:rsidRPr="00301472" w:rsidRDefault="00C166DF" w:rsidP="00C166DF">
            <w:pPr>
              <w:jc w:val="both"/>
            </w:pPr>
            <w:r w:rsidRPr="00301472">
              <w:t>8/2019</w:t>
            </w:r>
          </w:p>
        </w:tc>
      </w:tr>
      <w:tr w:rsidR="00C166DF" w:rsidRPr="00675A73" w:rsidTr="00C166DF">
        <w:tc>
          <w:tcPr>
            <w:tcW w:w="6060" w:type="dxa"/>
            <w:gridSpan w:val="5"/>
            <w:shd w:val="clear" w:color="auto" w:fill="F7CAAC"/>
          </w:tcPr>
          <w:p w:rsidR="00C166DF" w:rsidRPr="00652BAF" w:rsidRDefault="00C166DF" w:rsidP="00C166DF">
            <w:pPr>
              <w:jc w:val="both"/>
              <w:rPr>
                <w:sz w:val="18"/>
                <w:szCs w:val="18"/>
              </w:rPr>
            </w:pPr>
            <w:r w:rsidRPr="00652BAF">
              <w:rPr>
                <w:b/>
                <w:sz w:val="18"/>
                <w:szCs w:val="18"/>
              </w:rPr>
              <w:t>Další současná působení jako akademický pracovník na jiných VŠ</w:t>
            </w:r>
          </w:p>
        </w:tc>
        <w:tc>
          <w:tcPr>
            <w:tcW w:w="1703" w:type="dxa"/>
            <w:gridSpan w:val="2"/>
            <w:shd w:val="clear" w:color="auto" w:fill="F7CAAC"/>
          </w:tcPr>
          <w:p w:rsidR="00C166DF" w:rsidRPr="00652BAF" w:rsidRDefault="00C166DF" w:rsidP="00C166DF">
            <w:pPr>
              <w:jc w:val="both"/>
              <w:rPr>
                <w:b/>
                <w:sz w:val="18"/>
                <w:szCs w:val="18"/>
              </w:rPr>
            </w:pPr>
            <w:r w:rsidRPr="00652BAF">
              <w:rPr>
                <w:b/>
                <w:sz w:val="18"/>
                <w:szCs w:val="18"/>
              </w:rPr>
              <w:t xml:space="preserve">typ prac. </w:t>
            </w:r>
            <w:proofErr w:type="gramStart"/>
            <w:r w:rsidRPr="00652BAF">
              <w:rPr>
                <w:b/>
                <w:sz w:val="18"/>
                <w:szCs w:val="18"/>
              </w:rPr>
              <w:t>vztahu</w:t>
            </w:r>
            <w:proofErr w:type="gramEnd"/>
          </w:p>
        </w:tc>
        <w:tc>
          <w:tcPr>
            <w:tcW w:w="2096" w:type="dxa"/>
            <w:gridSpan w:val="4"/>
            <w:shd w:val="clear" w:color="auto" w:fill="F7CAAC"/>
          </w:tcPr>
          <w:p w:rsidR="00C166DF" w:rsidRPr="00652BAF" w:rsidRDefault="00C166DF" w:rsidP="00C166DF">
            <w:pPr>
              <w:jc w:val="both"/>
              <w:rPr>
                <w:b/>
                <w:sz w:val="18"/>
                <w:szCs w:val="18"/>
              </w:rPr>
            </w:pPr>
            <w:r w:rsidRPr="00652BAF">
              <w:rPr>
                <w:b/>
                <w:sz w:val="18"/>
                <w:szCs w:val="18"/>
              </w:rPr>
              <w:t>rozsah</w:t>
            </w:r>
          </w:p>
        </w:tc>
      </w:tr>
      <w:tr w:rsidR="00C166DF" w:rsidRPr="00675A73" w:rsidTr="00C166DF">
        <w:tc>
          <w:tcPr>
            <w:tcW w:w="6060" w:type="dxa"/>
            <w:gridSpan w:val="5"/>
          </w:tcPr>
          <w:p w:rsidR="00C166DF" w:rsidRPr="009614A9" w:rsidRDefault="00C166DF" w:rsidP="00C166DF">
            <w:pPr>
              <w:jc w:val="both"/>
              <w:rPr>
                <w:szCs w:val="18"/>
              </w:rPr>
            </w:pPr>
            <w:r w:rsidRPr="009614A9">
              <w:rPr>
                <w:szCs w:val="18"/>
              </w:rPr>
              <w:t>Univerzita Mateja Bela v </w:t>
            </w:r>
            <w:proofErr w:type="gramStart"/>
            <w:r w:rsidRPr="009614A9">
              <w:rPr>
                <w:szCs w:val="18"/>
              </w:rPr>
              <w:t>Banskej</w:t>
            </w:r>
            <w:proofErr w:type="gramEnd"/>
            <w:r w:rsidRPr="009614A9">
              <w:rPr>
                <w:szCs w:val="18"/>
              </w:rPr>
              <w:t xml:space="preserve"> Bystrici (SR)</w:t>
            </w:r>
          </w:p>
        </w:tc>
        <w:tc>
          <w:tcPr>
            <w:tcW w:w="1703" w:type="dxa"/>
            <w:gridSpan w:val="2"/>
          </w:tcPr>
          <w:p w:rsidR="00C166DF" w:rsidRPr="009614A9" w:rsidRDefault="00C166DF" w:rsidP="00C166DF">
            <w:pPr>
              <w:jc w:val="both"/>
              <w:rPr>
                <w:szCs w:val="18"/>
              </w:rPr>
            </w:pPr>
            <w:r w:rsidRPr="009614A9">
              <w:rPr>
                <w:szCs w:val="18"/>
              </w:rPr>
              <w:t xml:space="preserve">pp </w:t>
            </w:r>
          </w:p>
        </w:tc>
        <w:tc>
          <w:tcPr>
            <w:tcW w:w="2096" w:type="dxa"/>
            <w:gridSpan w:val="4"/>
          </w:tcPr>
          <w:p w:rsidR="00C166DF" w:rsidRPr="009614A9" w:rsidRDefault="00C166DF" w:rsidP="00C166DF">
            <w:pPr>
              <w:jc w:val="both"/>
              <w:rPr>
                <w:szCs w:val="18"/>
              </w:rPr>
            </w:pPr>
            <w:r w:rsidRPr="009614A9">
              <w:rPr>
                <w:szCs w:val="18"/>
              </w:rPr>
              <w:t>40 hodin/týden</w:t>
            </w:r>
          </w:p>
        </w:tc>
      </w:tr>
      <w:tr w:rsidR="00C166DF" w:rsidRPr="00675A73" w:rsidTr="00C166DF">
        <w:tc>
          <w:tcPr>
            <w:tcW w:w="9859" w:type="dxa"/>
            <w:gridSpan w:val="11"/>
            <w:shd w:val="clear" w:color="auto" w:fill="F7CAAC"/>
          </w:tcPr>
          <w:p w:rsidR="00C166DF" w:rsidRPr="00652BAF" w:rsidRDefault="00C166DF" w:rsidP="00C166DF">
            <w:pPr>
              <w:jc w:val="both"/>
              <w:rPr>
                <w:sz w:val="18"/>
                <w:szCs w:val="18"/>
              </w:rPr>
            </w:pPr>
            <w:r w:rsidRPr="00652BAF">
              <w:rPr>
                <w:b/>
                <w:sz w:val="18"/>
                <w:szCs w:val="18"/>
              </w:rPr>
              <w:t>Předměty příslušného studijního programu a způsob zapojení do jejich výuky, příp. další zapojení do uskutečňování studijního programu</w:t>
            </w:r>
          </w:p>
        </w:tc>
      </w:tr>
      <w:tr w:rsidR="00C166DF" w:rsidRPr="00675A73" w:rsidTr="00C166DF">
        <w:trPr>
          <w:trHeight w:val="177"/>
        </w:trPr>
        <w:tc>
          <w:tcPr>
            <w:tcW w:w="9859" w:type="dxa"/>
            <w:gridSpan w:val="11"/>
            <w:tcBorders>
              <w:top w:val="nil"/>
            </w:tcBorders>
          </w:tcPr>
          <w:p w:rsidR="00C166DF" w:rsidRPr="00037685" w:rsidRDefault="00C166DF" w:rsidP="00C166DF">
            <w:pPr>
              <w:jc w:val="both"/>
              <w:rPr>
                <w:sz w:val="18"/>
                <w:szCs w:val="18"/>
              </w:rPr>
            </w:pPr>
            <w:r>
              <w:rPr>
                <w:szCs w:val="18"/>
              </w:rPr>
              <w:t>Základy andragogiky (garant, přednášející), Vývoj andragogického myšlení (garant, přednášející), Androdidaktika (garant)</w:t>
            </w:r>
          </w:p>
        </w:tc>
      </w:tr>
      <w:tr w:rsidR="00C166DF" w:rsidRPr="00675A73" w:rsidTr="00C166DF">
        <w:tc>
          <w:tcPr>
            <w:tcW w:w="9859" w:type="dxa"/>
            <w:gridSpan w:val="11"/>
            <w:shd w:val="clear" w:color="auto" w:fill="F7CAAC"/>
          </w:tcPr>
          <w:p w:rsidR="00C166DF" w:rsidRPr="00037685" w:rsidRDefault="00C166DF" w:rsidP="00C166DF">
            <w:pPr>
              <w:jc w:val="both"/>
              <w:rPr>
                <w:sz w:val="18"/>
                <w:szCs w:val="18"/>
              </w:rPr>
            </w:pPr>
            <w:r w:rsidRPr="00037685">
              <w:rPr>
                <w:b/>
                <w:sz w:val="18"/>
                <w:szCs w:val="18"/>
              </w:rPr>
              <w:t xml:space="preserve">Údaje o vzdělání na VŠ </w:t>
            </w:r>
          </w:p>
        </w:tc>
      </w:tr>
      <w:tr w:rsidR="00C166DF" w:rsidRPr="00675A73" w:rsidTr="00C166DF">
        <w:trPr>
          <w:trHeight w:val="307"/>
        </w:trPr>
        <w:tc>
          <w:tcPr>
            <w:tcW w:w="9859" w:type="dxa"/>
            <w:gridSpan w:val="11"/>
          </w:tcPr>
          <w:p w:rsidR="00C166DF" w:rsidRPr="009614A9" w:rsidRDefault="00C166DF" w:rsidP="00C166DF">
            <w:pPr>
              <w:jc w:val="both"/>
              <w:rPr>
                <w:szCs w:val="18"/>
              </w:rPr>
            </w:pPr>
            <w:r w:rsidRPr="009614A9">
              <w:rPr>
                <w:szCs w:val="18"/>
              </w:rPr>
              <w:t>Pedagogika – Slovenský jazyk, 1987, PdF v Bánské Bystřici. (Mgr.)</w:t>
            </w:r>
          </w:p>
          <w:p w:rsidR="00C166DF" w:rsidRPr="00037685" w:rsidRDefault="00C166DF" w:rsidP="00C166DF">
            <w:pPr>
              <w:jc w:val="both"/>
              <w:rPr>
                <w:sz w:val="18"/>
                <w:szCs w:val="18"/>
              </w:rPr>
            </w:pPr>
            <w:r w:rsidRPr="009614A9">
              <w:rPr>
                <w:szCs w:val="18"/>
              </w:rPr>
              <w:t>Pedagogika, 1995, UMB, PdF. (CSc.)</w:t>
            </w:r>
          </w:p>
        </w:tc>
      </w:tr>
      <w:tr w:rsidR="00C166DF" w:rsidRPr="00675A73" w:rsidTr="00C166DF">
        <w:tc>
          <w:tcPr>
            <w:tcW w:w="9859" w:type="dxa"/>
            <w:gridSpan w:val="11"/>
            <w:shd w:val="clear" w:color="auto" w:fill="F7CAAC"/>
          </w:tcPr>
          <w:p w:rsidR="00C166DF" w:rsidRPr="00037685" w:rsidRDefault="00C166DF" w:rsidP="00C166DF">
            <w:pPr>
              <w:jc w:val="both"/>
              <w:rPr>
                <w:b/>
                <w:sz w:val="18"/>
                <w:szCs w:val="18"/>
              </w:rPr>
            </w:pPr>
            <w:r w:rsidRPr="00037685">
              <w:rPr>
                <w:b/>
                <w:sz w:val="18"/>
                <w:szCs w:val="18"/>
              </w:rPr>
              <w:t>Údaje o odborném působení od absolvování VŠ</w:t>
            </w:r>
          </w:p>
        </w:tc>
      </w:tr>
      <w:tr w:rsidR="00C166DF" w:rsidRPr="00675A73" w:rsidTr="00C166DF">
        <w:trPr>
          <w:trHeight w:val="284"/>
        </w:trPr>
        <w:tc>
          <w:tcPr>
            <w:tcW w:w="9859" w:type="dxa"/>
            <w:gridSpan w:val="11"/>
          </w:tcPr>
          <w:p w:rsidR="00C166DF" w:rsidRPr="009614A9" w:rsidRDefault="00C166DF" w:rsidP="00C166DF">
            <w:pPr>
              <w:jc w:val="both"/>
              <w:rPr>
                <w:szCs w:val="18"/>
              </w:rPr>
            </w:pPr>
            <w:r w:rsidRPr="009614A9">
              <w:rPr>
                <w:szCs w:val="18"/>
              </w:rPr>
              <w:t>Katedra pedagogiky PF UMB v Banské Bystřici, asistent, 8 let.</w:t>
            </w:r>
          </w:p>
          <w:p w:rsidR="00C166DF" w:rsidRPr="009614A9" w:rsidRDefault="00C166DF" w:rsidP="00C166DF">
            <w:pPr>
              <w:jc w:val="both"/>
              <w:rPr>
                <w:szCs w:val="18"/>
              </w:rPr>
            </w:pPr>
            <w:r w:rsidRPr="009614A9">
              <w:rPr>
                <w:szCs w:val="18"/>
              </w:rPr>
              <w:t>Katedra pedagogiky PF UMB v Banské Bystřici, odborný asistent, 10 let.</w:t>
            </w:r>
          </w:p>
          <w:p w:rsidR="00C166DF" w:rsidRPr="009614A9" w:rsidRDefault="00C166DF" w:rsidP="00C166DF">
            <w:pPr>
              <w:jc w:val="both"/>
              <w:rPr>
                <w:szCs w:val="18"/>
              </w:rPr>
            </w:pPr>
            <w:r w:rsidRPr="009614A9">
              <w:rPr>
                <w:szCs w:val="18"/>
              </w:rPr>
              <w:t>Katedra pedagogiky PF UMB v Bánské Bystřici, docent, 3 roky.</w:t>
            </w:r>
          </w:p>
          <w:p w:rsidR="00C166DF" w:rsidRPr="009614A9" w:rsidRDefault="00C166DF" w:rsidP="00C166DF">
            <w:pPr>
              <w:jc w:val="both"/>
              <w:rPr>
                <w:szCs w:val="18"/>
              </w:rPr>
            </w:pPr>
            <w:r w:rsidRPr="009614A9">
              <w:rPr>
                <w:szCs w:val="18"/>
              </w:rPr>
              <w:t>Katedra andragogiky PF UMB v Bánské Bystřici, docent, 6 let</w:t>
            </w:r>
          </w:p>
          <w:p w:rsidR="00C166DF" w:rsidRPr="009614A9" w:rsidRDefault="00C166DF" w:rsidP="00C166DF">
            <w:pPr>
              <w:jc w:val="both"/>
              <w:rPr>
                <w:szCs w:val="18"/>
              </w:rPr>
            </w:pPr>
            <w:r w:rsidRPr="009614A9">
              <w:rPr>
                <w:szCs w:val="18"/>
              </w:rPr>
              <w:t>PF UMB v Bánské Bystřici, profesor, 4 roky.</w:t>
            </w:r>
          </w:p>
          <w:p w:rsidR="00C166DF" w:rsidRPr="00037685" w:rsidRDefault="00C166DF" w:rsidP="00C166DF">
            <w:pPr>
              <w:jc w:val="both"/>
              <w:rPr>
                <w:sz w:val="18"/>
                <w:szCs w:val="18"/>
              </w:rPr>
            </w:pPr>
            <w:r w:rsidRPr="009614A9">
              <w:rPr>
                <w:szCs w:val="18"/>
              </w:rPr>
              <w:t xml:space="preserve">UTB ve Zlíně, FHS, 3 roky. </w:t>
            </w:r>
          </w:p>
        </w:tc>
      </w:tr>
      <w:tr w:rsidR="00C166DF" w:rsidRPr="00675A73" w:rsidTr="00C166DF">
        <w:trPr>
          <w:trHeight w:val="250"/>
        </w:trPr>
        <w:tc>
          <w:tcPr>
            <w:tcW w:w="9859" w:type="dxa"/>
            <w:gridSpan w:val="11"/>
            <w:shd w:val="clear" w:color="auto" w:fill="F7CAAC"/>
          </w:tcPr>
          <w:p w:rsidR="00C166DF" w:rsidRPr="00037685" w:rsidRDefault="00C166DF" w:rsidP="00C166DF">
            <w:pPr>
              <w:jc w:val="both"/>
              <w:rPr>
                <w:sz w:val="19"/>
                <w:szCs w:val="19"/>
              </w:rPr>
            </w:pPr>
            <w:r w:rsidRPr="00037685">
              <w:rPr>
                <w:b/>
                <w:sz w:val="19"/>
                <w:szCs w:val="19"/>
              </w:rPr>
              <w:t>Zkušenosti s vedením kvalifikačních a rigorózních prací</w:t>
            </w:r>
          </w:p>
        </w:tc>
      </w:tr>
      <w:tr w:rsidR="00C166DF" w:rsidRPr="00675A73" w:rsidTr="00C166DF">
        <w:trPr>
          <w:trHeight w:val="337"/>
        </w:trPr>
        <w:tc>
          <w:tcPr>
            <w:tcW w:w="9859" w:type="dxa"/>
            <w:gridSpan w:val="11"/>
          </w:tcPr>
          <w:p w:rsidR="00C166DF" w:rsidRPr="0020015C" w:rsidRDefault="00C166DF" w:rsidP="00C166DF">
            <w:pPr>
              <w:jc w:val="both"/>
              <w:rPr>
                <w:sz w:val="18"/>
                <w:szCs w:val="18"/>
              </w:rPr>
            </w:pPr>
            <w:r w:rsidRPr="009614A9">
              <w:rPr>
                <w:szCs w:val="18"/>
              </w:rPr>
              <w:t>Vedení desítek bakalářských a diplomových kvalifikačních prací. Počet vedených a obhájených bakalářských prací &lt; 100, z toho na UTB = 1. Počet vedených a obhájených diplomových prací &lt; 100, z toho na UTB = 1.  Počet vedených a obhájených rigorózních prací = 10. Počet vedených a obhájených dizertačních prací = 8.</w:t>
            </w:r>
          </w:p>
        </w:tc>
      </w:tr>
      <w:tr w:rsidR="00C166DF" w:rsidRPr="00675A73" w:rsidTr="00C166DF">
        <w:trPr>
          <w:cantSplit/>
        </w:trPr>
        <w:tc>
          <w:tcPr>
            <w:tcW w:w="3347" w:type="dxa"/>
            <w:gridSpan w:val="2"/>
            <w:tcBorders>
              <w:top w:val="single" w:sz="12" w:space="0" w:color="auto"/>
            </w:tcBorders>
            <w:shd w:val="clear" w:color="auto" w:fill="F7CAAC"/>
          </w:tcPr>
          <w:p w:rsidR="00C166DF" w:rsidRPr="00037685" w:rsidRDefault="00C166DF" w:rsidP="00C166DF">
            <w:pPr>
              <w:jc w:val="both"/>
              <w:rPr>
                <w:sz w:val="19"/>
                <w:szCs w:val="19"/>
              </w:rPr>
            </w:pPr>
            <w:r w:rsidRPr="00037685">
              <w:rPr>
                <w:b/>
                <w:sz w:val="19"/>
                <w:szCs w:val="19"/>
              </w:rPr>
              <w:t xml:space="preserve">Obor habilitačního řízení </w:t>
            </w:r>
          </w:p>
        </w:tc>
        <w:tc>
          <w:tcPr>
            <w:tcW w:w="2245" w:type="dxa"/>
            <w:gridSpan w:val="2"/>
            <w:tcBorders>
              <w:top w:val="single" w:sz="12" w:space="0" w:color="auto"/>
            </w:tcBorders>
            <w:shd w:val="clear" w:color="auto" w:fill="F7CAAC"/>
          </w:tcPr>
          <w:p w:rsidR="00C166DF" w:rsidRPr="00037685" w:rsidRDefault="00C166DF" w:rsidP="00C166DF">
            <w:pPr>
              <w:jc w:val="both"/>
              <w:rPr>
                <w:sz w:val="19"/>
                <w:szCs w:val="19"/>
              </w:rPr>
            </w:pPr>
            <w:r w:rsidRPr="00037685">
              <w:rPr>
                <w:b/>
                <w:sz w:val="19"/>
                <w:szCs w:val="19"/>
              </w:rPr>
              <w:t>Rok udělení hodnosti</w:t>
            </w:r>
          </w:p>
        </w:tc>
        <w:tc>
          <w:tcPr>
            <w:tcW w:w="2248" w:type="dxa"/>
            <w:gridSpan w:val="4"/>
            <w:tcBorders>
              <w:top w:val="single" w:sz="12" w:space="0" w:color="auto"/>
              <w:right w:val="single" w:sz="12" w:space="0" w:color="auto"/>
            </w:tcBorders>
            <w:shd w:val="clear" w:color="auto" w:fill="F7CAAC"/>
          </w:tcPr>
          <w:p w:rsidR="00C166DF" w:rsidRPr="00037685" w:rsidRDefault="00C166DF" w:rsidP="00C166DF">
            <w:pPr>
              <w:jc w:val="both"/>
              <w:rPr>
                <w:sz w:val="19"/>
                <w:szCs w:val="19"/>
              </w:rPr>
            </w:pPr>
            <w:r w:rsidRPr="00037685">
              <w:rPr>
                <w:b/>
                <w:sz w:val="19"/>
                <w:szCs w:val="19"/>
              </w:rPr>
              <w:t>Řízení konáno na VŠ</w:t>
            </w:r>
          </w:p>
        </w:tc>
        <w:tc>
          <w:tcPr>
            <w:tcW w:w="2019" w:type="dxa"/>
            <w:gridSpan w:val="3"/>
            <w:tcBorders>
              <w:top w:val="single" w:sz="12" w:space="0" w:color="auto"/>
              <w:left w:val="single" w:sz="12" w:space="0" w:color="auto"/>
            </w:tcBorders>
            <w:shd w:val="clear" w:color="auto" w:fill="F7CAAC"/>
          </w:tcPr>
          <w:p w:rsidR="00C166DF" w:rsidRPr="00037685" w:rsidRDefault="00C166DF" w:rsidP="00C166DF">
            <w:pPr>
              <w:jc w:val="both"/>
              <w:rPr>
                <w:b/>
                <w:sz w:val="19"/>
                <w:szCs w:val="19"/>
              </w:rPr>
            </w:pPr>
            <w:r w:rsidRPr="00037685">
              <w:rPr>
                <w:b/>
                <w:sz w:val="19"/>
                <w:szCs w:val="19"/>
              </w:rPr>
              <w:t>Ohlasy publikací</w:t>
            </w:r>
          </w:p>
        </w:tc>
      </w:tr>
      <w:tr w:rsidR="00C166DF" w:rsidRPr="00675A73" w:rsidTr="00C166DF">
        <w:trPr>
          <w:cantSplit/>
        </w:trPr>
        <w:tc>
          <w:tcPr>
            <w:tcW w:w="3347" w:type="dxa"/>
            <w:gridSpan w:val="2"/>
          </w:tcPr>
          <w:p w:rsidR="00C166DF" w:rsidRPr="009614A9" w:rsidRDefault="00C166DF" w:rsidP="00C166DF">
            <w:pPr>
              <w:jc w:val="both"/>
            </w:pPr>
            <w:r w:rsidRPr="009614A9">
              <w:t>Pedagogika</w:t>
            </w:r>
          </w:p>
        </w:tc>
        <w:tc>
          <w:tcPr>
            <w:tcW w:w="2245" w:type="dxa"/>
            <w:gridSpan w:val="2"/>
          </w:tcPr>
          <w:p w:rsidR="00C166DF" w:rsidRPr="009614A9" w:rsidRDefault="00C166DF" w:rsidP="00C166DF">
            <w:pPr>
              <w:jc w:val="both"/>
            </w:pPr>
            <w:r w:rsidRPr="009614A9">
              <w:t>2005</w:t>
            </w:r>
          </w:p>
        </w:tc>
        <w:tc>
          <w:tcPr>
            <w:tcW w:w="2248" w:type="dxa"/>
            <w:gridSpan w:val="4"/>
            <w:tcBorders>
              <w:right w:val="single" w:sz="12" w:space="0" w:color="auto"/>
            </w:tcBorders>
          </w:tcPr>
          <w:p w:rsidR="00C166DF" w:rsidRPr="009614A9" w:rsidRDefault="00C166DF" w:rsidP="00C166DF">
            <w:pPr>
              <w:jc w:val="both"/>
            </w:pPr>
            <w:r w:rsidRPr="009614A9">
              <w:t>Univerzita Mateja Bela v </w:t>
            </w:r>
            <w:proofErr w:type="gramStart"/>
            <w:r w:rsidRPr="009614A9">
              <w:t>Banskej</w:t>
            </w:r>
            <w:proofErr w:type="gramEnd"/>
            <w:r w:rsidRPr="009614A9">
              <w:t xml:space="preserve"> Bystrici</w:t>
            </w:r>
          </w:p>
        </w:tc>
        <w:tc>
          <w:tcPr>
            <w:tcW w:w="632" w:type="dxa"/>
            <w:tcBorders>
              <w:left w:val="single" w:sz="12" w:space="0" w:color="auto"/>
            </w:tcBorders>
            <w:shd w:val="clear" w:color="auto" w:fill="F7CAAC"/>
          </w:tcPr>
          <w:p w:rsidR="00C166DF" w:rsidRPr="009614A9" w:rsidRDefault="00C166DF" w:rsidP="00C166DF">
            <w:pPr>
              <w:jc w:val="both"/>
            </w:pPr>
            <w:r w:rsidRPr="009614A9">
              <w:rPr>
                <w:b/>
              </w:rPr>
              <w:t>WOS</w:t>
            </w:r>
          </w:p>
        </w:tc>
        <w:tc>
          <w:tcPr>
            <w:tcW w:w="670" w:type="dxa"/>
            <w:shd w:val="clear" w:color="auto" w:fill="F7CAAC"/>
          </w:tcPr>
          <w:p w:rsidR="00C166DF" w:rsidRPr="009614A9" w:rsidRDefault="00C166DF" w:rsidP="00C166DF">
            <w:pPr>
              <w:jc w:val="both"/>
            </w:pPr>
            <w:r w:rsidRPr="009614A9">
              <w:rPr>
                <w:b/>
              </w:rPr>
              <w:t>Scopus</w:t>
            </w:r>
          </w:p>
        </w:tc>
        <w:tc>
          <w:tcPr>
            <w:tcW w:w="717" w:type="dxa"/>
            <w:shd w:val="clear" w:color="auto" w:fill="F7CAAC"/>
          </w:tcPr>
          <w:p w:rsidR="00C166DF" w:rsidRPr="009614A9" w:rsidRDefault="00C166DF" w:rsidP="00C166DF">
            <w:pPr>
              <w:jc w:val="both"/>
            </w:pPr>
            <w:r w:rsidRPr="009614A9">
              <w:rPr>
                <w:b/>
              </w:rPr>
              <w:t>ostatní</w:t>
            </w:r>
          </w:p>
        </w:tc>
      </w:tr>
      <w:tr w:rsidR="00C166DF" w:rsidRPr="00675A73" w:rsidTr="00C166DF">
        <w:trPr>
          <w:cantSplit/>
          <w:trHeight w:val="70"/>
        </w:trPr>
        <w:tc>
          <w:tcPr>
            <w:tcW w:w="3347" w:type="dxa"/>
            <w:gridSpan w:val="2"/>
            <w:shd w:val="clear" w:color="auto" w:fill="F7CAAC"/>
          </w:tcPr>
          <w:p w:rsidR="00C166DF" w:rsidRPr="009614A9" w:rsidRDefault="00C166DF" w:rsidP="00C166DF">
            <w:pPr>
              <w:jc w:val="both"/>
            </w:pPr>
            <w:r w:rsidRPr="009614A9">
              <w:rPr>
                <w:b/>
              </w:rPr>
              <w:t>Obor jmenovacího řízení</w:t>
            </w:r>
          </w:p>
        </w:tc>
        <w:tc>
          <w:tcPr>
            <w:tcW w:w="2245" w:type="dxa"/>
            <w:gridSpan w:val="2"/>
            <w:shd w:val="clear" w:color="auto" w:fill="F7CAAC"/>
          </w:tcPr>
          <w:p w:rsidR="00C166DF" w:rsidRPr="009614A9" w:rsidRDefault="00C166DF" w:rsidP="00C166DF">
            <w:pPr>
              <w:jc w:val="both"/>
            </w:pPr>
            <w:r w:rsidRPr="009614A9">
              <w:rPr>
                <w:b/>
              </w:rPr>
              <w:t>Rok udělení hodnosti</w:t>
            </w:r>
          </w:p>
        </w:tc>
        <w:tc>
          <w:tcPr>
            <w:tcW w:w="2248" w:type="dxa"/>
            <w:gridSpan w:val="4"/>
            <w:tcBorders>
              <w:right w:val="single" w:sz="12" w:space="0" w:color="auto"/>
            </w:tcBorders>
            <w:shd w:val="clear" w:color="auto" w:fill="F7CAAC"/>
          </w:tcPr>
          <w:p w:rsidR="00C166DF" w:rsidRPr="009614A9" w:rsidRDefault="00C166DF" w:rsidP="00C166DF">
            <w:pPr>
              <w:jc w:val="both"/>
            </w:pPr>
            <w:r w:rsidRPr="009614A9">
              <w:rPr>
                <w:b/>
              </w:rPr>
              <w:t>Řízení konáno na VŠ</w:t>
            </w:r>
          </w:p>
        </w:tc>
        <w:tc>
          <w:tcPr>
            <w:tcW w:w="632" w:type="dxa"/>
            <w:vMerge w:val="restart"/>
            <w:tcBorders>
              <w:left w:val="single" w:sz="12" w:space="0" w:color="auto"/>
            </w:tcBorders>
          </w:tcPr>
          <w:p w:rsidR="00C166DF" w:rsidRPr="009614A9" w:rsidRDefault="00C166DF" w:rsidP="00C166DF">
            <w:pPr>
              <w:jc w:val="both"/>
              <w:rPr>
                <w:b/>
              </w:rPr>
            </w:pPr>
            <w:r w:rsidRPr="009614A9">
              <w:rPr>
                <w:b/>
              </w:rPr>
              <w:t>-</w:t>
            </w:r>
          </w:p>
        </w:tc>
        <w:tc>
          <w:tcPr>
            <w:tcW w:w="670" w:type="dxa"/>
            <w:vMerge w:val="restart"/>
          </w:tcPr>
          <w:p w:rsidR="00C166DF" w:rsidRPr="009614A9" w:rsidRDefault="00C166DF" w:rsidP="00C166DF">
            <w:pPr>
              <w:jc w:val="both"/>
              <w:rPr>
                <w:b/>
              </w:rPr>
            </w:pPr>
            <w:r w:rsidRPr="009614A9">
              <w:rPr>
                <w:b/>
              </w:rPr>
              <w:t>-</w:t>
            </w:r>
          </w:p>
        </w:tc>
        <w:tc>
          <w:tcPr>
            <w:tcW w:w="717" w:type="dxa"/>
            <w:vMerge w:val="restart"/>
          </w:tcPr>
          <w:p w:rsidR="00C166DF" w:rsidRPr="009614A9" w:rsidRDefault="00C166DF" w:rsidP="00C166DF">
            <w:pPr>
              <w:jc w:val="both"/>
            </w:pPr>
            <w:r w:rsidRPr="009614A9">
              <w:rPr>
                <w:b/>
              </w:rPr>
              <w:t>&lt;</w:t>
            </w:r>
            <w:r w:rsidRPr="009614A9">
              <w:t>140 v SR</w:t>
            </w:r>
          </w:p>
          <w:p w:rsidR="00C166DF" w:rsidRPr="009614A9" w:rsidRDefault="00C166DF" w:rsidP="00C166DF">
            <w:pPr>
              <w:jc w:val="both"/>
            </w:pPr>
            <w:r w:rsidRPr="009614A9">
              <w:t>&lt;70 v zahraničí</w:t>
            </w:r>
          </w:p>
        </w:tc>
      </w:tr>
      <w:tr w:rsidR="00C166DF" w:rsidRPr="00675A73" w:rsidTr="00C166DF">
        <w:trPr>
          <w:trHeight w:val="205"/>
        </w:trPr>
        <w:tc>
          <w:tcPr>
            <w:tcW w:w="3347" w:type="dxa"/>
            <w:gridSpan w:val="2"/>
          </w:tcPr>
          <w:p w:rsidR="00C166DF" w:rsidRPr="009614A9" w:rsidRDefault="00C166DF" w:rsidP="00C166DF">
            <w:pPr>
              <w:jc w:val="both"/>
              <w:rPr>
                <w:szCs w:val="18"/>
              </w:rPr>
            </w:pPr>
            <w:r w:rsidRPr="009614A9">
              <w:rPr>
                <w:szCs w:val="18"/>
              </w:rPr>
              <w:t>Pedagogika</w:t>
            </w:r>
          </w:p>
        </w:tc>
        <w:tc>
          <w:tcPr>
            <w:tcW w:w="2245" w:type="dxa"/>
            <w:gridSpan w:val="2"/>
          </w:tcPr>
          <w:p w:rsidR="00C166DF" w:rsidRPr="009614A9" w:rsidRDefault="00C166DF" w:rsidP="00C166DF">
            <w:pPr>
              <w:jc w:val="both"/>
              <w:rPr>
                <w:szCs w:val="18"/>
              </w:rPr>
            </w:pPr>
            <w:r w:rsidRPr="009614A9">
              <w:rPr>
                <w:szCs w:val="18"/>
              </w:rPr>
              <w:t>2013</w:t>
            </w:r>
          </w:p>
        </w:tc>
        <w:tc>
          <w:tcPr>
            <w:tcW w:w="2248" w:type="dxa"/>
            <w:gridSpan w:val="4"/>
            <w:tcBorders>
              <w:right w:val="single" w:sz="12" w:space="0" w:color="auto"/>
            </w:tcBorders>
          </w:tcPr>
          <w:p w:rsidR="00C166DF" w:rsidRPr="009614A9" w:rsidRDefault="00C166DF" w:rsidP="00C166DF">
            <w:pPr>
              <w:jc w:val="both"/>
              <w:rPr>
                <w:szCs w:val="18"/>
              </w:rPr>
            </w:pPr>
            <w:r w:rsidRPr="009614A9">
              <w:rPr>
                <w:szCs w:val="18"/>
              </w:rPr>
              <w:t>Univerzita Mateja Bela v </w:t>
            </w:r>
            <w:proofErr w:type="gramStart"/>
            <w:r w:rsidRPr="009614A9">
              <w:rPr>
                <w:szCs w:val="18"/>
              </w:rPr>
              <w:t>Banskej</w:t>
            </w:r>
            <w:proofErr w:type="gramEnd"/>
            <w:r w:rsidRPr="009614A9">
              <w:rPr>
                <w:szCs w:val="18"/>
              </w:rPr>
              <w:t xml:space="preserve"> Bystrici</w:t>
            </w:r>
          </w:p>
        </w:tc>
        <w:tc>
          <w:tcPr>
            <w:tcW w:w="632" w:type="dxa"/>
            <w:vMerge/>
            <w:tcBorders>
              <w:left w:val="single" w:sz="12" w:space="0" w:color="auto"/>
            </w:tcBorders>
            <w:vAlign w:val="center"/>
          </w:tcPr>
          <w:p w:rsidR="00C166DF" w:rsidRPr="00037685" w:rsidRDefault="00C166DF" w:rsidP="00C166DF">
            <w:pPr>
              <w:rPr>
                <w:b/>
                <w:sz w:val="19"/>
                <w:szCs w:val="19"/>
              </w:rPr>
            </w:pPr>
          </w:p>
        </w:tc>
        <w:tc>
          <w:tcPr>
            <w:tcW w:w="670" w:type="dxa"/>
            <w:vMerge/>
            <w:vAlign w:val="center"/>
          </w:tcPr>
          <w:p w:rsidR="00C166DF" w:rsidRPr="00037685" w:rsidRDefault="00C166DF" w:rsidP="00C166DF">
            <w:pPr>
              <w:rPr>
                <w:b/>
                <w:sz w:val="19"/>
                <w:szCs w:val="19"/>
              </w:rPr>
            </w:pPr>
          </w:p>
        </w:tc>
        <w:tc>
          <w:tcPr>
            <w:tcW w:w="717" w:type="dxa"/>
            <w:vMerge/>
            <w:vAlign w:val="center"/>
          </w:tcPr>
          <w:p w:rsidR="00C166DF" w:rsidRPr="00037685" w:rsidRDefault="00C166DF" w:rsidP="00C166DF">
            <w:pPr>
              <w:rPr>
                <w:b/>
                <w:sz w:val="19"/>
                <w:szCs w:val="19"/>
              </w:rPr>
            </w:pPr>
          </w:p>
        </w:tc>
      </w:tr>
      <w:tr w:rsidR="00C166DF" w:rsidRPr="00675A73" w:rsidTr="00C166DF">
        <w:tc>
          <w:tcPr>
            <w:tcW w:w="9859" w:type="dxa"/>
            <w:gridSpan w:val="11"/>
            <w:shd w:val="clear" w:color="auto" w:fill="F7CAAC"/>
          </w:tcPr>
          <w:p w:rsidR="00C166DF" w:rsidRPr="00037685" w:rsidRDefault="00C166DF" w:rsidP="00C166DF">
            <w:pPr>
              <w:jc w:val="both"/>
              <w:rPr>
                <w:b/>
                <w:sz w:val="19"/>
                <w:szCs w:val="19"/>
              </w:rPr>
            </w:pPr>
            <w:r w:rsidRPr="00037685">
              <w:rPr>
                <w:b/>
                <w:sz w:val="19"/>
                <w:szCs w:val="19"/>
              </w:rPr>
              <w:t xml:space="preserve">Přehled o nejvýznamnější publikační a další tvůrčí činnosti nebo další profesní činnosti u odborníků z praxe vztahující se k zabezpečovaným předmětům </w:t>
            </w:r>
          </w:p>
        </w:tc>
      </w:tr>
      <w:tr w:rsidR="00C166DF" w:rsidRPr="00675A73" w:rsidTr="00C166DF">
        <w:trPr>
          <w:trHeight w:val="2138"/>
        </w:trPr>
        <w:tc>
          <w:tcPr>
            <w:tcW w:w="9859" w:type="dxa"/>
            <w:gridSpan w:val="11"/>
          </w:tcPr>
          <w:p w:rsidR="00C166DF" w:rsidRPr="009614A9" w:rsidRDefault="00C166DF" w:rsidP="00C166DF">
            <w:pPr>
              <w:rPr>
                <w:szCs w:val="16"/>
              </w:rPr>
            </w:pPr>
            <w:r w:rsidRPr="009614A9">
              <w:rPr>
                <w:szCs w:val="16"/>
              </w:rPr>
              <w:t xml:space="preserve">Krystoň, M. (2012) Motivácia v edukácii seniorov. In </w:t>
            </w:r>
            <w:r w:rsidRPr="009614A9">
              <w:rPr>
                <w:i/>
                <w:szCs w:val="16"/>
              </w:rPr>
              <w:t>Lifelong Learning : celoživotní vzdělávání</w:t>
            </w:r>
            <w:r w:rsidRPr="009614A9">
              <w:rPr>
                <w:szCs w:val="16"/>
              </w:rPr>
              <w:t>. Brno: Institut of Lifelong Learning, Mendel University, s. 64-73.</w:t>
            </w:r>
            <w:r w:rsidRPr="009614A9">
              <w:rPr>
                <w:szCs w:val="16"/>
                <w:lang w:val="sk-SK"/>
              </w:rPr>
              <w:t xml:space="preserve"> </w:t>
            </w:r>
          </w:p>
          <w:p w:rsidR="00C166DF" w:rsidRPr="009614A9" w:rsidRDefault="00C166DF" w:rsidP="00C166DF">
            <w:pPr>
              <w:rPr>
                <w:szCs w:val="16"/>
                <w:lang w:val="sk-SK"/>
              </w:rPr>
            </w:pPr>
            <w:r w:rsidRPr="009614A9">
              <w:rPr>
                <w:szCs w:val="16"/>
                <w:lang w:val="sk-SK"/>
              </w:rPr>
              <w:t xml:space="preserve">Krystoň, M. (2013) System of education of older adults in Slovakia In </w:t>
            </w:r>
            <w:r w:rsidRPr="009614A9">
              <w:rPr>
                <w:i/>
                <w:szCs w:val="16"/>
                <w:lang w:val="sk-SK"/>
              </w:rPr>
              <w:t xml:space="preserve">Analysis and comparison of forms and methods for the education of older adults in the V4 countries. </w:t>
            </w:r>
            <w:r w:rsidRPr="009614A9">
              <w:rPr>
                <w:szCs w:val="16"/>
                <w:lang w:val="sk-SK"/>
              </w:rPr>
              <w:t xml:space="preserve">Praha: FF UK v Praze. </w:t>
            </w:r>
            <w:r w:rsidRPr="009614A9">
              <w:rPr>
                <w:szCs w:val="16"/>
                <w:lang w:val="sk-SK"/>
              </w:rPr>
              <w:br/>
              <w:t xml:space="preserve">Krystoň, M. (2014) </w:t>
            </w:r>
            <w:r w:rsidRPr="009614A9">
              <w:rPr>
                <w:i/>
                <w:szCs w:val="16"/>
                <w:lang w:val="sk-SK"/>
              </w:rPr>
              <w:t>Andragogické aspekty ďalšieho vzdelávania krajanských učiteľov so zameraním na analýzu ich vzdelávacích potrieb.</w:t>
            </w:r>
            <w:r w:rsidRPr="009614A9">
              <w:rPr>
                <w:szCs w:val="16"/>
                <w:lang w:val="sk-SK"/>
              </w:rPr>
              <w:t xml:space="preserve"> In Educational needs of teachers and students from the Slovak minority schools abroad (ed.) Soňa Kariková. Vydavateľstvo Ivan Krasko.  </w:t>
            </w:r>
          </w:p>
          <w:p w:rsidR="00C166DF" w:rsidRPr="009614A9" w:rsidRDefault="00C166DF" w:rsidP="00C166DF">
            <w:pPr>
              <w:rPr>
                <w:szCs w:val="16"/>
              </w:rPr>
            </w:pPr>
            <w:r w:rsidRPr="009614A9">
              <w:rPr>
                <w:szCs w:val="16"/>
              </w:rPr>
              <w:t xml:space="preserve">Krystoň, M. (2015). Vzdelávatelia seniorov v kontexte geragogickej teorie. In Krystoň, M. &amp;Prusáková, V. </w:t>
            </w:r>
            <w:r w:rsidRPr="009614A9">
              <w:rPr>
                <w:i/>
                <w:szCs w:val="16"/>
              </w:rPr>
              <w:t>Andragogický rozvoj lektora</w:t>
            </w:r>
            <w:r w:rsidRPr="009614A9">
              <w:rPr>
                <w:szCs w:val="16"/>
              </w:rPr>
              <w:t>. Banská Bystrica: Vydavateľstvo Univerzity Mateja Bela – Belianum, s. 149 – 172.</w:t>
            </w:r>
          </w:p>
          <w:p w:rsidR="00C166DF" w:rsidRPr="005A56DE" w:rsidRDefault="00C166DF" w:rsidP="00C166DF">
            <w:pPr>
              <w:rPr>
                <w:sz w:val="16"/>
                <w:szCs w:val="16"/>
              </w:rPr>
            </w:pPr>
            <w:r w:rsidRPr="009614A9">
              <w:rPr>
                <w:szCs w:val="16"/>
              </w:rPr>
              <w:t>Krystoň M. (Ed.). (2015). Vzdelávanie dospelých a ich andragogické pôsobenie. Banská Bystrica: Univerzita Mateja Bela.</w:t>
            </w:r>
          </w:p>
        </w:tc>
      </w:tr>
      <w:tr w:rsidR="00C166DF" w:rsidRPr="00675A73" w:rsidTr="00C166DF">
        <w:trPr>
          <w:trHeight w:val="218"/>
        </w:trPr>
        <w:tc>
          <w:tcPr>
            <w:tcW w:w="9859" w:type="dxa"/>
            <w:gridSpan w:val="11"/>
            <w:shd w:val="clear" w:color="auto" w:fill="F7CAAC"/>
          </w:tcPr>
          <w:p w:rsidR="00C166DF" w:rsidRPr="00EB21A6" w:rsidRDefault="00C166DF" w:rsidP="00C166DF">
            <w:pPr>
              <w:rPr>
                <w:b/>
                <w:szCs w:val="19"/>
              </w:rPr>
            </w:pPr>
            <w:r w:rsidRPr="00EB21A6">
              <w:rPr>
                <w:b/>
                <w:szCs w:val="19"/>
              </w:rPr>
              <w:t>Působení v zahraničí</w:t>
            </w:r>
          </w:p>
        </w:tc>
      </w:tr>
      <w:tr w:rsidR="00C166DF" w:rsidRPr="00675A73" w:rsidTr="00C166DF">
        <w:trPr>
          <w:trHeight w:val="328"/>
        </w:trPr>
        <w:tc>
          <w:tcPr>
            <w:tcW w:w="9859" w:type="dxa"/>
            <w:gridSpan w:val="11"/>
          </w:tcPr>
          <w:p w:rsidR="00C166DF" w:rsidRPr="00EB21A6" w:rsidRDefault="00C166DF" w:rsidP="00C166DF">
            <w:pPr>
              <w:rPr>
                <w:szCs w:val="19"/>
              </w:rPr>
            </w:pPr>
          </w:p>
        </w:tc>
      </w:tr>
      <w:tr w:rsidR="00C166DF" w:rsidRPr="00675A73" w:rsidTr="00C166DF">
        <w:trPr>
          <w:cantSplit/>
          <w:trHeight w:val="470"/>
        </w:trPr>
        <w:tc>
          <w:tcPr>
            <w:tcW w:w="2518" w:type="dxa"/>
            <w:tcBorders>
              <w:bottom w:val="single" w:sz="4" w:space="0" w:color="auto"/>
            </w:tcBorders>
            <w:shd w:val="clear" w:color="auto" w:fill="F7CAAC"/>
          </w:tcPr>
          <w:p w:rsidR="00C166DF" w:rsidRPr="00EB21A6" w:rsidRDefault="00C166DF" w:rsidP="00C166DF">
            <w:pPr>
              <w:jc w:val="both"/>
              <w:rPr>
                <w:b/>
                <w:szCs w:val="18"/>
              </w:rPr>
            </w:pPr>
            <w:r w:rsidRPr="00EB21A6">
              <w:rPr>
                <w:b/>
                <w:szCs w:val="18"/>
              </w:rPr>
              <w:t xml:space="preserve">Podpis </w:t>
            </w:r>
          </w:p>
        </w:tc>
        <w:tc>
          <w:tcPr>
            <w:tcW w:w="4536" w:type="dxa"/>
            <w:gridSpan w:val="5"/>
            <w:tcBorders>
              <w:bottom w:val="single" w:sz="4" w:space="0" w:color="auto"/>
            </w:tcBorders>
          </w:tcPr>
          <w:p w:rsidR="00C166DF" w:rsidRPr="00EB21A6" w:rsidRDefault="00C166DF" w:rsidP="00C166DF">
            <w:pPr>
              <w:jc w:val="both"/>
              <w:rPr>
                <w:szCs w:val="18"/>
              </w:rPr>
            </w:pPr>
            <w:r>
              <w:rPr>
                <w:szCs w:val="18"/>
              </w:rPr>
              <w:t>Miroslav Krystoň v. r.</w:t>
            </w:r>
          </w:p>
        </w:tc>
        <w:tc>
          <w:tcPr>
            <w:tcW w:w="786" w:type="dxa"/>
            <w:gridSpan w:val="2"/>
            <w:tcBorders>
              <w:bottom w:val="single" w:sz="4" w:space="0" w:color="auto"/>
            </w:tcBorders>
            <w:shd w:val="clear" w:color="auto" w:fill="F7CAAC"/>
          </w:tcPr>
          <w:p w:rsidR="00C166DF" w:rsidRPr="00EB21A6" w:rsidRDefault="00C166DF" w:rsidP="00C166DF">
            <w:pPr>
              <w:jc w:val="both"/>
              <w:rPr>
                <w:szCs w:val="18"/>
              </w:rPr>
            </w:pPr>
            <w:r w:rsidRPr="00EB21A6">
              <w:rPr>
                <w:b/>
                <w:szCs w:val="18"/>
              </w:rPr>
              <w:t>datum</w:t>
            </w:r>
          </w:p>
        </w:tc>
        <w:tc>
          <w:tcPr>
            <w:tcW w:w="2019" w:type="dxa"/>
            <w:gridSpan w:val="3"/>
            <w:tcBorders>
              <w:bottom w:val="single" w:sz="4" w:space="0" w:color="auto"/>
            </w:tcBorders>
          </w:tcPr>
          <w:p w:rsidR="00C166DF" w:rsidRPr="00EB21A6" w:rsidRDefault="00F320F3" w:rsidP="00C166DF">
            <w:pPr>
              <w:jc w:val="both"/>
              <w:rPr>
                <w:szCs w:val="18"/>
              </w:rPr>
            </w:pPr>
            <w:r>
              <w:rPr>
                <w:szCs w:val="18"/>
              </w:rPr>
              <w:t>15. 6. 2018</w:t>
            </w:r>
          </w:p>
        </w:tc>
      </w:tr>
    </w:tbl>
    <w:p w:rsidR="00C166DF" w:rsidRDefault="00C166DF"/>
    <w:p w:rsidR="00A62615" w:rsidRDefault="00A62615">
      <w:pPr>
        <w:spacing w:after="200" w:line="276"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62615" w:rsidTr="00E058EB">
        <w:tc>
          <w:tcPr>
            <w:tcW w:w="9859" w:type="dxa"/>
            <w:gridSpan w:val="11"/>
            <w:tcBorders>
              <w:bottom w:val="double" w:sz="4" w:space="0" w:color="auto"/>
            </w:tcBorders>
            <w:shd w:val="clear" w:color="auto" w:fill="BDD6EE"/>
          </w:tcPr>
          <w:p w:rsidR="00A62615" w:rsidRDefault="00A62615" w:rsidP="00E058EB">
            <w:pPr>
              <w:jc w:val="both"/>
              <w:rPr>
                <w:b/>
                <w:sz w:val="28"/>
              </w:rPr>
            </w:pPr>
            <w:r>
              <w:rPr>
                <w:b/>
                <w:sz w:val="28"/>
              </w:rPr>
              <w:lastRenderedPageBreak/>
              <w:t>C-I – Personální zabezpečení</w:t>
            </w:r>
          </w:p>
        </w:tc>
      </w:tr>
      <w:tr w:rsidR="00A62615" w:rsidTr="00E058EB">
        <w:tc>
          <w:tcPr>
            <w:tcW w:w="2518" w:type="dxa"/>
            <w:tcBorders>
              <w:top w:val="double" w:sz="4" w:space="0" w:color="auto"/>
            </w:tcBorders>
            <w:shd w:val="clear" w:color="auto" w:fill="F7CAAC"/>
          </w:tcPr>
          <w:p w:rsidR="00A62615" w:rsidRDefault="00A62615" w:rsidP="00E058EB">
            <w:pPr>
              <w:jc w:val="both"/>
              <w:rPr>
                <w:b/>
              </w:rPr>
            </w:pPr>
            <w:r>
              <w:rPr>
                <w:b/>
              </w:rPr>
              <w:t>Vysoká škola</w:t>
            </w:r>
          </w:p>
        </w:tc>
        <w:tc>
          <w:tcPr>
            <w:tcW w:w="7341" w:type="dxa"/>
            <w:gridSpan w:val="10"/>
          </w:tcPr>
          <w:p w:rsidR="00A62615" w:rsidRDefault="00A62615" w:rsidP="00E058EB">
            <w:pPr>
              <w:tabs>
                <w:tab w:val="left" w:pos="1095"/>
              </w:tabs>
              <w:jc w:val="both"/>
            </w:pPr>
            <w:r>
              <w:t>Univerzita Tomáše Bati ve Zlíně</w:t>
            </w:r>
          </w:p>
        </w:tc>
      </w:tr>
      <w:tr w:rsidR="00A62615" w:rsidTr="00E058EB">
        <w:tc>
          <w:tcPr>
            <w:tcW w:w="2518" w:type="dxa"/>
            <w:shd w:val="clear" w:color="auto" w:fill="F7CAAC"/>
          </w:tcPr>
          <w:p w:rsidR="00A62615" w:rsidRDefault="00A62615" w:rsidP="00E058EB">
            <w:pPr>
              <w:jc w:val="both"/>
              <w:rPr>
                <w:b/>
              </w:rPr>
            </w:pPr>
            <w:r>
              <w:rPr>
                <w:b/>
              </w:rPr>
              <w:t>Součást vysoké školy</w:t>
            </w:r>
          </w:p>
        </w:tc>
        <w:tc>
          <w:tcPr>
            <w:tcW w:w="7341" w:type="dxa"/>
            <w:gridSpan w:val="10"/>
          </w:tcPr>
          <w:p w:rsidR="00A62615" w:rsidRDefault="00A62615" w:rsidP="00E058EB">
            <w:pPr>
              <w:jc w:val="both"/>
            </w:pPr>
            <w:r>
              <w:t>Fakulta humanitních studií</w:t>
            </w:r>
          </w:p>
        </w:tc>
      </w:tr>
      <w:tr w:rsidR="00A62615" w:rsidTr="00E058EB">
        <w:tc>
          <w:tcPr>
            <w:tcW w:w="2518" w:type="dxa"/>
            <w:shd w:val="clear" w:color="auto" w:fill="F7CAAC"/>
          </w:tcPr>
          <w:p w:rsidR="00A62615" w:rsidRDefault="00A62615" w:rsidP="00E058EB">
            <w:pPr>
              <w:jc w:val="both"/>
              <w:rPr>
                <w:b/>
              </w:rPr>
            </w:pPr>
            <w:r>
              <w:rPr>
                <w:b/>
              </w:rPr>
              <w:t>Název studijního programu</w:t>
            </w:r>
          </w:p>
        </w:tc>
        <w:tc>
          <w:tcPr>
            <w:tcW w:w="7341" w:type="dxa"/>
            <w:gridSpan w:val="10"/>
          </w:tcPr>
          <w:p w:rsidR="00A62615" w:rsidRDefault="00A62615" w:rsidP="00E058EB">
            <w:pPr>
              <w:jc w:val="both"/>
            </w:pPr>
            <w:r>
              <w:t>Andragogika</w:t>
            </w:r>
          </w:p>
        </w:tc>
      </w:tr>
      <w:tr w:rsidR="00A62615" w:rsidTr="00E058EB">
        <w:tc>
          <w:tcPr>
            <w:tcW w:w="2518" w:type="dxa"/>
            <w:shd w:val="clear" w:color="auto" w:fill="F7CAAC"/>
          </w:tcPr>
          <w:p w:rsidR="00A62615" w:rsidRDefault="00A62615" w:rsidP="00E058EB">
            <w:pPr>
              <w:jc w:val="both"/>
              <w:rPr>
                <w:b/>
              </w:rPr>
            </w:pPr>
            <w:r>
              <w:rPr>
                <w:b/>
              </w:rPr>
              <w:t>Jméno a příjmení</w:t>
            </w:r>
          </w:p>
        </w:tc>
        <w:tc>
          <w:tcPr>
            <w:tcW w:w="4536" w:type="dxa"/>
            <w:gridSpan w:val="5"/>
          </w:tcPr>
          <w:p w:rsidR="00A62615" w:rsidRDefault="00A62615" w:rsidP="00E058EB">
            <w:pPr>
              <w:jc w:val="both"/>
            </w:pPr>
            <w:r>
              <w:t>Josef Kubík</w:t>
            </w:r>
          </w:p>
        </w:tc>
        <w:tc>
          <w:tcPr>
            <w:tcW w:w="709" w:type="dxa"/>
            <w:shd w:val="clear" w:color="auto" w:fill="F7CAAC"/>
          </w:tcPr>
          <w:p w:rsidR="00A62615" w:rsidRDefault="00A62615" w:rsidP="00E058EB">
            <w:pPr>
              <w:jc w:val="both"/>
              <w:rPr>
                <w:b/>
              </w:rPr>
            </w:pPr>
            <w:r>
              <w:rPr>
                <w:b/>
              </w:rPr>
              <w:t>Tituly</w:t>
            </w:r>
          </w:p>
        </w:tc>
        <w:tc>
          <w:tcPr>
            <w:tcW w:w="2096" w:type="dxa"/>
            <w:gridSpan w:val="4"/>
          </w:tcPr>
          <w:p w:rsidR="00A62615" w:rsidRDefault="00A62615" w:rsidP="00E058EB">
            <w:pPr>
              <w:jc w:val="both"/>
            </w:pPr>
            <w:r>
              <w:t>doc. Ing., CSc.</w:t>
            </w:r>
          </w:p>
        </w:tc>
      </w:tr>
      <w:tr w:rsidR="00A62615" w:rsidTr="00E058EB">
        <w:tc>
          <w:tcPr>
            <w:tcW w:w="2518" w:type="dxa"/>
            <w:shd w:val="clear" w:color="auto" w:fill="F7CAAC"/>
          </w:tcPr>
          <w:p w:rsidR="00A62615" w:rsidRDefault="00A62615" w:rsidP="00E058EB">
            <w:pPr>
              <w:jc w:val="both"/>
              <w:rPr>
                <w:b/>
              </w:rPr>
            </w:pPr>
            <w:r>
              <w:rPr>
                <w:b/>
              </w:rPr>
              <w:t>Rok narození</w:t>
            </w:r>
          </w:p>
        </w:tc>
        <w:tc>
          <w:tcPr>
            <w:tcW w:w="829" w:type="dxa"/>
          </w:tcPr>
          <w:p w:rsidR="00A62615" w:rsidRDefault="00A62615" w:rsidP="00E058EB">
            <w:pPr>
              <w:jc w:val="both"/>
            </w:pPr>
            <w:r>
              <w:t>1959</w:t>
            </w:r>
          </w:p>
        </w:tc>
        <w:tc>
          <w:tcPr>
            <w:tcW w:w="1721" w:type="dxa"/>
            <w:shd w:val="clear" w:color="auto" w:fill="F7CAAC"/>
          </w:tcPr>
          <w:p w:rsidR="00A62615" w:rsidRDefault="00A62615" w:rsidP="00E058EB">
            <w:pPr>
              <w:jc w:val="both"/>
              <w:rPr>
                <w:b/>
              </w:rPr>
            </w:pPr>
            <w:r>
              <w:rPr>
                <w:b/>
              </w:rPr>
              <w:t>typ vztahu k VŠ</w:t>
            </w:r>
          </w:p>
        </w:tc>
        <w:tc>
          <w:tcPr>
            <w:tcW w:w="992" w:type="dxa"/>
            <w:gridSpan w:val="2"/>
          </w:tcPr>
          <w:p w:rsidR="00A62615" w:rsidRDefault="00A62615" w:rsidP="00A62615">
            <w:pPr>
              <w:jc w:val="both"/>
            </w:pPr>
            <w:r>
              <w:t>pp</w:t>
            </w:r>
          </w:p>
        </w:tc>
        <w:tc>
          <w:tcPr>
            <w:tcW w:w="994" w:type="dxa"/>
            <w:shd w:val="clear" w:color="auto" w:fill="F7CAAC"/>
          </w:tcPr>
          <w:p w:rsidR="00A62615" w:rsidRDefault="00A62615" w:rsidP="00E058EB">
            <w:pPr>
              <w:jc w:val="both"/>
              <w:rPr>
                <w:b/>
              </w:rPr>
            </w:pPr>
            <w:r>
              <w:rPr>
                <w:b/>
              </w:rPr>
              <w:t>rozsah</w:t>
            </w:r>
          </w:p>
        </w:tc>
        <w:tc>
          <w:tcPr>
            <w:tcW w:w="709" w:type="dxa"/>
          </w:tcPr>
          <w:p w:rsidR="00A62615" w:rsidRDefault="00A62615" w:rsidP="00E058EB">
            <w:pPr>
              <w:jc w:val="both"/>
            </w:pPr>
            <w:r>
              <w:t>40</w:t>
            </w:r>
          </w:p>
        </w:tc>
        <w:tc>
          <w:tcPr>
            <w:tcW w:w="709" w:type="dxa"/>
            <w:gridSpan w:val="2"/>
            <w:shd w:val="clear" w:color="auto" w:fill="F7CAAC"/>
          </w:tcPr>
          <w:p w:rsidR="00A62615" w:rsidRDefault="00A62615" w:rsidP="00E058EB">
            <w:pPr>
              <w:jc w:val="both"/>
              <w:rPr>
                <w:b/>
              </w:rPr>
            </w:pPr>
            <w:r>
              <w:rPr>
                <w:b/>
              </w:rPr>
              <w:t>do kdy</w:t>
            </w:r>
          </w:p>
        </w:tc>
        <w:tc>
          <w:tcPr>
            <w:tcW w:w="1387" w:type="dxa"/>
            <w:gridSpan w:val="2"/>
          </w:tcPr>
          <w:p w:rsidR="00A62615" w:rsidRDefault="00A62615" w:rsidP="00E058EB">
            <w:pPr>
              <w:jc w:val="both"/>
            </w:pPr>
            <w:r>
              <w:t>N</w:t>
            </w:r>
          </w:p>
        </w:tc>
      </w:tr>
      <w:tr w:rsidR="00A62615" w:rsidTr="00E058EB">
        <w:tc>
          <w:tcPr>
            <w:tcW w:w="5068" w:type="dxa"/>
            <w:gridSpan w:val="3"/>
            <w:shd w:val="clear" w:color="auto" w:fill="F7CAAC"/>
          </w:tcPr>
          <w:p w:rsidR="00A62615" w:rsidRDefault="00A62615" w:rsidP="00E058EB">
            <w:pPr>
              <w:jc w:val="both"/>
              <w:rPr>
                <w:b/>
              </w:rPr>
            </w:pPr>
            <w:r>
              <w:rPr>
                <w:b/>
              </w:rPr>
              <w:t>Typ vztahu na součásti VŠ, která uskutečňuje st. program</w:t>
            </w:r>
          </w:p>
        </w:tc>
        <w:tc>
          <w:tcPr>
            <w:tcW w:w="992" w:type="dxa"/>
            <w:gridSpan w:val="2"/>
          </w:tcPr>
          <w:p w:rsidR="00A62615" w:rsidRDefault="00A62615" w:rsidP="00E058EB">
            <w:pPr>
              <w:jc w:val="both"/>
            </w:pPr>
          </w:p>
        </w:tc>
        <w:tc>
          <w:tcPr>
            <w:tcW w:w="994" w:type="dxa"/>
            <w:shd w:val="clear" w:color="auto" w:fill="F7CAAC"/>
          </w:tcPr>
          <w:p w:rsidR="00A62615" w:rsidRDefault="00A62615" w:rsidP="00E058EB">
            <w:pPr>
              <w:jc w:val="both"/>
              <w:rPr>
                <w:b/>
              </w:rPr>
            </w:pPr>
            <w:r>
              <w:rPr>
                <w:b/>
              </w:rPr>
              <w:t>rozsah</w:t>
            </w:r>
          </w:p>
        </w:tc>
        <w:tc>
          <w:tcPr>
            <w:tcW w:w="709" w:type="dxa"/>
          </w:tcPr>
          <w:p w:rsidR="00A62615" w:rsidRDefault="00A62615" w:rsidP="00E058EB">
            <w:pPr>
              <w:jc w:val="both"/>
            </w:pPr>
          </w:p>
        </w:tc>
        <w:tc>
          <w:tcPr>
            <w:tcW w:w="709" w:type="dxa"/>
            <w:gridSpan w:val="2"/>
            <w:shd w:val="clear" w:color="auto" w:fill="F7CAAC"/>
          </w:tcPr>
          <w:p w:rsidR="00A62615" w:rsidRDefault="00A62615" w:rsidP="00E058EB">
            <w:pPr>
              <w:jc w:val="both"/>
              <w:rPr>
                <w:b/>
              </w:rPr>
            </w:pPr>
            <w:r>
              <w:rPr>
                <w:b/>
              </w:rPr>
              <w:t>do kdy</w:t>
            </w:r>
          </w:p>
        </w:tc>
        <w:tc>
          <w:tcPr>
            <w:tcW w:w="1387" w:type="dxa"/>
            <w:gridSpan w:val="2"/>
          </w:tcPr>
          <w:p w:rsidR="00A62615" w:rsidRDefault="00A62615" w:rsidP="00E058EB">
            <w:pPr>
              <w:jc w:val="both"/>
            </w:pPr>
          </w:p>
        </w:tc>
      </w:tr>
      <w:tr w:rsidR="00A62615" w:rsidTr="00E058EB">
        <w:tc>
          <w:tcPr>
            <w:tcW w:w="6060" w:type="dxa"/>
            <w:gridSpan w:val="5"/>
            <w:shd w:val="clear" w:color="auto" w:fill="F7CAAC"/>
          </w:tcPr>
          <w:p w:rsidR="00A62615" w:rsidRDefault="00A62615" w:rsidP="00E058EB">
            <w:pPr>
              <w:jc w:val="both"/>
            </w:pPr>
            <w:r>
              <w:rPr>
                <w:b/>
              </w:rPr>
              <w:t>Další současná působení jako akademický pracovník na jiných VŠ</w:t>
            </w:r>
          </w:p>
        </w:tc>
        <w:tc>
          <w:tcPr>
            <w:tcW w:w="1703" w:type="dxa"/>
            <w:gridSpan w:val="2"/>
            <w:shd w:val="clear" w:color="auto" w:fill="F7CAAC"/>
          </w:tcPr>
          <w:p w:rsidR="00A62615" w:rsidRDefault="00A62615" w:rsidP="00E058EB">
            <w:pPr>
              <w:jc w:val="both"/>
              <w:rPr>
                <w:b/>
              </w:rPr>
            </w:pPr>
            <w:r>
              <w:rPr>
                <w:b/>
              </w:rPr>
              <w:t xml:space="preserve">typ prac. </w:t>
            </w:r>
            <w:proofErr w:type="gramStart"/>
            <w:r>
              <w:rPr>
                <w:b/>
              </w:rPr>
              <w:t>vztahu</w:t>
            </w:r>
            <w:proofErr w:type="gramEnd"/>
          </w:p>
        </w:tc>
        <w:tc>
          <w:tcPr>
            <w:tcW w:w="2096" w:type="dxa"/>
            <w:gridSpan w:val="4"/>
            <w:shd w:val="clear" w:color="auto" w:fill="F7CAAC"/>
          </w:tcPr>
          <w:p w:rsidR="00A62615" w:rsidRDefault="00A62615" w:rsidP="00E058EB">
            <w:pPr>
              <w:jc w:val="both"/>
              <w:rPr>
                <w:b/>
              </w:rPr>
            </w:pPr>
            <w:r>
              <w:rPr>
                <w:b/>
              </w:rPr>
              <w:t>rozsah</w:t>
            </w:r>
          </w:p>
        </w:tc>
      </w:tr>
      <w:tr w:rsidR="00A62615" w:rsidTr="00E058EB">
        <w:tc>
          <w:tcPr>
            <w:tcW w:w="6060" w:type="dxa"/>
            <w:gridSpan w:val="5"/>
          </w:tcPr>
          <w:p w:rsidR="00A62615" w:rsidRPr="00371166" w:rsidRDefault="00A62615" w:rsidP="00E058EB">
            <w:pPr>
              <w:tabs>
                <w:tab w:val="left" w:pos="2295"/>
              </w:tabs>
              <w:jc w:val="both"/>
              <w:rPr>
                <w:sz w:val="18"/>
                <w:szCs w:val="18"/>
              </w:rPr>
            </w:pPr>
            <w:r w:rsidRPr="00371166">
              <w:rPr>
                <w:sz w:val="18"/>
                <w:szCs w:val="18"/>
              </w:rPr>
              <w:t>Vysoká škola logistiky o.p.s. Přerov</w:t>
            </w:r>
          </w:p>
        </w:tc>
        <w:tc>
          <w:tcPr>
            <w:tcW w:w="1703" w:type="dxa"/>
            <w:gridSpan w:val="2"/>
          </w:tcPr>
          <w:p w:rsidR="00A62615" w:rsidRPr="00EF1394" w:rsidRDefault="00A62615" w:rsidP="00A62615">
            <w:pPr>
              <w:tabs>
                <w:tab w:val="left" w:pos="1455"/>
              </w:tabs>
              <w:jc w:val="both"/>
              <w:rPr>
                <w:sz w:val="17"/>
                <w:szCs w:val="17"/>
              </w:rPr>
            </w:pPr>
            <w:r>
              <w:rPr>
                <w:sz w:val="17"/>
                <w:szCs w:val="17"/>
              </w:rPr>
              <w:t>pp</w:t>
            </w:r>
          </w:p>
        </w:tc>
        <w:tc>
          <w:tcPr>
            <w:tcW w:w="2096" w:type="dxa"/>
            <w:gridSpan w:val="4"/>
          </w:tcPr>
          <w:p w:rsidR="00A62615" w:rsidRPr="00EF1394" w:rsidRDefault="00A62615" w:rsidP="00E058EB">
            <w:pPr>
              <w:jc w:val="center"/>
              <w:rPr>
                <w:sz w:val="17"/>
                <w:szCs w:val="17"/>
              </w:rPr>
            </w:pPr>
            <w:r w:rsidRPr="00EF1394">
              <w:rPr>
                <w:sz w:val="17"/>
                <w:szCs w:val="17"/>
              </w:rPr>
              <w:t>20</w:t>
            </w:r>
            <w:r>
              <w:rPr>
                <w:sz w:val="17"/>
                <w:szCs w:val="17"/>
              </w:rPr>
              <w:t xml:space="preserve"> hodin/týden</w:t>
            </w:r>
          </w:p>
        </w:tc>
      </w:tr>
      <w:tr w:rsidR="00A62615" w:rsidTr="00E058EB">
        <w:tc>
          <w:tcPr>
            <w:tcW w:w="6060" w:type="dxa"/>
            <w:gridSpan w:val="5"/>
          </w:tcPr>
          <w:p w:rsidR="00A62615" w:rsidRPr="00EF1394" w:rsidRDefault="00A62615" w:rsidP="00E058EB">
            <w:pPr>
              <w:jc w:val="both"/>
              <w:rPr>
                <w:sz w:val="17"/>
                <w:szCs w:val="17"/>
              </w:rPr>
            </w:pPr>
          </w:p>
        </w:tc>
        <w:tc>
          <w:tcPr>
            <w:tcW w:w="1703" w:type="dxa"/>
            <w:gridSpan w:val="2"/>
          </w:tcPr>
          <w:p w:rsidR="00A62615" w:rsidRPr="00EF1394" w:rsidRDefault="00A62615" w:rsidP="00E058EB">
            <w:pPr>
              <w:jc w:val="both"/>
              <w:rPr>
                <w:sz w:val="17"/>
                <w:szCs w:val="17"/>
              </w:rPr>
            </w:pPr>
          </w:p>
        </w:tc>
        <w:tc>
          <w:tcPr>
            <w:tcW w:w="2096" w:type="dxa"/>
            <w:gridSpan w:val="4"/>
          </w:tcPr>
          <w:p w:rsidR="00A62615" w:rsidRPr="00EF1394" w:rsidRDefault="00A62615" w:rsidP="00E058EB">
            <w:pPr>
              <w:jc w:val="both"/>
              <w:rPr>
                <w:sz w:val="17"/>
                <w:szCs w:val="17"/>
              </w:rPr>
            </w:pPr>
          </w:p>
        </w:tc>
      </w:tr>
      <w:tr w:rsidR="00A62615" w:rsidTr="00E058EB">
        <w:tc>
          <w:tcPr>
            <w:tcW w:w="6060" w:type="dxa"/>
            <w:gridSpan w:val="5"/>
          </w:tcPr>
          <w:p w:rsidR="00A62615" w:rsidRPr="00EF1394" w:rsidRDefault="00A62615" w:rsidP="00E058EB">
            <w:pPr>
              <w:jc w:val="both"/>
              <w:rPr>
                <w:sz w:val="17"/>
                <w:szCs w:val="17"/>
              </w:rPr>
            </w:pPr>
          </w:p>
        </w:tc>
        <w:tc>
          <w:tcPr>
            <w:tcW w:w="1703" w:type="dxa"/>
            <w:gridSpan w:val="2"/>
          </w:tcPr>
          <w:p w:rsidR="00A62615" w:rsidRPr="00EF1394" w:rsidRDefault="00A62615" w:rsidP="00E058EB">
            <w:pPr>
              <w:jc w:val="both"/>
              <w:rPr>
                <w:sz w:val="17"/>
                <w:szCs w:val="17"/>
              </w:rPr>
            </w:pPr>
          </w:p>
        </w:tc>
        <w:tc>
          <w:tcPr>
            <w:tcW w:w="2096" w:type="dxa"/>
            <w:gridSpan w:val="4"/>
          </w:tcPr>
          <w:p w:rsidR="00A62615" w:rsidRPr="00EF1394" w:rsidRDefault="00A62615" w:rsidP="00E058EB">
            <w:pPr>
              <w:jc w:val="both"/>
              <w:rPr>
                <w:sz w:val="17"/>
                <w:szCs w:val="17"/>
              </w:rPr>
            </w:pPr>
          </w:p>
        </w:tc>
      </w:tr>
      <w:tr w:rsidR="00A62615" w:rsidTr="00E058EB">
        <w:tc>
          <w:tcPr>
            <w:tcW w:w="6060" w:type="dxa"/>
            <w:gridSpan w:val="5"/>
          </w:tcPr>
          <w:p w:rsidR="00A62615" w:rsidRPr="00EF1394" w:rsidRDefault="00A62615" w:rsidP="00E058EB">
            <w:pPr>
              <w:jc w:val="both"/>
              <w:rPr>
                <w:sz w:val="17"/>
                <w:szCs w:val="17"/>
              </w:rPr>
            </w:pPr>
          </w:p>
        </w:tc>
        <w:tc>
          <w:tcPr>
            <w:tcW w:w="1703" w:type="dxa"/>
            <w:gridSpan w:val="2"/>
          </w:tcPr>
          <w:p w:rsidR="00A62615" w:rsidRPr="00EF1394" w:rsidRDefault="00A62615" w:rsidP="00E058EB">
            <w:pPr>
              <w:jc w:val="both"/>
              <w:rPr>
                <w:sz w:val="17"/>
                <w:szCs w:val="17"/>
              </w:rPr>
            </w:pPr>
          </w:p>
        </w:tc>
        <w:tc>
          <w:tcPr>
            <w:tcW w:w="2096" w:type="dxa"/>
            <w:gridSpan w:val="4"/>
          </w:tcPr>
          <w:p w:rsidR="00A62615" w:rsidRPr="00EF1394" w:rsidRDefault="00A62615" w:rsidP="00E058EB">
            <w:pPr>
              <w:jc w:val="both"/>
              <w:rPr>
                <w:sz w:val="17"/>
                <w:szCs w:val="17"/>
              </w:rPr>
            </w:pPr>
          </w:p>
        </w:tc>
      </w:tr>
      <w:tr w:rsidR="00A62615" w:rsidTr="00E058EB">
        <w:tc>
          <w:tcPr>
            <w:tcW w:w="9859" w:type="dxa"/>
            <w:gridSpan w:val="11"/>
            <w:shd w:val="clear" w:color="auto" w:fill="F7CAAC"/>
          </w:tcPr>
          <w:p w:rsidR="00A62615" w:rsidRPr="00EF1394" w:rsidRDefault="00A62615" w:rsidP="00E058EB">
            <w:pPr>
              <w:jc w:val="both"/>
              <w:rPr>
                <w:sz w:val="17"/>
                <w:szCs w:val="17"/>
              </w:rPr>
            </w:pPr>
            <w:r w:rsidRPr="00EF1394">
              <w:rPr>
                <w:b/>
                <w:sz w:val="17"/>
                <w:szCs w:val="17"/>
              </w:rPr>
              <w:t>Předměty příslušného studijního programu a způsob zapojení do jejich výuky, příp. další zapojení do uskutečňování studijního programu</w:t>
            </w:r>
          </w:p>
        </w:tc>
      </w:tr>
      <w:tr w:rsidR="00A62615" w:rsidTr="00E058EB">
        <w:trPr>
          <w:trHeight w:val="327"/>
        </w:trPr>
        <w:tc>
          <w:tcPr>
            <w:tcW w:w="9859" w:type="dxa"/>
            <w:gridSpan w:val="11"/>
            <w:tcBorders>
              <w:top w:val="nil"/>
            </w:tcBorders>
          </w:tcPr>
          <w:p w:rsidR="00A62615" w:rsidRPr="00EF1394" w:rsidRDefault="00A62615" w:rsidP="00E058EB">
            <w:pPr>
              <w:jc w:val="both"/>
              <w:rPr>
                <w:sz w:val="17"/>
                <w:szCs w:val="17"/>
              </w:rPr>
            </w:pPr>
            <w:r>
              <w:rPr>
                <w:sz w:val="17"/>
                <w:szCs w:val="17"/>
              </w:rPr>
              <w:t>Základy managementu (garant, přednášející).</w:t>
            </w:r>
          </w:p>
        </w:tc>
      </w:tr>
      <w:tr w:rsidR="00A62615" w:rsidTr="00E058EB">
        <w:tc>
          <w:tcPr>
            <w:tcW w:w="9859" w:type="dxa"/>
            <w:gridSpan w:val="11"/>
            <w:shd w:val="clear" w:color="auto" w:fill="F7CAAC"/>
          </w:tcPr>
          <w:p w:rsidR="00A62615" w:rsidRPr="00EF1394" w:rsidRDefault="00A62615" w:rsidP="00E058EB">
            <w:pPr>
              <w:jc w:val="both"/>
              <w:rPr>
                <w:sz w:val="17"/>
                <w:szCs w:val="17"/>
              </w:rPr>
            </w:pPr>
            <w:r w:rsidRPr="00EF1394">
              <w:rPr>
                <w:b/>
                <w:sz w:val="17"/>
                <w:szCs w:val="17"/>
              </w:rPr>
              <w:t xml:space="preserve">Údaje o vzdělání na VŠ </w:t>
            </w:r>
          </w:p>
        </w:tc>
      </w:tr>
      <w:tr w:rsidR="00A62615" w:rsidTr="00A62615">
        <w:trPr>
          <w:trHeight w:val="683"/>
        </w:trPr>
        <w:tc>
          <w:tcPr>
            <w:tcW w:w="9859" w:type="dxa"/>
            <w:gridSpan w:val="11"/>
          </w:tcPr>
          <w:p w:rsidR="00A62615" w:rsidRPr="007C3CDD" w:rsidRDefault="00A62615" w:rsidP="00E058EB">
            <w:pPr>
              <w:jc w:val="both"/>
              <w:rPr>
                <w:sz w:val="18"/>
                <w:szCs w:val="18"/>
              </w:rPr>
            </w:pPr>
            <w:r w:rsidRPr="007C3CDD">
              <w:rPr>
                <w:sz w:val="18"/>
                <w:szCs w:val="18"/>
              </w:rPr>
              <w:t>Ekonomika spotřebního průmyslu, 1983, VUT Brno, FT. (Ing.)</w:t>
            </w:r>
          </w:p>
          <w:p w:rsidR="00A62615" w:rsidRPr="007C3CDD" w:rsidRDefault="00A62615" w:rsidP="00E058EB">
            <w:pPr>
              <w:jc w:val="both"/>
              <w:rPr>
                <w:sz w:val="18"/>
                <w:szCs w:val="18"/>
              </w:rPr>
            </w:pPr>
            <w:r w:rsidRPr="007C3CDD">
              <w:rPr>
                <w:sz w:val="18"/>
                <w:szCs w:val="18"/>
              </w:rPr>
              <w:t>Odvětvové a průřezové ekonomiky, 1993, VUT Brno, FSI. (CSc.)</w:t>
            </w:r>
          </w:p>
          <w:p w:rsidR="00A62615" w:rsidRPr="00EF1394" w:rsidRDefault="00A62615" w:rsidP="00E058EB">
            <w:pPr>
              <w:jc w:val="both"/>
              <w:rPr>
                <w:sz w:val="17"/>
                <w:szCs w:val="17"/>
              </w:rPr>
            </w:pPr>
            <w:r w:rsidRPr="007C3CDD">
              <w:rPr>
                <w:sz w:val="18"/>
                <w:szCs w:val="18"/>
              </w:rPr>
              <w:t>Management a podnikání, 1998, VŠB Ostrava, Fakulta ekonomická. (doc.)</w:t>
            </w:r>
          </w:p>
        </w:tc>
      </w:tr>
      <w:tr w:rsidR="00A62615" w:rsidTr="00E058EB">
        <w:tc>
          <w:tcPr>
            <w:tcW w:w="9859" w:type="dxa"/>
            <w:gridSpan w:val="11"/>
            <w:shd w:val="clear" w:color="auto" w:fill="F7CAAC"/>
          </w:tcPr>
          <w:p w:rsidR="00A62615" w:rsidRPr="00EF1394" w:rsidRDefault="00A62615" w:rsidP="00E058EB">
            <w:pPr>
              <w:jc w:val="both"/>
              <w:rPr>
                <w:b/>
                <w:sz w:val="17"/>
                <w:szCs w:val="17"/>
              </w:rPr>
            </w:pPr>
            <w:r w:rsidRPr="00EF1394">
              <w:rPr>
                <w:b/>
                <w:sz w:val="17"/>
                <w:szCs w:val="17"/>
              </w:rPr>
              <w:t>Údaje o odborném působení od absolvování VŠ</w:t>
            </w:r>
          </w:p>
        </w:tc>
      </w:tr>
      <w:tr w:rsidR="00A62615" w:rsidTr="00E058EB">
        <w:trPr>
          <w:trHeight w:val="1090"/>
        </w:trPr>
        <w:tc>
          <w:tcPr>
            <w:tcW w:w="9859" w:type="dxa"/>
            <w:gridSpan w:val="11"/>
          </w:tcPr>
          <w:p w:rsidR="00A62615" w:rsidRPr="00371166" w:rsidRDefault="00A62615" w:rsidP="00E058EB">
            <w:pPr>
              <w:jc w:val="both"/>
              <w:rPr>
                <w:sz w:val="18"/>
                <w:szCs w:val="18"/>
              </w:rPr>
            </w:pPr>
            <w:r w:rsidRPr="00371166">
              <w:rPr>
                <w:sz w:val="18"/>
                <w:szCs w:val="18"/>
              </w:rPr>
              <w:t>Barumprojekt Zlín (</w:t>
            </w:r>
            <w:proofErr w:type="gramStart"/>
            <w:r w:rsidRPr="00371166">
              <w:rPr>
                <w:sz w:val="18"/>
                <w:szCs w:val="18"/>
              </w:rPr>
              <w:t>t.č.</w:t>
            </w:r>
            <w:proofErr w:type="gramEnd"/>
            <w:r w:rsidRPr="00371166">
              <w:rPr>
                <w:sz w:val="18"/>
                <w:szCs w:val="18"/>
              </w:rPr>
              <w:t xml:space="preserve"> Gottwaldov), </w:t>
            </w:r>
            <w:r>
              <w:rPr>
                <w:sz w:val="18"/>
                <w:szCs w:val="18"/>
              </w:rPr>
              <w:t xml:space="preserve">1983 – 1986, </w:t>
            </w:r>
            <w:r w:rsidRPr="00371166">
              <w:rPr>
                <w:sz w:val="18"/>
                <w:szCs w:val="18"/>
              </w:rPr>
              <w:t>ekonom návratnosti investic</w:t>
            </w:r>
            <w:r>
              <w:rPr>
                <w:sz w:val="18"/>
                <w:szCs w:val="18"/>
              </w:rPr>
              <w:t xml:space="preserve">, 3 roky. </w:t>
            </w:r>
          </w:p>
          <w:p w:rsidR="00A62615" w:rsidRPr="00371166" w:rsidRDefault="00A62615" w:rsidP="00E058EB">
            <w:pPr>
              <w:jc w:val="both"/>
              <w:rPr>
                <w:sz w:val="18"/>
                <w:szCs w:val="18"/>
              </w:rPr>
            </w:pPr>
            <w:r w:rsidRPr="00371166">
              <w:rPr>
                <w:sz w:val="18"/>
                <w:szCs w:val="18"/>
              </w:rPr>
              <w:t>VUT Brno, fakulta technologická, odborný asistent na katedře ekonomiky spotřebního průmyslu</w:t>
            </w:r>
            <w:r>
              <w:rPr>
                <w:sz w:val="18"/>
                <w:szCs w:val="18"/>
              </w:rPr>
              <w:t>, 1986 – 1992, 16 let.</w:t>
            </w:r>
          </w:p>
          <w:p w:rsidR="00A62615" w:rsidRPr="00371166" w:rsidRDefault="00A62615" w:rsidP="00E058EB">
            <w:pPr>
              <w:jc w:val="both"/>
              <w:rPr>
                <w:sz w:val="18"/>
                <w:szCs w:val="18"/>
              </w:rPr>
            </w:pPr>
            <w:r w:rsidRPr="00371166">
              <w:rPr>
                <w:sz w:val="18"/>
                <w:szCs w:val="18"/>
              </w:rPr>
              <w:t>VUT Brno, fakulta technologická, odborný asistent na Institutu managementu a ekonomiky</w:t>
            </w:r>
            <w:r>
              <w:rPr>
                <w:sz w:val="18"/>
                <w:szCs w:val="18"/>
              </w:rPr>
              <w:t>, 1992 – 1995, 3 roky.</w:t>
            </w:r>
          </w:p>
          <w:p w:rsidR="00A62615" w:rsidRPr="00371166" w:rsidRDefault="00A62615" w:rsidP="00E058EB">
            <w:pPr>
              <w:jc w:val="both"/>
              <w:rPr>
                <w:sz w:val="18"/>
                <w:szCs w:val="18"/>
              </w:rPr>
            </w:pPr>
            <w:r w:rsidRPr="00371166">
              <w:rPr>
                <w:sz w:val="18"/>
                <w:szCs w:val="18"/>
              </w:rPr>
              <w:t>VUT Brno, fakulta managementu a ekonomiky, odborný asistent na ústavu managementu</w:t>
            </w:r>
            <w:r>
              <w:rPr>
                <w:sz w:val="18"/>
                <w:szCs w:val="18"/>
              </w:rPr>
              <w:t>, 1995 – 1998, 3 roky.</w:t>
            </w:r>
          </w:p>
          <w:p w:rsidR="00A62615" w:rsidRPr="00371166" w:rsidRDefault="00A62615" w:rsidP="00E058EB">
            <w:pPr>
              <w:jc w:val="both"/>
              <w:rPr>
                <w:sz w:val="18"/>
                <w:szCs w:val="18"/>
              </w:rPr>
            </w:pPr>
            <w:r w:rsidRPr="00371166">
              <w:rPr>
                <w:sz w:val="18"/>
                <w:szCs w:val="18"/>
              </w:rPr>
              <w:t>VUT Brno, fakulta managementu a ekonomiky, docent na ústavu managementu</w:t>
            </w:r>
            <w:r>
              <w:rPr>
                <w:sz w:val="18"/>
                <w:szCs w:val="18"/>
              </w:rPr>
              <w:t>, 1998 – 2000, 2 roky.</w:t>
            </w:r>
          </w:p>
          <w:p w:rsidR="00A62615" w:rsidRPr="00371166" w:rsidRDefault="00A62615" w:rsidP="00E058EB">
            <w:pPr>
              <w:jc w:val="both"/>
              <w:rPr>
                <w:sz w:val="18"/>
                <w:szCs w:val="18"/>
              </w:rPr>
            </w:pPr>
            <w:r w:rsidRPr="00371166">
              <w:rPr>
                <w:sz w:val="18"/>
                <w:szCs w:val="18"/>
              </w:rPr>
              <w:t>UTB ve Zlíně, fakulta managementu a ekonomiky, docent na ústavu managementu</w:t>
            </w:r>
            <w:r>
              <w:rPr>
                <w:sz w:val="18"/>
                <w:szCs w:val="18"/>
              </w:rPr>
              <w:t>, 2000 – dosud, 17 let.</w:t>
            </w:r>
          </w:p>
          <w:p w:rsidR="00A62615" w:rsidRPr="00EF1394" w:rsidRDefault="00A62615" w:rsidP="00E058EB">
            <w:pPr>
              <w:jc w:val="both"/>
              <w:rPr>
                <w:sz w:val="17"/>
                <w:szCs w:val="17"/>
              </w:rPr>
            </w:pPr>
            <w:r w:rsidRPr="00371166">
              <w:rPr>
                <w:sz w:val="18"/>
                <w:szCs w:val="18"/>
              </w:rPr>
              <w:t>VŠLG o.p.s. v Přerově, docent na katedře bakalářského studia</w:t>
            </w:r>
            <w:r>
              <w:rPr>
                <w:sz w:val="17"/>
                <w:szCs w:val="17"/>
              </w:rPr>
              <w:t xml:space="preserve">, </w:t>
            </w:r>
            <w:r w:rsidRPr="00371166">
              <w:rPr>
                <w:sz w:val="18"/>
                <w:szCs w:val="18"/>
              </w:rPr>
              <w:t xml:space="preserve">2014 </w:t>
            </w:r>
            <w:r>
              <w:rPr>
                <w:sz w:val="18"/>
                <w:szCs w:val="18"/>
              </w:rPr>
              <w:t>–</w:t>
            </w:r>
            <w:r w:rsidRPr="00371166">
              <w:rPr>
                <w:sz w:val="18"/>
                <w:szCs w:val="18"/>
              </w:rPr>
              <w:t xml:space="preserve"> dosud</w:t>
            </w:r>
            <w:r>
              <w:rPr>
                <w:sz w:val="18"/>
                <w:szCs w:val="18"/>
              </w:rPr>
              <w:t xml:space="preserve">, 3 roky. </w:t>
            </w:r>
          </w:p>
        </w:tc>
      </w:tr>
      <w:tr w:rsidR="00A62615" w:rsidTr="00E058EB">
        <w:trPr>
          <w:trHeight w:val="250"/>
        </w:trPr>
        <w:tc>
          <w:tcPr>
            <w:tcW w:w="9859" w:type="dxa"/>
            <w:gridSpan w:val="11"/>
            <w:shd w:val="clear" w:color="auto" w:fill="F7CAAC"/>
          </w:tcPr>
          <w:p w:rsidR="00A62615" w:rsidRPr="00EF1394" w:rsidRDefault="00A62615" w:rsidP="00E058EB">
            <w:pPr>
              <w:jc w:val="both"/>
              <w:rPr>
                <w:sz w:val="17"/>
                <w:szCs w:val="17"/>
              </w:rPr>
            </w:pPr>
            <w:r w:rsidRPr="00EF1394">
              <w:rPr>
                <w:b/>
                <w:sz w:val="17"/>
                <w:szCs w:val="17"/>
              </w:rPr>
              <w:t>Zkušenosti s vedením kvalifikačních a rigorózních prací</w:t>
            </w:r>
          </w:p>
        </w:tc>
      </w:tr>
      <w:tr w:rsidR="00A62615" w:rsidTr="00A62615">
        <w:trPr>
          <w:trHeight w:val="479"/>
        </w:trPr>
        <w:tc>
          <w:tcPr>
            <w:tcW w:w="9859" w:type="dxa"/>
            <w:gridSpan w:val="11"/>
          </w:tcPr>
          <w:p w:rsidR="00A62615" w:rsidRPr="00EF1394" w:rsidRDefault="00A62615" w:rsidP="00E058EB">
            <w:pPr>
              <w:jc w:val="both"/>
              <w:rPr>
                <w:sz w:val="17"/>
                <w:szCs w:val="17"/>
              </w:rPr>
            </w:pPr>
            <w:r w:rsidRPr="00EF1394">
              <w:rPr>
                <w:sz w:val="17"/>
                <w:szCs w:val="17"/>
              </w:rPr>
              <w:t>Vedení desítek bakalářských a diplomových kvalifikačních prací. Počet vedených a obhájených bakalářských prací na UTB = 58.</w:t>
            </w:r>
          </w:p>
          <w:p w:rsidR="00A62615" w:rsidRPr="00EF1394" w:rsidRDefault="00A62615" w:rsidP="00E058EB">
            <w:pPr>
              <w:jc w:val="both"/>
              <w:rPr>
                <w:sz w:val="17"/>
                <w:szCs w:val="17"/>
              </w:rPr>
            </w:pPr>
            <w:r w:rsidRPr="00EF1394">
              <w:rPr>
                <w:sz w:val="17"/>
                <w:szCs w:val="17"/>
              </w:rPr>
              <w:t>Počet vedených a obhájených diplomových prací na UTB = 163. Počet vedených a obhájených dizertačních prací = 8</w:t>
            </w:r>
            <w:r>
              <w:rPr>
                <w:sz w:val="17"/>
                <w:szCs w:val="17"/>
              </w:rPr>
              <w:t>.</w:t>
            </w:r>
          </w:p>
        </w:tc>
      </w:tr>
      <w:tr w:rsidR="00A62615" w:rsidTr="00E058EB">
        <w:trPr>
          <w:cantSplit/>
        </w:trPr>
        <w:tc>
          <w:tcPr>
            <w:tcW w:w="3347" w:type="dxa"/>
            <w:gridSpan w:val="2"/>
            <w:tcBorders>
              <w:top w:val="single" w:sz="12" w:space="0" w:color="auto"/>
            </w:tcBorders>
            <w:shd w:val="clear" w:color="auto" w:fill="F7CAAC"/>
          </w:tcPr>
          <w:p w:rsidR="00A62615" w:rsidRPr="00194327" w:rsidRDefault="00A62615" w:rsidP="00E058EB">
            <w:pPr>
              <w:jc w:val="both"/>
              <w:rPr>
                <w:sz w:val="18"/>
                <w:szCs w:val="18"/>
              </w:rPr>
            </w:pPr>
            <w:r w:rsidRPr="00194327">
              <w:rPr>
                <w:b/>
                <w:sz w:val="18"/>
                <w:szCs w:val="18"/>
              </w:rPr>
              <w:t xml:space="preserve">Obor habilitačního řízení </w:t>
            </w:r>
          </w:p>
        </w:tc>
        <w:tc>
          <w:tcPr>
            <w:tcW w:w="2245" w:type="dxa"/>
            <w:gridSpan w:val="2"/>
            <w:tcBorders>
              <w:top w:val="single" w:sz="12" w:space="0" w:color="auto"/>
            </w:tcBorders>
            <w:shd w:val="clear" w:color="auto" w:fill="F7CAAC"/>
          </w:tcPr>
          <w:p w:rsidR="00A62615" w:rsidRPr="00194327" w:rsidRDefault="00A62615" w:rsidP="00E058EB">
            <w:pPr>
              <w:jc w:val="both"/>
              <w:rPr>
                <w:sz w:val="18"/>
                <w:szCs w:val="18"/>
              </w:rPr>
            </w:pPr>
            <w:r w:rsidRPr="00194327">
              <w:rPr>
                <w:b/>
                <w:sz w:val="18"/>
                <w:szCs w:val="18"/>
              </w:rPr>
              <w:t>Rok udělení hodnosti</w:t>
            </w:r>
          </w:p>
        </w:tc>
        <w:tc>
          <w:tcPr>
            <w:tcW w:w="2248" w:type="dxa"/>
            <w:gridSpan w:val="4"/>
            <w:tcBorders>
              <w:top w:val="single" w:sz="12" w:space="0" w:color="auto"/>
              <w:right w:val="single" w:sz="12" w:space="0" w:color="auto"/>
            </w:tcBorders>
            <w:shd w:val="clear" w:color="auto" w:fill="F7CAAC"/>
          </w:tcPr>
          <w:p w:rsidR="00A62615" w:rsidRPr="00194327" w:rsidRDefault="00A62615" w:rsidP="00E058EB">
            <w:pPr>
              <w:jc w:val="both"/>
              <w:rPr>
                <w:sz w:val="18"/>
                <w:szCs w:val="18"/>
              </w:rPr>
            </w:pPr>
            <w:r w:rsidRPr="00194327">
              <w:rPr>
                <w:b/>
                <w:sz w:val="18"/>
                <w:szCs w:val="18"/>
              </w:rPr>
              <w:t>Řízení konáno na VŠ</w:t>
            </w:r>
          </w:p>
        </w:tc>
        <w:tc>
          <w:tcPr>
            <w:tcW w:w="2019" w:type="dxa"/>
            <w:gridSpan w:val="3"/>
            <w:tcBorders>
              <w:top w:val="single" w:sz="12" w:space="0" w:color="auto"/>
              <w:left w:val="single" w:sz="12" w:space="0" w:color="auto"/>
            </w:tcBorders>
            <w:shd w:val="clear" w:color="auto" w:fill="F7CAAC"/>
          </w:tcPr>
          <w:p w:rsidR="00A62615" w:rsidRPr="00194327" w:rsidRDefault="00A62615" w:rsidP="00E058EB">
            <w:pPr>
              <w:jc w:val="both"/>
              <w:rPr>
                <w:b/>
                <w:sz w:val="18"/>
                <w:szCs w:val="18"/>
              </w:rPr>
            </w:pPr>
            <w:r w:rsidRPr="00194327">
              <w:rPr>
                <w:b/>
                <w:sz w:val="18"/>
                <w:szCs w:val="18"/>
              </w:rPr>
              <w:t>Ohlasy publikací</w:t>
            </w:r>
          </w:p>
        </w:tc>
      </w:tr>
      <w:tr w:rsidR="00A62615" w:rsidTr="00E058EB">
        <w:trPr>
          <w:cantSplit/>
        </w:trPr>
        <w:tc>
          <w:tcPr>
            <w:tcW w:w="3347" w:type="dxa"/>
            <w:gridSpan w:val="2"/>
          </w:tcPr>
          <w:p w:rsidR="00A62615" w:rsidRPr="00194327" w:rsidRDefault="00A62615" w:rsidP="00E058EB">
            <w:pPr>
              <w:jc w:val="both"/>
              <w:rPr>
                <w:sz w:val="18"/>
                <w:szCs w:val="18"/>
              </w:rPr>
            </w:pPr>
            <w:r w:rsidRPr="00194327">
              <w:rPr>
                <w:sz w:val="18"/>
                <w:szCs w:val="18"/>
              </w:rPr>
              <w:t>Management a podnikání</w:t>
            </w:r>
          </w:p>
        </w:tc>
        <w:tc>
          <w:tcPr>
            <w:tcW w:w="2245" w:type="dxa"/>
            <w:gridSpan w:val="2"/>
          </w:tcPr>
          <w:p w:rsidR="00A62615" w:rsidRPr="00194327" w:rsidRDefault="00A62615" w:rsidP="00E058EB">
            <w:pPr>
              <w:jc w:val="both"/>
              <w:rPr>
                <w:sz w:val="18"/>
                <w:szCs w:val="18"/>
              </w:rPr>
            </w:pPr>
            <w:r w:rsidRPr="00194327">
              <w:rPr>
                <w:sz w:val="18"/>
                <w:szCs w:val="18"/>
              </w:rPr>
              <w:t>1998</w:t>
            </w:r>
          </w:p>
        </w:tc>
        <w:tc>
          <w:tcPr>
            <w:tcW w:w="2248" w:type="dxa"/>
            <w:gridSpan w:val="4"/>
            <w:tcBorders>
              <w:right w:val="single" w:sz="12" w:space="0" w:color="auto"/>
            </w:tcBorders>
          </w:tcPr>
          <w:p w:rsidR="00A62615" w:rsidRPr="00194327" w:rsidRDefault="00A62615" w:rsidP="00E058EB">
            <w:pPr>
              <w:rPr>
                <w:sz w:val="18"/>
                <w:szCs w:val="18"/>
              </w:rPr>
            </w:pPr>
            <w:r w:rsidRPr="00194327">
              <w:rPr>
                <w:sz w:val="18"/>
                <w:szCs w:val="18"/>
              </w:rPr>
              <w:t>VŠB Ostrava</w:t>
            </w:r>
          </w:p>
        </w:tc>
        <w:tc>
          <w:tcPr>
            <w:tcW w:w="632" w:type="dxa"/>
            <w:tcBorders>
              <w:left w:val="single" w:sz="12" w:space="0" w:color="auto"/>
            </w:tcBorders>
            <w:shd w:val="clear" w:color="auto" w:fill="F7CAAC"/>
          </w:tcPr>
          <w:p w:rsidR="00A62615" w:rsidRPr="00194327" w:rsidRDefault="00A62615" w:rsidP="00E058EB">
            <w:pPr>
              <w:jc w:val="both"/>
              <w:rPr>
                <w:sz w:val="18"/>
                <w:szCs w:val="18"/>
              </w:rPr>
            </w:pPr>
            <w:r w:rsidRPr="00194327">
              <w:rPr>
                <w:b/>
                <w:sz w:val="18"/>
                <w:szCs w:val="18"/>
              </w:rPr>
              <w:t>WOS</w:t>
            </w:r>
          </w:p>
        </w:tc>
        <w:tc>
          <w:tcPr>
            <w:tcW w:w="693" w:type="dxa"/>
            <w:shd w:val="clear" w:color="auto" w:fill="F7CAAC"/>
          </w:tcPr>
          <w:p w:rsidR="00A62615" w:rsidRPr="00194327" w:rsidRDefault="00A62615" w:rsidP="00E058EB">
            <w:pPr>
              <w:jc w:val="both"/>
              <w:rPr>
                <w:sz w:val="18"/>
                <w:szCs w:val="18"/>
              </w:rPr>
            </w:pPr>
            <w:r w:rsidRPr="00194327">
              <w:rPr>
                <w:b/>
                <w:sz w:val="18"/>
                <w:szCs w:val="18"/>
              </w:rPr>
              <w:t>Scopus</w:t>
            </w:r>
          </w:p>
        </w:tc>
        <w:tc>
          <w:tcPr>
            <w:tcW w:w="694" w:type="dxa"/>
            <w:shd w:val="clear" w:color="auto" w:fill="F7CAAC"/>
          </w:tcPr>
          <w:p w:rsidR="00A62615" w:rsidRPr="00194327" w:rsidRDefault="00A62615" w:rsidP="00E058EB">
            <w:pPr>
              <w:jc w:val="both"/>
              <w:rPr>
                <w:sz w:val="18"/>
                <w:szCs w:val="18"/>
              </w:rPr>
            </w:pPr>
            <w:r w:rsidRPr="00194327">
              <w:rPr>
                <w:b/>
                <w:sz w:val="18"/>
                <w:szCs w:val="18"/>
              </w:rPr>
              <w:t>ostatní</w:t>
            </w:r>
          </w:p>
        </w:tc>
      </w:tr>
      <w:tr w:rsidR="00A62615" w:rsidTr="00E058EB">
        <w:trPr>
          <w:cantSplit/>
          <w:trHeight w:val="70"/>
        </w:trPr>
        <w:tc>
          <w:tcPr>
            <w:tcW w:w="3347" w:type="dxa"/>
            <w:gridSpan w:val="2"/>
            <w:shd w:val="clear" w:color="auto" w:fill="F7CAAC"/>
          </w:tcPr>
          <w:p w:rsidR="00A62615" w:rsidRPr="00194327" w:rsidRDefault="00A62615" w:rsidP="00E058EB">
            <w:pPr>
              <w:jc w:val="both"/>
              <w:rPr>
                <w:sz w:val="18"/>
                <w:szCs w:val="18"/>
              </w:rPr>
            </w:pPr>
            <w:r w:rsidRPr="00194327">
              <w:rPr>
                <w:b/>
                <w:sz w:val="18"/>
                <w:szCs w:val="18"/>
              </w:rPr>
              <w:t>Obor jmenovacího řízení</w:t>
            </w:r>
          </w:p>
        </w:tc>
        <w:tc>
          <w:tcPr>
            <w:tcW w:w="2245" w:type="dxa"/>
            <w:gridSpan w:val="2"/>
            <w:shd w:val="clear" w:color="auto" w:fill="F7CAAC"/>
          </w:tcPr>
          <w:p w:rsidR="00A62615" w:rsidRPr="00194327" w:rsidRDefault="00A62615" w:rsidP="00E058EB">
            <w:pPr>
              <w:jc w:val="both"/>
              <w:rPr>
                <w:sz w:val="18"/>
                <w:szCs w:val="18"/>
              </w:rPr>
            </w:pPr>
            <w:r w:rsidRPr="00194327">
              <w:rPr>
                <w:b/>
                <w:sz w:val="18"/>
                <w:szCs w:val="18"/>
              </w:rPr>
              <w:t>Rok udělení hodnosti</w:t>
            </w:r>
          </w:p>
        </w:tc>
        <w:tc>
          <w:tcPr>
            <w:tcW w:w="2248" w:type="dxa"/>
            <w:gridSpan w:val="4"/>
            <w:tcBorders>
              <w:right w:val="single" w:sz="12" w:space="0" w:color="auto"/>
            </w:tcBorders>
            <w:shd w:val="clear" w:color="auto" w:fill="F7CAAC"/>
          </w:tcPr>
          <w:p w:rsidR="00A62615" w:rsidRPr="00194327" w:rsidRDefault="00A62615" w:rsidP="00E058EB">
            <w:pPr>
              <w:jc w:val="both"/>
              <w:rPr>
                <w:sz w:val="18"/>
                <w:szCs w:val="18"/>
              </w:rPr>
            </w:pPr>
            <w:r w:rsidRPr="00194327">
              <w:rPr>
                <w:b/>
                <w:sz w:val="18"/>
                <w:szCs w:val="18"/>
              </w:rPr>
              <w:t>Řízení konáno na VŠ</w:t>
            </w:r>
          </w:p>
        </w:tc>
        <w:tc>
          <w:tcPr>
            <w:tcW w:w="632" w:type="dxa"/>
            <w:vMerge w:val="restart"/>
            <w:tcBorders>
              <w:left w:val="single" w:sz="12" w:space="0" w:color="auto"/>
            </w:tcBorders>
          </w:tcPr>
          <w:p w:rsidR="00A62615" w:rsidRPr="00194327" w:rsidRDefault="00A62615" w:rsidP="00E058EB">
            <w:pPr>
              <w:jc w:val="both"/>
              <w:rPr>
                <w:b/>
                <w:sz w:val="18"/>
                <w:szCs w:val="18"/>
              </w:rPr>
            </w:pPr>
          </w:p>
        </w:tc>
        <w:tc>
          <w:tcPr>
            <w:tcW w:w="693" w:type="dxa"/>
            <w:vMerge w:val="restart"/>
          </w:tcPr>
          <w:p w:rsidR="00A62615" w:rsidRPr="00194327" w:rsidRDefault="00A62615" w:rsidP="00E058EB">
            <w:pPr>
              <w:jc w:val="both"/>
              <w:rPr>
                <w:b/>
                <w:sz w:val="18"/>
                <w:szCs w:val="18"/>
              </w:rPr>
            </w:pPr>
          </w:p>
        </w:tc>
        <w:tc>
          <w:tcPr>
            <w:tcW w:w="694" w:type="dxa"/>
            <w:vMerge w:val="restart"/>
          </w:tcPr>
          <w:p w:rsidR="00A62615" w:rsidRPr="00194327" w:rsidRDefault="00A62615" w:rsidP="00E058EB">
            <w:pPr>
              <w:jc w:val="both"/>
              <w:rPr>
                <w:b/>
                <w:sz w:val="18"/>
                <w:szCs w:val="18"/>
              </w:rPr>
            </w:pPr>
          </w:p>
        </w:tc>
      </w:tr>
      <w:tr w:rsidR="00A62615" w:rsidTr="00E058EB">
        <w:trPr>
          <w:trHeight w:val="205"/>
        </w:trPr>
        <w:tc>
          <w:tcPr>
            <w:tcW w:w="3347" w:type="dxa"/>
            <w:gridSpan w:val="2"/>
          </w:tcPr>
          <w:p w:rsidR="00A62615" w:rsidRPr="00194327" w:rsidRDefault="00A62615" w:rsidP="00E058EB">
            <w:pPr>
              <w:jc w:val="both"/>
              <w:rPr>
                <w:sz w:val="18"/>
                <w:szCs w:val="18"/>
              </w:rPr>
            </w:pPr>
          </w:p>
        </w:tc>
        <w:tc>
          <w:tcPr>
            <w:tcW w:w="2245" w:type="dxa"/>
            <w:gridSpan w:val="2"/>
          </w:tcPr>
          <w:p w:rsidR="00A62615" w:rsidRPr="00194327" w:rsidRDefault="00A62615" w:rsidP="00E058EB">
            <w:pPr>
              <w:jc w:val="both"/>
              <w:rPr>
                <w:sz w:val="18"/>
                <w:szCs w:val="18"/>
              </w:rPr>
            </w:pPr>
          </w:p>
        </w:tc>
        <w:tc>
          <w:tcPr>
            <w:tcW w:w="2248" w:type="dxa"/>
            <w:gridSpan w:val="4"/>
            <w:tcBorders>
              <w:right w:val="single" w:sz="12" w:space="0" w:color="auto"/>
            </w:tcBorders>
          </w:tcPr>
          <w:p w:rsidR="00A62615" w:rsidRPr="00194327" w:rsidRDefault="00A62615" w:rsidP="00E058EB">
            <w:pPr>
              <w:jc w:val="both"/>
              <w:rPr>
                <w:sz w:val="18"/>
                <w:szCs w:val="18"/>
              </w:rPr>
            </w:pPr>
          </w:p>
        </w:tc>
        <w:tc>
          <w:tcPr>
            <w:tcW w:w="632" w:type="dxa"/>
            <w:vMerge/>
            <w:tcBorders>
              <w:left w:val="single" w:sz="12" w:space="0" w:color="auto"/>
            </w:tcBorders>
            <w:vAlign w:val="center"/>
          </w:tcPr>
          <w:p w:rsidR="00A62615" w:rsidRPr="00194327" w:rsidRDefault="00A62615" w:rsidP="00E058EB">
            <w:pPr>
              <w:rPr>
                <w:b/>
                <w:sz w:val="18"/>
                <w:szCs w:val="18"/>
              </w:rPr>
            </w:pPr>
          </w:p>
        </w:tc>
        <w:tc>
          <w:tcPr>
            <w:tcW w:w="693" w:type="dxa"/>
            <w:vMerge/>
            <w:vAlign w:val="center"/>
          </w:tcPr>
          <w:p w:rsidR="00A62615" w:rsidRPr="00194327" w:rsidRDefault="00A62615" w:rsidP="00E058EB">
            <w:pPr>
              <w:rPr>
                <w:b/>
                <w:sz w:val="18"/>
                <w:szCs w:val="18"/>
              </w:rPr>
            </w:pPr>
          </w:p>
        </w:tc>
        <w:tc>
          <w:tcPr>
            <w:tcW w:w="694" w:type="dxa"/>
            <w:vMerge/>
            <w:vAlign w:val="center"/>
          </w:tcPr>
          <w:p w:rsidR="00A62615" w:rsidRPr="00194327" w:rsidRDefault="00A62615" w:rsidP="00E058EB">
            <w:pPr>
              <w:rPr>
                <w:b/>
                <w:sz w:val="18"/>
                <w:szCs w:val="18"/>
              </w:rPr>
            </w:pPr>
          </w:p>
        </w:tc>
      </w:tr>
      <w:tr w:rsidR="00A62615" w:rsidTr="00E058EB">
        <w:tc>
          <w:tcPr>
            <w:tcW w:w="9859" w:type="dxa"/>
            <w:gridSpan w:val="11"/>
            <w:shd w:val="clear" w:color="auto" w:fill="F7CAAC"/>
          </w:tcPr>
          <w:p w:rsidR="00A62615" w:rsidRPr="00194327" w:rsidRDefault="00A62615" w:rsidP="00E058EB">
            <w:pPr>
              <w:jc w:val="both"/>
              <w:rPr>
                <w:b/>
                <w:sz w:val="18"/>
                <w:szCs w:val="18"/>
              </w:rPr>
            </w:pPr>
            <w:r w:rsidRPr="00194327">
              <w:rPr>
                <w:b/>
                <w:sz w:val="18"/>
                <w:szCs w:val="18"/>
              </w:rPr>
              <w:t xml:space="preserve">Přehled o nejvýznamnější publikační a další tvůrčí činnosti nebo další profesní činnosti u odborníků z praxe vztahující se k zabezpečovaným předmětům </w:t>
            </w:r>
          </w:p>
        </w:tc>
      </w:tr>
      <w:tr w:rsidR="00A62615" w:rsidTr="00A62615">
        <w:trPr>
          <w:trHeight w:val="2078"/>
        </w:trPr>
        <w:tc>
          <w:tcPr>
            <w:tcW w:w="9859" w:type="dxa"/>
            <w:gridSpan w:val="11"/>
          </w:tcPr>
          <w:p w:rsidR="00A62615" w:rsidRPr="007C3CDD" w:rsidRDefault="00A62615" w:rsidP="00E058EB">
            <w:pPr>
              <w:jc w:val="both"/>
              <w:rPr>
                <w:sz w:val="18"/>
                <w:szCs w:val="18"/>
              </w:rPr>
            </w:pPr>
            <w:r w:rsidRPr="007C3CDD">
              <w:rPr>
                <w:sz w:val="18"/>
                <w:szCs w:val="18"/>
              </w:rPr>
              <w:t>Kubík, J. (2012). Trends in Enviromental Management. Sborník na CD Proceedingsofthe 19th International Business Information Management Association. IBIMA, Barcelona, s. 1535 - 1540. ISBN 978-0-9821489-8-3</w:t>
            </w:r>
          </w:p>
          <w:p w:rsidR="00A62615" w:rsidRPr="007C3CDD" w:rsidRDefault="00A62615" w:rsidP="00E058EB">
            <w:pPr>
              <w:jc w:val="both"/>
              <w:rPr>
                <w:sz w:val="18"/>
                <w:szCs w:val="18"/>
              </w:rPr>
            </w:pPr>
            <w:r w:rsidRPr="007C3CDD">
              <w:rPr>
                <w:sz w:val="18"/>
                <w:szCs w:val="18"/>
              </w:rPr>
              <w:t xml:space="preserve">Kubík, J. (2014). Analýza konkurenčního prostředí jako nástroj strategického managementu. </w:t>
            </w:r>
            <w:r w:rsidRPr="007C3CDD">
              <w:rPr>
                <w:i/>
                <w:sz w:val="18"/>
                <w:szCs w:val="18"/>
              </w:rPr>
              <w:t>Trendy ekonomiky a managementu</w:t>
            </w:r>
            <w:r w:rsidRPr="007C3CDD">
              <w:rPr>
                <w:sz w:val="18"/>
                <w:szCs w:val="18"/>
              </w:rPr>
              <w:t>, ročník 8, č. 19, FP VUT Brno, s. 27 - 33. ISSN 1802-8527.</w:t>
            </w:r>
          </w:p>
          <w:p w:rsidR="00A62615" w:rsidRPr="007C3CDD" w:rsidRDefault="00A62615" w:rsidP="00E058EB">
            <w:pPr>
              <w:jc w:val="both"/>
              <w:textAlignment w:val="baseline"/>
              <w:rPr>
                <w:sz w:val="18"/>
                <w:szCs w:val="18"/>
              </w:rPr>
            </w:pPr>
            <w:r w:rsidRPr="007C3CDD">
              <w:rPr>
                <w:sz w:val="18"/>
                <w:szCs w:val="18"/>
                <w:lang w:val="en-US"/>
              </w:rPr>
              <w:t>Vránová, Š., &amp;</w:t>
            </w:r>
            <w:r>
              <w:rPr>
                <w:sz w:val="18"/>
                <w:szCs w:val="18"/>
                <w:lang w:val="en-US"/>
              </w:rPr>
              <w:t xml:space="preserve"> </w:t>
            </w:r>
            <w:r w:rsidRPr="007C3CDD">
              <w:rPr>
                <w:sz w:val="18"/>
                <w:szCs w:val="18"/>
                <w:lang w:val="en-US"/>
              </w:rPr>
              <w:t>Kubík, J. (2014).</w:t>
            </w:r>
            <w:r w:rsidRPr="007C3CDD">
              <w:rPr>
                <w:sz w:val="18"/>
                <w:szCs w:val="18"/>
              </w:rPr>
              <w:t xml:space="preserve"> </w:t>
            </w:r>
            <w:r w:rsidRPr="007C3CDD">
              <w:rPr>
                <w:i/>
                <w:sz w:val="18"/>
                <w:szCs w:val="18"/>
              </w:rPr>
              <w:t>Motivace učitelů - vysokoškolsky vzdělaných zaměstnanců v neřídících pozicích</w:t>
            </w:r>
            <w:r w:rsidRPr="007C3CDD">
              <w:rPr>
                <w:sz w:val="18"/>
                <w:szCs w:val="18"/>
              </w:rPr>
              <w:t>. Žilina: GEORG, 131 s. ISBN 978-80-8154-099-8. (spoluautorský podíl 50%)</w:t>
            </w:r>
          </w:p>
          <w:p w:rsidR="00A62615" w:rsidRPr="007C3CDD" w:rsidRDefault="00A62615" w:rsidP="00E058EB">
            <w:pPr>
              <w:jc w:val="both"/>
              <w:rPr>
                <w:sz w:val="18"/>
                <w:szCs w:val="18"/>
              </w:rPr>
            </w:pPr>
            <w:r w:rsidRPr="007C3CDD">
              <w:rPr>
                <w:sz w:val="18"/>
                <w:szCs w:val="18"/>
                <w:lang w:val="en-US"/>
              </w:rPr>
              <w:t>Smékalová, L., Hájek, O., Kubík, J. &amp; Škarka, M. (2016).</w:t>
            </w:r>
            <w:r w:rsidRPr="007C3CDD">
              <w:rPr>
                <w:sz w:val="18"/>
                <w:szCs w:val="18"/>
              </w:rPr>
              <w:t xml:space="preserve"> Management of European Projects by Czech and Slovak Enterpreneurs in Bíle - Biele Karpaty Euroregion. </w:t>
            </w:r>
            <w:r w:rsidRPr="007C3CDD">
              <w:rPr>
                <w:i/>
                <w:sz w:val="18"/>
                <w:szCs w:val="18"/>
              </w:rPr>
              <w:t>Economics and Sociology</w:t>
            </w:r>
            <w:r w:rsidRPr="007C3CDD">
              <w:rPr>
                <w:sz w:val="18"/>
                <w:szCs w:val="18"/>
              </w:rPr>
              <w:t>, 9 (1), s. 69 - 85. ISSN 2071-789X. (spoluautorský podíl 25%)</w:t>
            </w:r>
          </w:p>
          <w:p w:rsidR="00A62615" w:rsidRPr="00A62615" w:rsidRDefault="00A62615" w:rsidP="00A62615">
            <w:pPr>
              <w:jc w:val="both"/>
              <w:rPr>
                <w:sz w:val="18"/>
                <w:szCs w:val="18"/>
              </w:rPr>
            </w:pPr>
            <w:r>
              <w:rPr>
                <w:sz w:val="18"/>
                <w:szCs w:val="18"/>
              </w:rPr>
              <w:t>Kubík, J. (</w:t>
            </w:r>
            <w:r w:rsidRPr="007C3CDD">
              <w:rPr>
                <w:sz w:val="18"/>
                <w:szCs w:val="18"/>
              </w:rPr>
              <w:t xml:space="preserve">2016). Zlin Public Transport in Comparison with Cities of a simile Size in Czech Republic. </w:t>
            </w:r>
            <w:r w:rsidRPr="007C3CDD">
              <w:rPr>
                <w:i/>
                <w:sz w:val="18"/>
                <w:szCs w:val="18"/>
              </w:rPr>
              <w:t>Actual Problems of Economics</w:t>
            </w:r>
            <w:r w:rsidRPr="007C3CDD">
              <w:rPr>
                <w:sz w:val="18"/>
                <w:szCs w:val="18"/>
              </w:rPr>
              <w:t>, 17 (10), s. 218 - 227. ISSN 1993-6788.</w:t>
            </w:r>
          </w:p>
        </w:tc>
      </w:tr>
      <w:tr w:rsidR="00A62615" w:rsidTr="00E058EB">
        <w:trPr>
          <w:trHeight w:val="218"/>
        </w:trPr>
        <w:tc>
          <w:tcPr>
            <w:tcW w:w="9859" w:type="dxa"/>
            <w:gridSpan w:val="11"/>
            <w:shd w:val="clear" w:color="auto" w:fill="F7CAAC"/>
          </w:tcPr>
          <w:p w:rsidR="00A62615" w:rsidRPr="00194327" w:rsidRDefault="00A62615" w:rsidP="00E058EB">
            <w:pPr>
              <w:rPr>
                <w:b/>
                <w:sz w:val="18"/>
                <w:szCs w:val="18"/>
              </w:rPr>
            </w:pPr>
            <w:r w:rsidRPr="00194327">
              <w:rPr>
                <w:b/>
                <w:sz w:val="18"/>
                <w:szCs w:val="18"/>
              </w:rPr>
              <w:t>Působení v zahraničí</w:t>
            </w:r>
          </w:p>
        </w:tc>
      </w:tr>
      <w:tr w:rsidR="00A62615" w:rsidTr="00E058EB">
        <w:trPr>
          <w:trHeight w:val="565"/>
        </w:trPr>
        <w:tc>
          <w:tcPr>
            <w:tcW w:w="9859" w:type="dxa"/>
            <w:gridSpan w:val="11"/>
          </w:tcPr>
          <w:p w:rsidR="00A62615" w:rsidRPr="00194327" w:rsidRDefault="00A62615" w:rsidP="00E058EB">
            <w:pPr>
              <w:rPr>
                <w:b/>
                <w:sz w:val="18"/>
                <w:szCs w:val="18"/>
              </w:rPr>
            </w:pPr>
          </w:p>
        </w:tc>
      </w:tr>
      <w:tr w:rsidR="00A62615" w:rsidTr="00E058EB">
        <w:trPr>
          <w:cantSplit/>
          <w:trHeight w:val="470"/>
        </w:trPr>
        <w:tc>
          <w:tcPr>
            <w:tcW w:w="2518" w:type="dxa"/>
            <w:shd w:val="clear" w:color="auto" w:fill="F7CAAC"/>
          </w:tcPr>
          <w:p w:rsidR="00A62615" w:rsidRDefault="00A62615" w:rsidP="00E058EB">
            <w:pPr>
              <w:jc w:val="both"/>
              <w:rPr>
                <w:b/>
              </w:rPr>
            </w:pPr>
            <w:r>
              <w:rPr>
                <w:b/>
              </w:rPr>
              <w:t xml:space="preserve">Podpis </w:t>
            </w:r>
          </w:p>
        </w:tc>
        <w:tc>
          <w:tcPr>
            <w:tcW w:w="4536" w:type="dxa"/>
            <w:gridSpan w:val="5"/>
          </w:tcPr>
          <w:p w:rsidR="00A62615" w:rsidRDefault="00A62615" w:rsidP="00E058EB">
            <w:pPr>
              <w:jc w:val="both"/>
            </w:pPr>
            <w:r>
              <w:t>Josef Kubík v. r.</w:t>
            </w:r>
          </w:p>
        </w:tc>
        <w:tc>
          <w:tcPr>
            <w:tcW w:w="786" w:type="dxa"/>
            <w:gridSpan w:val="2"/>
            <w:shd w:val="clear" w:color="auto" w:fill="F7CAAC"/>
          </w:tcPr>
          <w:p w:rsidR="00A62615" w:rsidRDefault="00A62615" w:rsidP="00E058EB">
            <w:pPr>
              <w:jc w:val="both"/>
            </w:pPr>
            <w:r>
              <w:rPr>
                <w:b/>
              </w:rPr>
              <w:t>datum</w:t>
            </w:r>
          </w:p>
        </w:tc>
        <w:tc>
          <w:tcPr>
            <w:tcW w:w="2019" w:type="dxa"/>
            <w:gridSpan w:val="3"/>
          </w:tcPr>
          <w:p w:rsidR="00A62615" w:rsidRDefault="00F320F3" w:rsidP="00E058EB">
            <w:pPr>
              <w:jc w:val="both"/>
            </w:pPr>
            <w:r>
              <w:t>15. 6. 2018</w:t>
            </w:r>
          </w:p>
        </w:tc>
      </w:tr>
    </w:tbl>
    <w:p w:rsidR="00A62615" w:rsidRDefault="00A62615"/>
    <w:p w:rsidR="002A708A" w:rsidRDefault="00217533">
      <w:pPr>
        <w:spacing w:after="200" w:line="276" w:lineRule="auto"/>
      </w:pPr>
      <w:r>
        <w:br w:type="page"/>
      </w:r>
    </w:p>
    <w:tbl>
      <w:tblPr>
        <w:tblpPr w:leftFromText="141" w:rightFromText="141" w:vertAnchor="page" w:horzAnchor="margin" w:tblpY="1392"/>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08A" w:rsidRPr="007B43B4" w:rsidTr="002A708A">
        <w:tc>
          <w:tcPr>
            <w:tcW w:w="9859" w:type="dxa"/>
            <w:gridSpan w:val="11"/>
            <w:tcBorders>
              <w:bottom w:val="double" w:sz="4" w:space="0" w:color="auto"/>
            </w:tcBorders>
            <w:shd w:val="clear" w:color="auto" w:fill="BDD6EE"/>
          </w:tcPr>
          <w:p w:rsidR="002A708A" w:rsidRPr="007B43B4" w:rsidRDefault="002A708A" w:rsidP="002A708A">
            <w:pPr>
              <w:jc w:val="both"/>
              <w:rPr>
                <w:b/>
                <w:sz w:val="28"/>
              </w:rPr>
            </w:pPr>
            <w:r w:rsidRPr="007B43B4">
              <w:rPr>
                <w:b/>
                <w:sz w:val="28"/>
              </w:rPr>
              <w:lastRenderedPageBreak/>
              <w:t>C-I – Personální zabezpečení</w:t>
            </w:r>
          </w:p>
        </w:tc>
      </w:tr>
      <w:tr w:rsidR="002A708A" w:rsidRPr="007B43B4" w:rsidTr="002A708A">
        <w:tc>
          <w:tcPr>
            <w:tcW w:w="2518" w:type="dxa"/>
            <w:tcBorders>
              <w:top w:val="double" w:sz="4" w:space="0" w:color="auto"/>
            </w:tcBorders>
            <w:shd w:val="clear" w:color="auto" w:fill="F7CAAC"/>
          </w:tcPr>
          <w:p w:rsidR="002A708A" w:rsidRPr="007B43B4" w:rsidRDefault="002A708A" w:rsidP="002A708A">
            <w:pPr>
              <w:jc w:val="both"/>
              <w:rPr>
                <w:b/>
              </w:rPr>
            </w:pPr>
            <w:r w:rsidRPr="007B43B4">
              <w:rPr>
                <w:b/>
              </w:rPr>
              <w:t>Vysoká škola</w:t>
            </w:r>
          </w:p>
        </w:tc>
        <w:tc>
          <w:tcPr>
            <w:tcW w:w="7341" w:type="dxa"/>
            <w:gridSpan w:val="10"/>
          </w:tcPr>
          <w:p w:rsidR="002A708A" w:rsidRPr="007B43B4" w:rsidRDefault="002A708A" w:rsidP="002A708A">
            <w:pPr>
              <w:jc w:val="both"/>
            </w:pPr>
            <w:r w:rsidRPr="007B43B4">
              <w:t>Univerzita Tomáše Bati ve Zlíně</w:t>
            </w:r>
          </w:p>
        </w:tc>
      </w:tr>
      <w:tr w:rsidR="002A708A" w:rsidRPr="007B43B4" w:rsidTr="002A708A">
        <w:tc>
          <w:tcPr>
            <w:tcW w:w="2518" w:type="dxa"/>
            <w:shd w:val="clear" w:color="auto" w:fill="F7CAAC"/>
          </w:tcPr>
          <w:p w:rsidR="002A708A" w:rsidRPr="007B43B4" w:rsidRDefault="002A708A" w:rsidP="002A708A">
            <w:pPr>
              <w:jc w:val="both"/>
              <w:rPr>
                <w:b/>
              </w:rPr>
            </w:pPr>
            <w:r w:rsidRPr="007B43B4">
              <w:rPr>
                <w:b/>
              </w:rPr>
              <w:t>Součást vysoké školy</w:t>
            </w:r>
          </w:p>
        </w:tc>
        <w:tc>
          <w:tcPr>
            <w:tcW w:w="7341" w:type="dxa"/>
            <w:gridSpan w:val="10"/>
          </w:tcPr>
          <w:p w:rsidR="002A708A" w:rsidRPr="007B43B4" w:rsidRDefault="002A708A" w:rsidP="002A708A">
            <w:pPr>
              <w:jc w:val="both"/>
            </w:pPr>
            <w:r w:rsidRPr="007B43B4">
              <w:t>Fakulta humanitních studií</w:t>
            </w:r>
          </w:p>
        </w:tc>
      </w:tr>
      <w:tr w:rsidR="002A708A" w:rsidRPr="007B43B4" w:rsidTr="002A708A">
        <w:tc>
          <w:tcPr>
            <w:tcW w:w="2518" w:type="dxa"/>
            <w:shd w:val="clear" w:color="auto" w:fill="F7CAAC"/>
          </w:tcPr>
          <w:p w:rsidR="002A708A" w:rsidRPr="007B43B4" w:rsidRDefault="002A708A" w:rsidP="002A708A">
            <w:pPr>
              <w:jc w:val="both"/>
              <w:rPr>
                <w:b/>
              </w:rPr>
            </w:pPr>
            <w:r w:rsidRPr="007B43B4">
              <w:rPr>
                <w:b/>
              </w:rPr>
              <w:t>Název studijního programu</w:t>
            </w:r>
          </w:p>
        </w:tc>
        <w:tc>
          <w:tcPr>
            <w:tcW w:w="7341" w:type="dxa"/>
            <w:gridSpan w:val="10"/>
          </w:tcPr>
          <w:p w:rsidR="002A708A" w:rsidRPr="007B43B4" w:rsidRDefault="00396CE7" w:rsidP="002A708A">
            <w:pPr>
              <w:jc w:val="both"/>
            </w:pPr>
            <w:r>
              <w:t>Andragogika</w:t>
            </w:r>
          </w:p>
        </w:tc>
      </w:tr>
      <w:tr w:rsidR="002A708A" w:rsidRPr="007B43B4" w:rsidTr="002A708A">
        <w:tc>
          <w:tcPr>
            <w:tcW w:w="2518" w:type="dxa"/>
            <w:shd w:val="clear" w:color="auto" w:fill="F7CAAC"/>
          </w:tcPr>
          <w:p w:rsidR="002A708A" w:rsidRPr="007B43B4" w:rsidRDefault="002A708A" w:rsidP="002A708A">
            <w:pPr>
              <w:jc w:val="both"/>
              <w:rPr>
                <w:b/>
              </w:rPr>
            </w:pPr>
            <w:r w:rsidRPr="007B43B4">
              <w:rPr>
                <w:b/>
              </w:rPr>
              <w:t>Jméno a příjmení</w:t>
            </w:r>
          </w:p>
        </w:tc>
        <w:tc>
          <w:tcPr>
            <w:tcW w:w="4536" w:type="dxa"/>
            <w:gridSpan w:val="5"/>
          </w:tcPr>
          <w:p w:rsidR="002A708A" w:rsidRPr="007B43B4" w:rsidRDefault="002A708A" w:rsidP="002A708A">
            <w:pPr>
              <w:jc w:val="both"/>
            </w:pPr>
            <w:r>
              <w:t>Soňa Lemrová</w:t>
            </w:r>
          </w:p>
        </w:tc>
        <w:tc>
          <w:tcPr>
            <w:tcW w:w="709" w:type="dxa"/>
            <w:shd w:val="clear" w:color="auto" w:fill="F7CAAC"/>
          </w:tcPr>
          <w:p w:rsidR="002A708A" w:rsidRPr="007B43B4" w:rsidRDefault="002A708A" w:rsidP="002A708A">
            <w:pPr>
              <w:jc w:val="both"/>
              <w:rPr>
                <w:b/>
              </w:rPr>
            </w:pPr>
            <w:r w:rsidRPr="007B43B4">
              <w:rPr>
                <w:b/>
              </w:rPr>
              <w:t>Tituly</w:t>
            </w:r>
          </w:p>
        </w:tc>
        <w:tc>
          <w:tcPr>
            <w:tcW w:w="2096" w:type="dxa"/>
            <w:gridSpan w:val="4"/>
          </w:tcPr>
          <w:p w:rsidR="002A708A" w:rsidRPr="007B43B4" w:rsidRDefault="002A708A" w:rsidP="002A708A">
            <w:pPr>
              <w:jc w:val="both"/>
            </w:pPr>
            <w:r>
              <w:t>PhDr.</w:t>
            </w:r>
            <w:r w:rsidRPr="007B43B4">
              <w:t>, Ph.D.</w:t>
            </w:r>
          </w:p>
        </w:tc>
      </w:tr>
      <w:tr w:rsidR="002A708A" w:rsidRPr="007B43B4" w:rsidTr="002A708A">
        <w:tc>
          <w:tcPr>
            <w:tcW w:w="2518" w:type="dxa"/>
            <w:shd w:val="clear" w:color="auto" w:fill="F7CAAC"/>
          </w:tcPr>
          <w:p w:rsidR="002A708A" w:rsidRPr="007B43B4" w:rsidRDefault="002A708A" w:rsidP="002A708A">
            <w:pPr>
              <w:jc w:val="both"/>
              <w:rPr>
                <w:b/>
              </w:rPr>
            </w:pPr>
            <w:r w:rsidRPr="007B43B4">
              <w:rPr>
                <w:b/>
              </w:rPr>
              <w:t>Rok narození</w:t>
            </w:r>
          </w:p>
        </w:tc>
        <w:tc>
          <w:tcPr>
            <w:tcW w:w="829" w:type="dxa"/>
          </w:tcPr>
          <w:p w:rsidR="002A708A" w:rsidRPr="007B43B4" w:rsidRDefault="002A708A" w:rsidP="002A708A">
            <w:pPr>
              <w:jc w:val="both"/>
            </w:pPr>
            <w:r>
              <w:t>1965</w:t>
            </w:r>
          </w:p>
        </w:tc>
        <w:tc>
          <w:tcPr>
            <w:tcW w:w="1721" w:type="dxa"/>
            <w:shd w:val="clear" w:color="auto" w:fill="F7CAAC"/>
          </w:tcPr>
          <w:p w:rsidR="002A708A" w:rsidRPr="007B43B4" w:rsidRDefault="002A708A" w:rsidP="002A708A">
            <w:pPr>
              <w:jc w:val="both"/>
              <w:rPr>
                <w:b/>
              </w:rPr>
            </w:pPr>
            <w:r w:rsidRPr="007B43B4">
              <w:rPr>
                <w:b/>
              </w:rPr>
              <w:t>typ vztahu k VŠ</w:t>
            </w:r>
          </w:p>
        </w:tc>
        <w:tc>
          <w:tcPr>
            <w:tcW w:w="992" w:type="dxa"/>
            <w:gridSpan w:val="2"/>
          </w:tcPr>
          <w:p w:rsidR="002A708A" w:rsidRPr="007B43B4" w:rsidRDefault="002A708A" w:rsidP="002A708A">
            <w:pPr>
              <w:jc w:val="both"/>
            </w:pPr>
            <w:r w:rsidRPr="007B43B4">
              <w:t>pp</w:t>
            </w:r>
          </w:p>
        </w:tc>
        <w:tc>
          <w:tcPr>
            <w:tcW w:w="994" w:type="dxa"/>
            <w:shd w:val="clear" w:color="auto" w:fill="F7CAAC"/>
          </w:tcPr>
          <w:p w:rsidR="002A708A" w:rsidRPr="007B43B4" w:rsidRDefault="002A708A" w:rsidP="002A708A">
            <w:pPr>
              <w:jc w:val="both"/>
              <w:rPr>
                <w:b/>
              </w:rPr>
            </w:pPr>
            <w:r w:rsidRPr="007B43B4">
              <w:rPr>
                <w:b/>
              </w:rPr>
              <w:t>rozsah</w:t>
            </w:r>
          </w:p>
        </w:tc>
        <w:tc>
          <w:tcPr>
            <w:tcW w:w="709" w:type="dxa"/>
          </w:tcPr>
          <w:p w:rsidR="002A708A" w:rsidRPr="007B43B4" w:rsidRDefault="002A708A" w:rsidP="002A708A">
            <w:pPr>
              <w:jc w:val="both"/>
            </w:pPr>
            <w:r>
              <w:t>2</w:t>
            </w:r>
            <w:r w:rsidRPr="007B43B4">
              <w:t>0</w:t>
            </w:r>
          </w:p>
        </w:tc>
        <w:tc>
          <w:tcPr>
            <w:tcW w:w="709" w:type="dxa"/>
            <w:gridSpan w:val="2"/>
            <w:shd w:val="clear" w:color="auto" w:fill="F7CAAC"/>
          </w:tcPr>
          <w:p w:rsidR="002A708A" w:rsidRPr="007B43B4" w:rsidRDefault="002A708A" w:rsidP="002A708A">
            <w:pPr>
              <w:jc w:val="both"/>
              <w:rPr>
                <w:b/>
              </w:rPr>
            </w:pPr>
            <w:r w:rsidRPr="007B43B4">
              <w:rPr>
                <w:b/>
              </w:rPr>
              <w:t>do kdy</w:t>
            </w:r>
          </w:p>
        </w:tc>
        <w:tc>
          <w:tcPr>
            <w:tcW w:w="1387" w:type="dxa"/>
            <w:gridSpan w:val="2"/>
          </w:tcPr>
          <w:p w:rsidR="002A708A" w:rsidRPr="007B43B4" w:rsidRDefault="002A708A" w:rsidP="002A708A">
            <w:pPr>
              <w:jc w:val="both"/>
            </w:pPr>
            <w:r>
              <w:t>1/2020</w:t>
            </w:r>
          </w:p>
        </w:tc>
      </w:tr>
      <w:tr w:rsidR="002A708A" w:rsidRPr="007B43B4" w:rsidTr="002A708A">
        <w:tc>
          <w:tcPr>
            <w:tcW w:w="5068" w:type="dxa"/>
            <w:gridSpan w:val="3"/>
            <w:shd w:val="clear" w:color="auto" w:fill="F7CAAC"/>
          </w:tcPr>
          <w:p w:rsidR="002A708A" w:rsidRPr="007B43B4" w:rsidRDefault="002A708A" w:rsidP="002A708A">
            <w:pPr>
              <w:jc w:val="both"/>
              <w:rPr>
                <w:b/>
              </w:rPr>
            </w:pPr>
            <w:r w:rsidRPr="007B43B4">
              <w:rPr>
                <w:b/>
              </w:rPr>
              <w:t>Typ vztahu na součásti VŠ, která uskutečňuje st. program</w:t>
            </w:r>
          </w:p>
        </w:tc>
        <w:tc>
          <w:tcPr>
            <w:tcW w:w="992" w:type="dxa"/>
            <w:gridSpan w:val="2"/>
          </w:tcPr>
          <w:p w:rsidR="002A708A" w:rsidRPr="007B43B4" w:rsidRDefault="002A708A" w:rsidP="002A708A">
            <w:pPr>
              <w:jc w:val="both"/>
            </w:pPr>
            <w:r w:rsidRPr="007B43B4">
              <w:t>pp</w:t>
            </w:r>
          </w:p>
        </w:tc>
        <w:tc>
          <w:tcPr>
            <w:tcW w:w="994" w:type="dxa"/>
            <w:shd w:val="clear" w:color="auto" w:fill="F7CAAC"/>
          </w:tcPr>
          <w:p w:rsidR="002A708A" w:rsidRPr="007B43B4" w:rsidRDefault="002A708A" w:rsidP="002A708A">
            <w:pPr>
              <w:jc w:val="both"/>
              <w:rPr>
                <w:b/>
              </w:rPr>
            </w:pPr>
            <w:r w:rsidRPr="007B43B4">
              <w:rPr>
                <w:b/>
              </w:rPr>
              <w:t>rozsah</w:t>
            </w:r>
          </w:p>
        </w:tc>
        <w:tc>
          <w:tcPr>
            <w:tcW w:w="709" w:type="dxa"/>
          </w:tcPr>
          <w:p w:rsidR="002A708A" w:rsidRPr="007B43B4" w:rsidRDefault="002A708A" w:rsidP="002A708A">
            <w:pPr>
              <w:jc w:val="both"/>
            </w:pPr>
            <w:r>
              <w:t>2</w:t>
            </w:r>
            <w:r w:rsidRPr="007B43B4">
              <w:t>0</w:t>
            </w:r>
          </w:p>
        </w:tc>
        <w:tc>
          <w:tcPr>
            <w:tcW w:w="709" w:type="dxa"/>
            <w:gridSpan w:val="2"/>
            <w:shd w:val="clear" w:color="auto" w:fill="F7CAAC"/>
          </w:tcPr>
          <w:p w:rsidR="002A708A" w:rsidRPr="007B43B4" w:rsidRDefault="002A708A" w:rsidP="002A708A">
            <w:pPr>
              <w:jc w:val="both"/>
              <w:rPr>
                <w:b/>
              </w:rPr>
            </w:pPr>
            <w:r w:rsidRPr="007B43B4">
              <w:rPr>
                <w:b/>
              </w:rPr>
              <w:t>do kdy</w:t>
            </w:r>
          </w:p>
        </w:tc>
        <w:tc>
          <w:tcPr>
            <w:tcW w:w="1387" w:type="dxa"/>
            <w:gridSpan w:val="2"/>
          </w:tcPr>
          <w:p w:rsidR="002A708A" w:rsidRPr="007B43B4" w:rsidRDefault="002A708A" w:rsidP="002A708A">
            <w:pPr>
              <w:jc w:val="both"/>
            </w:pPr>
            <w:r>
              <w:t>1/2020</w:t>
            </w:r>
          </w:p>
        </w:tc>
      </w:tr>
      <w:tr w:rsidR="002A708A" w:rsidRPr="007B43B4" w:rsidTr="002A708A">
        <w:tc>
          <w:tcPr>
            <w:tcW w:w="6060" w:type="dxa"/>
            <w:gridSpan w:val="5"/>
            <w:shd w:val="clear" w:color="auto" w:fill="F7CAAC"/>
          </w:tcPr>
          <w:p w:rsidR="002A708A" w:rsidRPr="007B43B4" w:rsidRDefault="002A708A" w:rsidP="002A708A">
            <w:pPr>
              <w:jc w:val="both"/>
            </w:pPr>
            <w:r w:rsidRPr="007B43B4">
              <w:rPr>
                <w:b/>
              </w:rPr>
              <w:t>Další současná působení jako akademický pracovník na jiných VŠ</w:t>
            </w:r>
          </w:p>
        </w:tc>
        <w:tc>
          <w:tcPr>
            <w:tcW w:w="1703" w:type="dxa"/>
            <w:gridSpan w:val="2"/>
            <w:shd w:val="clear" w:color="auto" w:fill="F7CAAC"/>
          </w:tcPr>
          <w:p w:rsidR="002A708A" w:rsidRPr="007B43B4" w:rsidRDefault="002A708A" w:rsidP="002A708A">
            <w:pPr>
              <w:jc w:val="both"/>
              <w:rPr>
                <w:b/>
              </w:rPr>
            </w:pPr>
            <w:r w:rsidRPr="007B43B4">
              <w:rPr>
                <w:b/>
              </w:rPr>
              <w:t xml:space="preserve">typ prac. </w:t>
            </w:r>
            <w:proofErr w:type="gramStart"/>
            <w:r w:rsidRPr="007B43B4">
              <w:rPr>
                <w:b/>
              </w:rPr>
              <w:t>vztahu</w:t>
            </w:r>
            <w:proofErr w:type="gramEnd"/>
          </w:p>
        </w:tc>
        <w:tc>
          <w:tcPr>
            <w:tcW w:w="2096" w:type="dxa"/>
            <w:gridSpan w:val="4"/>
            <w:shd w:val="clear" w:color="auto" w:fill="F7CAAC"/>
          </w:tcPr>
          <w:p w:rsidR="002A708A" w:rsidRPr="007B43B4" w:rsidRDefault="002A708A" w:rsidP="002A708A">
            <w:pPr>
              <w:jc w:val="both"/>
              <w:rPr>
                <w:b/>
              </w:rPr>
            </w:pPr>
            <w:r w:rsidRPr="007B43B4">
              <w:rPr>
                <w:b/>
              </w:rPr>
              <w:t>rozsah</w:t>
            </w:r>
          </w:p>
        </w:tc>
      </w:tr>
      <w:tr w:rsidR="002A708A" w:rsidRPr="007B43B4" w:rsidTr="002A708A">
        <w:tc>
          <w:tcPr>
            <w:tcW w:w="6060" w:type="dxa"/>
            <w:gridSpan w:val="5"/>
          </w:tcPr>
          <w:p w:rsidR="002A708A" w:rsidRPr="007B43B4" w:rsidRDefault="002A708A" w:rsidP="002A708A">
            <w:pPr>
              <w:jc w:val="both"/>
            </w:pPr>
            <w:r>
              <w:t>PdF UP v Olomouci</w:t>
            </w:r>
          </w:p>
        </w:tc>
        <w:tc>
          <w:tcPr>
            <w:tcW w:w="1703" w:type="dxa"/>
            <w:gridSpan w:val="2"/>
          </w:tcPr>
          <w:p w:rsidR="002A708A" w:rsidRPr="007B43B4" w:rsidRDefault="002A708A" w:rsidP="002A708A">
            <w:pPr>
              <w:jc w:val="both"/>
            </w:pPr>
            <w:r>
              <w:t>pp</w:t>
            </w:r>
          </w:p>
        </w:tc>
        <w:tc>
          <w:tcPr>
            <w:tcW w:w="2096" w:type="dxa"/>
            <w:gridSpan w:val="4"/>
          </w:tcPr>
          <w:p w:rsidR="002A708A" w:rsidRPr="007B43B4" w:rsidRDefault="002A708A" w:rsidP="002A708A">
            <w:pPr>
              <w:jc w:val="both"/>
            </w:pPr>
            <w:r>
              <w:t>20 hodin/týden</w:t>
            </w:r>
          </w:p>
        </w:tc>
      </w:tr>
      <w:tr w:rsidR="002A708A" w:rsidRPr="007B43B4" w:rsidTr="002A708A">
        <w:tc>
          <w:tcPr>
            <w:tcW w:w="6060" w:type="dxa"/>
            <w:gridSpan w:val="5"/>
          </w:tcPr>
          <w:p w:rsidR="002A708A" w:rsidRPr="007B43B4" w:rsidRDefault="002A708A" w:rsidP="002A708A">
            <w:pPr>
              <w:jc w:val="both"/>
            </w:pPr>
          </w:p>
        </w:tc>
        <w:tc>
          <w:tcPr>
            <w:tcW w:w="1703" w:type="dxa"/>
            <w:gridSpan w:val="2"/>
          </w:tcPr>
          <w:p w:rsidR="002A708A" w:rsidRPr="007B43B4" w:rsidRDefault="002A708A" w:rsidP="002A708A">
            <w:pPr>
              <w:jc w:val="both"/>
            </w:pPr>
          </w:p>
        </w:tc>
        <w:tc>
          <w:tcPr>
            <w:tcW w:w="2096" w:type="dxa"/>
            <w:gridSpan w:val="4"/>
          </w:tcPr>
          <w:p w:rsidR="002A708A" w:rsidRPr="007B43B4" w:rsidRDefault="002A708A" w:rsidP="002A708A">
            <w:pPr>
              <w:jc w:val="both"/>
            </w:pPr>
          </w:p>
        </w:tc>
      </w:tr>
      <w:tr w:rsidR="002A708A" w:rsidRPr="007B43B4" w:rsidTr="002A708A">
        <w:tc>
          <w:tcPr>
            <w:tcW w:w="9859" w:type="dxa"/>
            <w:gridSpan w:val="11"/>
            <w:shd w:val="clear" w:color="auto" w:fill="F7CAAC"/>
          </w:tcPr>
          <w:p w:rsidR="002A708A" w:rsidRPr="007B43B4" w:rsidRDefault="002A708A" w:rsidP="002A708A">
            <w:pPr>
              <w:jc w:val="both"/>
            </w:pPr>
            <w:r w:rsidRPr="007B43B4">
              <w:rPr>
                <w:b/>
              </w:rPr>
              <w:t>Předměty příslušného studijního programu a způsob zapojení do jejich výuky, příp. další zapojení do uskutečňování studijního programu</w:t>
            </w:r>
          </w:p>
        </w:tc>
      </w:tr>
      <w:tr w:rsidR="002A708A" w:rsidRPr="007B43B4" w:rsidTr="002A708A">
        <w:trPr>
          <w:trHeight w:val="330"/>
        </w:trPr>
        <w:tc>
          <w:tcPr>
            <w:tcW w:w="9859" w:type="dxa"/>
            <w:gridSpan w:val="11"/>
            <w:tcBorders>
              <w:top w:val="nil"/>
            </w:tcBorders>
          </w:tcPr>
          <w:p w:rsidR="002A708A" w:rsidRPr="007B43B4" w:rsidRDefault="002A708A" w:rsidP="002A708A">
            <w:pPr>
              <w:jc w:val="both"/>
            </w:pPr>
            <w:r>
              <w:t>Základy psychologie (garant, přednášející), Vývojová psychologie (garant)</w:t>
            </w:r>
          </w:p>
        </w:tc>
      </w:tr>
      <w:tr w:rsidR="002A708A" w:rsidRPr="007B43B4" w:rsidTr="002A708A">
        <w:tc>
          <w:tcPr>
            <w:tcW w:w="9859" w:type="dxa"/>
            <w:gridSpan w:val="11"/>
            <w:shd w:val="clear" w:color="auto" w:fill="F7CAAC"/>
          </w:tcPr>
          <w:p w:rsidR="002A708A" w:rsidRPr="007B43B4" w:rsidRDefault="002A708A" w:rsidP="002A708A">
            <w:pPr>
              <w:jc w:val="both"/>
            </w:pPr>
            <w:r w:rsidRPr="007B43B4">
              <w:rPr>
                <w:b/>
              </w:rPr>
              <w:t xml:space="preserve">Údaje o vzdělání na VŠ </w:t>
            </w:r>
          </w:p>
        </w:tc>
      </w:tr>
      <w:tr w:rsidR="002A708A" w:rsidRPr="007B43B4" w:rsidTr="002A708A">
        <w:trPr>
          <w:trHeight w:val="307"/>
        </w:trPr>
        <w:tc>
          <w:tcPr>
            <w:tcW w:w="9859" w:type="dxa"/>
            <w:gridSpan w:val="11"/>
          </w:tcPr>
          <w:p w:rsidR="002A708A" w:rsidRPr="002717C9" w:rsidRDefault="002A708A" w:rsidP="002A708A">
            <w:pPr>
              <w:pStyle w:val="Zkladntext"/>
              <w:rPr>
                <w:sz w:val="20"/>
              </w:rPr>
            </w:pPr>
            <w:r>
              <w:rPr>
                <w:sz w:val="20"/>
              </w:rPr>
              <w:t>Psychologie, 2002, UP v olomouci, FF (PhDr.)</w:t>
            </w:r>
          </w:p>
          <w:p w:rsidR="002A708A" w:rsidRPr="00B111F0" w:rsidRDefault="002A708A" w:rsidP="002A708A">
            <w:pPr>
              <w:pStyle w:val="Zkladntext"/>
              <w:rPr>
                <w:sz w:val="20"/>
              </w:rPr>
            </w:pPr>
            <w:r>
              <w:rPr>
                <w:sz w:val="20"/>
              </w:rPr>
              <w:t>Psychologie, 2005, UP v olomouci, FF (Ph.D.)</w:t>
            </w:r>
          </w:p>
        </w:tc>
      </w:tr>
      <w:tr w:rsidR="002A708A" w:rsidRPr="007B43B4" w:rsidTr="002A708A">
        <w:tc>
          <w:tcPr>
            <w:tcW w:w="9859" w:type="dxa"/>
            <w:gridSpan w:val="11"/>
            <w:shd w:val="clear" w:color="auto" w:fill="F7CAAC"/>
          </w:tcPr>
          <w:p w:rsidR="002A708A" w:rsidRPr="007B43B4" w:rsidRDefault="002A708A" w:rsidP="002A708A">
            <w:pPr>
              <w:jc w:val="both"/>
              <w:rPr>
                <w:b/>
              </w:rPr>
            </w:pPr>
            <w:r w:rsidRPr="007B43B4">
              <w:rPr>
                <w:b/>
              </w:rPr>
              <w:t>Údaje o odborném působení od absolvování VŠ</w:t>
            </w:r>
          </w:p>
        </w:tc>
      </w:tr>
      <w:tr w:rsidR="002A708A" w:rsidRPr="007B43B4" w:rsidTr="002A708A">
        <w:trPr>
          <w:trHeight w:val="284"/>
        </w:trPr>
        <w:tc>
          <w:tcPr>
            <w:tcW w:w="9859" w:type="dxa"/>
            <w:gridSpan w:val="11"/>
          </w:tcPr>
          <w:p w:rsidR="002A708A" w:rsidRPr="004B4BAD" w:rsidRDefault="002A708A" w:rsidP="002A708A">
            <w:pPr>
              <w:pStyle w:val="Zkladntext"/>
              <w:rPr>
                <w:sz w:val="20"/>
              </w:rPr>
            </w:pPr>
            <w:r w:rsidRPr="004B4BAD">
              <w:rPr>
                <w:sz w:val="20"/>
              </w:rPr>
              <w:t xml:space="preserve">FF </w:t>
            </w:r>
            <w:r>
              <w:rPr>
                <w:sz w:val="20"/>
              </w:rPr>
              <w:t>UP v Olomouci, Katedra psychologie,</w:t>
            </w:r>
            <w:r w:rsidRPr="004B4BAD">
              <w:rPr>
                <w:sz w:val="20"/>
              </w:rPr>
              <w:t xml:space="preserve"> odborný asistent</w:t>
            </w:r>
            <w:r>
              <w:rPr>
                <w:sz w:val="20"/>
              </w:rPr>
              <w:t xml:space="preserve"> 12 let</w:t>
            </w:r>
          </w:p>
          <w:p w:rsidR="002A708A" w:rsidRPr="004B4BAD" w:rsidRDefault="002A708A" w:rsidP="002A708A">
            <w:pPr>
              <w:pStyle w:val="Zkladntext"/>
              <w:rPr>
                <w:sz w:val="20"/>
              </w:rPr>
            </w:pPr>
            <w:r>
              <w:rPr>
                <w:sz w:val="20"/>
              </w:rPr>
              <w:t>PdF UP</w:t>
            </w:r>
            <w:r w:rsidRPr="004B4BAD">
              <w:rPr>
                <w:sz w:val="20"/>
              </w:rPr>
              <w:t xml:space="preserve"> v Olomouci Katedra psychologie a patopsychologie PedF</w:t>
            </w:r>
            <w:r>
              <w:rPr>
                <w:sz w:val="20"/>
              </w:rPr>
              <w:t>,</w:t>
            </w:r>
            <w:r w:rsidRPr="004B4BAD">
              <w:rPr>
                <w:sz w:val="20"/>
              </w:rPr>
              <w:t xml:space="preserve"> odborný asistent</w:t>
            </w:r>
            <w:r>
              <w:rPr>
                <w:sz w:val="20"/>
              </w:rPr>
              <w:t xml:space="preserve"> 3 roky</w:t>
            </w:r>
          </w:p>
          <w:p w:rsidR="002A708A" w:rsidRDefault="002A708A" w:rsidP="002A708A">
            <w:pPr>
              <w:pStyle w:val="Zkladntext"/>
              <w:rPr>
                <w:sz w:val="20"/>
              </w:rPr>
            </w:pPr>
            <w:r>
              <w:rPr>
                <w:sz w:val="20"/>
              </w:rPr>
              <w:t>ZŠ Sumperk, školní psycholog 4 roky</w:t>
            </w:r>
          </w:p>
          <w:p w:rsidR="002A708A" w:rsidRPr="004B4BAD" w:rsidRDefault="002A708A" w:rsidP="002A708A">
            <w:pPr>
              <w:pStyle w:val="Zkladntext"/>
              <w:rPr>
                <w:sz w:val="20"/>
              </w:rPr>
            </w:pPr>
            <w:r w:rsidRPr="004B4BAD">
              <w:rPr>
                <w:sz w:val="20"/>
              </w:rPr>
              <w:t>2000 absolvování kurzu „Ostrov rodiny“ – integrující přístup pro práci s rodinou; PhDr. Z. Rieger</w:t>
            </w:r>
          </w:p>
          <w:p w:rsidR="002A708A" w:rsidRPr="004B4BAD" w:rsidRDefault="002A708A" w:rsidP="002A708A">
            <w:pPr>
              <w:pStyle w:val="Zkladntext"/>
              <w:rPr>
                <w:sz w:val="20"/>
              </w:rPr>
            </w:pPr>
            <w:r>
              <w:rPr>
                <w:sz w:val="20"/>
              </w:rPr>
              <w:t xml:space="preserve">2002 absolvování </w:t>
            </w:r>
            <w:r w:rsidRPr="004B4BAD">
              <w:rPr>
                <w:sz w:val="20"/>
              </w:rPr>
              <w:t>tříletého kurzu – Komunikační výcvik – u prof.. Zbyňka Vybírala.</w:t>
            </w:r>
          </w:p>
          <w:p w:rsidR="002A708A" w:rsidRPr="007B43B4" w:rsidRDefault="002A708A" w:rsidP="002A708A">
            <w:pPr>
              <w:pStyle w:val="Zkladntext"/>
              <w:rPr>
                <w:sz w:val="20"/>
              </w:rPr>
            </w:pPr>
            <w:r w:rsidRPr="004B4BAD">
              <w:rPr>
                <w:sz w:val="20"/>
              </w:rPr>
              <w:t xml:space="preserve">2014-dosud Kurz KBT (akreditovaný 5-ti letý psycho-terapeut. </w:t>
            </w:r>
            <w:proofErr w:type="gramStart"/>
            <w:r w:rsidRPr="004B4BAD">
              <w:rPr>
                <w:sz w:val="20"/>
              </w:rPr>
              <w:t>výcvik</w:t>
            </w:r>
            <w:proofErr w:type="gramEnd"/>
            <w:r w:rsidRPr="004B4BAD">
              <w:rPr>
                <w:sz w:val="20"/>
              </w:rPr>
              <w:t>)</w:t>
            </w:r>
          </w:p>
        </w:tc>
      </w:tr>
      <w:tr w:rsidR="002A708A" w:rsidRPr="007B43B4" w:rsidTr="002A708A">
        <w:trPr>
          <w:trHeight w:val="250"/>
        </w:trPr>
        <w:tc>
          <w:tcPr>
            <w:tcW w:w="9859" w:type="dxa"/>
            <w:gridSpan w:val="11"/>
            <w:shd w:val="clear" w:color="auto" w:fill="F7CAAC"/>
          </w:tcPr>
          <w:p w:rsidR="002A708A" w:rsidRPr="007B43B4" w:rsidRDefault="002A708A" w:rsidP="002A708A">
            <w:pPr>
              <w:jc w:val="both"/>
            </w:pPr>
            <w:r w:rsidRPr="007B43B4">
              <w:rPr>
                <w:b/>
              </w:rPr>
              <w:t>Zkušenosti s vedením kvalifikačních a rigorózních prací</w:t>
            </w:r>
          </w:p>
        </w:tc>
      </w:tr>
      <w:tr w:rsidR="002A708A" w:rsidRPr="007B43B4" w:rsidTr="002A708A">
        <w:trPr>
          <w:trHeight w:val="337"/>
        </w:trPr>
        <w:tc>
          <w:tcPr>
            <w:tcW w:w="9859" w:type="dxa"/>
            <w:gridSpan w:val="11"/>
          </w:tcPr>
          <w:p w:rsidR="002A708A" w:rsidRPr="007B43B4" w:rsidRDefault="002A708A" w:rsidP="002A708A">
            <w:pPr>
              <w:jc w:val="both"/>
            </w:pPr>
            <w:r>
              <w:t>Vedených a obhájených Bc a DP na UP Olomouc 66, rozpracovaných 18</w:t>
            </w:r>
          </w:p>
        </w:tc>
      </w:tr>
      <w:tr w:rsidR="002A708A" w:rsidRPr="007B43B4" w:rsidTr="002A708A">
        <w:trPr>
          <w:cantSplit/>
        </w:trPr>
        <w:tc>
          <w:tcPr>
            <w:tcW w:w="3347" w:type="dxa"/>
            <w:gridSpan w:val="2"/>
            <w:tcBorders>
              <w:top w:val="single" w:sz="12" w:space="0" w:color="auto"/>
            </w:tcBorders>
            <w:shd w:val="clear" w:color="auto" w:fill="F7CAAC"/>
          </w:tcPr>
          <w:p w:rsidR="002A708A" w:rsidRPr="007B43B4" w:rsidRDefault="002A708A" w:rsidP="002A708A">
            <w:pPr>
              <w:jc w:val="both"/>
            </w:pPr>
            <w:r w:rsidRPr="007B43B4">
              <w:rPr>
                <w:b/>
              </w:rPr>
              <w:t xml:space="preserve">Obor habilitačního řízení </w:t>
            </w:r>
          </w:p>
        </w:tc>
        <w:tc>
          <w:tcPr>
            <w:tcW w:w="2245" w:type="dxa"/>
            <w:gridSpan w:val="2"/>
            <w:tcBorders>
              <w:top w:val="single" w:sz="12" w:space="0" w:color="auto"/>
            </w:tcBorders>
            <w:shd w:val="clear" w:color="auto" w:fill="F7CAAC"/>
          </w:tcPr>
          <w:p w:rsidR="002A708A" w:rsidRPr="007B43B4" w:rsidRDefault="002A708A" w:rsidP="002A708A">
            <w:pPr>
              <w:jc w:val="both"/>
            </w:pPr>
            <w:r w:rsidRPr="007B43B4">
              <w:rPr>
                <w:b/>
              </w:rPr>
              <w:t>Rok udělení hodnosti</w:t>
            </w:r>
          </w:p>
        </w:tc>
        <w:tc>
          <w:tcPr>
            <w:tcW w:w="2248" w:type="dxa"/>
            <w:gridSpan w:val="4"/>
            <w:tcBorders>
              <w:top w:val="single" w:sz="12" w:space="0" w:color="auto"/>
              <w:right w:val="single" w:sz="12" w:space="0" w:color="auto"/>
            </w:tcBorders>
            <w:shd w:val="clear" w:color="auto" w:fill="F7CAAC"/>
          </w:tcPr>
          <w:p w:rsidR="002A708A" w:rsidRPr="007B43B4" w:rsidRDefault="002A708A" w:rsidP="002A708A">
            <w:pPr>
              <w:jc w:val="both"/>
            </w:pPr>
            <w:r w:rsidRPr="007B43B4">
              <w:rPr>
                <w:b/>
              </w:rPr>
              <w:t>Řízení konáno na VŠ</w:t>
            </w:r>
          </w:p>
        </w:tc>
        <w:tc>
          <w:tcPr>
            <w:tcW w:w="2019" w:type="dxa"/>
            <w:gridSpan w:val="3"/>
            <w:tcBorders>
              <w:top w:val="single" w:sz="12" w:space="0" w:color="auto"/>
              <w:left w:val="single" w:sz="12" w:space="0" w:color="auto"/>
            </w:tcBorders>
            <w:shd w:val="clear" w:color="auto" w:fill="F7CAAC"/>
          </w:tcPr>
          <w:p w:rsidR="002A708A" w:rsidRPr="007B43B4" w:rsidRDefault="002A708A" w:rsidP="002A708A">
            <w:pPr>
              <w:jc w:val="both"/>
              <w:rPr>
                <w:b/>
              </w:rPr>
            </w:pPr>
            <w:r w:rsidRPr="007B43B4">
              <w:rPr>
                <w:b/>
              </w:rPr>
              <w:t>Ohlasy publikací</w:t>
            </w:r>
          </w:p>
        </w:tc>
      </w:tr>
      <w:tr w:rsidR="002A708A" w:rsidRPr="007B43B4" w:rsidTr="002A708A">
        <w:trPr>
          <w:cantSplit/>
        </w:trPr>
        <w:tc>
          <w:tcPr>
            <w:tcW w:w="3347" w:type="dxa"/>
            <w:gridSpan w:val="2"/>
          </w:tcPr>
          <w:p w:rsidR="002A708A" w:rsidRPr="007B43B4" w:rsidRDefault="002A708A" w:rsidP="002A708A">
            <w:pPr>
              <w:jc w:val="both"/>
            </w:pPr>
          </w:p>
        </w:tc>
        <w:tc>
          <w:tcPr>
            <w:tcW w:w="2245" w:type="dxa"/>
            <w:gridSpan w:val="2"/>
          </w:tcPr>
          <w:p w:rsidR="002A708A" w:rsidRPr="007B43B4" w:rsidRDefault="002A708A" w:rsidP="002A708A">
            <w:pPr>
              <w:jc w:val="both"/>
            </w:pPr>
            <w:r>
              <w:t xml:space="preserve"> </w:t>
            </w:r>
          </w:p>
        </w:tc>
        <w:tc>
          <w:tcPr>
            <w:tcW w:w="2248" w:type="dxa"/>
            <w:gridSpan w:val="4"/>
            <w:tcBorders>
              <w:right w:val="single" w:sz="12" w:space="0" w:color="auto"/>
            </w:tcBorders>
          </w:tcPr>
          <w:p w:rsidR="002A708A" w:rsidRPr="007B43B4" w:rsidRDefault="002A708A" w:rsidP="002A708A">
            <w:pPr>
              <w:jc w:val="both"/>
            </w:pPr>
          </w:p>
        </w:tc>
        <w:tc>
          <w:tcPr>
            <w:tcW w:w="632" w:type="dxa"/>
            <w:tcBorders>
              <w:left w:val="single" w:sz="12" w:space="0" w:color="auto"/>
            </w:tcBorders>
            <w:shd w:val="clear" w:color="auto" w:fill="F7CAAC"/>
          </w:tcPr>
          <w:p w:rsidR="002A708A" w:rsidRPr="007B43B4" w:rsidRDefault="002A708A" w:rsidP="002A708A">
            <w:pPr>
              <w:jc w:val="both"/>
            </w:pPr>
            <w:r w:rsidRPr="007B43B4">
              <w:rPr>
                <w:b/>
              </w:rPr>
              <w:t>WOS</w:t>
            </w:r>
          </w:p>
        </w:tc>
        <w:tc>
          <w:tcPr>
            <w:tcW w:w="693" w:type="dxa"/>
            <w:shd w:val="clear" w:color="auto" w:fill="F7CAAC"/>
          </w:tcPr>
          <w:p w:rsidR="002A708A" w:rsidRPr="007B43B4" w:rsidRDefault="002A708A" w:rsidP="002A708A">
            <w:pPr>
              <w:jc w:val="both"/>
              <w:rPr>
                <w:sz w:val="18"/>
              </w:rPr>
            </w:pPr>
            <w:r w:rsidRPr="007B43B4">
              <w:rPr>
                <w:b/>
                <w:sz w:val="18"/>
              </w:rPr>
              <w:t>Scopus</w:t>
            </w:r>
          </w:p>
        </w:tc>
        <w:tc>
          <w:tcPr>
            <w:tcW w:w="694" w:type="dxa"/>
            <w:shd w:val="clear" w:color="auto" w:fill="F7CAAC"/>
          </w:tcPr>
          <w:p w:rsidR="002A708A" w:rsidRPr="007B43B4" w:rsidRDefault="002A708A" w:rsidP="002A708A">
            <w:pPr>
              <w:jc w:val="both"/>
            </w:pPr>
            <w:r w:rsidRPr="007B43B4">
              <w:rPr>
                <w:b/>
                <w:sz w:val="18"/>
              </w:rPr>
              <w:t>ostatní</w:t>
            </w:r>
          </w:p>
        </w:tc>
      </w:tr>
      <w:tr w:rsidR="002A708A" w:rsidRPr="007B43B4" w:rsidTr="002A708A">
        <w:trPr>
          <w:cantSplit/>
          <w:trHeight w:val="70"/>
        </w:trPr>
        <w:tc>
          <w:tcPr>
            <w:tcW w:w="3347" w:type="dxa"/>
            <w:gridSpan w:val="2"/>
            <w:shd w:val="clear" w:color="auto" w:fill="F7CAAC"/>
          </w:tcPr>
          <w:p w:rsidR="002A708A" w:rsidRPr="007B43B4" w:rsidRDefault="002A708A" w:rsidP="002A708A">
            <w:pPr>
              <w:jc w:val="both"/>
            </w:pPr>
            <w:r w:rsidRPr="007B43B4">
              <w:rPr>
                <w:b/>
              </w:rPr>
              <w:t>Obor jmenovacího řízení</w:t>
            </w:r>
          </w:p>
        </w:tc>
        <w:tc>
          <w:tcPr>
            <w:tcW w:w="2245" w:type="dxa"/>
            <w:gridSpan w:val="2"/>
            <w:shd w:val="clear" w:color="auto" w:fill="F7CAAC"/>
          </w:tcPr>
          <w:p w:rsidR="002A708A" w:rsidRPr="007B43B4" w:rsidRDefault="002A708A" w:rsidP="002A708A">
            <w:pPr>
              <w:jc w:val="both"/>
            </w:pPr>
            <w:r w:rsidRPr="007B43B4">
              <w:rPr>
                <w:b/>
              </w:rPr>
              <w:t>Rok udělení hodnosti</w:t>
            </w:r>
          </w:p>
        </w:tc>
        <w:tc>
          <w:tcPr>
            <w:tcW w:w="2248" w:type="dxa"/>
            <w:gridSpan w:val="4"/>
            <w:tcBorders>
              <w:right w:val="single" w:sz="12" w:space="0" w:color="auto"/>
            </w:tcBorders>
            <w:shd w:val="clear" w:color="auto" w:fill="F7CAAC"/>
          </w:tcPr>
          <w:p w:rsidR="002A708A" w:rsidRPr="007B43B4" w:rsidRDefault="002A708A" w:rsidP="002A708A">
            <w:pPr>
              <w:jc w:val="both"/>
            </w:pPr>
            <w:r w:rsidRPr="007B43B4">
              <w:rPr>
                <w:b/>
              </w:rPr>
              <w:t>Řízení konáno na VŠ</w:t>
            </w:r>
          </w:p>
        </w:tc>
        <w:tc>
          <w:tcPr>
            <w:tcW w:w="632" w:type="dxa"/>
            <w:vMerge w:val="restart"/>
            <w:tcBorders>
              <w:left w:val="single" w:sz="12" w:space="0" w:color="auto"/>
            </w:tcBorders>
          </w:tcPr>
          <w:p w:rsidR="002A708A" w:rsidRPr="007B43B4" w:rsidRDefault="002A708A" w:rsidP="002A708A">
            <w:pPr>
              <w:jc w:val="both"/>
            </w:pPr>
            <w:r>
              <w:t>13</w:t>
            </w:r>
          </w:p>
        </w:tc>
        <w:tc>
          <w:tcPr>
            <w:tcW w:w="693" w:type="dxa"/>
            <w:vMerge w:val="restart"/>
          </w:tcPr>
          <w:p w:rsidR="002A708A" w:rsidRPr="007B43B4" w:rsidRDefault="002A708A" w:rsidP="002A708A">
            <w:pPr>
              <w:jc w:val="both"/>
            </w:pPr>
            <w:r>
              <w:t>8</w:t>
            </w:r>
          </w:p>
        </w:tc>
        <w:tc>
          <w:tcPr>
            <w:tcW w:w="694" w:type="dxa"/>
            <w:vMerge w:val="restart"/>
          </w:tcPr>
          <w:p w:rsidR="002A708A" w:rsidRPr="007B43B4" w:rsidRDefault="002A708A" w:rsidP="002A708A">
            <w:pPr>
              <w:jc w:val="both"/>
            </w:pPr>
          </w:p>
        </w:tc>
      </w:tr>
      <w:tr w:rsidR="002A708A" w:rsidRPr="007B43B4" w:rsidTr="002A708A">
        <w:trPr>
          <w:trHeight w:val="205"/>
        </w:trPr>
        <w:tc>
          <w:tcPr>
            <w:tcW w:w="3347" w:type="dxa"/>
            <w:gridSpan w:val="2"/>
          </w:tcPr>
          <w:p w:rsidR="002A708A" w:rsidRPr="007B43B4" w:rsidRDefault="002A708A" w:rsidP="002A708A">
            <w:pPr>
              <w:jc w:val="both"/>
            </w:pPr>
          </w:p>
        </w:tc>
        <w:tc>
          <w:tcPr>
            <w:tcW w:w="2245" w:type="dxa"/>
            <w:gridSpan w:val="2"/>
          </w:tcPr>
          <w:p w:rsidR="002A708A" w:rsidRPr="007B43B4" w:rsidRDefault="002A708A" w:rsidP="002A708A">
            <w:pPr>
              <w:jc w:val="both"/>
            </w:pPr>
          </w:p>
        </w:tc>
        <w:tc>
          <w:tcPr>
            <w:tcW w:w="2248" w:type="dxa"/>
            <w:gridSpan w:val="4"/>
            <w:tcBorders>
              <w:right w:val="single" w:sz="12" w:space="0" w:color="auto"/>
            </w:tcBorders>
          </w:tcPr>
          <w:p w:rsidR="002A708A" w:rsidRPr="007B43B4" w:rsidRDefault="002A708A" w:rsidP="002A708A">
            <w:pPr>
              <w:jc w:val="both"/>
            </w:pPr>
          </w:p>
        </w:tc>
        <w:tc>
          <w:tcPr>
            <w:tcW w:w="632" w:type="dxa"/>
            <w:vMerge/>
            <w:tcBorders>
              <w:left w:val="single" w:sz="12" w:space="0" w:color="auto"/>
            </w:tcBorders>
            <w:vAlign w:val="center"/>
          </w:tcPr>
          <w:p w:rsidR="002A708A" w:rsidRPr="007B43B4" w:rsidRDefault="002A708A" w:rsidP="002A708A">
            <w:pPr>
              <w:rPr>
                <w:b/>
              </w:rPr>
            </w:pPr>
          </w:p>
        </w:tc>
        <w:tc>
          <w:tcPr>
            <w:tcW w:w="693" w:type="dxa"/>
            <w:vMerge/>
            <w:vAlign w:val="center"/>
          </w:tcPr>
          <w:p w:rsidR="002A708A" w:rsidRPr="007B43B4" w:rsidRDefault="002A708A" w:rsidP="002A708A">
            <w:pPr>
              <w:rPr>
                <w:b/>
              </w:rPr>
            </w:pPr>
          </w:p>
        </w:tc>
        <w:tc>
          <w:tcPr>
            <w:tcW w:w="694" w:type="dxa"/>
            <w:vMerge/>
            <w:vAlign w:val="center"/>
          </w:tcPr>
          <w:p w:rsidR="002A708A" w:rsidRPr="007B43B4" w:rsidRDefault="002A708A" w:rsidP="002A708A">
            <w:pPr>
              <w:rPr>
                <w:b/>
              </w:rPr>
            </w:pPr>
          </w:p>
        </w:tc>
      </w:tr>
      <w:tr w:rsidR="002A708A" w:rsidRPr="007B43B4" w:rsidTr="002A708A">
        <w:tc>
          <w:tcPr>
            <w:tcW w:w="9859" w:type="dxa"/>
            <w:gridSpan w:val="11"/>
            <w:shd w:val="clear" w:color="auto" w:fill="F7CAAC"/>
          </w:tcPr>
          <w:p w:rsidR="002A708A" w:rsidRPr="007B43B4" w:rsidRDefault="002A708A" w:rsidP="002A708A">
            <w:pPr>
              <w:jc w:val="both"/>
              <w:rPr>
                <w:b/>
              </w:rPr>
            </w:pPr>
            <w:r w:rsidRPr="007B43B4">
              <w:rPr>
                <w:b/>
              </w:rPr>
              <w:t xml:space="preserve">Přehled o nejvýznamnější publikační a další tvůrčí činnosti nebo další profesní činnosti u odborníků z praxe vztahující se k zabezpečovaným předmětům </w:t>
            </w:r>
          </w:p>
        </w:tc>
      </w:tr>
      <w:tr w:rsidR="002A708A" w:rsidRPr="007B43B4" w:rsidTr="002A708A">
        <w:trPr>
          <w:trHeight w:val="2347"/>
        </w:trPr>
        <w:tc>
          <w:tcPr>
            <w:tcW w:w="9859" w:type="dxa"/>
            <w:gridSpan w:val="11"/>
          </w:tcPr>
          <w:p w:rsidR="002A708A" w:rsidRDefault="002A708A" w:rsidP="002A708A">
            <w:pPr>
              <w:rPr>
                <w:sz w:val="18"/>
                <w:szCs w:val="18"/>
              </w:rPr>
            </w:pPr>
            <w:r w:rsidRPr="00363E3F">
              <w:rPr>
                <w:sz w:val="18"/>
                <w:szCs w:val="18"/>
              </w:rPr>
              <w:t>L</w:t>
            </w:r>
            <w:r>
              <w:rPr>
                <w:sz w:val="18"/>
                <w:szCs w:val="18"/>
              </w:rPr>
              <w:t>emrová, S., Reiterová, E., Fatěnová, R., Lemr, K., Tang</w:t>
            </w:r>
            <w:r w:rsidRPr="00363E3F">
              <w:rPr>
                <w:sz w:val="18"/>
                <w:szCs w:val="18"/>
              </w:rPr>
              <w:t>, T</w:t>
            </w:r>
            <w:r>
              <w:rPr>
                <w:sz w:val="18"/>
                <w:szCs w:val="18"/>
              </w:rPr>
              <w:t xml:space="preserve">. </w:t>
            </w:r>
            <w:r w:rsidRPr="00363E3F">
              <w:rPr>
                <w:sz w:val="18"/>
                <w:szCs w:val="18"/>
              </w:rPr>
              <w:t xml:space="preserve">L. </w:t>
            </w:r>
            <w:r>
              <w:rPr>
                <w:sz w:val="18"/>
                <w:szCs w:val="18"/>
              </w:rPr>
              <w:t xml:space="preserve">(2013) </w:t>
            </w:r>
            <w:r w:rsidRPr="00363E3F">
              <w:rPr>
                <w:sz w:val="18"/>
                <w:szCs w:val="18"/>
              </w:rPr>
              <w:t xml:space="preserve">Money is Power: Monetary Intelligence – Love of Money and Temptation of Materialism among Czech University Students. </w:t>
            </w:r>
            <w:r w:rsidRPr="00363E3F">
              <w:rPr>
                <w:i/>
                <w:iCs/>
                <w:sz w:val="18"/>
                <w:szCs w:val="18"/>
              </w:rPr>
              <w:t>Journal of Business Ethics</w:t>
            </w:r>
            <w:r w:rsidRPr="00363E3F">
              <w:rPr>
                <w:sz w:val="18"/>
                <w:szCs w:val="18"/>
              </w:rPr>
              <w:t xml:space="preserve">, roč. 125, č. 2, s. 329-348. </w:t>
            </w:r>
            <w:r>
              <w:rPr>
                <w:sz w:val="18"/>
                <w:szCs w:val="18"/>
              </w:rPr>
              <w:t xml:space="preserve">(spoluautorský podíl 20 %) </w:t>
            </w:r>
          </w:p>
          <w:p w:rsidR="002A708A" w:rsidRPr="00363E3F" w:rsidRDefault="002A708A" w:rsidP="002A708A">
            <w:pPr>
              <w:rPr>
                <w:sz w:val="18"/>
                <w:szCs w:val="18"/>
              </w:rPr>
            </w:pPr>
            <w:r>
              <w:rPr>
                <w:sz w:val="18"/>
                <w:szCs w:val="18"/>
              </w:rPr>
              <w:t>Lemrová, S., Reiterová, E., Lemr</w:t>
            </w:r>
            <w:r w:rsidRPr="00363E3F">
              <w:rPr>
                <w:sz w:val="18"/>
                <w:szCs w:val="18"/>
              </w:rPr>
              <w:t xml:space="preserve">, K. </w:t>
            </w:r>
            <w:r>
              <w:rPr>
                <w:sz w:val="18"/>
                <w:szCs w:val="18"/>
              </w:rPr>
              <w:t xml:space="preserve">(2014). </w:t>
            </w:r>
            <w:r w:rsidRPr="00363E3F">
              <w:rPr>
                <w:sz w:val="18"/>
                <w:szCs w:val="18"/>
              </w:rPr>
              <w:t xml:space="preserve">Monetary Intelligence: Money is Power, Love of Money, and Materialism. </w:t>
            </w:r>
            <w:r w:rsidRPr="00363E3F">
              <w:rPr>
                <w:i/>
                <w:iCs/>
                <w:sz w:val="18"/>
                <w:szCs w:val="18"/>
              </w:rPr>
              <w:t>ICAP 2014 (28th International Congress of Applied Psycholgy)</w:t>
            </w:r>
            <w:r w:rsidRPr="00363E3F">
              <w:rPr>
                <w:sz w:val="18"/>
                <w:szCs w:val="18"/>
              </w:rPr>
              <w:t>. Paris, France 08.</w:t>
            </w:r>
            <w:r>
              <w:rPr>
                <w:sz w:val="18"/>
                <w:szCs w:val="18"/>
              </w:rPr>
              <w:t xml:space="preserve"> </w:t>
            </w:r>
            <w:r w:rsidRPr="00363E3F">
              <w:rPr>
                <w:sz w:val="18"/>
                <w:szCs w:val="18"/>
              </w:rPr>
              <w:t>07.2</w:t>
            </w:r>
            <w:r>
              <w:rPr>
                <w:sz w:val="18"/>
                <w:szCs w:val="18"/>
              </w:rPr>
              <w:t xml:space="preserve"> </w:t>
            </w:r>
            <w:r w:rsidRPr="00363E3F">
              <w:rPr>
                <w:sz w:val="18"/>
                <w:szCs w:val="18"/>
              </w:rPr>
              <w:t>014 - 13.</w:t>
            </w:r>
            <w:r>
              <w:rPr>
                <w:sz w:val="18"/>
                <w:szCs w:val="18"/>
              </w:rPr>
              <w:t xml:space="preserve"> </w:t>
            </w:r>
            <w:r w:rsidRPr="00363E3F">
              <w:rPr>
                <w:sz w:val="18"/>
                <w:szCs w:val="18"/>
              </w:rPr>
              <w:t>07.</w:t>
            </w:r>
            <w:r>
              <w:rPr>
                <w:sz w:val="18"/>
                <w:szCs w:val="18"/>
              </w:rPr>
              <w:t xml:space="preserve"> 2014.</w:t>
            </w:r>
            <w:r w:rsidRPr="00363E3F">
              <w:rPr>
                <w:sz w:val="18"/>
                <w:szCs w:val="18"/>
              </w:rPr>
              <w:t xml:space="preserve"> </w:t>
            </w:r>
            <w:r>
              <w:rPr>
                <w:sz w:val="18"/>
                <w:szCs w:val="18"/>
              </w:rPr>
              <w:t xml:space="preserve">(spoluautorský podíl 40 %) </w:t>
            </w:r>
          </w:p>
          <w:p w:rsidR="002A708A" w:rsidRPr="00363E3F" w:rsidRDefault="002A708A" w:rsidP="002A708A">
            <w:pPr>
              <w:rPr>
                <w:sz w:val="18"/>
                <w:szCs w:val="18"/>
              </w:rPr>
            </w:pPr>
            <w:r>
              <w:rPr>
                <w:sz w:val="18"/>
                <w:szCs w:val="18"/>
              </w:rPr>
              <w:t>Cakirpaloglu, P., Šmahaj, J., Dobešová Cakirpaloglu, S., Lemrová</w:t>
            </w:r>
            <w:r w:rsidRPr="00363E3F">
              <w:rPr>
                <w:sz w:val="18"/>
                <w:szCs w:val="18"/>
              </w:rPr>
              <w:t xml:space="preserve">, S. </w:t>
            </w:r>
            <w:r>
              <w:rPr>
                <w:sz w:val="18"/>
                <w:szCs w:val="18"/>
              </w:rPr>
              <w:t xml:space="preserve">(2015). </w:t>
            </w:r>
            <w:r w:rsidRPr="00363E3F">
              <w:rPr>
                <w:sz w:val="18"/>
                <w:szCs w:val="18"/>
              </w:rPr>
              <w:t xml:space="preserve">Mobbing jako rafinovaná forma šikany na pracovišti ve vybraných krajích ČR. In Rymeš, M. Gillernová, I. </w:t>
            </w:r>
            <w:r w:rsidRPr="00363E3F">
              <w:rPr>
                <w:i/>
                <w:iCs/>
                <w:sz w:val="18"/>
                <w:szCs w:val="18"/>
              </w:rPr>
              <w:t>Psychologie práce a organizace 2015 - Kvalita pracovního života</w:t>
            </w:r>
            <w:r>
              <w:rPr>
                <w:sz w:val="18"/>
                <w:szCs w:val="18"/>
              </w:rPr>
              <w:t>. Praha</w:t>
            </w:r>
            <w:r w:rsidRPr="00363E3F">
              <w:rPr>
                <w:sz w:val="18"/>
                <w:szCs w:val="18"/>
              </w:rPr>
              <w:t xml:space="preserve">: MATFYZPRESS, Matematicko-fyzikální fakultjy, </w:t>
            </w:r>
            <w:r>
              <w:rPr>
                <w:sz w:val="18"/>
                <w:szCs w:val="18"/>
              </w:rPr>
              <w:t>Univerzity Karlovy v Praze</w:t>
            </w:r>
            <w:r w:rsidRPr="00363E3F">
              <w:rPr>
                <w:sz w:val="18"/>
                <w:szCs w:val="18"/>
              </w:rPr>
              <w:t xml:space="preserve">, s. 66-76. </w:t>
            </w:r>
            <w:r>
              <w:rPr>
                <w:sz w:val="18"/>
                <w:szCs w:val="18"/>
              </w:rPr>
              <w:t xml:space="preserve">(spoluautorský podíl 20 %) </w:t>
            </w:r>
          </w:p>
          <w:p w:rsidR="002A708A" w:rsidRPr="00363E3F" w:rsidRDefault="002A708A" w:rsidP="002A708A">
            <w:pPr>
              <w:rPr>
                <w:sz w:val="18"/>
                <w:szCs w:val="18"/>
              </w:rPr>
            </w:pPr>
            <w:r>
              <w:rPr>
                <w:sz w:val="18"/>
                <w:szCs w:val="18"/>
              </w:rPr>
              <w:t>Lemrová</w:t>
            </w:r>
            <w:r w:rsidRPr="00363E3F">
              <w:rPr>
                <w:sz w:val="18"/>
                <w:szCs w:val="18"/>
              </w:rPr>
              <w:t xml:space="preserve">, S., </w:t>
            </w:r>
            <w:r>
              <w:rPr>
                <w:sz w:val="18"/>
                <w:szCs w:val="18"/>
              </w:rPr>
              <w:t>Dobešová Cakirpaloglu</w:t>
            </w:r>
            <w:r w:rsidRPr="00363E3F">
              <w:rPr>
                <w:sz w:val="18"/>
                <w:szCs w:val="18"/>
              </w:rPr>
              <w:t xml:space="preserve"> , S. </w:t>
            </w:r>
            <w:r>
              <w:rPr>
                <w:sz w:val="18"/>
                <w:szCs w:val="18"/>
              </w:rPr>
              <w:t xml:space="preserve">(2016). </w:t>
            </w:r>
            <w:r w:rsidRPr="00363E3F">
              <w:rPr>
                <w:sz w:val="18"/>
                <w:szCs w:val="18"/>
              </w:rPr>
              <w:t xml:space="preserve">Potřeby, hodnoty a postoje českých učitelů v souvislosti s jejich profesí. In Maierová, E. Viktorová, L. Dolejš, M. </w:t>
            </w:r>
            <w:r w:rsidRPr="00363E3F">
              <w:rPr>
                <w:i/>
                <w:iCs/>
                <w:sz w:val="18"/>
                <w:szCs w:val="18"/>
              </w:rPr>
              <w:t>PhD existence 2016. Česko-slovenská psychologická konference (nejen) pro doktorandy a o doktorandech Sborník odborných příspěvků</w:t>
            </w:r>
            <w:r w:rsidRPr="00363E3F">
              <w:rPr>
                <w:sz w:val="18"/>
                <w:szCs w:val="18"/>
              </w:rPr>
              <w:t>. Olo</w:t>
            </w:r>
            <w:r>
              <w:rPr>
                <w:sz w:val="18"/>
                <w:szCs w:val="18"/>
              </w:rPr>
              <w:t>mouc: Univerzita Palackého</w:t>
            </w:r>
            <w:r w:rsidRPr="00363E3F">
              <w:rPr>
                <w:sz w:val="18"/>
                <w:szCs w:val="18"/>
              </w:rPr>
              <w:t xml:space="preserve">, s. 160-166. </w:t>
            </w:r>
            <w:r>
              <w:rPr>
                <w:sz w:val="18"/>
                <w:szCs w:val="18"/>
              </w:rPr>
              <w:t>(spoluautorský podíl 50 %)</w:t>
            </w:r>
          </w:p>
          <w:p w:rsidR="002A708A" w:rsidRPr="007B43B4" w:rsidRDefault="002A708A" w:rsidP="002A708A">
            <w:r>
              <w:rPr>
                <w:sz w:val="18"/>
                <w:szCs w:val="18"/>
              </w:rPr>
              <w:t>Lemrová</w:t>
            </w:r>
            <w:r w:rsidRPr="00363E3F">
              <w:rPr>
                <w:sz w:val="18"/>
                <w:szCs w:val="18"/>
              </w:rPr>
              <w:t xml:space="preserve">, S., </w:t>
            </w:r>
            <w:r>
              <w:rPr>
                <w:sz w:val="18"/>
                <w:szCs w:val="18"/>
              </w:rPr>
              <w:t>Dobešová Cakirpaloglu</w:t>
            </w:r>
            <w:r w:rsidRPr="00363E3F">
              <w:rPr>
                <w:sz w:val="18"/>
                <w:szCs w:val="18"/>
              </w:rPr>
              <w:t xml:space="preserve"> </w:t>
            </w:r>
            <w:r>
              <w:rPr>
                <w:sz w:val="18"/>
                <w:szCs w:val="18"/>
              </w:rPr>
              <w:t>, S., Kvintová, J., Vévodová</w:t>
            </w:r>
            <w:r w:rsidRPr="00363E3F">
              <w:rPr>
                <w:sz w:val="18"/>
                <w:szCs w:val="18"/>
              </w:rPr>
              <w:t xml:space="preserve">, Š. </w:t>
            </w:r>
            <w:r>
              <w:rPr>
                <w:sz w:val="18"/>
                <w:szCs w:val="18"/>
              </w:rPr>
              <w:t xml:space="preserve">(2016). </w:t>
            </w:r>
            <w:r w:rsidRPr="00363E3F">
              <w:rPr>
                <w:sz w:val="18"/>
                <w:szCs w:val="18"/>
              </w:rPr>
              <w:t xml:space="preserve">Needs, Values and Attitudes of Czech Teachers in the Context of their Profession. In </w:t>
            </w:r>
            <w:r w:rsidRPr="00363E3F">
              <w:rPr>
                <w:i/>
                <w:iCs/>
                <w:sz w:val="18"/>
                <w:szCs w:val="18"/>
              </w:rPr>
              <w:t>ICERI2016 Proceedings</w:t>
            </w:r>
            <w:r>
              <w:rPr>
                <w:sz w:val="18"/>
                <w:szCs w:val="18"/>
              </w:rPr>
              <w:t>. Madrid</w:t>
            </w:r>
            <w:r w:rsidRPr="00363E3F">
              <w:rPr>
                <w:sz w:val="18"/>
                <w:szCs w:val="18"/>
              </w:rPr>
              <w:t>: International Association of Technology, Educati</w:t>
            </w:r>
            <w:r>
              <w:rPr>
                <w:sz w:val="18"/>
                <w:szCs w:val="18"/>
              </w:rPr>
              <w:t>on and Development (IATED)</w:t>
            </w:r>
            <w:r w:rsidRPr="00363E3F">
              <w:rPr>
                <w:sz w:val="18"/>
                <w:szCs w:val="18"/>
              </w:rPr>
              <w:t xml:space="preserve">, s. 4036-4043. </w:t>
            </w:r>
            <w:r>
              <w:rPr>
                <w:sz w:val="18"/>
                <w:szCs w:val="18"/>
              </w:rPr>
              <w:t>(spoluautorský podíl 25 %)</w:t>
            </w:r>
          </w:p>
        </w:tc>
      </w:tr>
      <w:tr w:rsidR="002A708A" w:rsidRPr="007B43B4" w:rsidTr="002A708A">
        <w:trPr>
          <w:trHeight w:val="218"/>
        </w:trPr>
        <w:tc>
          <w:tcPr>
            <w:tcW w:w="9859" w:type="dxa"/>
            <w:gridSpan w:val="11"/>
            <w:shd w:val="clear" w:color="auto" w:fill="F7CAAC"/>
          </w:tcPr>
          <w:p w:rsidR="002A708A" w:rsidRPr="007B43B4" w:rsidRDefault="002A708A" w:rsidP="002A708A">
            <w:pPr>
              <w:rPr>
                <w:b/>
              </w:rPr>
            </w:pPr>
            <w:r w:rsidRPr="007B43B4">
              <w:rPr>
                <w:b/>
              </w:rPr>
              <w:t>Působení v zahraničí</w:t>
            </w:r>
          </w:p>
        </w:tc>
      </w:tr>
      <w:tr w:rsidR="002A708A" w:rsidRPr="007B43B4" w:rsidTr="002A708A">
        <w:trPr>
          <w:trHeight w:val="328"/>
        </w:trPr>
        <w:tc>
          <w:tcPr>
            <w:tcW w:w="9859" w:type="dxa"/>
            <w:gridSpan w:val="11"/>
          </w:tcPr>
          <w:p w:rsidR="002A708A" w:rsidRPr="007B43B4" w:rsidRDefault="002A708A" w:rsidP="002A708A">
            <w:pPr>
              <w:rPr>
                <w:b/>
              </w:rPr>
            </w:pPr>
          </w:p>
        </w:tc>
      </w:tr>
      <w:tr w:rsidR="002A708A" w:rsidRPr="007B43B4" w:rsidTr="002A708A">
        <w:trPr>
          <w:cantSplit/>
          <w:trHeight w:val="470"/>
        </w:trPr>
        <w:tc>
          <w:tcPr>
            <w:tcW w:w="2518" w:type="dxa"/>
            <w:shd w:val="clear" w:color="auto" w:fill="F7CAAC"/>
          </w:tcPr>
          <w:p w:rsidR="002A708A" w:rsidRPr="007B43B4" w:rsidRDefault="002A708A" w:rsidP="002A708A">
            <w:pPr>
              <w:jc w:val="both"/>
              <w:rPr>
                <w:b/>
              </w:rPr>
            </w:pPr>
            <w:r w:rsidRPr="007B43B4">
              <w:rPr>
                <w:b/>
              </w:rPr>
              <w:t xml:space="preserve">Podpis </w:t>
            </w:r>
          </w:p>
        </w:tc>
        <w:tc>
          <w:tcPr>
            <w:tcW w:w="4536" w:type="dxa"/>
            <w:gridSpan w:val="5"/>
          </w:tcPr>
          <w:p w:rsidR="002A708A" w:rsidRPr="007B43B4" w:rsidRDefault="002A708A" w:rsidP="002A708A">
            <w:pPr>
              <w:jc w:val="both"/>
            </w:pPr>
            <w:r>
              <w:t>Soňa Lemrová</w:t>
            </w:r>
            <w:r w:rsidRPr="007B43B4">
              <w:t xml:space="preserve"> v. r.</w:t>
            </w:r>
          </w:p>
        </w:tc>
        <w:tc>
          <w:tcPr>
            <w:tcW w:w="786" w:type="dxa"/>
            <w:gridSpan w:val="2"/>
            <w:shd w:val="clear" w:color="auto" w:fill="F7CAAC"/>
          </w:tcPr>
          <w:p w:rsidR="002A708A" w:rsidRPr="007B43B4" w:rsidRDefault="002A708A" w:rsidP="002A708A">
            <w:pPr>
              <w:jc w:val="both"/>
            </w:pPr>
            <w:r w:rsidRPr="007B43B4">
              <w:rPr>
                <w:b/>
              </w:rPr>
              <w:t>datum</w:t>
            </w:r>
          </w:p>
        </w:tc>
        <w:tc>
          <w:tcPr>
            <w:tcW w:w="2019" w:type="dxa"/>
            <w:gridSpan w:val="3"/>
          </w:tcPr>
          <w:p w:rsidR="002A708A" w:rsidRPr="007B43B4" w:rsidRDefault="00B55830" w:rsidP="002A708A">
            <w:pPr>
              <w:jc w:val="both"/>
            </w:pPr>
            <w:r>
              <w:t>15. 6. 2018</w:t>
            </w:r>
          </w:p>
        </w:tc>
      </w:tr>
    </w:tbl>
    <w:p w:rsidR="002A708A" w:rsidRDefault="002A708A">
      <w:pPr>
        <w:spacing w:after="200" w:line="276" w:lineRule="auto"/>
      </w:pPr>
      <w:r>
        <w:br w:type="page"/>
      </w:r>
    </w:p>
    <w:p w:rsidR="00217533" w:rsidRDefault="00217533">
      <w:pPr>
        <w:spacing w:after="200" w:line="276" w:lineRule="auto"/>
      </w:pPr>
    </w:p>
    <w:tbl>
      <w:tblPr>
        <w:tblpPr w:leftFromText="141" w:rightFromText="141" w:vertAnchor="text" w:horzAnchor="margin" w:tblpY="6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53BF4" w:rsidTr="00E058EB">
        <w:tc>
          <w:tcPr>
            <w:tcW w:w="9859" w:type="dxa"/>
            <w:gridSpan w:val="11"/>
            <w:tcBorders>
              <w:bottom w:val="double" w:sz="4" w:space="0" w:color="auto"/>
            </w:tcBorders>
            <w:shd w:val="clear" w:color="auto" w:fill="BDD6EE"/>
          </w:tcPr>
          <w:p w:rsidR="00553BF4" w:rsidRDefault="00553BF4" w:rsidP="00E058EB">
            <w:pPr>
              <w:jc w:val="both"/>
              <w:rPr>
                <w:b/>
                <w:sz w:val="28"/>
              </w:rPr>
            </w:pPr>
            <w:r>
              <w:rPr>
                <w:b/>
                <w:sz w:val="28"/>
              </w:rPr>
              <w:t>C-I – Personální zabezpečení</w:t>
            </w:r>
          </w:p>
        </w:tc>
      </w:tr>
      <w:tr w:rsidR="00553BF4" w:rsidTr="00E058EB">
        <w:tc>
          <w:tcPr>
            <w:tcW w:w="2518" w:type="dxa"/>
            <w:tcBorders>
              <w:top w:val="double" w:sz="4" w:space="0" w:color="auto"/>
            </w:tcBorders>
            <w:shd w:val="clear" w:color="auto" w:fill="F7CAAC"/>
          </w:tcPr>
          <w:p w:rsidR="00553BF4" w:rsidRDefault="00553BF4" w:rsidP="00E058EB">
            <w:pPr>
              <w:jc w:val="both"/>
              <w:rPr>
                <w:b/>
              </w:rPr>
            </w:pPr>
            <w:r>
              <w:rPr>
                <w:b/>
              </w:rPr>
              <w:t>Vysoká škola</w:t>
            </w:r>
          </w:p>
        </w:tc>
        <w:tc>
          <w:tcPr>
            <w:tcW w:w="7341" w:type="dxa"/>
            <w:gridSpan w:val="10"/>
          </w:tcPr>
          <w:p w:rsidR="00553BF4" w:rsidRDefault="00553BF4" w:rsidP="00E058EB">
            <w:pPr>
              <w:jc w:val="both"/>
            </w:pPr>
            <w:r>
              <w:t>Univerzita Tomáše Bati ve Zlíně</w:t>
            </w:r>
          </w:p>
        </w:tc>
      </w:tr>
      <w:tr w:rsidR="00553BF4" w:rsidTr="00E058EB">
        <w:tc>
          <w:tcPr>
            <w:tcW w:w="2518" w:type="dxa"/>
            <w:shd w:val="clear" w:color="auto" w:fill="F7CAAC"/>
          </w:tcPr>
          <w:p w:rsidR="00553BF4" w:rsidRDefault="00553BF4" w:rsidP="00E058EB">
            <w:pPr>
              <w:jc w:val="both"/>
              <w:rPr>
                <w:b/>
              </w:rPr>
            </w:pPr>
            <w:r>
              <w:rPr>
                <w:b/>
              </w:rPr>
              <w:t>Součást vysoké školy</w:t>
            </w:r>
          </w:p>
        </w:tc>
        <w:tc>
          <w:tcPr>
            <w:tcW w:w="7341" w:type="dxa"/>
            <w:gridSpan w:val="10"/>
          </w:tcPr>
          <w:p w:rsidR="00553BF4" w:rsidRDefault="00553BF4" w:rsidP="00E058EB">
            <w:pPr>
              <w:jc w:val="both"/>
            </w:pPr>
            <w:r>
              <w:t>Fakulta humanitních studií</w:t>
            </w:r>
          </w:p>
        </w:tc>
      </w:tr>
      <w:tr w:rsidR="00553BF4" w:rsidTr="00E058EB">
        <w:tc>
          <w:tcPr>
            <w:tcW w:w="2518" w:type="dxa"/>
            <w:shd w:val="clear" w:color="auto" w:fill="F7CAAC"/>
          </w:tcPr>
          <w:p w:rsidR="00553BF4" w:rsidRDefault="00553BF4" w:rsidP="00E058EB">
            <w:pPr>
              <w:jc w:val="both"/>
              <w:rPr>
                <w:b/>
              </w:rPr>
            </w:pPr>
            <w:r>
              <w:rPr>
                <w:b/>
              </w:rPr>
              <w:t>Název studijního programu</w:t>
            </w:r>
          </w:p>
        </w:tc>
        <w:tc>
          <w:tcPr>
            <w:tcW w:w="7341" w:type="dxa"/>
            <w:gridSpan w:val="10"/>
          </w:tcPr>
          <w:p w:rsidR="00553BF4" w:rsidRDefault="00553BF4" w:rsidP="00E058EB">
            <w:pPr>
              <w:jc w:val="both"/>
            </w:pPr>
            <w:r>
              <w:t>Andragogika</w:t>
            </w:r>
          </w:p>
        </w:tc>
      </w:tr>
      <w:tr w:rsidR="00553BF4" w:rsidTr="00E058EB">
        <w:tc>
          <w:tcPr>
            <w:tcW w:w="2518" w:type="dxa"/>
            <w:shd w:val="clear" w:color="auto" w:fill="F7CAAC"/>
          </w:tcPr>
          <w:p w:rsidR="00553BF4" w:rsidRDefault="00553BF4" w:rsidP="00E058EB">
            <w:pPr>
              <w:jc w:val="both"/>
              <w:rPr>
                <w:b/>
              </w:rPr>
            </w:pPr>
            <w:r>
              <w:rPr>
                <w:b/>
              </w:rPr>
              <w:t>Jméno a příjmení</w:t>
            </w:r>
          </w:p>
        </w:tc>
        <w:tc>
          <w:tcPr>
            <w:tcW w:w="4536" w:type="dxa"/>
            <w:gridSpan w:val="5"/>
          </w:tcPr>
          <w:p w:rsidR="00553BF4" w:rsidRDefault="00553BF4" w:rsidP="00E058EB">
            <w:pPr>
              <w:jc w:val="both"/>
            </w:pPr>
            <w:r>
              <w:t>Michaela Lukešová</w:t>
            </w:r>
          </w:p>
        </w:tc>
        <w:tc>
          <w:tcPr>
            <w:tcW w:w="709" w:type="dxa"/>
            <w:shd w:val="clear" w:color="auto" w:fill="F7CAAC"/>
          </w:tcPr>
          <w:p w:rsidR="00553BF4" w:rsidRDefault="00553BF4" w:rsidP="00E058EB">
            <w:pPr>
              <w:jc w:val="both"/>
              <w:rPr>
                <w:b/>
              </w:rPr>
            </w:pPr>
            <w:r>
              <w:rPr>
                <w:b/>
              </w:rPr>
              <w:t>Tituly</w:t>
            </w:r>
          </w:p>
        </w:tc>
        <w:tc>
          <w:tcPr>
            <w:tcW w:w="2096" w:type="dxa"/>
            <w:gridSpan w:val="4"/>
          </w:tcPr>
          <w:p w:rsidR="00553BF4" w:rsidRDefault="00553BF4" w:rsidP="00E058EB">
            <w:pPr>
              <w:jc w:val="both"/>
            </w:pPr>
            <w:r>
              <w:t>Mgr.</w:t>
            </w:r>
          </w:p>
        </w:tc>
      </w:tr>
      <w:tr w:rsidR="00553BF4" w:rsidTr="00E058EB">
        <w:tc>
          <w:tcPr>
            <w:tcW w:w="2518" w:type="dxa"/>
            <w:shd w:val="clear" w:color="auto" w:fill="F7CAAC"/>
          </w:tcPr>
          <w:p w:rsidR="00553BF4" w:rsidRDefault="00553BF4" w:rsidP="00E058EB">
            <w:pPr>
              <w:jc w:val="both"/>
              <w:rPr>
                <w:b/>
              </w:rPr>
            </w:pPr>
            <w:r>
              <w:rPr>
                <w:b/>
              </w:rPr>
              <w:t>Rok narození</w:t>
            </w:r>
          </w:p>
        </w:tc>
        <w:tc>
          <w:tcPr>
            <w:tcW w:w="829" w:type="dxa"/>
          </w:tcPr>
          <w:p w:rsidR="00553BF4" w:rsidRDefault="00553BF4" w:rsidP="00E058EB">
            <w:pPr>
              <w:jc w:val="both"/>
            </w:pPr>
            <w:r>
              <w:t>1985</w:t>
            </w:r>
          </w:p>
        </w:tc>
        <w:tc>
          <w:tcPr>
            <w:tcW w:w="1721" w:type="dxa"/>
            <w:shd w:val="clear" w:color="auto" w:fill="F7CAAC"/>
          </w:tcPr>
          <w:p w:rsidR="00553BF4" w:rsidRDefault="00553BF4" w:rsidP="00E058EB">
            <w:pPr>
              <w:jc w:val="both"/>
              <w:rPr>
                <w:b/>
              </w:rPr>
            </w:pPr>
            <w:r>
              <w:rPr>
                <w:b/>
              </w:rPr>
              <w:t>typ vztahu k VŠ</w:t>
            </w:r>
          </w:p>
        </w:tc>
        <w:tc>
          <w:tcPr>
            <w:tcW w:w="992" w:type="dxa"/>
            <w:gridSpan w:val="2"/>
          </w:tcPr>
          <w:p w:rsidR="00553BF4" w:rsidRDefault="00553BF4" w:rsidP="00E058EB">
            <w:pPr>
              <w:jc w:val="both"/>
            </w:pPr>
            <w:r>
              <w:t xml:space="preserve">pp </w:t>
            </w:r>
          </w:p>
          <w:p w:rsidR="00553BF4" w:rsidRDefault="00553BF4" w:rsidP="00E058EB">
            <w:pPr>
              <w:jc w:val="both"/>
            </w:pPr>
          </w:p>
        </w:tc>
        <w:tc>
          <w:tcPr>
            <w:tcW w:w="994" w:type="dxa"/>
            <w:shd w:val="clear" w:color="auto" w:fill="F7CAAC"/>
          </w:tcPr>
          <w:p w:rsidR="00553BF4" w:rsidRDefault="00553BF4" w:rsidP="00E058EB">
            <w:pPr>
              <w:jc w:val="both"/>
              <w:rPr>
                <w:b/>
              </w:rPr>
            </w:pPr>
            <w:r>
              <w:rPr>
                <w:b/>
              </w:rPr>
              <w:t>rozsah</w:t>
            </w:r>
          </w:p>
        </w:tc>
        <w:tc>
          <w:tcPr>
            <w:tcW w:w="709" w:type="dxa"/>
          </w:tcPr>
          <w:p w:rsidR="00553BF4" w:rsidRDefault="00553BF4" w:rsidP="00E058EB">
            <w:pPr>
              <w:jc w:val="both"/>
            </w:pPr>
            <w:r>
              <w:t xml:space="preserve">40 </w:t>
            </w:r>
          </w:p>
        </w:tc>
        <w:tc>
          <w:tcPr>
            <w:tcW w:w="709" w:type="dxa"/>
            <w:gridSpan w:val="2"/>
            <w:shd w:val="clear" w:color="auto" w:fill="F7CAAC"/>
          </w:tcPr>
          <w:p w:rsidR="00553BF4" w:rsidRDefault="00553BF4" w:rsidP="00E058EB">
            <w:pPr>
              <w:jc w:val="both"/>
              <w:rPr>
                <w:b/>
              </w:rPr>
            </w:pPr>
            <w:r>
              <w:rPr>
                <w:b/>
              </w:rPr>
              <w:t>do kdy</w:t>
            </w:r>
          </w:p>
        </w:tc>
        <w:tc>
          <w:tcPr>
            <w:tcW w:w="1387" w:type="dxa"/>
            <w:gridSpan w:val="2"/>
          </w:tcPr>
          <w:p w:rsidR="00553BF4" w:rsidRDefault="00553BF4" w:rsidP="00E058EB">
            <w:pPr>
              <w:jc w:val="both"/>
            </w:pPr>
            <w:r>
              <w:t xml:space="preserve">N </w:t>
            </w:r>
          </w:p>
          <w:p w:rsidR="00553BF4" w:rsidRDefault="00553BF4" w:rsidP="00E058EB">
            <w:pPr>
              <w:jc w:val="both"/>
            </w:pPr>
          </w:p>
        </w:tc>
      </w:tr>
      <w:tr w:rsidR="00553BF4" w:rsidTr="00E058EB">
        <w:tc>
          <w:tcPr>
            <w:tcW w:w="5068" w:type="dxa"/>
            <w:gridSpan w:val="3"/>
            <w:shd w:val="clear" w:color="auto" w:fill="F7CAAC"/>
          </w:tcPr>
          <w:p w:rsidR="00553BF4" w:rsidRDefault="00553BF4" w:rsidP="00E058EB">
            <w:pPr>
              <w:jc w:val="both"/>
              <w:rPr>
                <w:b/>
              </w:rPr>
            </w:pPr>
            <w:r>
              <w:rPr>
                <w:b/>
              </w:rPr>
              <w:t>Typ vztahu na součásti VŠ, která uskutečňuje st. program</w:t>
            </w:r>
          </w:p>
        </w:tc>
        <w:tc>
          <w:tcPr>
            <w:tcW w:w="992" w:type="dxa"/>
            <w:gridSpan w:val="2"/>
          </w:tcPr>
          <w:p w:rsidR="00553BF4" w:rsidRDefault="00553BF4" w:rsidP="00E058EB">
            <w:pPr>
              <w:jc w:val="both"/>
            </w:pPr>
          </w:p>
        </w:tc>
        <w:tc>
          <w:tcPr>
            <w:tcW w:w="994" w:type="dxa"/>
            <w:shd w:val="clear" w:color="auto" w:fill="F7CAAC"/>
          </w:tcPr>
          <w:p w:rsidR="00553BF4" w:rsidRDefault="00553BF4" w:rsidP="00E058EB">
            <w:pPr>
              <w:jc w:val="both"/>
              <w:rPr>
                <w:b/>
              </w:rPr>
            </w:pPr>
            <w:r>
              <w:rPr>
                <w:b/>
              </w:rPr>
              <w:t>rozsah</w:t>
            </w:r>
          </w:p>
        </w:tc>
        <w:tc>
          <w:tcPr>
            <w:tcW w:w="709" w:type="dxa"/>
          </w:tcPr>
          <w:p w:rsidR="00553BF4" w:rsidRDefault="00553BF4" w:rsidP="00E058EB">
            <w:pPr>
              <w:jc w:val="both"/>
            </w:pPr>
          </w:p>
        </w:tc>
        <w:tc>
          <w:tcPr>
            <w:tcW w:w="709" w:type="dxa"/>
            <w:gridSpan w:val="2"/>
            <w:shd w:val="clear" w:color="auto" w:fill="F7CAAC"/>
          </w:tcPr>
          <w:p w:rsidR="00553BF4" w:rsidRDefault="00553BF4" w:rsidP="00E058EB">
            <w:pPr>
              <w:jc w:val="both"/>
              <w:rPr>
                <w:b/>
              </w:rPr>
            </w:pPr>
            <w:r>
              <w:rPr>
                <w:b/>
              </w:rPr>
              <w:t>do kdy</w:t>
            </w:r>
          </w:p>
        </w:tc>
        <w:tc>
          <w:tcPr>
            <w:tcW w:w="1387" w:type="dxa"/>
            <w:gridSpan w:val="2"/>
          </w:tcPr>
          <w:p w:rsidR="00553BF4" w:rsidRDefault="00553BF4" w:rsidP="00E058EB">
            <w:pPr>
              <w:jc w:val="both"/>
            </w:pPr>
          </w:p>
        </w:tc>
      </w:tr>
      <w:tr w:rsidR="00553BF4" w:rsidTr="00E058EB">
        <w:tc>
          <w:tcPr>
            <w:tcW w:w="6060" w:type="dxa"/>
            <w:gridSpan w:val="5"/>
            <w:shd w:val="clear" w:color="auto" w:fill="F7CAAC"/>
          </w:tcPr>
          <w:p w:rsidR="00553BF4" w:rsidRDefault="00553BF4" w:rsidP="00E058EB">
            <w:pPr>
              <w:jc w:val="both"/>
            </w:pPr>
            <w:r>
              <w:rPr>
                <w:b/>
              </w:rPr>
              <w:t>Další současná působení jako akademický pracovník na jiných VŠ</w:t>
            </w:r>
          </w:p>
        </w:tc>
        <w:tc>
          <w:tcPr>
            <w:tcW w:w="1703" w:type="dxa"/>
            <w:gridSpan w:val="2"/>
            <w:shd w:val="clear" w:color="auto" w:fill="F7CAAC"/>
          </w:tcPr>
          <w:p w:rsidR="00553BF4" w:rsidRDefault="00553BF4" w:rsidP="00E058EB">
            <w:pPr>
              <w:jc w:val="both"/>
              <w:rPr>
                <w:b/>
              </w:rPr>
            </w:pPr>
            <w:r>
              <w:rPr>
                <w:b/>
              </w:rPr>
              <w:t xml:space="preserve">typ prac. </w:t>
            </w:r>
            <w:proofErr w:type="gramStart"/>
            <w:r>
              <w:rPr>
                <w:b/>
              </w:rPr>
              <w:t>vztahu</w:t>
            </w:r>
            <w:proofErr w:type="gramEnd"/>
          </w:p>
        </w:tc>
        <w:tc>
          <w:tcPr>
            <w:tcW w:w="2096" w:type="dxa"/>
            <w:gridSpan w:val="4"/>
            <w:shd w:val="clear" w:color="auto" w:fill="F7CAAC"/>
          </w:tcPr>
          <w:p w:rsidR="00553BF4" w:rsidRDefault="00553BF4" w:rsidP="00E058EB">
            <w:pPr>
              <w:jc w:val="both"/>
              <w:rPr>
                <w:b/>
              </w:rPr>
            </w:pPr>
            <w:r>
              <w:rPr>
                <w:b/>
              </w:rPr>
              <w:t>rozsah</w:t>
            </w:r>
          </w:p>
        </w:tc>
      </w:tr>
      <w:tr w:rsidR="00553BF4" w:rsidTr="00E058EB">
        <w:tc>
          <w:tcPr>
            <w:tcW w:w="6060" w:type="dxa"/>
            <w:gridSpan w:val="5"/>
          </w:tcPr>
          <w:p w:rsidR="00553BF4" w:rsidRDefault="00553BF4" w:rsidP="00E058EB">
            <w:pPr>
              <w:jc w:val="both"/>
            </w:pPr>
          </w:p>
        </w:tc>
        <w:tc>
          <w:tcPr>
            <w:tcW w:w="1703" w:type="dxa"/>
            <w:gridSpan w:val="2"/>
          </w:tcPr>
          <w:p w:rsidR="00553BF4" w:rsidRDefault="00B55830" w:rsidP="00E058EB">
            <w:pPr>
              <w:jc w:val="both"/>
            </w:pPr>
            <w:r>
              <w:t>Nemá</w:t>
            </w:r>
          </w:p>
        </w:tc>
        <w:tc>
          <w:tcPr>
            <w:tcW w:w="2096" w:type="dxa"/>
            <w:gridSpan w:val="4"/>
          </w:tcPr>
          <w:p w:rsidR="00553BF4" w:rsidRDefault="00553BF4" w:rsidP="00E058EB">
            <w:pPr>
              <w:jc w:val="both"/>
            </w:pPr>
          </w:p>
        </w:tc>
      </w:tr>
      <w:tr w:rsidR="00553BF4" w:rsidTr="00E058EB">
        <w:tc>
          <w:tcPr>
            <w:tcW w:w="6060" w:type="dxa"/>
            <w:gridSpan w:val="5"/>
          </w:tcPr>
          <w:p w:rsidR="00553BF4" w:rsidRDefault="00553BF4" w:rsidP="00E058EB">
            <w:pPr>
              <w:jc w:val="both"/>
            </w:pPr>
          </w:p>
        </w:tc>
        <w:tc>
          <w:tcPr>
            <w:tcW w:w="1703" w:type="dxa"/>
            <w:gridSpan w:val="2"/>
          </w:tcPr>
          <w:p w:rsidR="00553BF4" w:rsidRDefault="00553BF4" w:rsidP="00E058EB">
            <w:pPr>
              <w:jc w:val="both"/>
            </w:pPr>
          </w:p>
        </w:tc>
        <w:tc>
          <w:tcPr>
            <w:tcW w:w="2096" w:type="dxa"/>
            <w:gridSpan w:val="4"/>
          </w:tcPr>
          <w:p w:rsidR="00553BF4" w:rsidRDefault="00553BF4" w:rsidP="00E058EB">
            <w:pPr>
              <w:jc w:val="both"/>
            </w:pPr>
          </w:p>
        </w:tc>
      </w:tr>
      <w:tr w:rsidR="00553BF4" w:rsidTr="00E058EB">
        <w:tc>
          <w:tcPr>
            <w:tcW w:w="6060" w:type="dxa"/>
            <w:gridSpan w:val="5"/>
          </w:tcPr>
          <w:p w:rsidR="00553BF4" w:rsidRDefault="00553BF4" w:rsidP="00E058EB">
            <w:pPr>
              <w:jc w:val="both"/>
            </w:pPr>
          </w:p>
        </w:tc>
        <w:tc>
          <w:tcPr>
            <w:tcW w:w="1703" w:type="dxa"/>
            <w:gridSpan w:val="2"/>
          </w:tcPr>
          <w:p w:rsidR="00553BF4" w:rsidRDefault="00553BF4" w:rsidP="00E058EB">
            <w:pPr>
              <w:jc w:val="both"/>
            </w:pPr>
          </w:p>
        </w:tc>
        <w:tc>
          <w:tcPr>
            <w:tcW w:w="2096" w:type="dxa"/>
            <w:gridSpan w:val="4"/>
          </w:tcPr>
          <w:p w:rsidR="00553BF4" w:rsidRDefault="00553BF4" w:rsidP="00E058EB">
            <w:pPr>
              <w:jc w:val="both"/>
            </w:pPr>
          </w:p>
        </w:tc>
      </w:tr>
      <w:tr w:rsidR="00553BF4" w:rsidTr="00E058EB">
        <w:tc>
          <w:tcPr>
            <w:tcW w:w="6060" w:type="dxa"/>
            <w:gridSpan w:val="5"/>
          </w:tcPr>
          <w:p w:rsidR="00553BF4" w:rsidRDefault="00553BF4" w:rsidP="00E058EB">
            <w:pPr>
              <w:jc w:val="both"/>
            </w:pPr>
          </w:p>
        </w:tc>
        <w:tc>
          <w:tcPr>
            <w:tcW w:w="1703" w:type="dxa"/>
            <w:gridSpan w:val="2"/>
          </w:tcPr>
          <w:p w:rsidR="00553BF4" w:rsidRDefault="00553BF4" w:rsidP="00E058EB">
            <w:pPr>
              <w:jc w:val="both"/>
            </w:pPr>
          </w:p>
        </w:tc>
        <w:tc>
          <w:tcPr>
            <w:tcW w:w="2096" w:type="dxa"/>
            <w:gridSpan w:val="4"/>
          </w:tcPr>
          <w:p w:rsidR="00553BF4" w:rsidRDefault="00553BF4" w:rsidP="00E058EB">
            <w:pPr>
              <w:jc w:val="both"/>
            </w:pPr>
          </w:p>
        </w:tc>
      </w:tr>
      <w:tr w:rsidR="00553BF4" w:rsidTr="00E058EB">
        <w:tc>
          <w:tcPr>
            <w:tcW w:w="9859" w:type="dxa"/>
            <w:gridSpan w:val="11"/>
            <w:shd w:val="clear" w:color="auto" w:fill="F7CAAC"/>
          </w:tcPr>
          <w:p w:rsidR="00553BF4" w:rsidRDefault="00553BF4" w:rsidP="00E058EB">
            <w:pPr>
              <w:jc w:val="both"/>
            </w:pPr>
            <w:r>
              <w:rPr>
                <w:b/>
              </w:rPr>
              <w:t>Předměty příslušného studijního programu a způsob zapojení do jejich výuky, příp. další zapojení do uskutečňování studijního programu</w:t>
            </w:r>
          </w:p>
        </w:tc>
      </w:tr>
      <w:tr w:rsidR="00553BF4" w:rsidTr="00553BF4">
        <w:trPr>
          <w:trHeight w:val="325"/>
        </w:trPr>
        <w:tc>
          <w:tcPr>
            <w:tcW w:w="9859" w:type="dxa"/>
            <w:gridSpan w:val="11"/>
            <w:tcBorders>
              <w:top w:val="nil"/>
            </w:tcBorders>
          </w:tcPr>
          <w:p w:rsidR="00553BF4" w:rsidRDefault="00553BF4" w:rsidP="00E058EB">
            <w:pPr>
              <w:jc w:val="both"/>
            </w:pPr>
            <w:r>
              <w:t>Multikulturní mediace (vyučující).</w:t>
            </w:r>
          </w:p>
        </w:tc>
      </w:tr>
      <w:tr w:rsidR="00553BF4" w:rsidTr="00E058EB">
        <w:tc>
          <w:tcPr>
            <w:tcW w:w="9859" w:type="dxa"/>
            <w:gridSpan w:val="11"/>
            <w:shd w:val="clear" w:color="auto" w:fill="F7CAAC"/>
          </w:tcPr>
          <w:p w:rsidR="00553BF4" w:rsidRDefault="00553BF4" w:rsidP="00E058EB">
            <w:pPr>
              <w:jc w:val="both"/>
            </w:pPr>
            <w:r>
              <w:rPr>
                <w:b/>
              </w:rPr>
              <w:t xml:space="preserve">Údaje o vzdělání na VŠ </w:t>
            </w:r>
          </w:p>
        </w:tc>
      </w:tr>
      <w:tr w:rsidR="00553BF4" w:rsidTr="00E058EB">
        <w:trPr>
          <w:trHeight w:val="307"/>
        </w:trPr>
        <w:tc>
          <w:tcPr>
            <w:tcW w:w="9859" w:type="dxa"/>
            <w:gridSpan w:val="11"/>
          </w:tcPr>
          <w:p w:rsidR="00553BF4" w:rsidRPr="007D2C66" w:rsidRDefault="00553BF4" w:rsidP="00E058EB">
            <w:pPr>
              <w:jc w:val="both"/>
            </w:pPr>
            <w:r>
              <w:t>Sociální pedagogika, 2010, UTB ve Zlíně, FHS.</w:t>
            </w:r>
          </w:p>
        </w:tc>
      </w:tr>
      <w:tr w:rsidR="00553BF4" w:rsidTr="00E058EB">
        <w:tc>
          <w:tcPr>
            <w:tcW w:w="9859" w:type="dxa"/>
            <w:gridSpan w:val="11"/>
            <w:shd w:val="clear" w:color="auto" w:fill="F7CAAC"/>
          </w:tcPr>
          <w:p w:rsidR="00553BF4" w:rsidRDefault="00553BF4" w:rsidP="00E058EB">
            <w:pPr>
              <w:jc w:val="both"/>
              <w:rPr>
                <w:b/>
              </w:rPr>
            </w:pPr>
            <w:r>
              <w:rPr>
                <w:b/>
              </w:rPr>
              <w:t>Údaje o odborném působení od absolvování VŠ</w:t>
            </w:r>
          </w:p>
        </w:tc>
      </w:tr>
      <w:tr w:rsidR="00553BF4" w:rsidTr="00E058EB">
        <w:trPr>
          <w:trHeight w:val="284"/>
        </w:trPr>
        <w:tc>
          <w:tcPr>
            <w:tcW w:w="9859" w:type="dxa"/>
            <w:gridSpan w:val="11"/>
          </w:tcPr>
          <w:p w:rsidR="00553BF4" w:rsidRDefault="00553BF4" w:rsidP="00E058EB">
            <w:pPr>
              <w:jc w:val="both"/>
            </w:pPr>
            <w:r>
              <w:t>UTB ve Zlíně, FHS, 8 let.</w:t>
            </w:r>
          </w:p>
          <w:p w:rsidR="00553BF4" w:rsidRDefault="00553BF4" w:rsidP="00E058EB">
            <w:pPr>
              <w:jc w:val="both"/>
            </w:pPr>
            <w:r>
              <w:t>Od roku 2014 studentka doktorského studijního programu Pedagogika (KS), MU v Brně, FF, Ústav pedagogických věd.</w:t>
            </w:r>
          </w:p>
        </w:tc>
      </w:tr>
      <w:tr w:rsidR="00553BF4" w:rsidTr="00E058EB">
        <w:trPr>
          <w:trHeight w:val="250"/>
        </w:trPr>
        <w:tc>
          <w:tcPr>
            <w:tcW w:w="9859" w:type="dxa"/>
            <w:gridSpan w:val="11"/>
            <w:shd w:val="clear" w:color="auto" w:fill="F7CAAC"/>
          </w:tcPr>
          <w:p w:rsidR="00553BF4" w:rsidRDefault="00553BF4" w:rsidP="00E058EB">
            <w:pPr>
              <w:jc w:val="both"/>
            </w:pPr>
            <w:r>
              <w:rPr>
                <w:b/>
              </w:rPr>
              <w:t>Zkušenosti s vedením kvalifikačních a rigorózních prací</w:t>
            </w:r>
          </w:p>
        </w:tc>
      </w:tr>
      <w:tr w:rsidR="00553BF4" w:rsidTr="00E058EB">
        <w:trPr>
          <w:trHeight w:val="337"/>
        </w:trPr>
        <w:tc>
          <w:tcPr>
            <w:tcW w:w="9859" w:type="dxa"/>
            <w:gridSpan w:val="11"/>
          </w:tcPr>
          <w:p w:rsidR="00553BF4" w:rsidRDefault="00553BF4" w:rsidP="00E058EB">
            <w:pPr>
              <w:jc w:val="both"/>
            </w:pPr>
            <w:r>
              <w:t>Počet vedených a obhájených bakalářských prací = 86. Počet vedených a obhájených diplomových prací = 10.</w:t>
            </w:r>
          </w:p>
        </w:tc>
      </w:tr>
      <w:tr w:rsidR="00553BF4" w:rsidTr="00E058EB">
        <w:trPr>
          <w:cantSplit/>
        </w:trPr>
        <w:tc>
          <w:tcPr>
            <w:tcW w:w="3347" w:type="dxa"/>
            <w:gridSpan w:val="2"/>
            <w:tcBorders>
              <w:top w:val="single" w:sz="12" w:space="0" w:color="auto"/>
            </w:tcBorders>
            <w:shd w:val="clear" w:color="auto" w:fill="F7CAAC"/>
          </w:tcPr>
          <w:p w:rsidR="00553BF4" w:rsidRDefault="00553BF4" w:rsidP="00E058EB">
            <w:pPr>
              <w:jc w:val="both"/>
            </w:pPr>
            <w:r>
              <w:rPr>
                <w:b/>
              </w:rPr>
              <w:t xml:space="preserve">Obor habilitačního řízení </w:t>
            </w:r>
          </w:p>
        </w:tc>
        <w:tc>
          <w:tcPr>
            <w:tcW w:w="2245" w:type="dxa"/>
            <w:gridSpan w:val="2"/>
            <w:tcBorders>
              <w:top w:val="single" w:sz="12" w:space="0" w:color="auto"/>
            </w:tcBorders>
            <w:shd w:val="clear" w:color="auto" w:fill="F7CAAC"/>
          </w:tcPr>
          <w:p w:rsidR="00553BF4" w:rsidRDefault="00553BF4" w:rsidP="00E058E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553BF4" w:rsidRDefault="00553BF4" w:rsidP="00E058E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553BF4" w:rsidRDefault="00553BF4" w:rsidP="00E058EB">
            <w:pPr>
              <w:jc w:val="both"/>
              <w:rPr>
                <w:b/>
              </w:rPr>
            </w:pPr>
            <w:r>
              <w:rPr>
                <w:b/>
              </w:rPr>
              <w:t>Ohlasy publikací</w:t>
            </w:r>
          </w:p>
        </w:tc>
      </w:tr>
      <w:tr w:rsidR="00553BF4" w:rsidTr="00E058EB">
        <w:trPr>
          <w:cantSplit/>
        </w:trPr>
        <w:tc>
          <w:tcPr>
            <w:tcW w:w="3347" w:type="dxa"/>
            <w:gridSpan w:val="2"/>
          </w:tcPr>
          <w:p w:rsidR="00553BF4" w:rsidRDefault="00553BF4" w:rsidP="00E058EB">
            <w:pPr>
              <w:jc w:val="both"/>
            </w:pPr>
          </w:p>
        </w:tc>
        <w:tc>
          <w:tcPr>
            <w:tcW w:w="2245" w:type="dxa"/>
            <w:gridSpan w:val="2"/>
          </w:tcPr>
          <w:p w:rsidR="00553BF4" w:rsidRDefault="00553BF4" w:rsidP="00E058EB">
            <w:pPr>
              <w:jc w:val="both"/>
            </w:pPr>
          </w:p>
        </w:tc>
        <w:tc>
          <w:tcPr>
            <w:tcW w:w="2248" w:type="dxa"/>
            <w:gridSpan w:val="4"/>
            <w:tcBorders>
              <w:right w:val="single" w:sz="12" w:space="0" w:color="auto"/>
            </w:tcBorders>
          </w:tcPr>
          <w:p w:rsidR="00553BF4" w:rsidRDefault="00553BF4" w:rsidP="00E058EB">
            <w:pPr>
              <w:jc w:val="both"/>
            </w:pPr>
          </w:p>
        </w:tc>
        <w:tc>
          <w:tcPr>
            <w:tcW w:w="632" w:type="dxa"/>
            <w:tcBorders>
              <w:left w:val="single" w:sz="12" w:space="0" w:color="auto"/>
            </w:tcBorders>
            <w:shd w:val="clear" w:color="auto" w:fill="F7CAAC"/>
          </w:tcPr>
          <w:p w:rsidR="00553BF4" w:rsidRDefault="00553BF4" w:rsidP="00E058EB">
            <w:pPr>
              <w:jc w:val="both"/>
            </w:pPr>
            <w:r>
              <w:rPr>
                <w:b/>
              </w:rPr>
              <w:t>WOS</w:t>
            </w:r>
          </w:p>
        </w:tc>
        <w:tc>
          <w:tcPr>
            <w:tcW w:w="693" w:type="dxa"/>
            <w:shd w:val="clear" w:color="auto" w:fill="F7CAAC"/>
          </w:tcPr>
          <w:p w:rsidR="00553BF4" w:rsidRDefault="00553BF4" w:rsidP="00E058EB">
            <w:pPr>
              <w:jc w:val="both"/>
              <w:rPr>
                <w:sz w:val="18"/>
              </w:rPr>
            </w:pPr>
            <w:r>
              <w:rPr>
                <w:b/>
                <w:sz w:val="18"/>
              </w:rPr>
              <w:t>Scopus</w:t>
            </w:r>
          </w:p>
        </w:tc>
        <w:tc>
          <w:tcPr>
            <w:tcW w:w="694" w:type="dxa"/>
            <w:shd w:val="clear" w:color="auto" w:fill="F7CAAC"/>
          </w:tcPr>
          <w:p w:rsidR="00553BF4" w:rsidRDefault="00553BF4" w:rsidP="00E058EB">
            <w:pPr>
              <w:jc w:val="both"/>
            </w:pPr>
            <w:r>
              <w:rPr>
                <w:b/>
                <w:sz w:val="18"/>
              </w:rPr>
              <w:t>ostatní</w:t>
            </w:r>
          </w:p>
        </w:tc>
      </w:tr>
      <w:tr w:rsidR="00553BF4" w:rsidTr="00E058EB">
        <w:trPr>
          <w:cantSplit/>
          <w:trHeight w:val="70"/>
        </w:trPr>
        <w:tc>
          <w:tcPr>
            <w:tcW w:w="3347" w:type="dxa"/>
            <w:gridSpan w:val="2"/>
            <w:shd w:val="clear" w:color="auto" w:fill="F7CAAC"/>
          </w:tcPr>
          <w:p w:rsidR="00553BF4" w:rsidRDefault="00553BF4" w:rsidP="00E058EB">
            <w:pPr>
              <w:jc w:val="both"/>
            </w:pPr>
            <w:r>
              <w:rPr>
                <w:b/>
              </w:rPr>
              <w:t>Obor jmenovacího řízení</w:t>
            </w:r>
          </w:p>
        </w:tc>
        <w:tc>
          <w:tcPr>
            <w:tcW w:w="2245" w:type="dxa"/>
            <w:gridSpan w:val="2"/>
            <w:shd w:val="clear" w:color="auto" w:fill="F7CAAC"/>
          </w:tcPr>
          <w:p w:rsidR="00553BF4" w:rsidRDefault="00553BF4" w:rsidP="00E058EB">
            <w:pPr>
              <w:jc w:val="both"/>
            </w:pPr>
            <w:r>
              <w:rPr>
                <w:b/>
              </w:rPr>
              <w:t>Rok udělení hodnosti</w:t>
            </w:r>
          </w:p>
        </w:tc>
        <w:tc>
          <w:tcPr>
            <w:tcW w:w="2248" w:type="dxa"/>
            <w:gridSpan w:val="4"/>
            <w:tcBorders>
              <w:right w:val="single" w:sz="12" w:space="0" w:color="auto"/>
            </w:tcBorders>
            <w:shd w:val="clear" w:color="auto" w:fill="F7CAAC"/>
          </w:tcPr>
          <w:p w:rsidR="00553BF4" w:rsidRDefault="00553BF4" w:rsidP="00E058EB">
            <w:pPr>
              <w:jc w:val="both"/>
            </w:pPr>
            <w:r>
              <w:rPr>
                <w:b/>
              </w:rPr>
              <w:t>Řízení konáno na VŠ</w:t>
            </w:r>
          </w:p>
        </w:tc>
        <w:tc>
          <w:tcPr>
            <w:tcW w:w="632" w:type="dxa"/>
            <w:vMerge w:val="restart"/>
            <w:tcBorders>
              <w:left w:val="single" w:sz="12" w:space="0" w:color="auto"/>
            </w:tcBorders>
          </w:tcPr>
          <w:p w:rsidR="00553BF4" w:rsidRDefault="00553BF4" w:rsidP="00E058EB">
            <w:pPr>
              <w:jc w:val="both"/>
              <w:rPr>
                <w:b/>
              </w:rPr>
            </w:pPr>
          </w:p>
        </w:tc>
        <w:tc>
          <w:tcPr>
            <w:tcW w:w="693" w:type="dxa"/>
            <w:vMerge w:val="restart"/>
          </w:tcPr>
          <w:p w:rsidR="00553BF4" w:rsidRDefault="00553BF4" w:rsidP="00E058EB">
            <w:pPr>
              <w:jc w:val="both"/>
              <w:rPr>
                <w:b/>
              </w:rPr>
            </w:pPr>
          </w:p>
        </w:tc>
        <w:tc>
          <w:tcPr>
            <w:tcW w:w="694" w:type="dxa"/>
            <w:vMerge w:val="restart"/>
          </w:tcPr>
          <w:p w:rsidR="00553BF4" w:rsidRDefault="00553BF4" w:rsidP="00E058EB">
            <w:pPr>
              <w:jc w:val="both"/>
              <w:rPr>
                <w:b/>
              </w:rPr>
            </w:pPr>
          </w:p>
        </w:tc>
      </w:tr>
      <w:tr w:rsidR="00553BF4" w:rsidTr="00E058EB">
        <w:trPr>
          <w:trHeight w:val="205"/>
        </w:trPr>
        <w:tc>
          <w:tcPr>
            <w:tcW w:w="3347" w:type="dxa"/>
            <w:gridSpan w:val="2"/>
          </w:tcPr>
          <w:p w:rsidR="00553BF4" w:rsidRDefault="00553BF4" w:rsidP="00E058EB">
            <w:pPr>
              <w:jc w:val="both"/>
            </w:pPr>
          </w:p>
        </w:tc>
        <w:tc>
          <w:tcPr>
            <w:tcW w:w="2245" w:type="dxa"/>
            <w:gridSpan w:val="2"/>
          </w:tcPr>
          <w:p w:rsidR="00553BF4" w:rsidRDefault="00553BF4" w:rsidP="00E058EB">
            <w:pPr>
              <w:jc w:val="both"/>
            </w:pPr>
          </w:p>
        </w:tc>
        <w:tc>
          <w:tcPr>
            <w:tcW w:w="2248" w:type="dxa"/>
            <w:gridSpan w:val="4"/>
            <w:tcBorders>
              <w:right w:val="single" w:sz="12" w:space="0" w:color="auto"/>
            </w:tcBorders>
          </w:tcPr>
          <w:p w:rsidR="00553BF4" w:rsidRDefault="00553BF4" w:rsidP="00E058EB">
            <w:pPr>
              <w:jc w:val="both"/>
            </w:pPr>
          </w:p>
        </w:tc>
        <w:tc>
          <w:tcPr>
            <w:tcW w:w="632" w:type="dxa"/>
            <w:vMerge/>
            <w:tcBorders>
              <w:left w:val="single" w:sz="12" w:space="0" w:color="auto"/>
            </w:tcBorders>
            <w:vAlign w:val="center"/>
          </w:tcPr>
          <w:p w:rsidR="00553BF4" w:rsidRDefault="00553BF4" w:rsidP="00E058EB">
            <w:pPr>
              <w:rPr>
                <w:b/>
              </w:rPr>
            </w:pPr>
          </w:p>
        </w:tc>
        <w:tc>
          <w:tcPr>
            <w:tcW w:w="693" w:type="dxa"/>
            <w:vMerge/>
            <w:vAlign w:val="center"/>
          </w:tcPr>
          <w:p w:rsidR="00553BF4" w:rsidRDefault="00553BF4" w:rsidP="00E058EB">
            <w:pPr>
              <w:rPr>
                <w:b/>
              </w:rPr>
            </w:pPr>
          </w:p>
        </w:tc>
        <w:tc>
          <w:tcPr>
            <w:tcW w:w="694" w:type="dxa"/>
            <w:vMerge/>
            <w:vAlign w:val="center"/>
          </w:tcPr>
          <w:p w:rsidR="00553BF4" w:rsidRDefault="00553BF4" w:rsidP="00E058EB">
            <w:pPr>
              <w:rPr>
                <w:b/>
              </w:rPr>
            </w:pPr>
          </w:p>
        </w:tc>
      </w:tr>
      <w:tr w:rsidR="00553BF4" w:rsidTr="00E058EB">
        <w:tc>
          <w:tcPr>
            <w:tcW w:w="9859" w:type="dxa"/>
            <w:gridSpan w:val="11"/>
            <w:shd w:val="clear" w:color="auto" w:fill="F7CAAC"/>
          </w:tcPr>
          <w:p w:rsidR="00553BF4" w:rsidRDefault="00553BF4" w:rsidP="00E058EB">
            <w:pPr>
              <w:jc w:val="both"/>
              <w:rPr>
                <w:b/>
              </w:rPr>
            </w:pPr>
            <w:r>
              <w:rPr>
                <w:b/>
              </w:rPr>
              <w:t xml:space="preserve">Přehled o nejvýznamnější publikační a další tvůrčí činnosti nebo další profesní činnosti u odborníků z praxe vztahující se k zabezpečovaným předmětům </w:t>
            </w:r>
          </w:p>
        </w:tc>
      </w:tr>
      <w:tr w:rsidR="00553BF4" w:rsidTr="00E058EB">
        <w:trPr>
          <w:trHeight w:val="2347"/>
        </w:trPr>
        <w:tc>
          <w:tcPr>
            <w:tcW w:w="9859" w:type="dxa"/>
            <w:gridSpan w:val="11"/>
          </w:tcPr>
          <w:p w:rsidR="00553BF4" w:rsidRPr="00D04803" w:rsidRDefault="00553BF4" w:rsidP="00E058EB">
            <w:pPr>
              <w:tabs>
                <w:tab w:val="left" w:pos="473"/>
                <w:tab w:val="left" w:pos="8844"/>
                <w:tab w:val="left" w:pos="9066"/>
              </w:tabs>
              <w:jc w:val="both"/>
            </w:pPr>
            <w:r w:rsidRPr="00D04803">
              <w:t xml:space="preserve">Lukešová, M. (2014). </w:t>
            </w:r>
            <w:r w:rsidRPr="00C62A72">
              <w:rPr>
                <w:i/>
              </w:rPr>
              <w:t>The analysis of intercultural conflicts between students of tertiary education</w:t>
            </w:r>
            <w:r w:rsidRPr="00D04803">
              <w:t>. The 4th International Conference on New Horizonts in INTE 2014. Proceedings Book, Volume 4/5, p. 509 – 515. ISSN 2146 – 7358.</w:t>
            </w:r>
          </w:p>
          <w:p w:rsidR="00553BF4" w:rsidRPr="00D04803" w:rsidRDefault="00553BF4" w:rsidP="00E058EB">
            <w:pPr>
              <w:tabs>
                <w:tab w:val="left" w:pos="473"/>
                <w:tab w:val="left" w:pos="8844"/>
                <w:tab w:val="left" w:pos="9066"/>
              </w:tabs>
              <w:jc w:val="both"/>
            </w:pPr>
            <w:r w:rsidRPr="00D04803">
              <w:rPr>
                <w:bCs/>
              </w:rPr>
              <w:t>Lukešová, M. (2015).</w:t>
            </w:r>
            <w:r w:rsidRPr="00D04803">
              <w:rPr>
                <w:b/>
                <w:bCs/>
              </w:rPr>
              <w:t xml:space="preserve"> </w:t>
            </w:r>
            <w:r w:rsidRPr="00D04803">
              <w:rPr>
                <w:i/>
                <w:iCs/>
              </w:rPr>
              <w:t xml:space="preserve"> Student reflection on the Development of Intercultural competence through the Education Abroad Experience.</w:t>
            </w:r>
            <w:r w:rsidRPr="00D04803">
              <w:t> </w:t>
            </w:r>
            <w:r w:rsidRPr="00D04803">
              <w:rPr>
                <w:i/>
              </w:rPr>
              <w:t>Asian Social Science</w:t>
            </w:r>
            <w:r w:rsidRPr="00D04803">
              <w:t>, 11 (21), pg. 1-15. ISSN 1911-2017.</w:t>
            </w:r>
          </w:p>
          <w:p w:rsidR="00553BF4" w:rsidRPr="00D04803" w:rsidRDefault="00553BF4" w:rsidP="00E058EB">
            <w:pPr>
              <w:tabs>
                <w:tab w:val="left" w:pos="473"/>
                <w:tab w:val="left" w:pos="8844"/>
                <w:tab w:val="left" w:pos="9066"/>
              </w:tabs>
              <w:jc w:val="both"/>
            </w:pPr>
            <w:r w:rsidRPr="00D04803">
              <w:t xml:space="preserve">Lukešová, M. (2015). </w:t>
            </w:r>
            <w:r w:rsidRPr="00D04803">
              <w:rPr>
                <w:i/>
                <w:iCs/>
              </w:rPr>
              <w:t xml:space="preserve">Interkulturní kompetence jako faktor kulturně kompetentní praxe v sociální práci. </w:t>
            </w:r>
            <w:r w:rsidRPr="00D04803">
              <w:t>Sociální práce. Sociální práce a sociální služby. Brno: Asociace vzdělavatelů v sociální práci, 1/2015, s. 96-108. ISSN 1213-6204.</w:t>
            </w:r>
          </w:p>
          <w:p w:rsidR="00553BF4" w:rsidRPr="00D04803" w:rsidRDefault="00553BF4" w:rsidP="00E058EB">
            <w:pPr>
              <w:tabs>
                <w:tab w:val="left" w:pos="473"/>
                <w:tab w:val="left" w:pos="8844"/>
                <w:tab w:val="left" w:pos="9066"/>
              </w:tabs>
              <w:jc w:val="both"/>
            </w:pPr>
            <w:r w:rsidRPr="00D04803">
              <w:t xml:space="preserve">Martincová, J., </w:t>
            </w:r>
            <w:r w:rsidRPr="00D04803">
              <w:rPr>
                <w:lang w:val="en-US"/>
              </w:rPr>
              <w:t>&amp;</w:t>
            </w:r>
            <w:r w:rsidRPr="00D04803">
              <w:t xml:space="preserve"> Lukešová, M. (2014). Critical Thinking as a Tool for Managing Intercultural Conflicts</w:t>
            </w:r>
            <w:r w:rsidRPr="00D04803">
              <w:rPr>
                <w:i/>
              </w:rPr>
              <w:t xml:space="preserve">. Procedia – Social and Behavioral Sciences. </w:t>
            </w:r>
            <w:r w:rsidRPr="00D04803">
              <w:t>Cyprus: Elsevier, Ltd., p. 1255-1264. ISSN 1877-0428. </w:t>
            </w:r>
            <w:r>
              <w:t>(spoluautorský podíl 50%)</w:t>
            </w:r>
          </w:p>
          <w:p w:rsidR="00553BF4" w:rsidRPr="00553BF4" w:rsidRDefault="00553BF4" w:rsidP="00E058EB">
            <w:pPr>
              <w:tabs>
                <w:tab w:val="left" w:pos="473"/>
                <w:tab w:val="left" w:pos="8844"/>
                <w:tab w:val="left" w:pos="9066"/>
              </w:tabs>
              <w:jc w:val="both"/>
            </w:pPr>
            <w:r w:rsidRPr="00D04803">
              <w:t xml:space="preserve">Martincová, J., </w:t>
            </w:r>
            <w:r w:rsidRPr="00D04803">
              <w:rPr>
                <w:lang w:val="en-US"/>
              </w:rPr>
              <w:t>&amp;</w:t>
            </w:r>
            <w:r w:rsidRPr="00D04803">
              <w:t xml:space="preserve"> Lukešová, M. (2014). The Definition of Social Pedagogy in the Context of Socio-cultural Diversity. </w:t>
            </w:r>
            <w:r w:rsidRPr="00D04803">
              <w:rPr>
                <w:i/>
              </w:rPr>
              <w:t xml:space="preserve">Procedia – Social and Behavioral Sciences. </w:t>
            </w:r>
            <w:r w:rsidRPr="00D04803">
              <w:t>Cyprus: Elsevier, Ltd., p. 1265-1272.  ISSN 1877-0428. </w:t>
            </w:r>
            <w:r>
              <w:t>(spoluautorský podíl 50%)</w:t>
            </w:r>
          </w:p>
        </w:tc>
      </w:tr>
      <w:tr w:rsidR="00553BF4" w:rsidTr="00E058EB">
        <w:trPr>
          <w:trHeight w:val="218"/>
        </w:trPr>
        <w:tc>
          <w:tcPr>
            <w:tcW w:w="9859" w:type="dxa"/>
            <w:gridSpan w:val="11"/>
            <w:shd w:val="clear" w:color="auto" w:fill="F7CAAC"/>
          </w:tcPr>
          <w:p w:rsidR="00553BF4" w:rsidRDefault="00553BF4" w:rsidP="00E058EB">
            <w:pPr>
              <w:rPr>
                <w:b/>
              </w:rPr>
            </w:pPr>
            <w:r>
              <w:rPr>
                <w:b/>
              </w:rPr>
              <w:t>Působení v zahraničí</w:t>
            </w:r>
          </w:p>
        </w:tc>
      </w:tr>
      <w:tr w:rsidR="00553BF4" w:rsidTr="00E058EB">
        <w:trPr>
          <w:trHeight w:val="328"/>
        </w:trPr>
        <w:tc>
          <w:tcPr>
            <w:tcW w:w="9859" w:type="dxa"/>
            <w:gridSpan w:val="11"/>
          </w:tcPr>
          <w:p w:rsidR="00553BF4" w:rsidRPr="00AF28C0" w:rsidRDefault="00553BF4" w:rsidP="00E058EB">
            <w:r>
              <w:t xml:space="preserve"> </w:t>
            </w:r>
          </w:p>
        </w:tc>
      </w:tr>
      <w:tr w:rsidR="00553BF4" w:rsidTr="00E058EB">
        <w:trPr>
          <w:cantSplit/>
          <w:trHeight w:val="470"/>
        </w:trPr>
        <w:tc>
          <w:tcPr>
            <w:tcW w:w="2518" w:type="dxa"/>
            <w:shd w:val="clear" w:color="auto" w:fill="F7CAAC"/>
          </w:tcPr>
          <w:p w:rsidR="00553BF4" w:rsidRDefault="00553BF4" w:rsidP="00E058EB">
            <w:pPr>
              <w:jc w:val="both"/>
              <w:rPr>
                <w:b/>
              </w:rPr>
            </w:pPr>
            <w:r>
              <w:rPr>
                <w:b/>
              </w:rPr>
              <w:t xml:space="preserve">Podpis </w:t>
            </w:r>
          </w:p>
        </w:tc>
        <w:tc>
          <w:tcPr>
            <w:tcW w:w="4536" w:type="dxa"/>
            <w:gridSpan w:val="5"/>
          </w:tcPr>
          <w:p w:rsidR="00553BF4" w:rsidRDefault="00553BF4" w:rsidP="00E058EB">
            <w:pPr>
              <w:jc w:val="both"/>
            </w:pPr>
            <w:r>
              <w:t>Michaela Lukešová v. r.</w:t>
            </w:r>
          </w:p>
        </w:tc>
        <w:tc>
          <w:tcPr>
            <w:tcW w:w="786" w:type="dxa"/>
            <w:gridSpan w:val="2"/>
            <w:shd w:val="clear" w:color="auto" w:fill="F7CAAC"/>
          </w:tcPr>
          <w:p w:rsidR="00553BF4" w:rsidRDefault="00553BF4" w:rsidP="00E058EB">
            <w:pPr>
              <w:jc w:val="both"/>
            </w:pPr>
            <w:r>
              <w:rPr>
                <w:b/>
              </w:rPr>
              <w:t>datum</w:t>
            </w:r>
          </w:p>
        </w:tc>
        <w:tc>
          <w:tcPr>
            <w:tcW w:w="2019" w:type="dxa"/>
            <w:gridSpan w:val="3"/>
          </w:tcPr>
          <w:p w:rsidR="00553BF4" w:rsidRDefault="00F320F3" w:rsidP="00E058EB">
            <w:pPr>
              <w:jc w:val="both"/>
            </w:pPr>
            <w:r>
              <w:t>15. 6. 2018</w:t>
            </w:r>
          </w:p>
        </w:tc>
      </w:tr>
    </w:tbl>
    <w:p w:rsidR="00A62615" w:rsidRDefault="00A62615"/>
    <w:p w:rsidR="00553BF4" w:rsidRDefault="00553BF4">
      <w:pPr>
        <w:spacing w:after="200" w:line="276" w:lineRule="auto"/>
      </w:pPr>
      <w:r>
        <w:br w:type="page"/>
      </w:r>
    </w:p>
    <w:tbl>
      <w:tblPr>
        <w:tblpPr w:leftFromText="141" w:rightFromText="141" w:vertAnchor="text" w:horzAnchor="margin" w:tblpY="18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53BF4" w:rsidTr="00E058EB">
        <w:tc>
          <w:tcPr>
            <w:tcW w:w="9859" w:type="dxa"/>
            <w:gridSpan w:val="11"/>
            <w:tcBorders>
              <w:bottom w:val="double" w:sz="4" w:space="0" w:color="auto"/>
            </w:tcBorders>
            <w:shd w:val="clear" w:color="auto" w:fill="BDD6EE"/>
          </w:tcPr>
          <w:p w:rsidR="00553BF4" w:rsidRDefault="00553BF4" w:rsidP="00E058EB">
            <w:pPr>
              <w:jc w:val="both"/>
              <w:rPr>
                <w:b/>
                <w:sz w:val="28"/>
              </w:rPr>
            </w:pPr>
            <w:r>
              <w:rPr>
                <w:b/>
                <w:sz w:val="28"/>
              </w:rPr>
              <w:lastRenderedPageBreak/>
              <w:t>C-I – Personální zabezpečení</w:t>
            </w:r>
          </w:p>
        </w:tc>
      </w:tr>
      <w:tr w:rsidR="00553BF4" w:rsidTr="00E058EB">
        <w:tc>
          <w:tcPr>
            <w:tcW w:w="2518" w:type="dxa"/>
            <w:tcBorders>
              <w:top w:val="double" w:sz="4" w:space="0" w:color="auto"/>
            </w:tcBorders>
            <w:shd w:val="clear" w:color="auto" w:fill="F7CAAC"/>
          </w:tcPr>
          <w:p w:rsidR="00553BF4" w:rsidRDefault="00553BF4" w:rsidP="00E058EB">
            <w:pPr>
              <w:jc w:val="both"/>
              <w:rPr>
                <w:b/>
              </w:rPr>
            </w:pPr>
            <w:r>
              <w:rPr>
                <w:b/>
              </w:rPr>
              <w:t>Vysoká škola</w:t>
            </w:r>
          </w:p>
        </w:tc>
        <w:tc>
          <w:tcPr>
            <w:tcW w:w="7341" w:type="dxa"/>
            <w:gridSpan w:val="10"/>
          </w:tcPr>
          <w:p w:rsidR="00553BF4" w:rsidRDefault="00553BF4" w:rsidP="00E058EB">
            <w:pPr>
              <w:jc w:val="both"/>
            </w:pPr>
            <w:r>
              <w:t>Univerzita Tomáše Bati ve Zlíně</w:t>
            </w:r>
          </w:p>
        </w:tc>
      </w:tr>
      <w:tr w:rsidR="00553BF4" w:rsidTr="00E058EB">
        <w:tc>
          <w:tcPr>
            <w:tcW w:w="2518" w:type="dxa"/>
            <w:shd w:val="clear" w:color="auto" w:fill="F7CAAC"/>
          </w:tcPr>
          <w:p w:rsidR="00553BF4" w:rsidRDefault="00553BF4" w:rsidP="00E058EB">
            <w:pPr>
              <w:jc w:val="both"/>
              <w:rPr>
                <w:b/>
              </w:rPr>
            </w:pPr>
            <w:r>
              <w:rPr>
                <w:b/>
              </w:rPr>
              <w:t>Součást vysoké školy</w:t>
            </w:r>
          </w:p>
        </w:tc>
        <w:tc>
          <w:tcPr>
            <w:tcW w:w="7341" w:type="dxa"/>
            <w:gridSpan w:val="10"/>
          </w:tcPr>
          <w:p w:rsidR="00553BF4" w:rsidRDefault="00553BF4" w:rsidP="00E058EB">
            <w:pPr>
              <w:jc w:val="both"/>
            </w:pPr>
            <w:r>
              <w:t>Fakulta humanitních studií</w:t>
            </w:r>
          </w:p>
        </w:tc>
      </w:tr>
      <w:tr w:rsidR="00553BF4" w:rsidTr="00E058EB">
        <w:tc>
          <w:tcPr>
            <w:tcW w:w="2518" w:type="dxa"/>
            <w:shd w:val="clear" w:color="auto" w:fill="F7CAAC"/>
          </w:tcPr>
          <w:p w:rsidR="00553BF4" w:rsidRDefault="00553BF4" w:rsidP="00E058EB">
            <w:pPr>
              <w:jc w:val="both"/>
              <w:rPr>
                <w:b/>
              </w:rPr>
            </w:pPr>
            <w:r>
              <w:rPr>
                <w:b/>
              </w:rPr>
              <w:t>Název studijního programu</w:t>
            </w:r>
          </w:p>
        </w:tc>
        <w:tc>
          <w:tcPr>
            <w:tcW w:w="7341" w:type="dxa"/>
            <w:gridSpan w:val="10"/>
          </w:tcPr>
          <w:p w:rsidR="00553BF4" w:rsidRDefault="00553BF4" w:rsidP="00E058EB">
            <w:pPr>
              <w:jc w:val="both"/>
            </w:pPr>
            <w:r>
              <w:t>Andragogika</w:t>
            </w:r>
          </w:p>
        </w:tc>
      </w:tr>
      <w:tr w:rsidR="00553BF4" w:rsidTr="00E058EB">
        <w:tc>
          <w:tcPr>
            <w:tcW w:w="2518" w:type="dxa"/>
            <w:shd w:val="clear" w:color="auto" w:fill="F7CAAC"/>
          </w:tcPr>
          <w:p w:rsidR="00553BF4" w:rsidRDefault="00553BF4" w:rsidP="00E058EB">
            <w:pPr>
              <w:jc w:val="both"/>
              <w:rPr>
                <w:b/>
              </w:rPr>
            </w:pPr>
            <w:r>
              <w:rPr>
                <w:b/>
              </w:rPr>
              <w:t>Jméno a příjmení</w:t>
            </w:r>
          </w:p>
        </w:tc>
        <w:tc>
          <w:tcPr>
            <w:tcW w:w="4536" w:type="dxa"/>
            <w:gridSpan w:val="5"/>
          </w:tcPr>
          <w:p w:rsidR="00553BF4" w:rsidRPr="00F228A1" w:rsidRDefault="00553BF4" w:rsidP="00E058EB">
            <w:pPr>
              <w:pStyle w:val="FormtovanvHTML"/>
              <w:rPr>
                <w:rFonts w:ascii="Times New Roman" w:hAnsi="Times New Roman" w:cs="Times New Roman"/>
              </w:rPr>
            </w:pPr>
            <w:r w:rsidRPr="009438A9">
              <w:rPr>
                <w:rFonts w:ascii="Times New Roman" w:hAnsi="Times New Roman" w:cs="Times New Roman"/>
              </w:rPr>
              <w:t>Jiří Macháček</w:t>
            </w:r>
          </w:p>
        </w:tc>
        <w:tc>
          <w:tcPr>
            <w:tcW w:w="709" w:type="dxa"/>
            <w:shd w:val="clear" w:color="auto" w:fill="F7CAAC"/>
          </w:tcPr>
          <w:p w:rsidR="00553BF4" w:rsidRDefault="00553BF4" w:rsidP="00E058EB">
            <w:pPr>
              <w:jc w:val="both"/>
              <w:rPr>
                <w:b/>
              </w:rPr>
            </w:pPr>
            <w:r>
              <w:rPr>
                <w:b/>
              </w:rPr>
              <w:t>Tituly</w:t>
            </w:r>
          </w:p>
        </w:tc>
        <w:tc>
          <w:tcPr>
            <w:tcW w:w="2096" w:type="dxa"/>
            <w:gridSpan w:val="4"/>
          </w:tcPr>
          <w:p w:rsidR="00553BF4" w:rsidRDefault="00553BF4" w:rsidP="00E058EB">
            <w:pPr>
              <w:jc w:val="both"/>
            </w:pPr>
            <w:r>
              <w:t>Ing.</w:t>
            </w:r>
          </w:p>
        </w:tc>
      </w:tr>
      <w:tr w:rsidR="00553BF4" w:rsidTr="00E058EB">
        <w:tc>
          <w:tcPr>
            <w:tcW w:w="2518" w:type="dxa"/>
            <w:shd w:val="clear" w:color="auto" w:fill="F7CAAC"/>
          </w:tcPr>
          <w:p w:rsidR="00553BF4" w:rsidRDefault="00553BF4" w:rsidP="00E058EB">
            <w:pPr>
              <w:jc w:val="both"/>
              <w:rPr>
                <w:b/>
              </w:rPr>
            </w:pPr>
            <w:r>
              <w:rPr>
                <w:b/>
              </w:rPr>
              <w:t>Rok narození</w:t>
            </w:r>
          </w:p>
        </w:tc>
        <w:tc>
          <w:tcPr>
            <w:tcW w:w="829" w:type="dxa"/>
          </w:tcPr>
          <w:p w:rsidR="00553BF4" w:rsidRDefault="00553BF4" w:rsidP="00E058EB">
            <w:pPr>
              <w:jc w:val="both"/>
            </w:pPr>
            <w:r>
              <w:t>1958</w:t>
            </w:r>
          </w:p>
        </w:tc>
        <w:tc>
          <w:tcPr>
            <w:tcW w:w="1721" w:type="dxa"/>
            <w:shd w:val="clear" w:color="auto" w:fill="F7CAAC"/>
          </w:tcPr>
          <w:p w:rsidR="00553BF4" w:rsidRDefault="00553BF4" w:rsidP="00E058EB">
            <w:pPr>
              <w:jc w:val="both"/>
              <w:rPr>
                <w:b/>
              </w:rPr>
            </w:pPr>
            <w:r>
              <w:rPr>
                <w:b/>
              </w:rPr>
              <w:t>typ vztahu k VŠ</w:t>
            </w:r>
          </w:p>
        </w:tc>
        <w:tc>
          <w:tcPr>
            <w:tcW w:w="992" w:type="dxa"/>
            <w:gridSpan w:val="2"/>
          </w:tcPr>
          <w:p w:rsidR="00553BF4" w:rsidRDefault="00553BF4" w:rsidP="00E058EB">
            <w:pPr>
              <w:jc w:val="both"/>
            </w:pPr>
            <w:r>
              <w:t xml:space="preserve">pp </w:t>
            </w:r>
          </w:p>
          <w:p w:rsidR="00553BF4" w:rsidRDefault="00553BF4" w:rsidP="00E058EB">
            <w:pPr>
              <w:jc w:val="both"/>
            </w:pPr>
          </w:p>
        </w:tc>
        <w:tc>
          <w:tcPr>
            <w:tcW w:w="994" w:type="dxa"/>
            <w:shd w:val="clear" w:color="auto" w:fill="F7CAAC"/>
          </w:tcPr>
          <w:p w:rsidR="00553BF4" w:rsidRDefault="00553BF4" w:rsidP="00E058EB">
            <w:pPr>
              <w:jc w:val="both"/>
              <w:rPr>
                <w:b/>
              </w:rPr>
            </w:pPr>
            <w:r>
              <w:rPr>
                <w:b/>
              </w:rPr>
              <w:t>rozsah</w:t>
            </w:r>
          </w:p>
        </w:tc>
        <w:tc>
          <w:tcPr>
            <w:tcW w:w="709" w:type="dxa"/>
          </w:tcPr>
          <w:p w:rsidR="00553BF4" w:rsidRDefault="00553BF4" w:rsidP="00E058EB">
            <w:pPr>
              <w:jc w:val="both"/>
            </w:pPr>
            <w:r>
              <w:t>30</w:t>
            </w:r>
          </w:p>
        </w:tc>
        <w:tc>
          <w:tcPr>
            <w:tcW w:w="709" w:type="dxa"/>
            <w:gridSpan w:val="2"/>
            <w:shd w:val="clear" w:color="auto" w:fill="F7CAAC"/>
          </w:tcPr>
          <w:p w:rsidR="00553BF4" w:rsidRDefault="00553BF4" w:rsidP="00E058EB">
            <w:pPr>
              <w:jc w:val="both"/>
              <w:rPr>
                <w:b/>
              </w:rPr>
            </w:pPr>
            <w:r>
              <w:rPr>
                <w:b/>
              </w:rPr>
              <w:t>do kdy</w:t>
            </w:r>
          </w:p>
        </w:tc>
        <w:tc>
          <w:tcPr>
            <w:tcW w:w="1387" w:type="dxa"/>
            <w:gridSpan w:val="2"/>
          </w:tcPr>
          <w:p w:rsidR="00553BF4" w:rsidRDefault="00553BF4" w:rsidP="00E058EB">
            <w:pPr>
              <w:jc w:val="both"/>
            </w:pPr>
            <w:r>
              <w:t xml:space="preserve">N </w:t>
            </w:r>
          </w:p>
          <w:p w:rsidR="00553BF4" w:rsidRDefault="00553BF4" w:rsidP="00E058EB">
            <w:pPr>
              <w:jc w:val="both"/>
            </w:pPr>
          </w:p>
        </w:tc>
      </w:tr>
      <w:tr w:rsidR="00553BF4" w:rsidTr="00E058EB">
        <w:tc>
          <w:tcPr>
            <w:tcW w:w="5068" w:type="dxa"/>
            <w:gridSpan w:val="3"/>
            <w:shd w:val="clear" w:color="auto" w:fill="F7CAAC"/>
          </w:tcPr>
          <w:p w:rsidR="00553BF4" w:rsidRDefault="00553BF4" w:rsidP="00E058EB">
            <w:pPr>
              <w:jc w:val="both"/>
              <w:rPr>
                <w:b/>
              </w:rPr>
            </w:pPr>
            <w:r>
              <w:rPr>
                <w:b/>
              </w:rPr>
              <w:t>Typ vztahu na součásti VŠ, která uskutečňuje st. program</w:t>
            </w:r>
          </w:p>
        </w:tc>
        <w:tc>
          <w:tcPr>
            <w:tcW w:w="992" w:type="dxa"/>
            <w:gridSpan w:val="2"/>
          </w:tcPr>
          <w:p w:rsidR="00553BF4" w:rsidRDefault="00553BF4" w:rsidP="00E058EB">
            <w:pPr>
              <w:jc w:val="both"/>
            </w:pPr>
          </w:p>
        </w:tc>
        <w:tc>
          <w:tcPr>
            <w:tcW w:w="994" w:type="dxa"/>
            <w:shd w:val="clear" w:color="auto" w:fill="F7CAAC"/>
          </w:tcPr>
          <w:p w:rsidR="00553BF4" w:rsidRDefault="00553BF4" w:rsidP="00E058EB">
            <w:pPr>
              <w:jc w:val="both"/>
              <w:rPr>
                <w:b/>
              </w:rPr>
            </w:pPr>
            <w:r>
              <w:rPr>
                <w:b/>
              </w:rPr>
              <w:t>rozsah</w:t>
            </w:r>
          </w:p>
        </w:tc>
        <w:tc>
          <w:tcPr>
            <w:tcW w:w="709" w:type="dxa"/>
          </w:tcPr>
          <w:p w:rsidR="00553BF4" w:rsidRDefault="00553BF4" w:rsidP="00E058EB">
            <w:pPr>
              <w:jc w:val="both"/>
            </w:pPr>
          </w:p>
        </w:tc>
        <w:tc>
          <w:tcPr>
            <w:tcW w:w="709" w:type="dxa"/>
            <w:gridSpan w:val="2"/>
            <w:shd w:val="clear" w:color="auto" w:fill="F7CAAC"/>
          </w:tcPr>
          <w:p w:rsidR="00553BF4" w:rsidRDefault="00553BF4" w:rsidP="00E058EB">
            <w:pPr>
              <w:jc w:val="both"/>
              <w:rPr>
                <w:b/>
              </w:rPr>
            </w:pPr>
            <w:r>
              <w:rPr>
                <w:b/>
              </w:rPr>
              <w:t>do kdy</w:t>
            </w:r>
          </w:p>
        </w:tc>
        <w:tc>
          <w:tcPr>
            <w:tcW w:w="1387" w:type="dxa"/>
            <w:gridSpan w:val="2"/>
          </w:tcPr>
          <w:p w:rsidR="00553BF4" w:rsidRDefault="00553BF4" w:rsidP="00E058EB">
            <w:pPr>
              <w:jc w:val="both"/>
            </w:pPr>
          </w:p>
        </w:tc>
      </w:tr>
      <w:tr w:rsidR="00553BF4" w:rsidTr="00E058EB">
        <w:tc>
          <w:tcPr>
            <w:tcW w:w="6060" w:type="dxa"/>
            <w:gridSpan w:val="5"/>
            <w:shd w:val="clear" w:color="auto" w:fill="F7CAAC"/>
          </w:tcPr>
          <w:p w:rsidR="00553BF4" w:rsidRDefault="00553BF4" w:rsidP="00E058EB">
            <w:pPr>
              <w:jc w:val="both"/>
            </w:pPr>
            <w:r>
              <w:rPr>
                <w:b/>
              </w:rPr>
              <w:t>Další současná působení jako akademický pracovník na jiných VŠ</w:t>
            </w:r>
          </w:p>
        </w:tc>
        <w:tc>
          <w:tcPr>
            <w:tcW w:w="1703" w:type="dxa"/>
            <w:gridSpan w:val="2"/>
            <w:shd w:val="clear" w:color="auto" w:fill="F7CAAC"/>
          </w:tcPr>
          <w:p w:rsidR="00553BF4" w:rsidRDefault="00553BF4" w:rsidP="00E058EB">
            <w:pPr>
              <w:jc w:val="both"/>
              <w:rPr>
                <w:b/>
              </w:rPr>
            </w:pPr>
            <w:r>
              <w:rPr>
                <w:b/>
              </w:rPr>
              <w:t xml:space="preserve">typ prac. </w:t>
            </w:r>
            <w:proofErr w:type="gramStart"/>
            <w:r>
              <w:rPr>
                <w:b/>
              </w:rPr>
              <w:t>vztahu</w:t>
            </w:r>
            <w:proofErr w:type="gramEnd"/>
          </w:p>
        </w:tc>
        <w:tc>
          <w:tcPr>
            <w:tcW w:w="2096" w:type="dxa"/>
            <w:gridSpan w:val="4"/>
            <w:shd w:val="clear" w:color="auto" w:fill="F7CAAC"/>
          </w:tcPr>
          <w:p w:rsidR="00553BF4" w:rsidRDefault="00553BF4" w:rsidP="00E058EB">
            <w:pPr>
              <w:jc w:val="both"/>
              <w:rPr>
                <w:b/>
              </w:rPr>
            </w:pPr>
            <w:r>
              <w:rPr>
                <w:b/>
              </w:rPr>
              <w:t>rozsah</w:t>
            </w:r>
          </w:p>
        </w:tc>
      </w:tr>
      <w:tr w:rsidR="00553BF4" w:rsidTr="00E058EB">
        <w:tc>
          <w:tcPr>
            <w:tcW w:w="6060" w:type="dxa"/>
            <w:gridSpan w:val="5"/>
          </w:tcPr>
          <w:p w:rsidR="00553BF4" w:rsidRDefault="00553BF4" w:rsidP="00E058EB">
            <w:pPr>
              <w:jc w:val="both"/>
            </w:pPr>
          </w:p>
        </w:tc>
        <w:tc>
          <w:tcPr>
            <w:tcW w:w="1703" w:type="dxa"/>
            <w:gridSpan w:val="2"/>
          </w:tcPr>
          <w:p w:rsidR="00553BF4" w:rsidRDefault="00B55830" w:rsidP="00E058EB">
            <w:pPr>
              <w:jc w:val="both"/>
            </w:pPr>
            <w:r>
              <w:t>Nemá</w:t>
            </w:r>
          </w:p>
        </w:tc>
        <w:tc>
          <w:tcPr>
            <w:tcW w:w="2096" w:type="dxa"/>
            <w:gridSpan w:val="4"/>
          </w:tcPr>
          <w:p w:rsidR="00553BF4" w:rsidRDefault="00553BF4" w:rsidP="00E058EB">
            <w:pPr>
              <w:jc w:val="both"/>
            </w:pPr>
          </w:p>
        </w:tc>
      </w:tr>
      <w:tr w:rsidR="00553BF4" w:rsidTr="00E058EB">
        <w:tc>
          <w:tcPr>
            <w:tcW w:w="6060" w:type="dxa"/>
            <w:gridSpan w:val="5"/>
          </w:tcPr>
          <w:p w:rsidR="00553BF4" w:rsidRDefault="00553BF4" w:rsidP="00E058EB">
            <w:pPr>
              <w:jc w:val="both"/>
            </w:pPr>
          </w:p>
        </w:tc>
        <w:tc>
          <w:tcPr>
            <w:tcW w:w="1703" w:type="dxa"/>
            <w:gridSpan w:val="2"/>
          </w:tcPr>
          <w:p w:rsidR="00553BF4" w:rsidRDefault="00553BF4" w:rsidP="00E058EB">
            <w:pPr>
              <w:jc w:val="both"/>
            </w:pPr>
          </w:p>
        </w:tc>
        <w:tc>
          <w:tcPr>
            <w:tcW w:w="2096" w:type="dxa"/>
            <w:gridSpan w:val="4"/>
          </w:tcPr>
          <w:p w:rsidR="00553BF4" w:rsidRDefault="00553BF4" w:rsidP="00E058EB">
            <w:pPr>
              <w:jc w:val="both"/>
            </w:pPr>
          </w:p>
        </w:tc>
      </w:tr>
      <w:tr w:rsidR="00553BF4" w:rsidTr="00E058EB">
        <w:tc>
          <w:tcPr>
            <w:tcW w:w="6060" w:type="dxa"/>
            <w:gridSpan w:val="5"/>
          </w:tcPr>
          <w:p w:rsidR="00553BF4" w:rsidRDefault="00553BF4" w:rsidP="00E058EB">
            <w:pPr>
              <w:jc w:val="both"/>
            </w:pPr>
          </w:p>
        </w:tc>
        <w:tc>
          <w:tcPr>
            <w:tcW w:w="1703" w:type="dxa"/>
            <w:gridSpan w:val="2"/>
          </w:tcPr>
          <w:p w:rsidR="00553BF4" w:rsidRDefault="00553BF4" w:rsidP="00E058EB">
            <w:pPr>
              <w:jc w:val="both"/>
            </w:pPr>
          </w:p>
        </w:tc>
        <w:tc>
          <w:tcPr>
            <w:tcW w:w="2096" w:type="dxa"/>
            <w:gridSpan w:val="4"/>
          </w:tcPr>
          <w:p w:rsidR="00553BF4" w:rsidRDefault="00553BF4" w:rsidP="00E058EB">
            <w:pPr>
              <w:jc w:val="both"/>
            </w:pPr>
          </w:p>
        </w:tc>
      </w:tr>
      <w:tr w:rsidR="00553BF4" w:rsidTr="00E058EB">
        <w:tc>
          <w:tcPr>
            <w:tcW w:w="6060" w:type="dxa"/>
            <w:gridSpan w:val="5"/>
          </w:tcPr>
          <w:p w:rsidR="00553BF4" w:rsidRDefault="00553BF4" w:rsidP="00E058EB">
            <w:pPr>
              <w:jc w:val="both"/>
            </w:pPr>
          </w:p>
        </w:tc>
        <w:tc>
          <w:tcPr>
            <w:tcW w:w="1703" w:type="dxa"/>
            <w:gridSpan w:val="2"/>
          </w:tcPr>
          <w:p w:rsidR="00553BF4" w:rsidRDefault="00553BF4" w:rsidP="00E058EB">
            <w:pPr>
              <w:jc w:val="both"/>
            </w:pPr>
          </w:p>
        </w:tc>
        <w:tc>
          <w:tcPr>
            <w:tcW w:w="2096" w:type="dxa"/>
            <w:gridSpan w:val="4"/>
          </w:tcPr>
          <w:p w:rsidR="00553BF4" w:rsidRDefault="00553BF4" w:rsidP="00E058EB">
            <w:pPr>
              <w:jc w:val="both"/>
            </w:pPr>
          </w:p>
        </w:tc>
      </w:tr>
      <w:tr w:rsidR="00553BF4" w:rsidTr="00E058EB">
        <w:tc>
          <w:tcPr>
            <w:tcW w:w="9859" w:type="dxa"/>
            <w:gridSpan w:val="11"/>
            <w:shd w:val="clear" w:color="auto" w:fill="F7CAAC"/>
          </w:tcPr>
          <w:p w:rsidR="00553BF4" w:rsidRDefault="00553BF4" w:rsidP="00E058EB">
            <w:pPr>
              <w:jc w:val="both"/>
            </w:pPr>
            <w:r>
              <w:rPr>
                <w:b/>
              </w:rPr>
              <w:t>Předměty příslušného studijního programu a způsob zapojení do jejich výuky, příp. další zapojení do uskutečňování studijního programu</w:t>
            </w:r>
          </w:p>
        </w:tc>
      </w:tr>
      <w:tr w:rsidR="00553BF4" w:rsidTr="00AF113D">
        <w:trPr>
          <w:trHeight w:val="308"/>
        </w:trPr>
        <w:tc>
          <w:tcPr>
            <w:tcW w:w="9859" w:type="dxa"/>
            <w:gridSpan w:val="11"/>
            <w:tcBorders>
              <w:top w:val="nil"/>
            </w:tcBorders>
          </w:tcPr>
          <w:p w:rsidR="00553BF4" w:rsidRDefault="00553BF4" w:rsidP="00E058EB">
            <w:pPr>
              <w:jc w:val="both"/>
            </w:pPr>
            <w:r>
              <w:t>Veřejná správa (přednášející).</w:t>
            </w:r>
          </w:p>
        </w:tc>
      </w:tr>
      <w:tr w:rsidR="00553BF4" w:rsidTr="00E058EB">
        <w:tc>
          <w:tcPr>
            <w:tcW w:w="9859" w:type="dxa"/>
            <w:gridSpan w:val="11"/>
            <w:shd w:val="clear" w:color="auto" w:fill="F7CAAC"/>
          </w:tcPr>
          <w:p w:rsidR="00553BF4" w:rsidRDefault="00553BF4" w:rsidP="00E058EB">
            <w:pPr>
              <w:jc w:val="both"/>
            </w:pPr>
            <w:r>
              <w:rPr>
                <w:b/>
              </w:rPr>
              <w:t xml:space="preserve">Údaje o vzdělání na VŠ </w:t>
            </w:r>
          </w:p>
        </w:tc>
      </w:tr>
      <w:tr w:rsidR="00553BF4" w:rsidTr="00E058EB">
        <w:trPr>
          <w:trHeight w:val="307"/>
        </w:trPr>
        <w:tc>
          <w:tcPr>
            <w:tcW w:w="9859" w:type="dxa"/>
            <w:gridSpan w:val="11"/>
          </w:tcPr>
          <w:p w:rsidR="00553BF4" w:rsidRPr="007D2C66" w:rsidRDefault="00553BF4" w:rsidP="00E058EB">
            <w:pPr>
              <w:jc w:val="both"/>
            </w:pPr>
            <w:r>
              <w:rPr>
                <w:bCs/>
              </w:rPr>
              <w:t xml:space="preserve">VUT Brno, </w:t>
            </w:r>
            <w:r w:rsidR="00AF113D">
              <w:rPr>
                <w:bCs/>
              </w:rPr>
              <w:t xml:space="preserve">1983, </w:t>
            </w:r>
            <w:r w:rsidRPr="00EF110C">
              <w:rPr>
                <w:bCs/>
              </w:rPr>
              <w:t>Fakulta technologická Zlín</w:t>
            </w:r>
            <w:r>
              <w:rPr>
                <w:bCs/>
              </w:rPr>
              <w:t>.</w:t>
            </w:r>
            <w:r w:rsidR="00AF113D">
              <w:rPr>
                <w:bCs/>
              </w:rPr>
              <w:t xml:space="preserve"> (Ing.)</w:t>
            </w:r>
          </w:p>
        </w:tc>
      </w:tr>
      <w:tr w:rsidR="00553BF4" w:rsidTr="00E058EB">
        <w:tc>
          <w:tcPr>
            <w:tcW w:w="9859" w:type="dxa"/>
            <w:gridSpan w:val="11"/>
            <w:shd w:val="clear" w:color="auto" w:fill="F7CAAC"/>
          </w:tcPr>
          <w:p w:rsidR="00553BF4" w:rsidRDefault="00553BF4" w:rsidP="00E058EB">
            <w:pPr>
              <w:jc w:val="both"/>
              <w:rPr>
                <w:b/>
              </w:rPr>
            </w:pPr>
            <w:r>
              <w:rPr>
                <w:b/>
              </w:rPr>
              <w:t>Údaje o odborném působení od absolvování VŠ</w:t>
            </w:r>
          </w:p>
        </w:tc>
      </w:tr>
      <w:tr w:rsidR="00553BF4" w:rsidTr="00E058EB">
        <w:trPr>
          <w:trHeight w:val="284"/>
        </w:trPr>
        <w:tc>
          <w:tcPr>
            <w:tcW w:w="9859" w:type="dxa"/>
            <w:gridSpan w:val="11"/>
          </w:tcPr>
          <w:p w:rsidR="00553BF4" w:rsidRPr="0057128A" w:rsidRDefault="00553BF4" w:rsidP="00E058EB">
            <w:pPr>
              <w:rPr>
                <w:sz w:val="18"/>
                <w:szCs w:val="18"/>
              </w:rPr>
            </w:pPr>
            <w:r w:rsidRPr="0057128A">
              <w:rPr>
                <w:sz w:val="18"/>
                <w:szCs w:val="18"/>
              </w:rPr>
              <w:t xml:space="preserve">VÚGPT, samostatný výzkumný pracovník, 1983 – 1986, 3 roky.  </w:t>
            </w:r>
          </w:p>
          <w:p w:rsidR="00553BF4" w:rsidRPr="0057128A" w:rsidRDefault="00553BF4" w:rsidP="00E058EB">
            <w:pPr>
              <w:rPr>
                <w:sz w:val="18"/>
                <w:szCs w:val="18"/>
              </w:rPr>
            </w:pPr>
            <w:r w:rsidRPr="0057128A">
              <w:rPr>
                <w:sz w:val="18"/>
                <w:szCs w:val="18"/>
              </w:rPr>
              <w:t>VÚGPT, vedoucí výzkumného týmu, 1986 – 1990, 4 roky.</w:t>
            </w:r>
            <w:r w:rsidRPr="0057128A">
              <w:rPr>
                <w:sz w:val="18"/>
                <w:szCs w:val="18"/>
              </w:rPr>
              <w:tab/>
            </w:r>
          </w:p>
          <w:p w:rsidR="00553BF4" w:rsidRPr="0057128A" w:rsidRDefault="00553BF4" w:rsidP="00E058EB">
            <w:pPr>
              <w:rPr>
                <w:sz w:val="18"/>
                <w:szCs w:val="18"/>
              </w:rPr>
            </w:pPr>
            <w:r w:rsidRPr="0057128A">
              <w:rPr>
                <w:sz w:val="18"/>
                <w:szCs w:val="18"/>
              </w:rPr>
              <w:t xml:space="preserve">Poslanec PSP ČR, 1990 – 1996, 6 let. </w:t>
            </w:r>
          </w:p>
          <w:p w:rsidR="00553BF4" w:rsidRPr="0057128A" w:rsidRDefault="00553BF4" w:rsidP="00E058EB">
            <w:pPr>
              <w:rPr>
                <w:sz w:val="18"/>
                <w:szCs w:val="18"/>
              </w:rPr>
            </w:pPr>
            <w:r w:rsidRPr="0057128A">
              <w:rPr>
                <w:sz w:val="18"/>
                <w:szCs w:val="18"/>
              </w:rPr>
              <w:t>Soukromý podnikatel, ekonomicko-organizační poradenství, 1996 – 1997, 1 rok.</w:t>
            </w:r>
          </w:p>
          <w:p w:rsidR="00553BF4" w:rsidRPr="0057128A" w:rsidRDefault="00553BF4" w:rsidP="00E058EB">
            <w:pPr>
              <w:rPr>
                <w:sz w:val="18"/>
                <w:szCs w:val="18"/>
              </w:rPr>
            </w:pPr>
            <w:r w:rsidRPr="0057128A">
              <w:rPr>
                <w:sz w:val="18"/>
                <w:szCs w:val="18"/>
              </w:rPr>
              <w:t>Poradce ministra vnitra České republiky pro oblast veřejné správy, 4/1997  -  3/1998.</w:t>
            </w:r>
          </w:p>
          <w:p w:rsidR="00553BF4" w:rsidRPr="0057128A" w:rsidRDefault="00553BF4" w:rsidP="00E058EB">
            <w:pPr>
              <w:rPr>
                <w:sz w:val="18"/>
                <w:szCs w:val="18"/>
              </w:rPr>
            </w:pPr>
            <w:r w:rsidRPr="0057128A">
              <w:rPr>
                <w:sz w:val="18"/>
                <w:szCs w:val="18"/>
              </w:rPr>
              <w:t xml:space="preserve">MAGNETON, a. s, ředitel závodu speciální výroby, 4/1998  -  3/1999.    </w:t>
            </w:r>
          </w:p>
          <w:p w:rsidR="00553BF4" w:rsidRPr="0057128A" w:rsidRDefault="00553BF4" w:rsidP="00E058EB">
            <w:pPr>
              <w:tabs>
                <w:tab w:val="left" w:pos="0"/>
              </w:tabs>
              <w:rPr>
                <w:sz w:val="18"/>
                <w:szCs w:val="18"/>
              </w:rPr>
            </w:pPr>
            <w:r w:rsidRPr="0057128A">
              <w:rPr>
                <w:sz w:val="18"/>
                <w:szCs w:val="18"/>
              </w:rPr>
              <w:t>Soukromý podnikatel (tvorba projektů), 4/1999  - 12/2000.</w:t>
            </w:r>
          </w:p>
          <w:p w:rsidR="00553BF4" w:rsidRPr="0057128A" w:rsidRDefault="00553BF4" w:rsidP="00E058EB">
            <w:pPr>
              <w:rPr>
                <w:sz w:val="18"/>
                <w:szCs w:val="18"/>
              </w:rPr>
            </w:pPr>
            <w:r w:rsidRPr="0057128A">
              <w:rPr>
                <w:sz w:val="18"/>
                <w:szCs w:val="18"/>
              </w:rPr>
              <w:t xml:space="preserve">Ministerstvo vnitra České republiky, koordinátor výkonu státní správy pro Zlínský a Olomoucký, od roku 2006 i Jihomoravský kraj, 10/2001 – 9/2007. </w:t>
            </w:r>
          </w:p>
          <w:p w:rsidR="00553BF4" w:rsidRPr="00AF113D" w:rsidRDefault="00553BF4" w:rsidP="00AF113D">
            <w:pPr>
              <w:rPr>
                <w:sz w:val="18"/>
                <w:szCs w:val="18"/>
              </w:rPr>
            </w:pPr>
            <w:r w:rsidRPr="0057128A">
              <w:rPr>
                <w:sz w:val="18"/>
                <w:szCs w:val="18"/>
              </w:rPr>
              <w:t>UTB ve Zlíně, FAME, Ústav regionálního rozvoje, veřejné správy a práva, 2001 – dosud, 1</w:t>
            </w:r>
            <w:r w:rsidR="00AF113D">
              <w:rPr>
                <w:sz w:val="18"/>
                <w:szCs w:val="18"/>
              </w:rPr>
              <w:t>7</w:t>
            </w:r>
            <w:r w:rsidRPr="0057128A">
              <w:rPr>
                <w:sz w:val="18"/>
                <w:szCs w:val="18"/>
              </w:rPr>
              <w:t xml:space="preserve"> let.</w:t>
            </w:r>
          </w:p>
        </w:tc>
      </w:tr>
      <w:tr w:rsidR="00553BF4" w:rsidTr="00E058EB">
        <w:trPr>
          <w:trHeight w:val="250"/>
        </w:trPr>
        <w:tc>
          <w:tcPr>
            <w:tcW w:w="9859" w:type="dxa"/>
            <w:gridSpan w:val="11"/>
            <w:shd w:val="clear" w:color="auto" w:fill="F7CAAC"/>
          </w:tcPr>
          <w:p w:rsidR="00553BF4" w:rsidRDefault="00553BF4" w:rsidP="00E058EB">
            <w:pPr>
              <w:jc w:val="both"/>
            </w:pPr>
            <w:r>
              <w:rPr>
                <w:b/>
              </w:rPr>
              <w:t>Zkušenosti s vedením kvalifikačních a rigorózních prací</w:t>
            </w:r>
          </w:p>
        </w:tc>
      </w:tr>
      <w:tr w:rsidR="00553BF4" w:rsidTr="00E058EB">
        <w:trPr>
          <w:trHeight w:val="337"/>
        </w:trPr>
        <w:tc>
          <w:tcPr>
            <w:tcW w:w="9859" w:type="dxa"/>
            <w:gridSpan w:val="11"/>
          </w:tcPr>
          <w:p w:rsidR="00553BF4" w:rsidRDefault="00553BF4" w:rsidP="00E058EB">
            <w:pPr>
              <w:jc w:val="both"/>
            </w:pPr>
            <w:r>
              <w:t>Počet vedených a obhájených bakalářských prací = 80. Počet vedených a obhájených diplomových prací = 120.</w:t>
            </w:r>
          </w:p>
        </w:tc>
      </w:tr>
      <w:tr w:rsidR="00553BF4" w:rsidTr="00E058EB">
        <w:trPr>
          <w:cantSplit/>
        </w:trPr>
        <w:tc>
          <w:tcPr>
            <w:tcW w:w="3347" w:type="dxa"/>
            <w:gridSpan w:val="2"/>
            <w:tcBorders>
              <w:top w:val="single" w:sz="12" w:space="0" w:color="auto"/>
            </w:tcBorders>
            <w:shd w:val="clear" w:color="auto" w:fill="F7CAAC"/>
          </w:tcPr>
          <w:p w:rsidR="00553BF4" w:rsidRDefault="00553BF4" w:rsidP="00E058EB">
            <w:pPr>
              <w:jc w:val="both"/>
            </w:pPr>
            <w:r>
              <w:rPr>
                <w:b/>
              </w:rPr>
              <w:t xml:space="preserve">Obor habilitačního řízení </w:t>
            </w:r>
          </w:p>
        </w:tc>
        <w:tc>
          <w:tcPr>
            <w:tcW w:w="2245" w:type="dxa"/>
            <w:gridSpan w:val="2"/>
            <w:tcBorders>
              <w:top w:val="single" w:sz="12" w:space="0" w:color="auto"/>
            </w:tcBorders>
            <w:shd w:val="clear" w:color="auto" w:fill="F7CAAC"/>
          </w:tcPr>
          <w:p w:rsidR="00553BF4" w:rsidRDefault="00553BF4" w:rsidP="00E058E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553BF4" w:rsidRDefault="00553BF4" w:rsidP="00E058E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553BF4" w:rsidRDefault="00553BF4" w:rsidP="00E058EB">
            <w:pPr>
              <w:jc w:val="both"/>
              <w:rPr>
                <w:b/>
              </w:rPr>
            </w:pPr>
            <w:r>
              <w:rPr>
                <w:b/>
              </w:rPr>
              <w:t>Ohlasy publikací</w:t>
            </w:r>
          </w:p>
        </w:tc>
      </w:tr>
      <w:tr w:rsidR="00553BF4" w:rsidTr="00E058EB">
        <w:trPr>
          <w:cantSplit/>
        </w:trPr>
        <w:tc>
          <w:tcPr>
            <w:tcW w:w="3347" w:type="dxa"/>
            <w:gridSpan w:val="2"/>
          </w:tcPr>
          <w:p w:rsidR="00553BF4" w:rsidRDefault="00553BF4" w:rsidP="00E058EB">
            <w:pPr>
              <w:jc w:val="both"/>
            </w:pPr>
          </w:p>
        </w:tc>
        <w:tc>
          <w:tcPr>
            <w:tcW w:w="2245" w:type="dxa"/>
            <w:gridSpan w:val="2"/>
          </w:tcPr>
          <w:p w:rsidR="00553BF4" w:rsidRDefault="00553BF4" w:rsidP="00E058EB">
            <w:pPr>
              <w:jc w:val="both"/>
            </w:pPr>
          </w:p>
        </w:tc>
        <w:tc>
          <w:tcPr>
            <w:tcW w:w="2248" w:type="dxa"/>
            <w:gridSpan w:val="4"/>
            <w:tcBorders>
              <w:right w:val="single" w:sz="12" w:space="0" w:color="auto"/>
            </w:tcBorders>
          </w:tcPr>
          <w:p w:rsidR="00553BF4" w:rsidRDefault="00553BF4" w:rsidP="00E058EB">
            <w:pPr>
              <w:jc w:val="both"/>
            </w:pPr>
          </w:p>
        </w:tc>
        <w:tc>
          <w:tcPr>
            <w:tcW w:w="632" w:type="dxa"/>
            <w:tcBorders>
              <w:left w:val="single" w:sz="12" w:space="0" w:color="auto"/>
            </w:tcBorders>
            <w:shd w:val="clear" w:color="auto" w:fill="F7CAAC"/>
          </w:tcPr>
          <w:p w:rsidR="00553BF4" w:rsidRDefault="00553BF4" w:rsidP="00E058EB">
            <w:pPr>
              <w:jc w:val="both"/>
            </w:pPr>
            <w:r>
              <w:rPr>
                <w:b/>
              </w:rPr>
              <w:t>WOS</w:t>
            </w:r>
          </w:p>
        </w:tc>
        <w:tc>
          <w:tcPr>
            <w:tcW w:w="693" w:type="dxa"/>
            <w:shd w:val="clear" w:color="auto" w:fill="F7CAAC"/>
          </w:tcPr>
          <w:p w:rsidR="00553BF4" w:rsidRDefault="00553BF4" w:rsidP="00E058EB">
            <w:pPr>
              <w:jc w:val="both"/>
              <w:rPr>
                <w:sz w:val="18"/>
              </w:rPr>
            </w:pPr>
            <w:r>
              <w:rPr>
                <w:b/>
                <w:sz w:val="18"/>
              </w:rPr>
              <w:t>Scopus</w:t>
            </w:r>
          </w:p>
        </w:tc>
        <w:tc>
          <w:tcPr>
            <w:tcW w:w="694" w:type="dxa"/>
            <w:shd w:val="clear" w:color="auto" w:fill="F7CAAC"/>
          </w:tcPr>
          <w:p w:rsidR="00553BF4" w:rsidRDefault="00553BF4" w:rsidP="00E058EB">
            <w:pPr>
              <w:jc w:val="both"/>
            </w:pPr>
            <w:r>
              <w:rPr>
                <w:b/>
                <w:sz w:val="18"/>
              </w:rPr>
              <w:t>ostatní</w:t>
            </w:r>
          </w:p>
        </w:tc>
      </w:tr>
      <w:tr w:rsidR="00553BF4" w:rsidTr="00E058EB">
        <w:trPr>
          <w:cantSplit/>
          <w:trHeight w:val="70"/>
        </w:trPr>
        <w:tc>
          <w:tcPr>
            <w:tcW w:w="3347" w:type="dxa"/>
            <w:gridSpan w:val="2"/>
            <w:shd w:val="clear" w:color="auto" w:fill="F7CAAC"/>
          </w:tcPr>
          <w:p w:rsidR="00553BF4" w:rsidRDefault="00553BF4" w:rsidP="00E058EB">
            <w:pPr>
              <w:jc w:val="both"/>
            </w:pPr>
            <w:r>
              <w:rPr>
                <w:b/>
              </w:rPr>
              <w:t>Obor jmenovacího řízení</w:t>
            </w:r>
          </w:p>
        </w:tc>
        <w:tc>
          <w:tcPr>
            <w:tcW w:w="2245" w:type="dxa"/>
            <w:gridSpan w:val="2"/>
            <w:shd w:val="clear" w:color="auto" w:fill="F7CAAC"/>
          </w:tcPr>
          <w:p w:rsidR="00553BF4" w:rsidRDefault="00553BF4" w:rsidP="00E058EB">
            <w:pPr>
              <w:jc w:val="both"/>
            </w:pPr>
            <w:r>
              <w:rPr>
                <w:b/>
              </w:rPr>
              <w:t>Rok udělení hodnosti</w:t>
            </w:r>
          </w:p>
        </w:tc>
        <w:tc>
          <w:tcPr>
            <w:tcW w:w="2248" w:type="dxa"/>
            <w:gridSpan w:val="4"/>
            <w:tcBorders>
              <w:right w:val="single" w:sz="12" w:space="0" w:color="auto"/>
            </w:tcBorders>
            <w:shd w:val="clear" w:color="auto" w:fill="F7CAAC"/>
          </w:tcPr>
          <w:p w:rsidR="00553BF4" w:rsidRDefault="00553BF4" w:rsidP="00E058EB">
            <w:pPr>
              <w:jc w:val="both"/>
            </w:pPr>
            <w:r>
              <w:rPr>
                <w:b/>
              </w:rPr>
              <w:t>Řízení konáno na VŠ</w:t>
            </w:r>
          </w:p>
        </w:tc>
        <w:tc>
          <w:tcPr>
            <w:tcW w:w="632" w:type="dxa"/>
            <w:vMerge w:val="restart"/>
            <w:tcBorders>
              <w:left w:val="single" w:sz="12" w:space="0" w:color="auto"/>
            </w:tcBorders>
          </w:tcPr>
          <w:p w:rsidR="00553BF4" w:rsidRDefault="00553BF4" w:rsidP="00E058EB">
            <w:pPr>
              <w:jc w:val="both"/>
              <w:rPr>
                <w:b/>
              </w:rPr>
            </w:pPr>
          </w:p>
        </w:tc>
        <w:tc>
          <w:tcPr>
            <w:tcW w:w="693" w:type="dxa"/>
            <w:vMerge w:val="restart"/>
          </w:tcPr>
          <w:p w:rsidR="00553BF4" w:rsidRDefault="00553BF4" w:rsidP="00E058EB">
            <w:pPr>
              <w:jc w:val="both"/>
              <w:rPr>
                <w:b/>
              </w:rPr>
            </w:pPr>
          </w:p>
        </w:tc>
        <w:tc>
          <w:tcPr>
            <w:tcW w:w="694" w:type="dxa"/>
            <w:vMerge w:val="restart"/>
          </w:tcPr>
          <w:p w:rsidR="00553BF4" w:rsidRDefault="00553BF4" w:rsidP="00E058EB">
            <w:pPr>
              <w:jc w:val="both"/>
              <w:rPr>
                <w:b/>
              </w:rPr>
            </w:pPr>
          </w:p>
        </w:tc>
      </w:tr>
      <w:tr w:rsidR="00553BF4" w:rsidTr="00E058EB">
        <w:trPr>
          <w:trHeight w:val="205"/>
        </w:trPr>
        <w:tc>
          <w:tcPr>
            <w:tcW w:w="3347" w:type="dxa"/>
            <w:gridSpan w:val="2"/>
          </w:tcPr>
          <w:p w:rsidR="00553BF4" w:rsidRDefault="00553BF4" w:rsidP="00E058EB">
            <w:pPr>
              <w:jc w:val="both"/>
            </w:pPr>
          </w:p>
        </w:tc>
        <w:tc>
          <w:tcPr>
            <w:tcW w:w="2245" w:type="dxa"/>
            <w:gridSpan w:val="2"/>
          </w:tcPr>
          <w:p w:rsidR="00553BF4" w:rsidRDefault="00553BF4" w:rsidP="00E058EB">
            <w:pPr>
              <w:jc w:val="both"/>
            </w:pPr>
          </w:p>
        </w:tc>
        <w:tc>
          <w:tcPr>
            <w:tcW w:w="2248" w:type="dxa"/>
            <w:gridSpan w:val="4"/>
            <w:tcBorders>
              <w:right w:val="single" w:sz="12" w:space="0" w:color="auto"/>
            </w:tcBorders>
          </w:tcPr>
          <w:p w:rsidR="00553BF4" w:rsidRDefault="00553BF4" w:rsidP="00E058EB">
            <w:pPr>
              <w:jc w:val="both"/>
            </w:pPr>
          </w:p>
        </w:tc>
        <w:tc>
          <w:tcPr>
            <w:tcW w:w="632" w:type="dxa"/>
            <w:vMerge/>
            <w:tcBorders>
              <w:left w:val="single" w:sz="12" w:space="0" w:color="auto"/>
            </w:tcBorders>
            <w:vAlign w:val="center"/>
          </w:tcPr>
          <w:p w:rsidR="00553BF4" w:rsidRDefault="00553BF4" w:rsidP="00E058EB">
            <w:pPr>
              <w:rPr>
                <w:b/>
              </w:rPr>
            </w:pPr>
          </w:p>
        </w:tc>
        <w:tc>
          <w:tcPr>
            <w:tcW w:w="693" w:type="dxa"/>
            <w:vMerge/>
            <w:vAlign w:val="center"/>
          </w:tcPr>
          <w:p w:rsidR="00553BF4" w:rsidRDefault="00553BF4" w:rsidP="00E058EB">
            <w:pPr>
              <w:rPr>
                <w:b/>
              </w:rPr>
            </w:pPr>
          </w:p>
        </w:tc>
        <w:tc>
          <w:tcPr>
            <w:tcW w:w="694" w:type="dxa"/>
            <w:vMerge/>
            <w:vAlign w:val="center"/>
          </w:tcPr>
          <w:p w:rsidR="00553BF4" w:rsidRDefault="00553BF4" w:rsidP="00E058EB">
            <w:pPr>
              <w:rPr>
                <w:b/>
              </w:rPr>
            </w:pPr>
          </w:p>
        </w:tc>
      </w:tr>
      <w:tr w:rsidR="00553BF4" w:rsidTr="00E058EB">
        <w:tc>
          <w:tcPr>
            <w:tcW w:w="9859" w:type="dxa"/>
            <w:gridSpan w:val="11"/>
            <w:shd w:val="clear" w:color="auto" w:fill="F7CAAC"/>
          </w:tcPr>
          <w:p w:rsidR="00553BF4" w:rsidRDefault="00553BF4" w:rsidP="00E058EB">
            <w:pPr>
              <w:jc w:val="both"/>
              <w:rPr>
                <w:b/>
              </w:rPr>
            </w:pPr>
            <w:r>
              <w:rPr>
                <w:b/>
              </w:rPr>
              <w:t xml:space="preserve">Přehled o nejvýznamnější publikační a další tvůrčí činnosti nebo další profesní činnosti u odborníků z praxe vztahující se k zabezpečovaným předmětům </w:t>
            </w:r>
          </w:p>
        </w:tc>
      </w:tr>
      <w:tr w:rsidR="00553BF4" w:rsidTr="00E058EB">
        <w:trPr>
          <w:trHeight w:val="2347"/>
        </w:trPr>
        <w:tc>
          <w:tcPr>
            <w:tcW w:w="9859" w:type="dxa"/>
            <w:gridSpan w:val="11"/>
          </w:tcPr>
          <w:p w:rsidR="00553BF4" w:rsidRPr="0057128A" w:rsidRDefault="00553BF4" w:rsidP="00E058EB">
            <w:pPr>
              <w:tabs>
                <w:tab w:val="left" w:pos="473"/>
                <w:tab w:val="left" w:pos="8844"/>
                <w:tab w:val="left" w:pos="9066"/>
              </w:tabs>
              <w:jc w:val="both"/>
              <w:rPr>
                <w:bCs/>
                <w:iCs/>
                <w:sz w:val="18"/>
                <w:szCs w:val="18"/>
              </w:rPr>
            </w:pPr>
            <w:r w:rsidRPr="0057128A">
              <w:rPr>
                <w:bCs/>
                <w:sz w:val="18"/>
                <w:szCs w:val="18"/>
              </w:rPr>
              <w:t xml:space="preserve">Macháček, J. (2014). Promoting entrepreneurship in municipalities, recenzovaný sborník z konference </w:t>
            </w:r>
            <w:r w:rsidRPr="0057128A">
              <w:rPr>
                <w:bCs/>
                <w:i/>
                <w:iCs/>
                <w:sz w:val="18"/>
                <w:szCs w:val="18"/>
              </w:rPr>
              <w:t xml:space="preserve">Current Trends and Challenges of Modern Management and Human Resource Development, </w:t>
            </w:r>
            <w:r w:rsidRPr="0057128A">
              <w:rPr>
                <w:bCs/>
                <w:iCs/>
                <w:sz w:val="18"/>
                <w:szCs w:val="18"/>
              </w:rPr>
              <w:t>Praha. ISBN 978-80-01-05660-8.</w:t>
            </w:r>
          </w:p>
          <w:p w:rsidR="00553BF4" w:rsidRPr="0057128A" w:rsidRDefault="00553BF4" w:rsidP="00E058EB">
            <w:pPr>
              <w:tabs>
                <w:tab w:val="left" w:pos="473"/>
                <w:tab w:val="left" w:pos="8844"/>
                <w:tab w:val="left" w:pos="9066"/>
              </w:tabs>
              <w:jc w:val="both"/>
              <w:rPr>
                <w:sz w:val="18"/>
                <w:szCs w:val="18"/>
              </w:rPr>
            </w:pPr>
            <w:r w:rsidRPr="0057128A">
              <w:rPr>
                <w:bCs/>
                <w:sz w:val="18"/>
                <w:szCs w:val="18"/>
              </w:rPr>
              <w:t xml:space="preserve">Macháček, J. (2014). </w:t>
            </w:r>
            <w:r w:rsidRPr="0057128A">
              <w:rPr>
                <w:sz w:val="18"/>
                <w:szCs w:val="18"/>
              </w:rPr>
              <w:t xml:space="preserve">Analýza reformy veřejné správy v České republice. In </w:t>
            </w:r>
            <w:r w:rsidRPr="0057128A">
              <w:rPr>
                <w:i/>
                <w:iCs/>
                <w:sz w:val="18"/>
                <w:szCs w:val="18"/>
              </w:rPr>
              <w:t>Zborník príspevkov z medzinárodnej konferencie Teória a prax verejnej správy</w:t>
            </w:r>
            <w:r w:rsidRPr="0057128A">
              <w:rPr>
                <w:sz w:val="18"/>
                <w:szCs w:val="18"/>
              </w:rPr>
              <w:t>. Košice: Univerzita P. J. Šafárika v Košiciach, Fakulta verejnej správy, s. 101-106. ISBN 80-7097-551-2.</w:t>
            </w:r>
          </w:p>
          <w:p w:rsidR="00553BF4" w:rsidRPr="0057128A" w:rsidRDefault="00553BF4" w:rsidP="00E058EB">
            <w:pPr>
              <w:tabs>
                <w:tab w:val="left" w:pos="473"/>
                <w:tab w:val="left" w:pos="8844"/>
                <w:tab w:val="left" w:pos="9066"/>
              </w:tabs>
              <w:jc w:val="both"/>
              <w:rPr>
                <w:bCs/>
                <w:sz w:val="18"/>
                <w:szCs w:val="18"/>
              </w:rPr>
            </w:pPr>
            <w:r w:rsidRPr="0057128A">
              <w:rPr>
                <w:sz w:val="18"/>
                <w:szCs w:val="18"/>
              </w:rPr>
              <w:t xml:space="preserve">Bednář, P., Macháček, J., Šnédar, L., &amp; Zicha, J. (2015). </w:t>
            </w:r>
            <w:r w:rsidRPr="0057128A">
              <w:rPr>
                <w:i/>
                <w:sz w:val="18"/>
                <w:szCs w:val="18"/>
              </w:rPr>
              <w:t>Veřejné politiky v České republice</w:t>
            </w:r>
            <w:r w:rsidRPr="0057128A">
              <w:rPr>
                <w:sz w:val="18"/>
                <w:szCs w:val="18"/>
              </w:rPr>
              <w:t>. Zlín: UTB ve Zlíně</w:t>
            </w:r>
            <w:r w:rsidRPr="0057128A">
              <w:rPr>
                <w:bCs/>
                <w:sz w:val="18"/>
                <w:szCs w:val="18"/>
              </w:rPr>
              <w:t>. (spoluautorský podíl 25%)</w:t>
            </w:r>
          </w:p>
          <w:p w:rsidR="00553BF4" w:rsidRPr="0057128A" w:rsidRDefault="00553BF4" w:rsidP="00E058EB">
            <w:pPr>
              <w:tabs>
                <w:tab w:val="left" w:pos="473"/>
                <w:tab w:val="left" w:pos="8844"/>
                <w:tab w:val="left" w:pos="9066"/>
              </w:tabs>
              <w:jc w:val="both"/>
              <w:rPr>
                <w:bCs/>
                <w:iCs/>
                <w:sz w:val="18"/>
                <w:szCs w:val="18"/>
              </w:rPr>
            </w:pPr>
            <w:r w:rsidRPr="0057128A">
              <w:rPr>
                <w:sz w:val="18"/>
                <w:szCs w:val="18"/>
              </w:rPr>
              <w:t xml:space="preserve">Belás, J., Bilan, Y., Ključnikov, A., Vincúrová, Z., &amp; Macháček, J. (2015). </w:t>
            </w:r>
            <w:r w:rsidRPr="0057128A">
              <w:rPr>
                <w:bCs/>
                <w:iCs/>
                <w:sz w:val="18"/>
                <w:szCs w:val="18"/>
              </w:rPr>
              <w:t xml:space="preserve">Actual problems of business risk in SME segment. Case study from Slovakia. </w:t>
            </w:r>
            <w:r w:rsidRPr="0057128A">
              <w:rPr>
                <w:bCs/>
                <w:i/>
                <w:iCs/>
                <w:sz w:val="18"/>
                <w:szCs w:val="18"/>
              </w:rPr>
              <w:t>International Journal of Entrepreneurial Knowledge</w:t>
            </w:r>
            <w:r w:rsidRPr="0057128A">
              <w:rPr>
                <w:bCs/>
                <w:iCs/>
                <w:sz w:val="18"/>
                <w:szCs w:val="18"/>
              </w:rPr>
              <w:t xml:space="preserve">, 3(3), s. 46-56. ISSN 2336-2960. </w:t>
            </w:r>
            <w:r w:rsidRPr="0057128A">
              <w:rPr>
                <w:bCs/>
                <w:sz w:val="18"/>
                <w:szCs w:val="18"/>
              </w:rPr>
              <w:t>(spoluautorský podíl 20%)</w:t>
            </w:r>
          </w:p>
          <w:p w:rsidR="00553BF4" w:rsidRPr="00AF113D" w:rsidRDefault="00553BF4" w:rsidP="00E058EB">
            <w:pPr>
              <w:tabs>
                <w:tab w:val="left" w:pos="473"/>
                <w:tab w:val="left" w:pos="8844"/>
                <w:tab w:val="left" w:pos="9066"/>
              </w:tabs>
              <w:jc w:val="both"/>
              <w:rPr>
                <w:sz w:val="18"/>
                <w:szCs w:val="18"/>
              </w:rPr>
            </w:pPr>
            <w:r w:rsidRPr="0057128A">
              <w:rPr>
                <w:bCs/>
                <w:sz w:val="18"/>
                <w:szCs w:val="18"/>
              </w:rPr>
              <w:t>Macháček, J. (2017).</w:t>
            </w:r>
            <w:r w:rsidRPr="0057128A">
              <w:rPr>
                <w:sz w:val="18"/>
                <w:szCs w:val="18"/>
              </w:rPr>
              <w:t xml:space="preserve"> Promotingentrepreneurship on the part of municipalities. </w:t>
            </w:r>
            <w:r w:rsidRPr="0057128A">
              <w:rPr>
                <w:i/>
                <w:iCs/>
                <w:sz w:val="18"/>
                <w:szCs w:val="18"/>
              </w:rPr>
              <w:t>Administratie si Management Public</w:t>
            </w:r>
            <w:r w:rsidRPr="0057128A">
              <w:rPr>
                <w:sz w:val="18"/>
                <w:szCs w:val="18"/>
              </w:rPr>
              <w:t>, 9/2017. ISSN 1583-9583.</w:t>
            </w:r>
          </w:p>
        </w:tc>
      </w:tr>
      <w:tr w:rsidR="00553BF4" w:rsidTr="00E058EB">
        <w:trPr>
          <w:trHeight w:val="218"/>
        </w:trPr>
        <w:tc>
          <w:tcPr>
            <w:tcW w:w="9859" w:type="dxa"/>
            <w:gridSpan w:val="11"/>
            <w:shd w:val="clear" w:color="auto" w:fill="F7CAAC"/>
          </w:tcPr>
          <w:p w:rsidR="00553BF4" w:rsidRDefault="00553BF4" w:rsidP="00E058EB">
            <w:pPr>
              <w:rPr>
                <w:b/>
              </w:rPr>
            </w:pPr>
            <w:r>
              <w:rPr>
                <w:b/>
              </w:rPr>
              <w:t>Působení v zahraničí</w:t>
            </w:r>
          </w:p>
        </w:tc>
      </w:tr>
      <w:tr w:rsidR="00553BF4" w:rsidTr="00E058EB">
        <w:trPr>
          <w:trHeight w:val="328"/>
        </w:trPr>
        <w:tc>
          <w:tcPr>
            <w:tcW w:w="9859" w:type="dxa"/>
            <w:gridSpan w:val="11"/>
          </w:tcPr>
          <w:p w:rsidR="00553BF4" w:rsidRPr="00AF28C0" w:rsidRDefault="00553BF4" w:rsidP="00E058EB"/>
        </w:tc>
      </w:tr>
      <w:tr w:rsidR="00553BF4" w:rsidTr="00E058EB">
        <w:trPr>
          <w:cantSplit/>
          <w:trHeight w:val="470"/>
        </w:trPr>
        <w:tc>
          <w:tcPr>
            <w:tcW w:w="2518" w:type="dxa"/>
            <w:shd w:val="clear" w:color="auto" w:fill="F7CAAC"/>
          </w:tcPr>
          <w:p w:rsidR="00553BF4" w:rsidRDefault="00553BF4" w:rsidP="00E058EB">
            <w:pPr>
              <w:jc w:val="both"/>
              <w:rPr>
                <w:b/>
              </w:rPr>
            </w:pPr>
            <w:r>
              <w:rPr>
                <w:b/>
              </w:rPr>
              <w:t xml:space="preserve">Podpis </w:t>
            </w:r>
          </w:p>
        </w:tc>
        <w:tc>
          <w:tcPr>
            <w:tcW w:w="4536" w:type="dxa"/>
            <w:gridSpan w:val="5"/>
          </w:tcPr>
          <w:p w:rsidR="00553BF4" w:rsidRDefault="00AF113D" w:rsidP="00E058EB">
            <w:pPr>
              <w:jc w:val="both"/>
            </w:pPr>
            <w:r>
              <w:t>Jiří Macháček v. r.</w:t>
            </w:r>
          </w:p>
        </w:tc>
        <w:tc>
          <w:tcPr>
            <w:tcW w:w="786" w:type="dxa"/>
            <w:gridSpan w:val="2"/>
            <w:shd w:val="clear" w:color="auto" w:fill="F7CAAC"/>
          </w:tcPr>
          <w:p w:rsidR="00553BF4" w:rsidRDefault="00553BF4" w:rsidP="00E058EB">
            <w:pPr>
              <w:jc w:val="both"/>
            </w:pPr>
            <w:r>
              <w:rPr>
                <w:b/>
              </w:rPr>
              <w:t>datum</w:t>
            </w:r>
          </w:p>
        </w:tc>
        <w:tc>
          <w:tcPr>
            <w:tcW w:w="2019" w:type="dxa"/>
            <w:gridSpan w:val="3"/>
          </w:tcPr>
          <w:p w:rsidR="00553BF4" w:rsidRDefault="00F320F3" w:rsidP="00E058EB">
            <w:pPr>
              <w:jc w:val="both"/>
            </w:pPr>
            <w:r>
              <w:t>15. 6. 2018</w:t>
            </w:r>
          </w:p>
        </w:tc>
      </w:tr>
    </w:tbl>
    <w:p w:rsidR="00553BF4" w:rsidRDefault="00553BF4"/>
    <w:p w:rsidR="00814C3D" w:rsidRDefault="00814C3D">
      <w:pPr>
        <w:spacing w:after="200" w:line="276" w:lineRule="auto"/>
      </w:pPr>
      <w:r>
        <w:br w:type="page"/>
      </w:r>
    </w:p>
    <w:tbl>
      <w:tblPr>
        <w:tblpPr w:leftFromText="141" w:rightFromText="141" w:vertAnchor="text" w:horzAnchor="margin" w:tblpXSpec="center" w:tblpY="18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14C3D" w:rsidTr="00E058EB">
        <w:tc>
          <w:tcPr>
            <w:tcW w:w="9859" w:type="dxa"/>
            <w:gridSpan w:val="11"/>
            <w:tcBorders>
              <w:bottom w:val="double" w:sz="4" w:space="0" w:color="auto"/>
            </w:tcBorders>
            <w:shd w:val="clear" w:color="auto" w:fill="BDD6EE"/>
          </w:tcPr>
          <w:p w:rsidR="00814C3D" w:rsidRDefault="00814C3D" w:rsidP="00E058EB">
            <w:pPr>
              <w:jc w:val="both"/>
              <w:rPr>
                <w:b/>
                <w:sz w:val="28"/>
              </w:rPr>
            </w:pPr>
            <w:r>
              <w:rPr>
                <w:b/>
                <w:sz w:val="28"/>
              </w:rPr>
              <w:lastRenderedPageBreak/>
              <w:t>C-I – Personální zabezpečení</w:t>
            </w:r>
          </w:p>
        </w:tc>
      </w:tr>
      <w:tr w:rsidR="00814C3D" w:rsidTr="00E058EB">
        <w:tc>
          <w:tcPr>
            <w:tcW w:w="2518" w:type="dxa"/>
            <w:tcBorders>
              <w:top w:val="double" w:sz="4" w:space="0" w:color="auto"/>
            </w:tcBorders>
            <w:shd w:val="clear" w:color="auto" w:fill="F7CAAC"/>
          </w:tcPr>
          <w:p w:rsidR="00814C3D" w:rsidRDefault="00814C3D" w:rsidP="00E058EB">
            <w:pPr>
              <w:jc w:val="both"/>
              <w:rPr>
                <w:b/>
              </w:rPr>
            </w:pPr>
            <w:r>
              <w:rPr>
                <w:b/>
              </w:rPr>
              <w:t>Vysoká škola</w:t>
            </w:r>
          </w:p>
        </w:tc>
        <w:tc>
          <w:tcPr>
            <w:tcW w:w="7341" w:type="dxa"/>
            <w:gridSpan w:val="10"/>
          </w:tcPr>
          <w:p w:rsidR="00814C3D" w:rsidRDefault="00814C3D" w:rsidP="00E058EB">
            <w:pPr>
              <w:jc w:val="both"/>
            </w:pPr>
            <w:r>
              <w:t>Univerzita Tomáše Bati ve Zlíně</w:t>
            </w:r>
          </w:p>
        </w:tc>
      </w:tr>
      <w:tr w:rsidR="00814C3D" w:rsidTr="00E058EB">
        <w:tc>
          <w:tcPr>
            <w:tcW w:w="2518" w:type="dxa"/>
            <w:shd w:val="clear" w:color="auto" w:fill="F7CAAC"/>
          </w:tcPr>
          <w:p w:rsidR="00814C3D" w:rsidRDefault="00814C3D" w:rsidP="00E058EB">
            <w:pPr>
              <w:jc w:val="both"/>
              <w:rPr>
                <w:b/>
              </w:rPr>
            </w:pPr>
            <w:r>
              <w:rPr>
                <w:b/>
              </w:rPr>
              <w:t>Součást vysoké školy</w:t>
            </w:r>
          </w:p>
        </w:tc>
        <w:tc>
          <w:tcPr>
            <w:tcW w:w="7341" w:type="dxa"/>
            <w:gridSpan w:val="10"/>
          </w:tcPr>
          <w:p w:rsidR="00814C3D" w:rsidRDefault="00814C3D" w:rsidP="00E058EB">
            <w:pPr>
              <w:jc w:val="both"/>
            </w:pPr>
            <w:r>
              <w:t>Fakulta humanitních studií</w:t>
            </w:r>
          </w:p>
        </w:tc>
      </w:tr>
      <w:tr w:rsidR="00814C3D" w:rsidTr="00E058EB">
        <w:tc>
          <w:tcPr>
            <w:tcW w:w="2518" w:type="dxa"/>
            <w:shd w:val="clear" w:color="auto" w:fill="F7CAAC"/>
          </w:tcPr>
          <w:p w:rsidR="00814C3D" w:rsidRDefault="00814C3D" w:rsidP="00E058EB">
            <w:pPr>
              <w:jc w:val="both"/>
              <w:rPr>
                <w:b/>
              </w:rPr>
            </w:pPr>
            <w:r>
              <w:rPr>
                <w:b/>
              </w:rPr>
              <w:t>Název studijního programu</w:t>
            </w:r>
          </w:p>
        </w:tc>
        <w:tc>
          <w:tcPr>
            <w:tcW w:w="7341" w:type="dxa"/>
            <w:gridSpan w:val="10"/>
          </w:tcPr>
          <w:p w:rsidR="00814C3D" w:rsidRDefault="00814C3D" w:rsidP="00E058EB">
            <w:pPr>
              <w:jc w:val="both"/>
            </w:pPr>
            <w:r>
              <w:t>Andragogika</w:t>
            </w:r>
          </w:p>
        </w:tc>
      </w:tr>
      <w:tr w:rsidR="00814C3D" w:rsidTr="00E058EB">
        <w:tc>
          <w:tcPr>
            <w:tcW w:w="2518" w:type="dxa"/>
            <w:shd w:val="clear" w:color="auto" w:fill="F7CAAC"/>
          </w:tcPr>
          <w:p w:rsidR="00814C3D" w:rsidRDefault="00814C3D" w:rsidP="00E058EB">
            <w:pPr>
              <w:jc w:val="both"/>
              <w:rPr>
                <w:b/>
              </w:rPr>
            </w:pPr>
            <w:r>
              <w:rPr>
                <w:b/>
              </w:rPr>
              <w:t>Jméno a příjmení</w:t>
            </w:r>
          </w:p>
        </w:tc>
        <w:tc>
          <w:tcPr>
            <w:tcW w:w="4536" w:type="dxa"/>
            <w:gridSpan w:val="5"/>
          </w:tcPr>
          <w:p w:rsidR="00814C3D" w:rsidRDefault="00814C3D" w:rsidP="00E058EB">
            <w:pPr>
              <w:jc w:val="both"/>
            </w:pPr>
            <w:r>
              <w:t>Jana Martincová</w:t>
            </w:r>
          </w:p>
        </w:tc>
        <w:tc>
          <w:tcPr>
            <w:tcW w:w="709" w:type="dxa"/>
            <w:shd w:val="clear" w:color="auto" w:fill="F7CAAC"/>
          </w:tcPr>
          <w:p w:rsidR="00814C3D" w:rsidRDefault="00814C3D" w:rsidP="00E058EB">
            <w:pPr>
              <w:jc w:val="both"/>
              <w:rPr>
                <w:b/>
              </w:rPr>
            </w:pPr>
            <w:r>
              <w:rPr>
                <w:b/>
              </w:rPr>
              <w:t>Tituly</w:t>
            </w:r>
          </w:p>
        </w:tc>
        <w:tc>
          <w:tcPr>
            <w:tcW w:w="2096" w:type="dxa"/>
            <w:gridSpan w:val="4"/>
          </w:tcPr>
          <w:p w:rsidR="00814C3D" w:rsidRDefault="00814C3D" w:rsidP="00E058EB">
            <w:pPr>
              <w:jc w:val="both"/>
            </w:pPr>
            <w:r>
              <w:t>Mgr.</w:t>
            </w:r>
          </w:p>
        </w:tc>
      </w:tr>
      <w:tr w:rsidR="00814C3D" w:rsidTr="00E058EB">
        <w:tc>
          <w:tcPr>
            <w:tcW w:w="2518" w:type="dxa"/>
            <w:shd w:val="clear" w:color="auto" w:fill="F7CAAC"/>
          </w:tcPr>
          <w:p w:rsidR="00814C3D" w:rsidRDefault="00814C3D" w:rsidP="00E058EB">
            <w:pPr>
              <w:jc w:val="both"/>
              <w:rPr>
                <w:b/>
              </w:rPr>
            </w:pPr>
            <w:r>
              <w:rPr>
                <w:b/>
              </w:rPr>
              <w:t>Rok narození</w:t>
            </w:r>
          </w:p>
        </w:tc>
        <w:tc>
          <w:tcPr>
            <w:tcW w:w="829" w:type="dxa"/>
          </w:tcPr>
          <w:p w:rsidR="00814C3D" w:rsidRDefault="00814C3D" w:rsidP="00E058EB">
            <w:pPr>
              <w:jc w:val="both"/>
            </w:pPr>
            <w:r>
              <w:t>1988</w:t>
            </w:r>
          </w:p>
        </w:tc>
        <w:tc>
          <w:tcPr>
            <w:tcW w:w="1721" w:type="dxa"/>
            <w:shd w:val="clear" w:color="auto" w:fill="F7CAAC"/>
          </w:tcPr>
          <w:p w:rsidR="00814C3D" w:rsidRDefault="00814C3D" w:rsidP="00E058EB">
            <w:pPr>
              <w:jc w:val="both"/>
              <w:rPr>
                <w:b/>
              </w:rPr>
            </w:pPr>
            <w:r>
              <w:rPr>
                <w:b/>
              </w:rPr>
              <w:t>typ vztahu k VŠ</w:t>
            </w:r>
          </w:p>
        </w:tc>
        <w:tc>
          <w:tcPr>
            <w:tcW w:w="992" w:type="dxa"/>
            <w:gridSpan w:val="2"/>
          </w:tcPr>
          <w:p w:rsidR="00814C3D" w:rsidRDefault="00814C3D" w:rsidP="00E058EB">
            <w:pPr>
              <w:jc w:val="both"/>
            </w:pPr>
            <w:r>
              <w:t xml:space="preserve">pp </w:t>
            </w:r>
          </w:p>
          <w:p w:rsidR="00814C3D" w:rsidRDefault="00814C3D" w:rsidP="00E058EB">
            <w:pPr>
              <w:jc w:val="both"/>
            </w:pPr>
          </w:p>
        </w:tc>
        <w:tc>
          <w:tcPr>
            <w:tcW w:w="994" w:type="dxa"/>
            <w:shd w:val="clear" w:color="auto" w:fill="F7CAAC"/>
          </w:tcPr>
          <w:p w:rsidR="00814C3D" w:rsidRDefault="00814C3D" w:rsidP="00E058EB">
            <w:pPr>
              <w:jc w:val="both"/>
              <w:rPr>
                <w:b/>
              </w:rPr>
            </w:pPr>
            <w:r>
              <w:rPr>
                <w:b/>
              </w:rPr>
              <w:t>rozsah</w:t>
            </w:r>
          </w:p>
        </w:tc>
        <w:tc>
          <w:tcPr>
            <w:tcW w:w="709" w:type="dxa"/>
          </w:tcPr>
          <w:p w:rsidR="00814C3D" w:rsidRDefault="00814C3D" w:rsidP="00E058EB">
            <w:pPr>
              <w:jc w:val="both"/>
            </w:pPr>
            <w:r>
              <w:t>20</w:t>
            </w:r>
          </w:p>
        </w:tc>
        <w:tc>
          <w:tcPr>
            <w:tcW w:w="709" w:type="dxa"/>
            <w:gridSpan w:val="2"/>
            <w:shd w:val="clear" w:color="auto" w:fill="F7CAAC"/>
          </w:tcPr>
          <w:p w:rsidR="00814C3D" w:rsidRDefault="00814C3D" w:rsidP="00E058EB">
            <w:pPr>
              <w:jc w:val="both"/>
              <w:rPr>
                <w:b/>
              </w:rPr>
            </w:pPr>
            <w:r>
              <w:rPr>
                <w:b/>
              </w:rPr>
              <w:t>do kdy</w:t>
            </w:r>
          </w:p>
        </w:tc>
        <w:tc>
          <w:tcPr>
            <w:tcW w:w="1387" w:type="dxa"/>
            <w:gridSpan w:val="2"/>
          </w:tcPr>
          <w:p w:rsidR="00814C3D" w:rsidRDefault="00B55830" w:rsidP="00E058EB">
            <w:pPr>
              <w:jc w:val="both"/>
            </w:pPr>
            <w:r>
              <w:t>8/2021</w:t>
            </w:r>
          </w:p>
        </w:tc>
      </w:tr>
      <w:tr w:rsidR="00814C3D" w:rsidTr="00E058EB">
        <w:tc>
          <w:tcPr>
            <w:tcW w:w="5068" w:type="dxa"/>
            <w:gridSpan w:val="3"/>
            <w:shd w:val="clear" w:color="auto" w:fill="F7CAAC"/>
          </w:tcPr>
          <w:p w:rsidR="00814C3D" w:rsidRDefault="00814C3D" w:rsidP="00E058EB">
            <w:pPr>
              <w:jc w:val="both"/>
              <w:rPr>
                <w:b/>
              </w:rPr>
            </w:pPr>
            <w:r>
              <w:rPr>
                <w:b/>
              </w:rPr>
              <w:t>Typ vztahu na součásti VŠ, která uskutečňuje st. program</w:t>
            </w:r>
          </w:p>
        </w:tc>
        <w:tc>
          <w:tcPr>
            <w:tcW w:w="992" w:type="dxa"/>
            <w:gridSpan w:val="2"/>
          </w:tcPr>
          <w:p w:rsidR="00814C3D" w:rsidRDefault="00814C3D" w:rsidP="00E058EB">
            <w:pPr>
              <w:jc w:val="both"/>
            </w:pPr>
            <w:r>
              <w:t>pp</w:t>
            </w:r>
          </w:p>
        </w:tc>
        <w:tc>
          <w:tcPr>
            <w:tcW w:w="994" w:type="dxa"/>
            <w:shd w:val="clear" w:color="auto" w:fill="F7CAAC"/>
          </w:tcPr>
          <w:p w:rsidR="00814C3D" w:rsidRDefault="00814C3D" w:rsidP="00E058EB">
            <w:pPr>
              <w:jc w:val="both"/>
              <w:rPr>
                <w:b/>
              </w:rPr>
            </w:pPr>
            <w:r>
              <w:rPr>
                <w:b/>
              </w:rPr>
              <w:t>rozsah</w:t>
            </w:r>
          </w:p>
        </w:tc>
        <w:tc>
          <w:tcPr>
            <w:tcW w:w="709" w:type="dxa"/>
          </w:tcPr>
          <w:p w:rsidR="00814C3D" w:rsidRDefault="00814C3D" w:rsidP="00E058EB">
            <w:pPr>
              <w:jc w:val="both"/>
            </w:pPr>
            <w:r>
              <w:t>20</w:t>
            </w:r>
          </w:p>
        </w:tc>
        <w:tc>
          <w:tcPr>
            <w:tcW w:w="709" w:type="dxa"/>
            <w:gridSpan w:val="2"/>
            <w:shd w:val="clear" w:color="auto" w:fill="F7CAAC"/>
          </w:tcPr>
          <w:p w:rsidR="00814C3D" w:rsidRDefault="00814C3D" w:rsidP="00E058EB">
            <w:pPr>
              <w:jc w:val="both"/>
              <w:rPr>
                <w:b/>
              </w:rPr>
            </w:pPr>
            <w:r>
              <w:rPr>
                <w:b/>
              </w:rPr>
              <w:t>do kdy</w:t>
            </w:r>
          </w:p>
        </w:tc>
        <w:tc>
          <w:tcPr>
            <w:tcW w:w="1387" w:type="dxa"/>
            <w:gridSpan w:val="2"/>
          </w:tcPr>
          <w:p w:rsidR="00814C3D" w:rsidRDefault="00B55830" w:rsidP="00E058EB">
            <w:pPr>
              <w:jc w:val="both"/>
            </w:pPr>
            <w:r>
              <w:t>8/2021</w:t>
            </w:r>
          </w:p>
        </w:tc>
      </w:tr>
      <w:tr w:rsidR="00814C3D" w:rsidTr="00E058EB">
        <w:tc>
          <w:tcPr>
            <w:tcW w:w="6060" w:type="dxa"/>
            <w:gridSpan w:val="5"/>
            <w:shd w:val="clear" w:color="auto" w:fill="F7CAAC"/>
          </w:tcPr>
          <w:p w:rsidR="00814C3D" w:rsidRDefault="00814C3D" w:rsidP="00E058EB">
            <w:pPr>
              <w:jc w:val="both"/>
            </w:pPr>
            <w:r>
              <w:rPr>
                <w:b/>
              </w:rPr>
              <w:t>Další současná působení jako akademický pracovník na jiných VŠ</w:t>
            </w:r>
          </w:p>
        </w:tc>
        <w:tc>
          <w:tcPr>
            <w:tcW w:w="1703" w:type="dxa"/>
            <w:gridSpan w:val="2"/>
            <w:shd w:val="clear" w:color="auto" w:fill="F7CAAC"/>
          </w:tcPr>
          <w:p w:rsidR="00814C3D" w:rsidRDefault="00814C3D" w:rsidP="00E058EB">
            <w:pPr>
              <w:jc w:val="both"/>
              <w:rPr>
                <w:b/>
              </w:rPr>
            </w:pPr>
            <w:r>
              <w:rPr>
                <w:b/>
              </w:rPr>
              <w:t xml:space="preserve">typ prac. </w:t>
            </w:r>
            <w:proofErr w:type="gramStart"/>
            <w:r>
              <w:rPr>
                <w:b/>
              </w:rPr>
              <w:t>vztahu</w:t>
            </w:r>
            <w:proofErr w:type="gramEnd"/>
          </w:p>
        </w:tc>
        <w:tc>
          <w:tcPr>
            <w:tcW w:w="2096" w:type="dxa"/>
            <w:gridSpan w:val="4"/>
            <w:shd w:val="clear" w:color="auto" w:fill="F7CAAC"/>
          </w:tcPr>
          <w:p w:rsidR="00814C3D" w:rsidRDefault="00814C3D" w:rsidP="00E058EB">
            <w:pPr>
              <w:jc w:val="both"/>
              <w:rPr>
                <w:b/>
              </w:rPr>
            </w:pPr>
            <w:r>
              <w:rPr>
                <w:b/>
              </w:rPr>
              <w:t>rozsah</w:t>
            </w:r>
          </w:p>
        </w:tc>
      </w:tr>
      <w:tr w:rsidR="00814C3D" w:rsidTr="00E058EB">
        <w:tc>
          <w:tcPr>
            <w:tcW w:w="6060" w:type="dxa"/>
            <w:gridSpan w:val="5"/>
          </w:tcPr>
          <w:p w:rsidR="00814C3D" w:rsidRDefault="00814C3D" w:rsidP="00E058EB">
            <w:pPr>
              <w:jc w:val="both"/>
            </w:pPr>
          </w:p>
        </w:tc>
        <w:tc>
          <w:tcPr>
            <w:tcW w:w="1703" w:type="dxa"/>
            <w:gridSpan w:val="2"/>
          </w:tcPr>
          <w:p w:rsidR="00814C3D" w:rsidRDefault="00B55830" w:rsidP="00E058EB">
            <w:pPr>
              <w:jc w:val="both"/>
            </w:pPr>
            <w:r>
              <w:t>Nemá</w:t>
            </w:r>
          </w:p>
        </w:tc>
        <w:tc>
          <w:tcPr>
            <w:tcW w:w="2096" w:type="dxa"/>
            <w:gridSpan w:val="4"/>
          </w:tcPr>
          <w:p w:rsidR="00814C3D" w:rsidRDefault="00814C3D" w:rsidP="00E058EB">
            <w:pPr>
              <w:jc w:val="both"/>
            </w:pPr>
          </w:p>
        </w:tc>
      </w:tr>
      <w:tr w:rsidR="00814C3D" w:rsidTr="00E058EB">
        <w:tc>
          <w:tcPr>
            <w:tcW w:w="6060" w:type="dxa"/>
            <w:gridSpan w:val="5"/>
          </w:tcPr>
          <w:p w:rsidR="00814C3D" w:rsidRDefault="00814C3D" w:rsidP="00E058EB">
            <w:pPr>
              <w:jc w:val="both"/>
            </w:pPr>
          </w:p>
        </w:tc>
        <w:tc>
          <w:tcPr>
            <w:tcW w:w="1703" w:type="dxa"/>
            <w:gridSpan w:val="2"/>
          </w:tcPr>
          <w:p w:rsidR="00814C3D" w:rsidRDefault="00814C3D" w:rsidP="00E058EB">
            <w:pPr>
              <w:jc w:val="both"/>
            </w:pPr>
          </w:p>
        </w:tc>
        <w:tc>
          <w:tcPr>
            <w:tcW w:w="2096" w:type="dxa"/>
            <w:gridSpan w:val="4"/>
          </w:tcPr>
          <w:p w:rsidR="00814C3D" w:rsidRDefault="00814C3D" w:rsidP="00E058EB">
            <w:pPr>
              <w:jc w:val="both"/>
            </w:pPr>
          </w:p>
        </w:tc>
      </w:tr>
      <w:tr w:rsidR="00814C3D" w:rsidTr="00E058EB">
        <w:tc>
          <w:tcPr>
            <w:tcW w:w="6060" w:type="dxa"/>
            <w:gridSpan w:val="5"/>
          </w:tcPr>
          <w:p w:rsidR="00814C3D" w:rsidRDefault="00814C3D" w:rsidP="00E058EB">
            <w:pPr>
              <w:jc w:val="both"/>
            </w:pPr>
          </w:p>
        </w:tc>
        <w:tc>
          <w:tcPr>
            <w:tcW w:w="1703" w:type="dxa"/>
            <w:gridSpan w:val="2"/>
          </w:tcPr>
          <w:p w:rsidR="00814C3D" w:rsidRDefault="00814C3D" w:rsidP="00E058EB">
            <w:pPr>
              <w:jc w:val="both"/>
            </w:pPr>
          </w:p>
        </w:tc>
        <w:tc>
          <w:tcPr>
            <w:tcW w:w="2096" w:type="dxa"/>
            <w:gridSpan w:val="4"/>
          </w:tcPr>
          <w:p w:rsidR="00814C3D" w:rsidRDefault="00814C3D" w:rsidP="00E058EB">
            <w:pPr>
              <w:jc w:val="both"/>
            </w:pPr>
          </w:p>
        </w:tc>
      </w:tr>
      <w:tr w:rsidR="00814C3D" w:rsidTr="00E058EB">
        <w:tc>
          <w:tcPr>
            <w:tcW w:w="6060" w:type="dxa"/>
            <w:gridSpan w:val="5"/>
          </w:tcPr>
          <w:p w:rsidR="00814C3D" w:rsidRDefault="00814C3D" w:rsidP="00E058EB">
            <w:pPr>
              <w:jc w:val="both"/>
            </w:pPr>
          </w:p>
        </w:tc>
        <w:tc>
          <w:tcPr>
            <w:tcW w:w="1703" w:type="dxa"/>
            <w:gridSpan w:val="2"/>
          </w:tcPr>
          <w:p w:rsidR="00814C3D" w:rsidRDefault="00814C3D" w:rsidP="00E058EB">
            <w:pPr>
              <w:jc w:val="both"/>
            </w:pPr>
          </w:p>
        </w:tc>
        <w:tc>
          <w:tcPr>
            <w:tcW w:w="2096" w:type="dxa"/>
            <w:gridSpan w:val="4"/>
          </w:tcPr>
          <w:p w:rsidR="00814C3D" w:rsidRDefault="00814C3D" w:rsidP="00E058EB">
            <w:pPr>
              <w:jc w:val="both"/>
            </w:pPr>
          </w:p>
        </w:tc>
      </w:tr>
      <w:tr w:rsidR="00814C3D" w:rsidTr="00E058EB">
        <w:tc>
          <w:tcPr>
            <w:tcW w:w="9859" w:type="dxa"/>
            <w:gridSpan w:val="11"/>
            <w:shd w:val="clear" w:color="auto" w:fill="F7CAAC"/>
          </w:tcPr>
          <w:p w:rsidR="00814C3D" w:rsidRDefault="00814C3D" w:rsidP="00E058EB">
            <w:pPr>
              <w:jc w:val="both"/>
            </w:pPr>
            <w:r>
              <w:rPr>
                <w:b/>
              </w:rPr>
              <w:t>Předměty příslušného studijního programu a způsob zapojení do jejich výuky, příp. další zapojení do uskutečňování studijního programu</w:t>
            </w:r>
          </w:p>
        </w:tc>
      </w:tr>
      <w:tr w:rsidR="00814C3D" w:rsidTr="00E058EB">
        <w:trPr>
          <w:trHeight w:val="332"/>
        </w:trPr>
        <w:tc>
          <w:tcPr>
            <w:tcW w:w="9859" w:type="dxa"/>
            <w:gridSpan w:val="11"/>
            <w:tcBorders>
              <w:top w:val="nil"/>
            </w:tcBorders>
          </w:tcPr>
          <w:p w:rsidR="00814C3D" w:rsidRDefault="00814C3D" w:rsidP="00E058EB">
            <w:pPr>
              <w:jc w:val="both"/>
            </w:pPr>
            <w:r>
              <w:t>Lektorské dovednosti (vyučující), Odborná praxe (vyučující), Seminář bakalářských prací 1 (vyučující)</w:t>
            </w:r>
          </w:p>
        </w:tc>
      </w:tr>
      <w:tr w:rsidR="00814C3D" w:rsidTr="00E058EB">
        <w:tc>
          <w:tcPr>
            <w:tcW w:w="9859" w:type="dxa"/>
            <w:gridSpan w:val="11"/>
            <w:shd w:val="clear" w:color="auto" w:fill="F7CAAC"/>
          </w:tcPr>
          <w:p w:rsidR="00814C3D" w:rsidRDefault="00814C3D" w:rsidP="00E058EB">
            <w:pPr>
              <w:jc w:val="both"/>
            </w:pPr>
            <w:r>
              <w:rPr>
                <w:b/>
              </w:rPr>
              <w:t xml:space="preserve">Údaje o vzdělání na VŠ </w:t>
            </w:r>
          </w:p>
        </w:tc>
      </w:tr>
      <w:tr w:rsidR="00814C3D" w:rsidTr="00E058EB">
        <w:trPr>
          <w:trHeight w:val="307"/>
        </w:trPr>
        <w:tc>
          <w:tcPr>
            <w:tcW w:w="9859" w:type="dxa"/>
            <w:gridSpan w:val="11"/>
          </w:tcPr>
          <w:p w:rsidR="00814C3D" w:rsidRDefault="00814C3D" w:rsidP="00E058EB">
            <w:pPr>
              <w:jc w:val="both"/>
            </w:pPr>
            <w:r>
              <w:t>Sociální pedagogika, 2012, UTB ve Zlíně, FHS.</w:t>
            </w:r>
          </w:p>
          <w:p w:rsidR="00814C3D" w:rsidRPr="007D2C66" w:rsidRDefault="00814C3D" w:rsidP="00E058EB">
            <w:pPr>
              <w:jc w:val="both"/>
            </w:pPr>
            <w:r>
              <w:t>Pedagogika, MU Brno, FF, DSP od roku 2014.</w:t>
            </w:r>
          </w:p>
        </w:tc>
      </w:tr>
      <w:tr w:rsidR="00814C3D" w:rsidTr="00E058EB">
        <w:tc>
          <w:tcPr>
            <w:tcW w:w="9859" w:type="dxa"/>
            <w:gridSpan w:val="11"/>
            <w:shd w:val="clear" w:color="auto" w:fill="F7CAAC"/>
          </w:tcPr>
          <w:p w:rsidR="00814C3D" w:rsidRDefault="00814C3D" w:rsidP="00E058EB">
            <w:pPr>
              <w:jc w:val="both"/>
              <w:rPr>
                <w:b/>
              </w:rPr>
            </w:pPr>
            <w:r>
              <w:rPr>
                <w:b/>
              </w:rPr>
              <w:t>Údaje o odborném působení od absolvování VŠ</w:t>
            </w:r>
          </w:p>
        </w:tc>
      </w:tr>
      <w:tr w:rsidR="00814C3D" w:rsidTr="00E058EB">
        <w:trPr>
          <w:trHeight w:val="284"/>
        </w:trPr>
        <w:tc>
          <w:tcPr>
            <w:tcW w:w="9859" w:type="dxa"/>
            <w:gridSpan w:val="11"/>
          </w:tcPr>
          <w:p w:rsidR="00814C3D" w:rsidRDefault="00814C3D" w:rsidP="00E058EB">
            <w:pPr>
              <w:jc w:val="both"/>
            </w:pPr>
            <w:r>
              <w:t xml:space="preserve">UTB ve Zlíně, FHS, 6 let. </w:t>
            </w:r>
          </w:p>
        </w:tc>
      </w:tr>
      <w:tr w:rsidR="00814C3D" w:rsidTr="00E058EB">
        <w:trPr>
          <w:trHeight w:val="250"/>
        </w:trPr>
        <w:tc>
          <w:tcPr>
            <w:tcW w:w="9859" w:type="dxa"/>
            <w:gridSpan w:val="11"/>
            <w:shd w:val="clear" w:color="auto" w:fill="F7CAAC"/>
          </w:tcPr>
          <w:p w:rsidR="00814C3D" w:rsidRDefault="00814C3D" w:rsidP="00E058EB">
            <w:pPr>
              <w:jc w:val="both"/>
            </w:pPr>
            <w:r>
              <w:rPr>
                <w:b/>
              </w:rPr>
              <w:t>Zkušenosti s vedením kvalifikačních a rigorózních prací</w:t>
            </w:r>
          </w:p>
        </w:tc>
      </w:tr>
      <w:tr w:rsidR="00814C3D" w:rsidTr="00E058EB">
        <w:trPr>
          <w:trHeight w:val="337"/>
        </w:trPr>
        <w:tc>
          <w:tcPr>
            <w:tcW w:w="9859" w:type="dxa"/>
            <w:gridSpan w:val="11"/>
          </w:tcPr>
          <w:p w:rsidR="00814C3D" w:rsidRDefault="00814C3D" w:rsidP="00E058EB">
            <w:pPr>
              <w:jc w:val="both"/>
            </w:pPr>
            <w:r>
              <w:t>Počet vedených a obhájených bakalářských prací = 89. Počet vedených a obhájených diplomových prací = 0.</w:t>
            </w:r>
          </w:p>
        </w:tc>
      </w:tr>
      <w:tr w:rsidR="00814C3D" w:rsidTr="00E058EB">
        <w:trPr>
          <w:cantSplit/>
        </w:trPr>
        <w:tc>
          <w:tcPr>
            <w:tcW w:w="3347" w:type="dxa"/>
            <w:gridSpan w:val="2"/>
            <w:tcBorders>
              <w:top w:val="single" w:sz="12" w:space="0" w:color="auto"/>
            </w:tcBorders>
            <w:shd w:val="clear" w:color="auto" w:fill="F7CAAC"/>
          </w:tcPr>
          <w:p w:rsidR="00814C3D" w:rsidRDefault="00814C3D" w:rsidP="00E058EB">
            <w:pPr>
              <w:jc w:val="both"/>
            </w:pPr>
            <w:r>
              <w:rPr>
                <w:b/>
              </w:rPr>
              <w:t xml:space="preserve">Obor habilitačního řízení </w:t>
            </w:r>
          </w:p>
        </w:tc>
        <w:tc>
          <w:tcPr>
            <w:tcW w:w="2245" w:type="dxa"/>
            <w:gridSpan w:val="2"/>
            <w:tcBorders>
              <w:top w:val="single" w:sz="12" w:space="0" w:color="auto"/>
            </w:tcBorders>
            <w:shd w:val="clear" w:color="auto" w:fill="F7CAAC"/>
          </w:tcPr>
          <w:p w:rsidR="00814C3D" w:rsidRDefault="00814C3D" w:rsidP="00E058E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14C3D" w:rsidRDefault="00814C3D" w:rsidP="00E058E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14C3D" w:rsidRDefault="00814C3D" w:rsidP="00E058EB">
            <w:pPr>
              <w:jc w:val="both"/>
              <w:rPr>
                <w:b/>
              </w:rPr>
            </w:pPr>
            <w:r>
              <w:rPr>
                <w:b/>
              </w:rPr>
              <w:t>Ohlasy publikací</w:t>
            </w:r>
          </w:p>
        </w:tc>
      </w:tr>
      <w:tr w:rsidR="00814C3D" w:rsidTr="00E058EB">
        <w:trPr>
          <w:cantSplit/>
        </w:trPr>
        <w:tc>
          <w:tcPr>
            <w:tcW w:w="3347" w:type="dxa"/>
            <w:gridSpan w:val="2"/>
          </w:tcPr>
          <w:p w:rsidR="00814C3D" w:rsidRDefault="00814C3D" w:rsidP="00E058EB">
            <w:pPr>
              <w:jc w:val="both"/>
            </w:pPr>
          </w:p>
        </w:tc>
        <w:tc>
          <w:tcPr>
            <w:tcW w:w="2245" w:type="dxa"/>
            <w:gridSpan w:val="2"/>
          </w:tcPr>
          <w:p w:rsidR="00814C3D" w:rsidRDefault="00814C3D" w:rsidP="00E058EB">
            <w:pPr>
              <w:jc w:val="both"/>
            </w:pPr>
          </w:p>
        </w:tc>
        <w:tc>
          <w:tcPr>
            <w:tcW w:w="2248" w:type="dxa"/>
            <w:gridSpan w:val="4"/>
            <w:tcBorders>
              <w:right w:val="single" w:sz="12" w:space="0" w:color="auto"/>
            </w:tcBorders>
          </w:tcPr>
          <w:p w:rsidR="00814C3D" w:rsidRDefault="00814C3D" w:rsidP="00E058EB">
            <w:pPr>
              <w:jc w:val="both"/>
            </w:pPr>
          </w:p>
        </w:tc>
        <w:tc>
          <w:tcPr>
            <w:tcW w:w="632" w:type="dxa"/>
            <w:tcBorders>
              <w:left w:val="single" w:sz="12" w:space="0" w:color="auto"/>
            </w:tcBorders>
            <w:shd w:val="clear" w:color="auto" w:fill="F7CAAC"/>
          </w:tcPr>
          <w:p w:rsidR="00814C3D" w:rsidRDefault="00814C3D" w:rsidP="00E058EB">
            <w:pPr>
              <w:jc w:val="both"/>
            </w:pPr>
            <w:r>
              <w:rPr>
                <w:b/>
              </w:rPr>
              <w:t>WOS</w:t>
            </w:r>
          </w:p>
        </w:tc>
        <w:tc>
          <w:tcPr>
            <w:tcW w:w="693" w:type="dxa"/>
            <w:shd w:val="clear" w:color="auto" w:fill="F7CAAC"/>
          </w:tcPr>
          <w:p w:rsidR="00814C3D" w:rsidRDefault="00814C3D" w:rsidP="00E058EB">
            <w:pPr>
              <w:jc w:val="both"/>
              <w:rPr>
                <w:sz w:val="18"/>
              </w:rPr>
            </w:pPr>
            <w:r>
              <w:rPr>
                <w:b/>
                <w:sz w:val="18"/>
              </w:rPr>
              <w:t>Scopus</w:t>
            </w:r>
          </w:p>
        </w:tc>
        <w:tc>
          <w:tcPr>
            <w:tcW w:w="694" w:type="dxa"/>
            <w:shd w:val="clear" w:color="auto" w:fill="F7CAAC"/>
          </w:tcPr>
          <w:p w:rsidR="00814C3D" w:rsidRDefault="00814C3D" w:rsidP="00E058EB">
            <w:pPr>
              <w:jc w:val="both"/>
            </w:pPr>
            <w:r>
              <w:rPr>
                <w:b/>
                <w:sz w:val="18"/>
              </w:rPr>
              <w:t>ostatní</w:t>
            </w:r>
          </w:p>
        </w:tc>
      </w:tr>
      <w:tr w:rsidR="00814C3D" w:rsidTr="00E058EB">
        <w:trPr>
          <w:cantSplit/>
          <w:trHeight w:val="70"/>
        </w:trPr>
        <w:tc>
          <w:tcPr>
            <w:tcW w:w="3347" w:type="dxa"/>
            <w:gridSpan w:val="2"/>
            <w:shd w:val="clear" w:color="auto" w:fill="F7CAAC"/>
          </w:tcPr>
          <w:p w:rsidR="00814C3D" w:rsidRDefault="00814C3D" w:rsidP="00E058EB">
            <w:pPr>
              <w:jc w:val="both"/>
            </w:pPr>
            <w:r>
              <w:rPr>
                <w:b/>
              </w:rPr>
              <w:t>Obor jmenovacího řízení</w:t>
            </w:r>
          </w:p>
        </w:tc>
        <w:tc>
          <w:tcPr>
            <w:tcW w:w="2245" w:type="dxa"/>
            <w:gridSpan w:val="2"/>
            <w:shd w:val="clear" w:color="auto" w:fill="F7CAAC"/>
          </w:tcPr>
          <w:p w:rsidR="00814C3D" w:rsidRDefault="00814C3D" w:rsidP="00E058EB">
            <w:pPr>
              <w:jc w:val="both"/>
            </w:pPr>
            <w:r>
              <w:rPr>
                <w:b/>
              </w:rPr>
              <w:t>Rok udělení hodnosti</w:t>
            </w:r>
          </w:p>
        </w:tc>
        <w:tc>
          <w:tcPr>
            <w:tcW w:w="2248" w:type="dxa"/>
            <w:gridSpan w:val="4"/>
            <w:tcBorders>
              <w:right w:val="single" w:sz="12" w:space="0" w:color="auto"/>
            </w:tcBorders>
            <w:shd w:val="clear" w:color="auto" w:fill="F7CAAC"/>
          </w:tcPr>
          <w:p w:rsidR="00814C3D" w:rsidRDefault="00814C3D" w:rsidP="00E058EB">
            <w:pPr>
              <w:jc w:val="both"/>
            </w:pPr>
            <w:r>
              <w:rPr>
                <w:b/>
              </w:rPr>
              <w:t>Řízení konáno na VŠ</w:t>
            </w:r>
          </w:p>
        </w:tc>
        <w:tc>
          <w:tcPr>
            <w:tcW w:w="632" w:type="dxa"/>
            <w:vMerge w:val="restart"/>
            <w:tcBorders>
              <w:left w:val="single" w:sz="12" w:space="0" w:color="auto"/>
            </w:tcBorders>
          </w:tcPr>
          <w:p w:rsidR="00814C3D" w:rsidRDefault="00814C3D" w:rsidP="00E058EB">
            <w:pPr>
              <w:jc w:val="both"/>
              <w:rPr>
                <w:b/>
              </w:rPr>
            </w:pPr>
          </w:p>
        </w:tc>
        <w:tc>
          <w:tcPr>
            <w:tcW w:w="693" w:type="dxa"/>
            <w:vMerge w:val="restart"/>
          </w:tcPr>
          <w:p w:rsidR="00814C3D" w:rsidRDefault="00814C3D" w:rsidP="00E058EB">
            <w:pPr>
              <w:jc w:val="both"/>
              <w:rPr>
                <w:b/>
              </w:rPr>
            </w:pPr>
          </w:p>
        </w:tc>
        <w:tc>
          <w:tcPr>
            <w:tcW w:w="694" w:type="dxa"/>
            <w:vMerge w:val="restart"/>
          </w:tcPr>
          <w:p w:rsidR="00814C3D" w:rsidRDefault="00814C3D" w:rsidP="00E058EB">
            <w:pPr>
              <w:jc w:val="both"/>
              <w:rPr>
                <w:b/>
              </w:rPr>
            </w:pPr>
          </w:p>
        </w:tc>
      </w:tr>
      <w:tr w:rsidR="00814C3D" w:rsidTr="00E058EB">
        <w:trPr>
          <w:trHeight w:val="205"/>
        </w:trPr>
        <w:tc>
          <w:tcPr>
            <w:tcW w:w="3347" w:type="dxa"/>
            <w:gridSpan w:val="2"/>
          </w:tcPr>
          <w:p w:rsidR="00814C3D" w:rsidRDefault="00814C3D" w:rsidP="00E058EB">
            <w:pPr>
              <w:jc w:val="both"/>
            </w:pPr>
          </w:p>
        </w:tc>
        <w:tc>
          <w:tcPr>
            <w:tcW w:w="2245" w:type="dxa"/>
            <w:gridSpan w:val="2"/>
          </w:tcPr>
          <w:p w:rsidR="00814C3D" w:rsidRDefault="00814C3D" w:rsidP="00E058EB">
            <w:pPr>
              <w:jc w:val="both"/>
            </w:pPr>
          </w:p>
        </w:tc>
        <w:tc>
          <w:tcPr>
            <w:tcW w:w="2248" w:type="dxa"/>
            <w:gridSpan w:val="4"/>
            <w:tcBorders>
              <w:right w:val="single" w:sz="12" w:space="0" w:color="auto"/>
            </w:tcBorders>
          </w:tcPr>
          <w:p w:rsidR="00814C3D" w:rsidRDefault="00814C3D" w:rsidP="00E058EB">
            <w:pPr>
              <w:jc w:val="both"/>
            </w:pPr>
          </w:p>
        </w:tc>
        <w:tc>
          <w:tcPr>
            <w:tcW w:w="632" w:type="dxa"/>
            <w:vMerge/>
            <w:tcBorders>
              <w:left w:val="single" w:sz="12" w:space="0" w:color="auto"/>
            </w:tcBorders>
            <w:vAlign w:val="center"/>
          </w:tcPr>
          <w:p w:rsidR="00814C3D" w:rsidRDefault="00814C3D" w:rsidP="00E058EB">
            <w:pPr>
              <w:rPr>
                <w:b/>
              </w:rPr>
            </w:pPr>
          </w:p>
        </w:tc>
        <w:tc>
          <w:tcPr>
            <w:tcW w:w="693" w:type="dxa"/>
            <w:vMerge/>
            <w:vAlign w:val="center"/>
          </w:tcPr>
          <w:p w:rsidR="00814C3D" w:rsidRDefault="00814C3D" w:rsidP="00E058EB">
            <w:pPr>
              <w:rPr>
                <w:b/>
              </w:rPr>
            </w:pPr>
          </w:p>
        </w:tc>
        <w:tc>
          <w:tcPr>
            <w:tcW w:w="694" w:type="dxa"/>
            <w:vMerge/>
            <w:vAlign w:val="center"/>
          </w:tcPr>
          <w:p w:rsidR="00814C3D" w:rsidRDefault="00814C3D" w:rsidP="00E058EB">
            <w:pPr>
              <w:rPr>
                <w:b/>
              </w:rPr>
            </w:pPr>
          </w:p>
        </w:tc>
      </w:tr>
      <w:tr w:rsidR="00814C3D" w:rsidTr="00E058EB">
        <w:tc>
          <w:tcPr>
            <w:tcW w:w="9859" w:type="dxa"/>
            <w:gridSpan w:val="11"/>
            <w:shd w:val="clear" w:color="auto" w:fill="F7CAAC"/>
          </w:tcPr>
          <w:p w:rsidR="00814C3D" w:rsidRDefault="00814C3D" w:rsidP="00E058EB">
            <w:pPr>
              <w:jc w:val="both"/>
              <w:rPr>
                <w:b/>
              </w:rPr>
            </w:pPr>
            <w:r>
              <w:rPr>
                <w:b/>
              </w:rPr>
              <w:t xml:space="preserve">Přehled o nejvýznamnější publikační a další tvůrčí činnosti nebo další profesní činnosti u odborníků z praxe vztahující se k zabezpečovaným předmětům </w:t>
            </w:r>
          </w:p>
        </w:tc>
      </w:tr>
      <w:tr w:rsidR="00814C3D" w:rsidTr="00E058EB">
        <w:trPr>
          <w:trHeight w:val="2347"/>
        </w:trPr>
        <w:tc>
          <w:tcPr>
            <w:tcW w:w="9859" w:type="dxa"/>
            <w:gridSpan w:val="11"/>
          </w:tcPr>
          <w:p w:rsidR="00814C3D" w:rsidRPr="00077BA7" w:rsidRDefault="00814C3D" w:rsidP="00E058EB">
            <w:pPr>
              <w:tabs>
                <w:tab w:val="left" w:pos="473"/>
                <w:tab w:val="left" w:pos="8844"/>
                <w:tab w:val="left" w:pos="9066"/>
              </w:tabs>
            </w:pPr>
            <w:r w:rsidRPr="00077BA7">
              <w:t xml:space="preserve">Andrysová, P., </w:t>
            </w:r>
            <w:r w:rsidRPr="00077BA7">
              <w:rPr>
                <w:szCs w:val="22"/>
              </w:rPr>
              <w:t xml:space="preserve">&amp; </w:t>
            </w:r>
            <w:r w:rsidRPr="00077BA7">
              <w:rPr>
                <w:rStyle w:val="Siln"/>
                <w:b w:val="0"/>
              </w:rPr>
              <w:t xml:space="preserve">Martincová, J. </w:t>
            </w:r>
            <w:r w:rsidRPr="00077BA7">
              <w:t xml:space="preserve">et al. </w:t>
            </w:r>
            <w:r w:rsidRPr="00077BA7">
              <w:rPr>
                <w:rStyle w:val="Siln"/>
                <w:b w:val="0"/>
              </w:rPr>
              <w:t>(2014)</w:t>
            </w:r>
            <w:r w:rsidRPr="00077BA7">
              <w:t xml:space="preserve">. </w:t>
            </w:r>
            <w:r w:rsidRPr="00077BA7">
              <w:rPr>
                <w:i/>
              </w:rPr>
              <w:t>Profesní kontext sociální pedagogiky: motivace studentů k výkonu</w:t>
            </w:r>
            <w:r w:rsidRPr="00077BA7">
              <w:t>. Zlín: UTB ve Zlíně. ISBN 978-80-7454-46</w:t>
            </w:r>
            <w:r>
              <w:t>4-4. (spoluautorský podíl 48 %)</w:t>
            </w:r>
            <w:r w:rsidRPr="00077BA7">
              <w:br/>
              <w:t xml:space="preserve">Andrysová, P., </w:t>
            </w:r>
            <w:r w:rsidRPr="00077BA7">
              <w:rPr>
                <w:rStyle w:val="Siln"/>
                <w:b w:val="0"/>
              </w:rPr>
              <w:t>Martincová, J.</w:t>
            </w:r>
            <w:r w:rsidRPr="00077BA7">
              <w:t xml:space="preserve">, </w:t>
            </w:r>
            <w:r w:rsidRPr="00077BA7">
              <w:rPr>
                <w:szCs w:val="22"/>
              </w:rPr>
              <w:t xml:space="preserve">&amp; </w:t>
            </w:r>
            <w:r w:rsidRPr="00077BA7">
              <w:t xml:space="preserve">Včelařová, H. </w:t>
            </w:r>
            <w:r>
              <w:t xml:space="preserve">(2014). </w:t>
            </w:r>
            <w:r w:rsidRPr="00077BA7">
              <w:t xml:space="preserve">Pedagogical Condition at Undergraduate Teacher Preparation. The </w:t>
            </w:r>
            <w:r w:rsidRPr="00077BA7">
              <w:rPr>
                <w:i/>
              </w:rPr>
              <w:t>New Educational Review</w:t>
            </w:r>
            <w:r w:rsidRPr="00077BA7">
              <w:t xml:space="preserve">, </w:t>
            </w:r>
            <w:r w:rsidRPr="00077BA7">
              <w:rPr>
                <w:i/>
              </w:rPr>
              <w:t>38</w:t>
            </w:r>
            <w:r w:rsidRPr="00077BA7">
              <w:t>(4), 152-165. ISBN 978-83-8019-051-1. (databáze Scopus) (spoluautorský podíl 47 %)</w:t>
            </w:r>
          </w:p>
          <w:p w:rsidR="00814C3D" w:rsidRDefault="00814C3D" w:rsidP="00E058EB">
            <w:pPr>
              <w:tabs>
                <w:tab w:val="left" w:pos="473"/>
                <w:tab w:val="left" w:pos="8844"/>
                <w:tab w:val="left" w:pos="9066"/>
              </w:tabs>
              <w:rPr>
                <w:rStyle w:val="Siln"/>
                <w:b w:val="0"/>
              </w:rPr>
            </w:pPr>
            <w:r w:rsidRPr="00077BA7">
              <w:rPr>
                <w:rStyle w:val="Siln"/>
                <w:b w:val="0"/>
              </w:rPr>
              <w:t xml:space="preserve">Martincová, J. (2016). Úroveň kritického myšlení studentů vybrané fakulty humanitních studií [Level of Critical Thinking of Students of Selected Faculty of Humanities]. </w:t>
            </w:r>
            <w:r w:rsidRPr="00077BA7">
              <w:rPr>
                <w:rStyle w:val="Zdraznn"/>
              </w:rPr>
              <w:t>Lifelong Learning – celoživotní vzdělávání</w:t>
            </w:r>
            <w:r w:rsidRPr="00077BA7">
              <w:rPr>
                <w:rStyle w:val="Siln"/>
                <w:b w:val="0"/>
              </w:rPr>
              <w:t>, 6(2), 83–105. DOI: http://dx.doi.org/10.11118/lifele2016060283. (databáze ERIH Plus)</w:t>
            </w:r>
          </w:p>
          <w:p w:rsidR="00814C3D" w:rsidRDefault="00814C3D" w:rsidP="00E058EB">
            <w:pPr>
              <w:tabs>
                <w:tab w:val="left" w:pos="473"/>
                <w:tab w:val="left" w:pos="8844"/>
                <w:tab w:val="left" w:pos="9066"/>
              </w:tabs>
            </w:pPr>
            <w:r w:rsidRPr="00077BA7">
              <w:rPr>
                <w:rStyle w:val="Siln"/>
                <w:b w:val="0"/>
              </w:rPr>
              <w:t>Martincová, J.</w:t>
            </w:r>
            <w:r w:rsidRPr="00077BA7">
              <w:t xml:space="preserve">, Andrysová, P., </w:t>
            </w:r>
            <w:r w:rsidRPr="00077BA7">
              <w:rPr>
                <w:szCs w:val="22"/>
              </w:rPr>
              <w:t xml:space="preserve">&amp; </w:t>
            </w:r>
            <w:r w:rsidRPr="00077BA7">
              <w:t xml:space="preserve">Trubelíková, J. (2016). Achievement Motivation and General Motivational Tendencies of Social Pedagogy Students. </w:t>
            </w:r>
            <w:r w:rsidRPr="00077BA7">
              <w:rPr>
                <w:i/>
              </w:rPr>
              <w:t xml:space="preserve">Asian Social </w:t>
            </w:r>
            <w:proofErr w:type="gramStart"/>
            <w:r w:rsidRPr="00077BA7">
              <w:rPr>
                <w:i/>
              </w:rPr>
              <w:t>Science,12</w:t>
            </w:r>
            <w:proofErr w:type="gramEnd"/>
            <w:r w:rsidRPr="00077BA7">
              <w:t>(1), 237-246. ISSN 1911-2017. (databáze Scopus) (spoluautorský podíl 48 %)</w:t>
            </w:r>
          </w:p>
          <w:p w:rsidR="00814C3D" w:rsidRPr="00077BA7" w:rsidRDefault="00814C3D" w:rsidP="00E058EB">
            <w:pPr>
              <w:tabs>
                <w:tab w:val="left" w:pos="473"/>
                <w:tab w:val="left" w:pos="8844"/>
                <w:tab w:val="left" w:pos="9066"/>
              </w:tabs>
            </w:pPr>
            <w:r w:rsidRPr="00077BA7">
              <w:t xml:space="preserve">Martincová, J., </w:t>
            </w:r>
            <w:r w:rsidRPr="00077BA7">
              <w:rPr>
                <w:szCs w:val="22"/>
              </w:rPr>
              <w:t>&amp;</w:t>
            </w:r>
            <w:r w:rsidRPr="00077BA7">
              <w:t xml:space="preserve"> Andrysová, P. (2017). </w:t>
            </w:r>
            <w:hyperlink r:id="rId27" w:history="1">
              <w:r w:rsidRPr="00077BA7">
                <w:t>Professional preparation of students of social pedagogy in the Czech Republic</w:t>
              </w:r>
            </w:hyperlink>
            <w:r w:rsidRPr="00077BA7">
              <w:t xml:space="preserve">. </w:t>
            </w:r>
            <w:r w:rsidRPr="00077BA7">
              <w:rPr>
                <w:i/>
              </w:rPr>
              <w:t>Journal of Social Studies Education Research, 8</w:t>
            </w:r>
            <w:r w:rsidRPr="00077BA7">
              <w:t xml:space="preserve">(1), 47-68. ISSN </w:t>
            </w:r>
            <w:r w:rsidRPr="00077BA7">
              <w:rPr>
                <w:rStyle w:val="right"/>
              </w:rPr>
              <w:t>1309-9108. (databáze Scopus) (spoluautorský podíl 50 %)</w:t>
            </w:r>
          </w:p>
        </w:tc>
      </w:tr>
      <w:tr w:rsidR="00814C3D" w:rsidTr="00E058EB">
        <w:trPr>
          <w:trHeight w:val="218"/>
        </w:trPr>
        <w:tc>
          <w:tcPr>
            <w:tcW w:w="9859" w:type="dxa"/>
            <w:gridSpan w:val="11"/>
            <w:shd w:val="clear" w:color="auto" w:fill="F7CAAC"/>
          </w:tcPr>
          <w:p w:rsidR="00814C3D" w:rsidRDefault="00814C3D" w:rsidP="00E058EB">
            <w:pPr>
              <w:rPr>
                <w:b/>
              </w:rPr>
            </w:pPr>
            <w:r>
              <w:rPr>
                <w:b/>
              </w:rPr>
              <w:t>Působení v zahraničí</w:t>
            </w:r>
          </w:p>
        </w:tc>
      </w:tr>
      <w:tr w:rsidR="00814C3D" w:rsidTr="00E058EB">
        <w:trPr>
          <w:trHeight w:val="328"/>
        </w:trPr>
        <w:tc>
          <w:tcPr>
            <w:tcW w:w="9859" w:type="dxa"/>
            <w:gridSpan w:val="11"/>
          </w:tcPr>
          <w:p w:rsidR="00814C3D" w:rsidRPr="00AF28C0" w:rsidRDefault="00814C3D" w:rsidP="00E058EB"/>
        </w:tc>
      </w:tr>
      <w:tr w:rsidR="00814C3D" w:rsidTr="00E058EB">
        <w:trPr>
          <w:cantSplit/>
          <w:trHeight w:val="470"/>
        </w:trPr>
        <w:tc>
          <w:tcPr>
            <w:tcW w:w="2518" w:type="dxa"/>
            <w:shd w:val="clear" w:color="auto" w:fill="F7CAAC"/>
          </w:tcPr>
          <w:p w:rsidR="00814C3D" w:rsidRDefault="00814C3D" w:rsidP="00E058EB">
            <w:pPr>
              <w:jc w:val="both"/>
              <w:rPr>
                <w:b/>
              </w:rPr>
            </w:pPr>
            <w:r>
              <w:rPr>
                <w:b/>
              </w:rPr>
              <w:t xml:space="preserve">Podpis </w:t>
            </w:r>
          </w:p>
        </w:tc>
        <w:tc>
          <w:tcPr>
            <w:tcW w:w="4536" w:type="dxa"/>
            <w:gridSpan w:val="5"/>
          </w:tcPr>
          <w:p w:rsidR="00814C3D" w:rsidRDefault="008A2A26" w:rsidP="00E058EB">
            <w:pPr>
              <w:jc w:val="both"/>
            </w:pPr>
            <w:r>
              <w:t>Jana Martincová v. r.</w:t>
            </w:r>
          </w:p>
        </w:tc>
        <w:tc>
          <w:tcPr>
            <w:tcW w:w="786" w:type="dxa"/>
            <w:gridSpan w:val="2"/>
            <w:shd w:val="clear" w:color="auto" w:fill="F7CAAC"/>
          </w:tcPr>
          <w:p w:rsidR="00814C3D" w:rsidRDefault="00814C3D" w:rsidP="00E058EB">
            <w:pPr>
              <w:jc w:val="both"/>
            </w:pPr>
            <w:r>
              <w:rPr>
                <w:b/>
              </w:rPr>
              <w:t>datum</w:t>
            </w:r>
          </w:p>
        </w:tc>
        <w:tc>
          <w:tcPr>
            <w:tcW w:w="2019" w:type="dxa"/>
            <w:gridSpan w:val="3"/>
          </w:tcPr>
          <w:p w:rsidR="00814C3D" w:rsidRDefault="00F320F3" w:rsidP="00E058EB">
            <w:pPr>
              <w:jc w:val="both"/>
            </w:pPr>
            <w:r>
              <w:t>15. 6. 2018</w:t>
            </w:r>
          </w:p>
        </w:tc>
      </w:tr>
    </w:tbl>
    <w:p w:rsidR="00814C3D" w:rsidRDefault="00814C3D"/>
    <w:p w:rsidR="00454069" w:rsidRDefault="00454069">
      <w:pPr>
        <w:spacing w:after="200" w:line="276" w:lineRule="auto"/>
      </w:pPr>
      <w:r>
        <w:br w:type="page"/>
      </w:r>
    </w:p>
    <w:tbl>
      <w:tblPr>
        <w:tblpPr w:leftFromText="141" w:rightFromText="141" w:vertAnchor="text" w:horzAnchor="margin" w:tblpXSpec="center" w:tblpY="14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54069" w:rsidTr="00E058EB">
        <w:tc>
          <w:tcPr>
            <w:tcW w:w="9859" w:type="dxa"/>
            <w:gridSpan w:val="11"/>
            <w:tcBorders>
              <w:bottom w:val="double" w:sz="4" w:space="0" w:color="auto"/>
            </w:tcBorders>
            <w:shd w:val="clear" w:color="auto" w:fill="BDD6EE"/>
          </w:tcPr>
          <w:p w:rsidR="00454069" w:rsidRDefault="00454069" w:rsidP="00E058EB">
            <w:pPr>
              <w:jc w:val="both"/>
              <w:rPr>
                <w:b/>
                <w:sz w:val="28"/>
              </w:rPr>
            </w:pPr>
            <w:r>
              <w:rPr>
                <w:b/>
                <w:sz w:val="28"/>
              </w:rPr>
              <w:lastRenderedPageBreak/>
              <w:t>C-I – Personální zabezpečení</w:t>
            </w:r>
          </w:p>
        </w:tc>
      </w:tr>
      <w:tr w:rsidR="00454069" w:rsidTr="00E058EB">
        <w:tc>
          <w:tcPr>
            <w:tcW w:w="2518" w:type="dxa"/>
            <w:tcBorders>
              <w:top w:val="double" w:sz="4" w:space="0" w:color="auto"/>
            </w:tcBorders>
            <w:shd w:val="clear" w:color="auto" w:fill="F7CAAC"/>
          </w:tcPr>
          <w:p w:rsidR="00454069" w:rsidRDefault="00454069" w:rsidP="00E058EB">
            <w:pPr>
              <w:jc w:val="both"/>
              <w:rPr>
                <w:b/>
              </w:rPr>
            </w:pPr>
            <w:r>
              <w:rPr>
                <w:b/>
              </w:rPr>
              <w:t>Vysoká škola</w:t>
            </w:r>
          </w:p>
        </w:tc>
        <w:tc>
          <w:tcPr>
            <w:tcW w:w="7341" w:type="dxa"/>
            <w:gridSpan w:val="10"/>
          </w:tcPr>
          <w:p w:rsidR="00454069" w:rsidRDefault="00454069" w:rsidP="00E058EB">
            <w:pPr>
              <w:jc w:val="both"/>
            </w:pPr>
            <w:r>
              <w:t>Univerzita Tomáše Bati ve Zlíně</w:t>
            </w:r>
          </w:p>
        </w:tc>
      </w:tr>
      <w:tr w:rsidR="00454069" w:rsidTr="00E058EB">
        <w:tc>
          <w:tcPr>
            <w:tcW w:w="2518" w:type="dxa"/>
            <w:shd w:val="clear" w:color="auto" w:fill="F7CAAC"/>
          </w:tcPr>
          <w:p w:rsidR="00454069" w:rsidRDefault="00454069" w:rsidP="00E058EB">
            <w:pPr>
              <w:jc w:val="both"/>
              <w:rPr>
                <w:b/>
              </w:rPr>
            </w:pPr>
            <w:r>
              <w:rPr>
                <w:b/>
              </w:rPr>
              <w:t>Součást vysoké školy</w:t>
            </w:r>
          </w:p>
        </w:tc>
        <w:tc>
          <w:tcPr>
            <w:tcW w:w="7341" w:type="dxa"/>
            <w:gridSpan w:val="10"/>
          </w:tcPr>
          <w:p w:rsidR="00454069" w:rsidRDefault="00454069" w:rsidP="00E058EB">
            <w:pPr>
              <w:jc w:val="both"/>
            </w:pPr>
            <w:r>
              <w:t>Fakulta humanitních studií</w:t>
            </w:r>
          </w:p>
        </w:tc>
      </w:tr>
      <w:tr w:rsidR="00454069" w:rsidTr="00E058EB">
        <w:tc>
          <w:tcPr>
            <w:tcW w:w="2518" w:type="dxa"/>
            <w:shd w:val="clear" w:color="auto" w:fill="F7CAAC"/>
          </w:tcPr>
          <w:p w:rsidR="00454069" w:rsidRDefault="00454069" w:rsidP="00E058EB">
            <w:pPr>
              <w:jc w:val="both"/>
              <w:rPr>
                <w:b/>
              </w:rPr>
            </w:pPr>
            <w:r>
              <w:rPr>
                <w:b/>
              </w:rPr>
              <w:t>Název studijního programu</w:t>
            </w:r>
          </w:p>
        </w:tc>
        <w:tc>
          <w:tcPr>
            <w:tcW w:w="7341" w:type="dxa"/>
            <w:gridSpan w:val="10"/>
          </w:tcPr>
          <w:p w:rsidR="00454069" w:rsidRDefault="00454069" w:rsidP="00E058EB">
            <w:pPr>
              <w:jc w:val="both"/>
            </w:pPr>
            <w:r>
              <w:t>Andragogika</w:t>
            </w:r>
          </w:p>
        </w:tc>
      </w:tr>
      <w:tr w:rsidR="00454069" w:rsidTr="00E058EB">
        <w:tc>
          <w:tcPr>
            <w:tcW w:w="2518" w:type="dxa"/>
            <w:shd w:val="clear" w:color="auto" w:fill="F7CAAC"/>
          </w:tcPr>
          <w:p w:rsidR="00454069" w:rsidRDefault="00454069" w:rsidP="00E058EB">
            <w:pPr>
              <w:jc w:val="both"/>
              <w:rPr>
                <w:b/>
              </w:rPr>
            </w:pPr>
            <w:r>
              <w:rPr>
                <w:b/>
              </w:rPr>
              <w:t>Jméno a příjmení</w:t>
            </w:r>
          </w:p>
        </w:tc>
        <w:tc>
          <w:tcPr>
            <w:tcW w:w="4536" w:type="dxa"/>
            <w:gridSpan w:val="5"/>
          </w:tcPr>
          <w:p w:rsidR="00454069" w:rsidRDefault="00454069" w:rsidP="00E058EB">
            <w:pPr>
              <w:jc w:val="both"/>
            </w:pPr>
            <w:r>
              <w:t>Jana Matošková</w:t>
            </w:r>
          </w:p>
        </w:tc>
        <w:tc>
          <w:tcPr>
            <w:tcW w:w="709" w:type="dxa"/>
            <w:shd w:val="clear" w:color="auto" w:fill="F7CAAC"/>
          </w:tcPr>
          <w:p w:rsidR="00454069" w:rsidRDefault="00454069" w:rsidP="00E058EB">
            <w:pPr>
              <w:jc w:val="both"/>
              <w:rPr>
                <w:b/>
              </w:rPr>
            </w:pPr>
            <w:r>
              <w:rPr>
                <w:b/>
              </w:rPr>
              <w:t>Tituly</w:t>
            </w:r>
          </w:p>
        </w:tc>
        <w:tc>
          <w:tcPr>
            <w:tcW w:w="2096" w:type="dxa"/>
            <w:gridSpan w:val="4"/>
          </w:tcPr>
          <w:p w:rsidR="00454069" w:rsidRDefault="00454069" w:rsidP="00E058EB">
            <w:pPr>
              <w:jc w:val="both"/>
            </w:pPr>
            <w:r>
              <w:t>Ing., Ph.D.</w:t>
            </w:r>
          </w:p>
        </w:tc>
      </w:tr>
      <w:tr w:rsidR="00454069" w:rsidTr="00E058EB">
        <w:tc>
          <w:tcPr>
            <w:tcW w:w="2518" w:type="dxa"/>
            <w:shd w:val="clear" w:color="auto" w:fill="F7CAAC"/>
          </w:tcPr>
          <w:p w:rsidR="00454069" w:rsidRDefault="00454069" w:rsidP="00E058EB">
            <w:pPr>
              <w:jc w:val="both"/>
              <w:rPr>
                <w:b/>
              </w:rPr>
            </w:pPr>
            <w:r>
              <w:rPr>
                <w:b/>
              </w:rPr>
              <w:t>Rok narození</w:t>
            </w:r>
          </w:p>
        </w:tc>
        <w:tc>
          <w:tcPr>
            <w:tcW w:w="829" w:type="dxa"/>
          </w:tcPr>
          <w:p w:rsidR="00454069" w:rsidRDefault="00454069" w:rsidP="00E058EB">
            <w:pPr>
              <w:jc w:val="both"/>
            </w:pPr>
            <w:r>
              <w:t>1979</w:t>
            </w:r>
          </w:p>
        </w:tc>
        <w:tc>
          <w:tcPr>
            <w:tcW w:w="1721" w:type="dxa"/>
            <w:shd w:val="clear" w:color="auto" w:fill="F7CAAC"/>
          </w:tcPr>
          <w:p w:rsidR="00454069" w:rsidRDefault="00454069" w:rsidP="00E058EB">
            <w:pPr>
              <w:jc w:val="both"/>
              <w:rPr>
                <w:b/>
              </w:rPr>
            </w:pPr>
            <w:r>
              <w:rPr>
                <w:b/>
              </w:rPr>
              <w:t>typ vztahu k VŠ</w:t>
            </w:r>
          </w:p>
        </w:tc>
        <w:tc>
          <w:tcPr>
            <w:tcW w:w="992" w:type="dxa"/>
            <w:gridSpan w:val="2"/>
          </w:tcPr>
          <w:p w:rsidR="00454069" w:rsidRDefault="00454069" w:rsidP="00E058EB">
            <w:pPr>
              <w:jc w:val="both"/>
            </w:pPr>
            <w:r>
              <w:t xml:space="preserve">pp </w:t>
            </w:r>
          </w:p>
          <w:p w:rsidR="00454069" w:rsidRDefault="00454069" w:rsidP="00E058EB">
            <w:pPr>
              <w:jc w:val="both"/>
            </w:pPr>
          </w:p>
        </w:tc>
        <w:tc>
          <w:tcPr>
            <w:tcW w:w="994" w:type="dxa"/>
            <w:shd w:val="clear" w:color="auto" w:fill="F7CAAC"/>
          </w:tcPr>
          <w:p w:rsidR="00454069" w:rsidRDefault="00454069" w:rsidP="00E058EB">
            <w:pPr>
              <w:jc w:val="both"/>
              <w:rPr>
                <w:b/>
              </w:rPr>
            </w:pPr>
            <w:r>
              <w:rPr>
                <w:b/>
              </w:rPr>
              <w:t>rozsah</w:t>
            </w:r>
          </w:p>
        </w:tc>
        <w:tc>
          <w:tcPr>
            <w:tcW w:w="709" w:type="dxa"/>
          </w:tcPr>
          <w:p w:rsidR="00454069" w:rsidRDefault="00454069" w:rsidP="00E058EB">
            <w:pPr>
              <w:jc w:val="both"/>
            </w:pPr>
            <w:r>
              <w:t xml:space="preserve">40 </w:t>
            </w:r>
          </w:p>
        </w:tc>
        <w:tc>
          <w:tcPr>
            <w:tcW w:w="709" w:type="dxa"/>
            <w:gridSpan w:val="2"/>
            <w:shd w:val="clear" w:color="auto" w:fill="F7CAAC"/>
          </w:tcPr>
          <w:p w:rsidR="00454069" w:rsidRDefault="00454069" w:rsidP="00E058EB">
            <w:pPr>
              <w:jc w:val="both"/>
              <w:rPr>
                <w:b/>
              </w:rPr>
            </w:pPr>
            <w:r>
              <w:rPr>
                <w:b/>
              </w:rPr>
              <w:t>do kdy</w:t>
            </w:r>
          </w:p>
        </w:tc>
        <w:tc>
          <w:tcPr>
            <w:tcW w:w="1387" w:type="dxa"/>
            <w:gridSpan w:val="2"/>
          </w:tcPr>
          <w:p w:rsidR="00454069" w:rsidRDefault="00454069" w:rsidP="00E058EB">
            <w:pPr>
              <w:jc w:val="both"/>
            </w:pPr>
            <w:r>
              <w:t xml:space="preserve">N </w:t>
            </w:r>
          </w:p>
          <w:p w:rsidR="00454069" w:rsidRDefault="00454069" w:rsidP="00E058EB">
            <w:pPr>
              <w:jc w:val="both"/>
            </w:pPr>
          </w:p>
        </w:tc>
      </w:tr>
      <w:tr w:rsidR="00454069" w:rsidTr="00E058EB">
        <w:tc>
          <w:tcPr>
            <w:tcW w:w="5068" w:type="dxa"/>
            <w:gridSpan w:val="3"/>
            <w:shd w:val="clear" w:color="auto" w:fill="F7CAAC"/>
          </w:tcPr>
          <w:p w:rsidR="00454069" w:rsidRDefault="00454069" w:rsidP="00E058EB">
            <w:pPr>
              <w:jc w:val="both"/>
              <w:rPr>
                <w:b/>
              </w:rPr>
            </w:pPr>
            <w:r>
              <w:rPr>
                <w:b/>
              </w:rPr>
              <w:t>Typ vztahu na součásti VŠ, která uskutečňuje st. program</w:t>
            </w:r>
          </w:p>
        </w:tc>
        <w:tc>
          <w:tcPr>
            <w:tcW w:w="992" w:type="dxa"/>
            <w:gridSpan w:val="2"/>
          </w:tcPr>
          <w:p w:rsidR="00454069" w:rsidRDefault="00454069" w:rsidP="00E058EB">
            <w:pPr>
              <w:jc w:val="both"/>
            </w:pPr>
          </w:p>
        </w:tc>
        <w:tc>
          <w:tcPr>
            <w:tcW w:w="994" w:type="dxa"/>
            <w:shd w:val="clear" w:color="auto" w:fill="F7CAAC"/>
          </w:tcPr>
          <w:p w:rsidR="00454069" w:rsidRDefault="00454069" w:rsidP="00E058EB">
            <w:pPr>
              <w:jc w:val="both"/>
              <w:rPr>
                <w:b/>
              </w:rPr>
            </w:pPr>
            <w:r>
              <w:rPr>
                <w:b/>
              </w:rPr>
              <w:t>rozsah</w:t>
            </w:r>
          </w:p>
        </w:tc>
        <w:tc>
          <w:tcPr>
            <w:tcW w:w="709" w:type="dxa"/>
          </w:tcPr>
          <w:p w:rsidR="00454069" w:rsidRDefault="00454069" w:rsidP="00E058EB">
            <w:pPr>
              <w:jc w:val="both"/>
            </w:pPr>
          </w:p>
        </w:tc>
        <w:tc>
          <w:tcPr>
            <w:tcW w:w="709" w:type="dxa"/>
            <w:gridSpan w:val="2"/>
            <w:shd w:val="clear" w:color="auto" w:fill="F7CAAC"/>
          </w:tcPr>
          <w:p w:rsidR="00454069" w:rsidRDefault="00454069" w:rsidP="00E058EB">
            <w:pPr>
              <w:jc w:val="both"/>
              <w:rPr>
                <w:b/>
              </w:rPr>
            </w:pPr>
            <w:r>
              <w:rPr>
                <w:b/>
              </w:rPr>
              <w:t>do kdy</w:t>
            </w:r>
          </w:p>
        </w:tc>
        <w:tc>
          <w:tcPr>
            <w:tcW w:w="1387" w:type="dxa"/>
            <w:gridSpan w:val="2"/>
          </w:tcPr>
          <w:p w:rsidR="00454069" w:rsidRDefault="00454069" w:rsidP="00E058EB">
            <w:pPr>
              <w:jc w:val="both"/>
            </w:pPr>
          </w:p>
        </w:tc>
      </w:tr>
      <w:tr w:rsidR="00454069" w:rsidTr="00E058EB">
        <w:tc>
          <w:tcPr>
            <w:tcW w:w="6060" w:type="dxa"/>
            <w:gridSpan w:val="5"/>
            <w:shd w:val="clear" w:color="auto" w:fill="F7CAAC"/>
          </w:tcPr>
          <w:p w:rsidR="00454069" w:rsidRDefault="00454069" w:rsidP="00E058EB">
            <w:pPr>
              <w:jc w:val="both"/>
            </w:pPr>
            <w:r>
              <w:rPr>
                <w:b/>
              </w:rPr>
              <w:t>Další současná působení jako akademický pracovník na jiných VŠ</w:t>
            </w:r>
          </w:p>
        </w:tc>
        <w:tc>
          <w:tcPr>
            <w:tcW w:w="1703" w:type="dxa"/>
            <w:gridSpan w:val="2"/>
            <w:shd w:val="clear" w:color="auto" w:fill="F7CAAC"/>
          </w:tcPr>
          <w:p w:rsidR="00454069" w:rsidRDefault="00454069" w:rsidP="00E058EB">
            <w:pPr>
              <w:jc w:val="both"/>
              <w:rPr>
                <w:b/>
              </w:rPr>
            </w:pPr>
            <w:r>
              <w:rPr>
                <w:b/>
              </w:rPr>
              <w:t xml:space="preserve">typ prac. </w:t>
            </w:r>
            <w:proofErr w:type="gramStart"/>
            <w:r>
              <w:rPr>
                <w:b/>
              </w:rPr>
              <w:t>vztahu</w:t>
            </w:r>
            <w:proofErr w:type="gramEnd"/>
          </w:p>
        </w:tc>
        <w:tc>
          <w:tcPr>
            <w:tcW w:w="2096" w:type="dxa"/>
            <w:gridSpan w:val="4"/>
            <w:shd w:val="clear" w:color="auto" w:fill="F7CAAC"/>
          </w:tcPr>
          <w:p w:rsidR="00454069" w:rsidRDefault="00454069" w:rsidP="00E058EB">
            <w:pPr>
              <w:jc w:val="both"/>
              <w:rPr>
                <w:b/>
              </w:rPr>
            </w:pPr>
            <w:r>
              <w:rPr>
                <w:b/>
              </w:rPr>
              <w:t>rozsah</w:t>
            </w:r>
          </w:p>
        </w:tc>
      </w:tr>
      <w:tr w:rsidR="00454069" w:rsidTr="00E058EB">
        <w:tc>
          <w:tcPr>
            <w:tcW w:w="6060" w:type="dxa"/>
            <w:gridSpan w:val="5"/>
          </w:tcPr>
          <w:p w:rsidR="00454069" w:rsidRDefault="00454069" w:rsidP="00E058EB">
            <w:pPr>
              <w:jc w:val="both"/>
            </w:pPr>
          </w:p>
        </w:tc>
        <w:tc>
          <w:tcPr>
            <w:tcW w:w="1703" w:type="dxa"/>
            <w:gridSpan w:val="2"/>
          </w:tcPr>
          <w:p w:rsidR="00454069" w:rsidRDefault="00B55830" w:rsidP="00E058EB">
            <w:pPr>
              <w:jc w:val="both"/>
            </w:pPr>
            <w:r>
              <w:t>Nemá</w:t>
            </w:r>
          </w:p>
        </w:tc>
        <w:tc>
          <w:tcPr>
            <w:tcW w:w="2096" w:type="dxa"/>
            <w:gridSpan w:val="4"/>
          </w:tcPr>
          <w:p w:rsidR="00454069" w:rsidRDefault="00454069" w:rsidP="00E058EB">
            <w:pPr>
              <w:jc w:val="both"/>
            </w:pPr>
          </w:p>
        </w:tc>
      </w:tr>
      <w:tr w:rsidR="00454069" w:rsidTr="00E058EB">
        <w:tc>
          <w:tcPr>
            <w:tcW w:w="6060" w:type="dxa"/>
            <w:gridSpan w:val="5"/>
          </w:tcPr>
          <w:p w:rsidR="00454069" w:rsidRDefault="00454069" w:rsidP="00E058EB">
            <w:pPr>
              <w:jc w:val="both"/>
            </w:pPr>
          </w:p>
        </w:tc>
        <w:tc>
          <w:tcPr>
            <w:tcW w:w="1703" w:type="dxa"/>
            <w:gridSpan w:val="2"/>
          </w:tcPr>
          <w:p w:rsidR="00454069" w:rsidRDefault="00454069" w:rsidP="00E058EB">
            <w:pPr>
              <w:jc w:val="both"/>
            </w:pPr>
          </w:p>
        </w:tc>
        <w:tc>
          <w:tcPr>
            <w:tcW w:w="2096" w:type="dxa"/>
            <w:gridSpan w:val="4"/>
          </w:tcPr>
          <w:p w:rsidR="00454069" w:rsidRDefault="00454069" w:rsidP="00E058EB">
            <w:pPr>
              <w:jc w:val="both"/>
            </w:pPr>
          </w:p>
        </w:tc>
      </w:tr>
      <w:tr w:rsidR="00454069" w:rsidTr="00E058EB">
        <w:tc>
          <w:tcPr>
            <w:tcW w:w="6060" w:type="dxa"/>
            <w:gridSpan w:val="5"/>
          </w:tcPr>
          <w:p w:rsidR="00454069" w:rsidRDefault="00454069" w:rsidP="00E058EB">
            <w:pPr>
              <w:jc w:val="both"/>
            </w:pPr>
          </w:p>
        </w:tc>
        <w:tc>
          <w:tcPr>
            <w:tcW w:w="1703" w:type="dxa"/>
            <w:gridSpan w:val="2"/>
          </w:tcPr>
          <w:p w:rsidR="00454069" w:rsidRDefault="00454069" w:rsidP="00E058EB">
            <w:pPr>
              <w:jc w:val="both"/>
            </w:pPr>
          </w:p>
        </w:tc>
        <w:tc>
          <w:tcPr>
            <w:tcW w:w="2096" w:type="dxa"/>
            <w:gridSpan w:val="4"/>
          </w:tcPr>
          <w:p w:rsidR="00454069" w:rsidRDefault="00454069" w:rsidP="00E058EB">
            <w:pPr>
              <w:jc w:val="both"/>
            </w:pPr>
          </w:p>
        </w:tc>
      </w:tr>
      <w:tr w:rsidR="00454069" w:rsidTr="00E058EB">
        <w:tc>
          <w:tcPr>
            <w:tcW w:w="6060" w:type="dxa"/>
            <w:gridSpan w:val="5"/>
          </w:tcPr>
          <w:p w:rsidR="00454069" w:rsidRDefault="00454069" w:rsidP="00E058EB">
            <w:pPr>
              <w:jc w:val="both"/>
            </w:pPr>
          </w:p>
        </w:tc>
        <w:tc>
          <w:tcPr>
            <w:tcW w:w="1703" w:type="dxa"/>
            <w:gridSpan w:val="2"/>
          </w:tcPr>
          <w:p w:rsidR="00454069" w:rsidRDefault="00454069" w:rsidP="00E058EB">
            <w:pPr>
              <w:jc w:val="both"/>
            </w:pPr>
          </w:p>
        </w:tc>
        <w:tc>
          <w:tcPr>
            <w:tcW w:w="2096" w:type="dxa"/>
            <w:gridSpan w:val="4"/>
          </w:tcPr>
          <w:p w:rsidR="00454069" w:rsidRDefault="00454069" w:rsidP="00E058EB">
            <w:pPr>
              <w:jc w:val="both"/>
            </w:pPr>
          </w:p>
        </w:tc>
      </w:tr>
      <w:tr w:rsidR="00454069" w:rsidTr="00E058EB">
        <w:tc>
          <w:tcPr>
            <w:tcW w:w="9859" w:type="dxa"/>
            <w:gridSpan w:val="11"/>
            <w:shd w:val="clear" w:color="auto" w:fill="F7CAAC"/>
          </w:tcPr>
          <w:p w:rsidR="00454069" w:rsidRDefault="00454069" w:rsidP="00E058EB">
            <w:pPr>
              <w:jc w:val="both"/>
            </w:pPr>
            <w:r>
              <w:rPr>
                <w:b/>
              </w:rPr>
              <w:t>Předměty příslušného studijního programu a způsob zapojení do jejich výuky, příp. další zapojení do uskutečňování studijního programu</w:t>
            </w:r>
          </w:p>
        </w:tc>
      </w:tr>
      <w:tr w:rsidR="00454069" w:rsidTr="00454069">
        <w:trPr>
          <w:trHeight w:val="312"/>
        </w:trPr>
        <w:tc>
          <w:tcPr>
            <w:tcW w:w="9859" w:type="dxa"/>
            <w:gridSpan w:val="11"/>
            <w:tcBorders>
              <w:top w:val="nil"/>
            </w:tcBorders>
          </w:tcPr>
          <w:p w:rsidR="00454069" w:rsidRPr="000A2B71" w:rsidRDefault="00454069" w:rsidP="00E058EB">
            <w:pPr>
              <w:jc w:val="both"/>
            </w:pPr>
            <w:r w:rsidRPr="000A2B71">
              <w:t xml:space="preserve">Manažerské dovednosti a </w:t>
            </w:r>
            <w:r>
              <w:t>techniky ve vzdělávání (</w:t>
            </w:r>
            <w:r w:rsidRPr="000A2B71">
              <w:t xml:space="preserve">vyučující), </w:t>
            </w:r>
            <w:r>
              <w:t xml:space="preserve">Řízení lidských zdrojů (garant, </w:t>
            </w:r>
            <w:r w:rsidRPr="000A2B71">
              <w:t>vyučující).</w:t>
            </w:r>
          </w:p>
        </w:tc>
      </w:tr>
      <w:tr w:rsidR="00454069" w:rsidTr="00E058EB">
        <w:tc>
          <w:tcPr>
            <w:tcW w:w="9859" w:type="dxa"/>
            <w:gridSpan w:val="11"/>
            <w:shd w:val="clear" w:color="auto" w:fill="F7CAAC"/>
          </w:tcPr>
          <w:p w:rsidR="00454069" w:rsidRDefault="00454069" w:rsidP="00E058EB">
            <w:pPr>
              <w:jc w:val="both"/>
            </w:pPr>
            <w:r>
              <w:rPr>
                <w:b/>
              </w:rPr>
              <w:t xml:space="preserve">Údaje o vzdělání na VŠ </w:t>
            </w:r>
          </w:p>
        </w:tc>
      </w:tr>
      <w:tr w:rsidR="00454069" w:rsidTr="00E058EB">
        <w:trPr>
          <w:trHeight w:val="307"/>
        </w:trPr>
        <w:tc>
          <w:tcPr>
            <w:tcW w:w="9859" w:type="dxa"/>
            <w:gridSpan w:val="11"/>
          </w:tcPr>
          <w:p w:rsidR="00454069" w:rsidRPr="007D2C66" w:rsidRDefault="00454069" w:rsidP="00E058EB">
            <w:pPr>
              <w:jc w:val="both"/>
            </w:pPr>
            <w:r>
              <w:t>Management a ekonomika, 2008, UTB ve Zlíně, FAME.</w:t>
            </w:r>
            <w:r w:rsidRPr="007D2C66">
              <w:t xml:space="preserve"> </w:t>
            </w:r>
          </w:p>
        </w:tc>
      </w:tr>
      <w:tr w:rsidR="00454069" w:rsidTr="00E058EB">
        <w:tc>
          <w:tcPr>
            <w:tcW w:w="9859" w:type="dxa"/>
            <w:gridSpan w:val="11"/>
            <w:shd w:val="clear" w:color="auto" w:fill="F7CAAC"/>
          </w:tcPr>
          <w:p w:rsidR="00454069" w:rsidRDefault="00454069" w:rsidP="00E058EB">
            <w:pPr>
              <w:jc w:val="both"/>
              <w:rPr>
                <w:b/>
              </w:rPr>
            </w:pPr>
            <w:r>
              <w:rPr>
                <w:b/>
              </w:rPr>
              <w:t>Údaje o odborném působení od absolvování VŠ</w:t>
            </w:r>
          </w:p>
        </w:tc>
      </w:tr>
      <w:tr w:rsidR="00454069" w:rsidTr="00E058EB">
        <w:trPr>
          <w:trHeight w:val="284"/>
        </w:trPr>
        <w:tc>
          <w:tcPr>
            <w:tcW w:w="9859" w:type="dxa"/>
            <w:gridSpan w:val="11"/>
          </w:tcPr>
          <w:p w:rsidR="00454069" w:rsidRDefault="00454069" w:rsidP="00E058EB">
            <w:pPr>
              <w:jc w:val="both"/>
            </w:pPr>
            <w:r>
              <w:rPr>
                <w:bCs/>
              </w:rPr>
              <w:t>UTB ve Zlíně, FAME, asistent, 2007 – 2008,</w:t>
            </w:r>
            <w:r>
              <w:t xml:space="preserve"> 1 rok.</w:t>
            </w:r>
          </w:p>
          <w:p w:rsidR="00454069" w:rsidRPr="00D040A1" w:rsidRDefault="00454069" w:rsidP="00E058EB">
            <w:pPr>
              <w:jc w:val="both"/>
              <w:rPr>
                <w:bCs/>
              </w:rPr>
            </w:pPr>
            <w:r>
              <w:t xml:space="preserve">UTB ve Zlíně, FAME, odborný asistent, 2008 – dosud, 10 let.  </w:t>
            </w:r>
          </w:p>
        </w:tc>
      </w:tr>
      <w:tr w:rsidR="00454069" w:rsidTr="00E058EB">
        <w:trPr>
          <w:trHeight w:val="250"/>
        </w:trPr>
        <w:tc>
          <w:tcPr>
            <w:tcW w:w="9859" w:type="dxa"/>
            <w:gridSpan w:val="11"/>
            <w:shd w:val="clear" w:color="auto" w:fill="F7CAAC"/>
          </w:tcPr>
          <w:p w:rsidR="00454069" w:rsidRDefault="00454069" w:rsidP="00E058EB">
            <w:pPr>
              <w:jc w:val="both"/>
            </w:pPr>
            <w:r>
              <w:rPr>
                <w:b/>
              </w:rPr>
              <w:t>Zkušenosti s vedením kvalifikačních a rigorózních prací</w:t>
            </w:r>
          </w:p>
        </w:tc>
      </w:tr>
      <w:tr w:rsidR="00454069" w:rsidTr="00E058EB">
        <w:trPr>
          <w:trHeight w:val="337"/>
        </w:trPr>
        <w:tc>
          <w:tcPr>
            <w:tcW w:w="9859" w:type="dxa"/>
            <w:gridSpan w:val="11"/>
          </w:tcPr>
          <w:p w:rsidR="00454069" w:rsidRDefault="00454069" w:rsidP="00E058EB">
            <w:pPr>
              <w:jc w:val="both"/>
            </w:pPr>
            <w:r>
              <w:t>Počet vedených a obhájených bakalářských prací = 50. Počet vedených a obhájených diplomových prací = 43.</w:t>
            </w:r>
          </w:p>
        </w:tc>
      </w:tr>
      <w:tr w:rsidR="00454069" w:rsidTr="00E058EB">
        <w:trPr>
          <w:cantSplit/>
        </w:trPr>
        <w:tc>
          <w:tcPr>
            <w:tcW w:w="3347" w:type="dxa"/>
            <w:gridSpan w:val="2"/>
            <w:tcBorders>
              <w:top w:val="single" w:sz="12" w:space="0" w:color="auto"/>
            </w:tcBorders>
            <w:shd w:val="clear" w:color="auto" w:fill="F7CAAC"/>
          </w:tcPr>
          <w:p w:rsidR="00454069" w:rsidRDefault="00454069" w:rsidP="00E058EB">
            <w:pPr>
              <w:jc w:val="both"/>
            </w:pPr>
            <w:r>
              <w:rPr>
                <w:b/>
              </w:rPr>
              <w:t xml:space="preserve">Obor habilitačního řízení </w:t>
            </w:r>
          </w:p>
        </w:tc>
        <w:tc>
          <w:tcPr>
            <w:tcW w:w="2245" w:type="dxa"/>
            <w:gridSpan w:val="2"/>
            <w:tcBorders>
              <w:top w:val="single" w:sz="12" w:space="0" w:color="auto"/>
            </w:tcBorders>
            <w:shd w:val="clear" w:color="auto" w:fill="F7CAAC"/>
          </w:tcPr>
          <w:p w:rsidR="00454069" w:rsidRDefault="00454069" w:rsidP="00E058E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54069" w:rsidRDefault="00454069" w:rsidP="00E058E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54069" w:rsidRDefault="00454069" w:rsidP="00E058EB">
            <w:pPr>
              <w:jc w:val="both"/>
              <w:rPr>
                <w:b/>
              </w:rPr>
            </w:pPr>
            <w:r>
              <w:rPr>
                <w:b/>
              </w:rPr>
              <w:t>Ohlasy publikací</w:t>
            </w:r>
          </w:p>
        </w:tc>
      </w:tr>
      <w:tr w:rsidR="00454069" w:rsidTr="00E058EB">
        <w:trPr>
          <w:cantSplit/>
        </w:trPr>
        <w:tc>
          <w:tcPr>
            <w:tcW w:w="3347" w:type="dxa"/>
            <w:gridSpan w:val="2"/>
          </w:tcPr>
          <w:p w:rsidR="00454069" w:rsidRDefault="00454069" w:rsidP="00E058EB">
            <w:pPr>
              <w:jc w:val="both"/>
            </w:pPr>
          </w:p>
        </w:tc>
        <w:tc>
          <w:tcPr>
            <w:tcW w:w="2245" w:type="dxa"/>
            <w:gridSpan w:val="2"/>
          </w:tcPr>
          <w:p w:rsidR="00454069" w:rsidRDefault="00454069" w:rsidP="00E058EB">
            <w:pPr>
              <w:jc w:val="both"/>
            </w:pPr>
          </w:p>
        </w:tc>
        <w:tc>
          <w:tcPr>
            <w:tcW w:w="2248" w:type="dxa"/>
            <w:gridSpan w:val="4"/>
            <w:tcBorders>
              <w:right w:val="single" w:sz="12" w:space="0" w:color="auto"/>
            </w:tcBorders>
          </w:tcPr>
          <w:p w:rsidR="00454069" w:rsidRDefault="00454069" w:rsidP="00E058EB">
            <w:pPr>
              <w:jc w:val="both"/>
            </w:pPr>
          </w:p>
        </w:tc>
        <w:tc>
          <w:tcPr>
            <w:tcW w:w="632" w:type="dxa"/>
            <w:tcBorders>
              <w:left w:val="single" w:sz="12" w:space="0" w:color="auto"/>
            </w:tcBorders>
            <w:shd w:val="clear" w:color="auto" w:fill="F7CAAC"/>
          </w:tcPr>
          <w:p w:rsidR="00454069" w:rsidRDefault="00454069" w:rsidP="00E058EB">
            <w:pPr>
              <w:jc w:val="both"/>
            </w:pPr>
            <w:r>
              <w:rPr>
                <w:b/>
              </w:rPr>
              <w:t>WOS</w:t>
            </w:r>
          </w:p>
        </w:tc>
        <w:tc>
          <w:tcPr>
            <w:tcW w:w="693" w:type="dxa"/>
            <w:shd w:val="clear" w:color="auto" w:fill="F7CAAC"/>
          </w:tcPr>
          <w:p w:rsidR="00454069" w:rsidRDefault="00454069" w:rsidP="00E058EB">
            <w:pPr>
              <w:jc w:val="both"/>
              <w:rPr>
                <w:sz w:val="18"/>
              </w:rPr>
            </w:pPr>
            <w:r>
              <w:rPr>
                <w:b/>
                <w:sz w:val="18"/>
              </w:rPr>
              <w:t>Scopus</w:t>
            </w:r>
          </w:p>
        </w:tc>
        <w:tc>
          <w:tcPr>
            <w:tcW w:w="694" w:type="dxa"/>
            <w:shd w:val="clear" w:color="auto" w:fill="F7CAAC"/>
          </w:tcPr>
          <w:p w:rsidR="00454069" w:rsidRDefault="00454069" w:rsidP="00E058EB">
            <w:pPr>
              <w:jc w:val="both"/>
            </w:pPr>
            <w:r>
              <w:rPr>
                <w:b/>
                <w:sz w:val="18"/>
              </w:rPr>
              <w:t>ostatní</w:t>
            </w:r>
          </w:p>
        </w:tc>
      </w:tr>
      <w:tr w:rsidR="00454069" w:rsidTr="00E058EB">
        <w:trPr>
          <w:cantSplit/>
          <w:trHeight w:val="70"/>
        </w:trPr>
        <w:tc>
          <w:tcPr>
            <w:tcW w:w="3347" w:type="dxa"/>
            <w:gridSpan w:val="2"/>
            <w:shd w:val="clear" w:color="auto" w:fill="F7CAAC"/>
          </w:tcPr>
          <w:p w:rsidR="00454069" w:rsidRDefault="00454069" w:rsidP="00E058EB">
            <w:pPr>
              <w:jc w:val="both"/>
            </w:pPr>
            <w:r>
              <w:rPr>
                <w:b/>
              </w:rPr>
              <w:t>Obor jmenovacího řízení</w:t>
            </w:r>
          </w:p>
        </w:tc>
        <w:tc>
          <w:tcPr>
            <w:tcW w:w="2245" w:type="dxa"/>
            <w:gridSpan w:val="2"/>
            <w:shd w:val="clear" w:color="auto" w:fill="F7CAAC"/>
          </w:tcPr>
          <w:p w:rsidR="00454069" w:rsidRDefault="00454069" w:rsidP="00E058EB">
            <w:pPr>
              <w:jc w:val="both"/>
            </w:pPr>
            <w:r>
              <w:rPr>
                <w:b/>
              </w:rPr>
              <w:t>Rok udělení hodnosti</w:t>
            </w:r>
          </w:p>
        </w:tc>
        <w:tc>
          <w:tcPr>
            <w:tcW w:w="2248" w:type="dxa"/>
            <w:gridSpan w:val="4"/>
            <w:tcBorders>
              <w:right w:val="single" w:sz="12" w:space="0" w:color="auto"/>
            </w:tcBorders>
            <w:shd w:val="clear" w:color="auto" w:fill="F7CAAC"/>
          </w:tcPr>
          <w:p w:rsidR="00454069" w:rsidRDefault="00454069" w:rsidP="00E058EB">
            <w:pPr>
              <w:jc w:val="both"/>
            </w:pPr>
            <w:r>
              <w:rPr>
                <w:b/>
              </w:rPr>
              <w:t>Řízení konáno na VŠ</w:t>
            </w:r>
          </w:p>
        </w:tc>
        <w:tc>
          <w:tcPr>
            <w:tcW w:w="632" w:type="dxa"/>
            <w:vMerge w:val="restart"/>
            <w:tcBorders>
              <w:left w:val="single" w:sz="12" w:space="0" w:color="auto"/>
            </w:tcBorders>
          </w:tcPr>
          <w:p w:rsidR="00454069" w:rsidRPr="00454069" w:rsidRDefault="00454069" w:rsidP="00E058EB">
            <w:pPr>
              <w:jc w:val="both"/>
            </w:pPr>
            <w:r w:rsidRPr="00454069">
              <w:t>7</w:t>
            </w:r>
          </w:p>
        </w:tc>
        <w:tc>
          <w:tcPr>
            <w:tcW w:w="693" w:type="dxa"/>
            <w:vMerge w:val="restart"/>
          </w:tcPr>
          <w:p w:rsidR="00454069" w:rsidRPr="00454069" w:rsidRDefault="00454069" w:rsidP="00E058EB">
            <w:pPr>
              <w:jc w:val="both"/>
            </w:pPr>
            <w:r w:rsidRPr="00454069">
              <w:t>5</w:t>
            </w:r>
          </w:p>
        </w:tc>
        <w:tc>
          <w:tcPr>
            <w:tcW w:w="694" w:type="dxa"/>
            <w:vMerge w:val="restart"/>
          </w:tcPr>
          <w:p w:rsidR="00454069" w:rsidRPr="00454069" w:rsidRDefault="00454069" w:rsidP="00E058EB">
            <w:pPr>
              <w:jc w:val="both"/>
            </w:pPr>
            <w:r w:rsidRPr="00454069">
              <w:t>19</w:t>
            </w:r>
          </w:p>
        </w:tc>
      </w:tr>
      <w:tr w:rsidR="00454069" w:rsidTr="00E058EB">
        <w:trPr>
          <w:trHeight w:val="205"/>
        </w:trPr>
        <w:tc>
          <w:tcPr>
            <w:tcW w:w="3347" w:type="dxa"/>
            <w:gridSpan w:val="2"/>
          </w:tcPr>
          <w:p w:rsidR="00454069" w:rsidRDefault="00454069" w:rsidP="00E058EB">
            <w:pPr>
              <w:jc w:val="both"/>
            </w:pPr>
          </w:p>
        </w:tc>
        <w:tc>
          <w:tcPr>
            <w:tcW w:w="2245" w:type="dxa"/>
            <w:gridSpan w:val="2"/>
          </w:tcPr>
          <w:p w:rsidR="00454069" w:rsidRDefault="00454069" w:rsidP="00E058EB">
            <w:pPr>
              <w:jc w:val="both"/>
            </w:pPr>
          </w:p>
        </w:tc>
        <w:tc>
          <w:tcPr>
            <w:tcW w:w="2248" w:type="dxa"/>
            <w:gridSpan w:val="4"/>
            <w:tcBorders>
              <w:right w:val="single" w:sz="12" w:space="0" w:color="auto"/>
            </w:tcBorders>
          </w:tcPr>
          <w:p w:rsidR="00454069" w:rsidRDefault="00454069" w:rsidP="00E058EB">
            <w:pPr>
              <w:jc w:val="both"/>
            </w:pPr>
          </w:p>
        </w:tc>
        <w:tc>
          <w:tcPr>
            <w:tcW w:w="632" w:type="dxa"/>
            <w:vMerge/>
            <w:tcBorders>
              <w:left w:val="single" w:sz="12" w:space="0" w:color="auto"/>
            </w:tcBorders>
            <w:vAlign w:val="center"/>
          </w:tcPr>
          <w:p w:rsidR="00454069" w:rsidRDefault="00454069" w:rsidP="00E058EB">
            <w:pPr>
              <w:rPr>
                <w:b/>
              </w:rPr>
            </w:pPr>
          </w:p>
        </w:tc>
        <w:tc>
          <w:tcPr>
            <w:tcW w:w="693" w:type="dxa"/>
            <w:vMerge/>
            <w:vAlign w:val="center"/>
          </w:tcPr>
          <w:p w:rsidR="00454069" w:rsidRDefault="00454069" w:rsidP="00E058EB">
            <w:pPr>
              <w:rPr>
                <w:b/>
              </w:rPr>
            </w:pPr>
          </w:p>
        </w:tc>
        <w:tc>
          <w:tcPr>
            <w:tcW w:w="694" w:type="dxa"/>
            <w:vMerge/>
            <w:vAlign w:val="center"/>
          </w:tcPr>
          <w:p w:rsidR="00454069" w:rsidRDefault="00454069" w:rsidP="00E058EB">
            <w:pPr>
              <w:rPr>
                <w:b/>
              </w:rPr>
            </w:pPr>
          </w:p>
        </w:tc>
      </w:tr>
      <w:tr w:rsidR="00454069" w:rsidTr="00E058EB">
        <w:tc>
          <w:tcPr>
            <w:tcW w:w="9859" w:type="dxa"/>
            <w:gridSpan w:val="11"/>
            <w:shd w:val="clear" w:color="auto" w:fill="F7CAAC"/>
          </w:tcPr>
          <w:p w:rsidR="00454069" w:rsidRDefault="00454069" w:rsidP="00E058EB">
            <w:pPr>
              <w:jc w:val="both"/>
              <w:rPr>
                <w:b/>
              </w:rPr>
            </w:pPr>
            <w:r>
              <w:rPr>
                <w:b/>
              </w:rPr>
              <w:t xml:space="preserve">Přehled o nejvýznamnější publikační a další tvůrčí činnosti nebo další profesní činnosti u odborníků z praxe vztahující se k zabezpečovaným předmětům </w:t>
            </w:r>
          </w:p>
        </w:tc>
      </w:tr>
      <w:tr w:rsidR="00454069" w:rsidTr="00E058EB">
        <w:trPr>
          <w:trHeight w:val="2347"/>
        </w:trPr>
        <w:tc>
          <w:tcPr>
            <w:tcW w:w="9859" w:type="dxa"/>
            <w:gridSpan w:val="11"/>
          </w:tcPr>
          <w:p w:rsidR="00454069" w:rsidRDefault="00454069" w:rsidP="00E058EB">
            <w:pPr>
              <w:tabs>
                <w:tab w:val="left" w:pos="473"/>
                <w:tab w:val="left" w:pos="8844"/>
                <w:tab w:val="left" w:pos="9066"/>
              </w:tabs>
              <w:jc w:val="both"/>
              <w:rPr>
                <w:szCs w:val="22"/>
              </w:rPr>
            </w:pPr>
            <w:r w:rsidRPr="00F73310">
              <w:rPr>
                <w:szCs w:val="22"/>
              </w:rPr>
              <w:t>Matošková, J. (2012). How to Support Knowledge Management through</w:t>
            </w:r>
            <w:r>
              <w:rPr>
                <w:szCs w:val="22"/>
              </w:rPr>
              <w:t xml:space="preserve"> </w:t>
            </w:r>
            <w:r w:rsidRPr="00F73310">
              <w:rPr>
                <w:szCs w:val="22"/>
              </w:rPr>
              <w:t>Human</w:t>
            </w:r>
            <w:r>
              <w:rPr>
                <w:szCs w:val="22"/>
              </w:rPr>
              <w:t xml:space="preserve"> </w:t>
            </w:r>
            <w:r w:rsidRPr="00F73310">
              <w:rPr>
                <w:szCs w:val="22"/>
              </w:rPr>
              <w:t xml:space="preserve">Resource Management Activities. </w:t>
            </w:r>
            <w:r w:rsidRPr="00F73310">
              <w:rPr>
                <w:i/>
                <w:iCs/>
                <w:szCs w:val="22"/>
              </w:rPr>
              <w:t>International Journal of Knowledge, Culture and Change Management</w:t>
            </w:r>
            <w:r w:rsidRPr="00F73310">
              <w:rPr>
                <w:szCs w:val="22"/>
              </w:rPr>
              <w:t xml:space="preserve">, </w:t>
            </w:r>
            <w:r w:rsidRPr="00F73310">
              <w:rPr>
                <w:i/>
                <w:iCs/>
                <w:szCs w:val="22"/>
              </w:rPr>
              <w:t>11</w:t>
            </w:r>
            <w:r w:rsidRPr="00F73310">
              <w:rPr>
                <w:szCs w:val="22"/>
              </w:rPr>
              <w:t>(3), 207–222.</w:t>
            </w:r>
            <w:r w:rsidRPr="00A24CF8">
              <w:rPr>
                <w:szCs w:val="22"/>
              </w:rPr>
              <w:t>(databáze Scopus)</w:t>
            </w:r>
            <w:r>
              <w:rPr>
                <w:szCs w:val="22"/>
              </w:rPr>
              <w:t xml:space="preserve"> </w:t>
            </w:r>
          </w:p>
          <w:p w:rsidR="00454069" w:rsidRDefault="00454069" w:rsidP="00E058EB">
            <w:pPr>
              <w:tabs>
                <w:tab w:val="left" w:pos="473"/>
                <w:tab w:val="left" w:pos="8844"/>
                <w:tab w:val="left" w:pos="9066"/>
              </w:tabs>
              <w:jc w:val="both"/>
              <w:rPr>
                <w:szCs w:val="22"/>
              </w:rPr>
            </w:pPr>
            <w:r w:rsidRPr="00D051EC">
              <w:rPr>
                <w:szCs w:val="22"/>
              </w:rPr>
              <w:t>Matošková, J., Řeháčková, H., Jurásek, M., Polčáková, M., Gregar, A., &amp; Švec, V. (2013). Factors</w:t>
            </w:r>
            <w:r>
              <w:rPr>
                <w:szCs w:val="22"/>
              </w:rPr>
              <w:t xml:space="preserve"> </w:t>
            </w:r>
            <w:r w:rsidRPr="00D051EC">
              <w:rPr>
                <w:szCs w:val="22"/>
              </w:rPr>
              <w:t>Influencing</w:t>
            </w:r>
            <w:r>
              <w:rPr>
                <w:szCs w:val="22"/>
              </w:rPr>
              <w:t xml:space="preserve"> </w:t>
            </w:r>
            <w:r w:rsidRPr="00D051EC">
              <w:rPr>
                <w:szCs w:val="22"/>
              </w:rPr>
              <w:t>Managerial</w:t>
            </w:r>
            <w:r>
              <w:rPr>
                <w:szCs w:val="22"/>
              </w:rPr>
              <w:t xml:space="preserve"> </w:t>
            </w:r>
            <w:r w:rsidRPr="00D051EC">
              <w:rPr>
                <w:szCs w:val="22"/>
              </w:rPr>
              <w:t>Tacit</w:t>
            </w:r>
            <w:r>
              <w:rPr>
                <w:szCs w:val="22"/>
              </w:rPr>
              <w:t xml:space="preserve"> </w:t>
            </w:r>
            <w:r w:rsidRPr="00D051EC">
              <w:rPr>
                <w:szCs w:val="22"/>
              </w:rPr>
              <w:t>Knowledge</w:t>
            </w:r>
            <w:r>
              <w:rPr>
                <w:szCs w:val="22"/>
              </w:rPr>
              <w:t xml:space="preserve"> </w:t>
            </w:r>
            <w:r w:rsidRPr="00D051EC">
              <w:rPr>
                <w:szCs w:val="22"/>
              </w:rPr>
              <w:t xml:space="preserve">Formation. </w:t>
            </w:r>
            <w:r w:rsidRPr="00D051EC">
              <w:rPr>
                <w:i/>
                <w:iCs/>
                <w:szCs w:val="22"/>
              </w:rPr>
              <w:t>Knowledge Management: An International Journal</w:t>
            </w:r>
            <w:r w:rsidRPr="00D051EC">
              <w:rPr>
                <w:szCs w:val="22"/>
              </w:rPr>
              <w:t xml:space="preserve">, </w:t>
            </w:r>
            <w:r w:rsidRPr="00D051EC">
              <w:rPr>
                <w:i/>
                <w:iCs/>
                <w:szCs w:val="22"/>
              </w:rPr>
              <w:t>12</w:t>
            </w:r>
            <w:r w:rsidRPr="00D051EC">
              <w:rPr>
                <w:szCs w:val="22"/>
              </w:rPr>
              <w:t>(4), 21–34.</w:t>
            </w:r>
            <w:r w:rsidRPr="00A24CF8">
              <w:rPr>
                <w:szCs w:val="22"/>
              </w:rPr>
              <w:t>(databáze Scopus)</w:t>
            </w:r>
            <w:r>
              <w:rPr>
                <w:szCs w:val="22"/>
              </w:rPr>
              <w:t xml:space="preserve"> (spoluautorský podíl 75</w:t>
            </w:r>
            <w:r w:rsidRPr="0092301E">
              <w:rPr>
                <w:szCs w:val="22"/>
              </w:rPr>
              <w:t xml:space="preserve"> %)</w:t>
            </w:r>
          </w:p>
          <w:p w:rsidR="00454069" w:rsidRPr="00F73310" w:rsidRDefault="00454069" w:rsidP="00E058EB">
            <w:pPr>
              <w:tabs>
                <w:tab w:val="left" w:pos="473"/>
                <w:tab w:val="left" w:pos="8844"/>
                <w:tab w:val="left" w:pos="9066"/>
              </w:tabs>
              <w:jc w:val="both"/>
              <w:rPr>
                <w:szCs w:val="22"/>
              </w:rPr>
            </w:pPr>
            <w:r w:rsidRPr="00F73310">
              <w:rPr>
                <w:szCs w:val="22"/>
              </w:rPr>
              <w:t>Matošková, J., Řeháčková, H., Sobotková, E., Polčáková, M., Jurásek, M., Gregar, A., &amp; Švec, V. (2013). Facilitating Leader Tacit</w:t>
            </w:r>
            <w:r>
              <w:rPr>
                <w:szCs w:val="22"/>
              </w:rPr>
              <w:t xml:space="preserve"> </w:t>
            </w:r>
            <w:r w:rsidRPr="00F73310">
              <w:rPr>
                <w:szCs w:val="22"/>
              </w:rPr>
              <w:t>Knowledge</w:t>
            </w:r>
            <w:r>
              <w:rPr>
                <w:szCs w:val="22"/>
              </w:rPr>
              <w:t xml:space="preserve"> </w:t>
            </w:r>
            <w:r w:rsidRPr="00F73310">
              <w:rPr>
                <w:szCs w:val="22"/>
              </w:rPr>
              <w:t xml:space="preserve">Acquisition. </w:t>
            </w:r>
            <w:r w:rsidRPr="00F73310">
              <w:rPr>
                <w:i/>
                <w:iCs/>
                <w:szCs w:val="22"/>
              </w:rPr>
              <w:t>Journal of Competitiveness</w:t>
            </w:r>
            <w:r w:rsidRPr="00F73310">
              <w:rPr>
                <w:szCs w:val="22"/>
              </w:rPr>
              <w:t xml:space="preserve">, </w:t>
            </w:r>
            <w:r w:rsidRPr="00F73310">
              <w:rPr>
                <w:i/>
                <w:iCs/>
                <w:szCs w:val="22"/>
              </w:rPr>
              <w:t>5</w:t>
            </w:r>
            <w:r w:rsidRPr="00F73310">
              <w:rPr>
                <w:szCs w:val="22"/>
              </w:rPr>
              <w:t>(1), 3–13.</w:t>
            </w:r>
            <w:r w:rsidRPr="00A24CF8">
              <w:rPr>
                <w:szCs w:val="22"/>
              </w:rPr>
              <w:t>(</w:t>
            </w:r>
            <w:r>
              <w:rPr>
                <w:szCs w:val="22"/>
              </w:rPr>
              <w:t>Jrec</w:t>
            </w:r>
            <w:r w:rsidRPr="00A24CF8">
              <w:rPr>
                <w:szCs w:val="22"/>
              </w:rPr>
              <w:t>)</w:t>
            </w:r>
            <w:r>
              <w:rPr>
                <w:szCs w:val="22"/>
              </w:rPr>
              <w:t xml:space="preserve"> (spoluautorský podíl 70</w:t>
            </w:r>
            <w:r w:rsidRPr="0092301E">
              <w:rPr>
                <w:szCs w:val="22"/>
              </w:rPr>
              <w:t xml:space="preserve"> %)</w:t>
            </w:r>
          </w:p>
          <w:p w:rsidR="00454069" w:rsidRDefault="00454069" w:rsidP="00E058EB">
            <w:pPr>
              <w:tabs>
                <w:tab w:val="left" w:pos="473"/>
                <w:tab w:val="left" w:pos="8844"/>
                <w:tab w:val="left" w:pos="9066"/>
              </w:tabs>
              <w:jc w:val="both"/>
              <w:rPr>
                <w:szCs w:val="22"/>
              </w:rPr>
            </w:pPr>
            <w:r w:rsidRPr="00D051EC">
              <w:rPr>
                <w:szCs w:val="22"/>
              </w:rPr>
              <w:t>Matošková, J. (2016). Importance of tacit</w:t>
            </w:r>
            <w:r>
              <w:rPr>
                <w:szCs w:val="22"/>
              </w:rPr>
              <w:t xml:space="preserve"> </w:t>
            </w:r>
            <w:r w:rsidRPr="00D051EC">
              <w:rPr>
                <w:szCs w:val="22"/>
              </w:rPr>
              <w:t>knowledge</w:t>
            </w:r>
            <w:r>
              <w:rPr>
                <w:szCs w:val="22"/>
              </w:rPr>
              <w:t xml:space="preserve"> </w:t>
            </w:r>
            <w:r w:rsidRPr="00D051EC">
              <w:rPr>
                <w:szCs w:val="22"/>
              </w:rPr>
              <w:t>for a successful</w:t>
            </w:r>
            <w:r>
              <w:rPr>
                <w:szCs w:val="22"/>
              </w:rPr>
              <w:t xml:space="preserve"> </w:t>
            </w:r>
            <w:r w:rsidRPr="00D051EC">
              <w:rPr>
                <w:szCs w:val="22"/>
              </w:rPr>
              <w:t>graduation</w:t>
            </w:r>
            <w:r>
              <w:rPr>
                <w:szCs w:val="22"/>
              </w:rPr>
              <w:t xml:space="preserve"> </w:t>
            </w:r>
            <w:r w:rsidRPr="00D051EC">
              <w:rPr>
                <w:szCs w:val="22"/>
              </w:rPr>
              <w:t>from</w:t>
            </w:r>
            <w:r>
              <w:rPr>
                <w:szCs w:val="22"/>
              </w:rPr>
              <w:t xml:space="preserve"> </w:t>
            </w:r>
            <w:r w:rsidRPr="00D051EC">
              <w:rPr>
                <w:szCs w:val="22"/>
              </w:rPr>
              <w:t xml:space="preserve">the university students’ point of view. </w:t>
            </w:r>
            <w:r w:rsidRPr="00D051EC">
              <w:rPr>
                <w:i/>
                <w:iCs/>
                <w:szCs w:val="22"/>
              </w:rPr>
              <w:t>International Journal of InterdisciplinaryEducationalStudies</w:t>
            </w:r>
            <w:r w:rsidRPr="00D051EC">
              <w:rPr>
                <w:szCs w:val="22"/>
              </w:rPr>
              <w:t xml:space="preserve">, </w:t>
            </w:r>
            <w:r w:rsidRPr="00D051EC">
              <w:rPr>
                <w:i/>
                <w:iCs/>
                <w:szCs w:val="22"/>
              </w:rPr>
              <w:t>11</w:t>
            </w:r>
            <w:r w:rsidRPr="00D051EC">
              <w:rPr>
                <w:szCs w:val="22"/>
              </w:rPr>
              <w:t>(4), 69–83.</w:t>
            </w:r>
            <w:r w:rsidRPr="00A24CF8">
              <w:rPr>
                <w:szCs w:val="22"/>
              </w:rPr>
              <w:t>(databáze Scopus)</w:t>
            </w:r>
            <w:r w:rsidRPr="00D051EC">
              <w:rPr>
                <w:szCs w:val="22"/>
              </w:rPr>
              <w:t xml:space="preserve"> </w:t>
            </w:r>
          </w:p>
          <w:p w:rsidR="00454069" w:rsidRPr="00454069" w:rsidRDefault="00454069" w:rsidP="00E058EB">
            <w:pPr>
              <w:tabs>
                <w:tab w:val="left" w:pos="473"/>
                <w:tab w:val="left" w:pos="8844"/>
                <w:tab w:val="left" w:pos="9066"/>
              </w:tabs>
              <w:jc w:val="both"/>
              <w:rPr>
                <w:szCs w:val="22"/>
              </w:rPr>
            </w:pPr>
            <w:r w:rsidRPr="00754555">
              <w:rPr>
                <w:szCs w:val="22"/>
              </w:rPr>
              <w:t xml:space="preserve">Matošková, J., &amp; Potočková, G. (2017). Preparationfor a University Exam: Students’ Points of View. </w:t>
            </w:r>
            <w:r w:rsidRPr="00754555">
              <w:rPr>
                <w:i/>
                <w:iCs/>
                <w:szCs w:val="22"/>
              </w:rPr>
              <w:t>The International Journal of Assessment and Evaluation</w:t>
            </w:r>
            <w:r w:rsidRPr="00754555">
              <w:rPr>
                <w:szCs w:val="22"/>
              </w:rPr>
              <w:t xml:space="preserve">, </w:t>
            </w:r>
            <w:r w:rsidRPr="00754555">
              <w:rPr>
                <w:i/>
                <w:iCs/>
                <w:szCs w:val="22"/>
              </w:rPr>
              <w:t>24</w:t>
            </w:r>
            <w:r w:rsidRPr="00754555">
              <w:rPr>
                <w:szCs w:val="22"/>
              </w:rPr>
              <w:t xml:space="preserve">(2), 17–32. </w:t>
            </w:r>
            <w:r w:rsidRPr="00A24CF8">
              <w:rPr>
                <w:szCs w:val="22"/>
              </w:rPr>
              <w:t>(databáze Scopus)</w:t>
            </w:r>
            <w:r>
              <w:rPr>
                <w:szCs w:val="22"/>
              </w:rPr>
              <w:t xml:space="preserve"> (spoluautorský podíl 8</w:t>
            </w:r>
            <w:r w:rsidRPr="0092301E">
              <w:rPr>
                <w:szCs w:val="22"/>
              </w:rPr>
              <w:t>0 %)</w:t>
            </w:r>
          </w:p>
        </w:tc>
      </w:tr>
      <w:tr w:rsidR="00454069" w:rsidTr="00E058EB">
        <w:trPr>
          <w:trHeight w:val="218"/>
        </w:trPr>
        <w:tc>
          <w:tcPr>
            <w:tcW w:w="9859" w:type="dxa"/>
            <w:gridSpan w:val="11"/>
            <w:shd w:val="clear" w:color="auto" w:fill="F7CAAC"/>
          </w:tcPr>
          <w:p w:rsidR="00454069" w:rsidRDefault="00454069" w:rsidP="00E058EB">
            <w:pPr>
              <w:rPr>
                <w:b/>
              </w:rPr>
            </w:pPr>
            <w:r>
              <w:rPr>
                <w:b/>
              </w:rPr>
              <w:t>Působení v zahraničí</w:t>
            </w:r>
          </w:p>
        </w:tc>
      </w:tr>
      <w:tr w:rsidR="00454069" w:rsidTr="00E058EB">
        <w:trPr>
          <w:trHeight w:val="328"/>
        </w:trPr>
        <w:tc>
          <w:tcPr>
            <w:tcW w:w="9859" w:type="dxa"/>
            <w:gridSpan w:val="11"/>
          </w:tcPr>
          <w:p w:rsidR="00454069" w:rsidRPr="00AF28C0" w:rsidRDefault="00454069" w:rsidP="00E058EB"/>
        </w:tc>
      </w:tr>
      <w:tr w:rsidR="00454069" w:rsidTr="00E058EB">
        <w:trPr>
          <w:cantSplit/>
          <w:trHeight w:val="470"/>
        </w:trPr>
        <w:tc>
          <w:tcPr>
            <w:tcW w:w="2518" w:type="dxa"/>
            <w:shd w:val="clear" w:color="auto" w:fill="F7CAAC"/>
          </w:tcPr>
          <w:p w:rsidR="00454069" w:rsidRDefault="00454069" w:rsidP="00E058EB">
            <w:pPr>
              <w:jc w:val="both"/>
              <w:rPr>
                <w:b/>
              </w:rPr>
            </w:pPr>
            <w:r>
              <w:rPr>
                <w:b/>
              </w:rPr>
              <w:t xml:space="preserve">Podpis </w:t>
            </w:r>
          </w:p>
        </w:tc>
        <w:tc>
          <w:tcPr>
            <w:tcW w:w="4536" w:type="dxa"/>
            <w:gridSpan w:val="5"/>
          </w:tcPr>
          <w:p w:rsidR="00454069" w:rsidRDefault="00454069" w:rsidP="00E058EB">
            <w:pPr>
              <w:jc w:val="both"/>
            </w:pPr>
            <w:r>
              <w:t>Jana Matošková v. r.</w:t>
            </w:r>
          </w:p>
        </w:tc>
        <w:tc>
          <w:tcPr>
            <w:tcW w:w="786" w:type="dxa"/>
            <w:gridSpan w:val="2"/>
            <w:shd w:val="clear" w:color="auto" w:fill="F7CAAC"/>
          </w:tcPr>
          <w:p w:rsidR="00454069" w:rsidRDefault="00454069" w:rsidP="00E058EB">
            <w:pPr>
              <w:jc w:val="both"/>
            </w:pPr>
            <w:r>
              <w:rPr>
                <w:b/>
              </w:rPr>
              <w:t>datum</w:t>
            </w:r>
          </w:p>
        </w:tc>
        <w:tc>
          <w:tcPr>
            <w:tcW w:w="2019" w:type="dxa"/>
            <w:gridSpan w:val="3"/>
          </w:tcPr>
          <w:p w:rsidR="00454069" w:rsidRDefault="00F320F3" w:rsidP="00E058EB">
            <w:pPr>
              <w:jc w:val="both"/>
            </w:pPr>
            <w:r>
              <w:t>15. 6. 2018</w:t>
            </w:r>
          </w:p>
        </w:tc>
      </w:tr>
    </w:tbl>
    <w:p w:rsidR="00454069" w:rsidRDefault="00454069"/>
    <w:p w:rsidR="000B11E3" w:rsidRDefault="000B11E3">
      <w:pPr>
        <w:spacing w:after="200" w:line="276" w:lineRule="auto"/>
      </w:pPr>
      <w:r>
        <w:br w:type="page"/>
      </w:r>
    </w:p>
    <w:tbl>
      <w:tblPr>
        <w:tblpPr w:leftFromText="141" w:rightFromText="141" w:vertAnchor="page" w:horzAnchor="margin" w:tblpY="1752"/>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B11E3" w:rsidTr="00E058EB">
        <w:tc>
          <w:tcPr>
            <w:tcW w:w="9859" w:type="dxa"/>
            <w:gridSpan w:val="11"/>
            <w:tcBorders>
              <w:bottom w:val="double" w:sz="4" w:space="0" w:color="auto"/>
            </w:tcBorders>
            <w:shd w:val="clear" w:color="auto" w:fill="BDD6EE"/>
          </w:tcPr>
          <w:p w:rsidR="000B11E3" w:rsidRDefault="000B11E3" w:rsidP="00E058EB">
            <w:pPr>
              <w:jc w:val="both"/>
              <w:rPr>
                <w:b/>
                <w:sz w:val="28"/>
              </w:rPr>
            </w:pPr>
            <w:r>
              <w:rPr>
                <w:b/>
                <w:sz w:val="28"/>
              </w:rPr>
              <w:lastRenderedPageBreak/>
              <w:t>C-I – Personální zabezpečení</w:t>
            </w:r>
          </w:p>
        </w:tc>
      </w:tr>
      <w:tr w:rsidR="000B11E3" w:rsidTr="00E058EB">
        <w:tc>
          <w:tcPr>
            <w:tcW w:w="2518" w:type="dxa"/>
            <w:tcBorders>
              <w:top w:val="double" w:sz="4" w:space="0" w:color="auto"/>
            </w:tcBorders>
            <w:shd w:val="clear" w:color="auto" w:fill="F7CAAC"/>
          </w:tcPr>
          <w:p w:rsidR="000B11E3" w:rsidRDefault="000B11E3" w:rsidP="00E058EB">
            <w:pPr>
              <w:jc w:val="both"/>
              <w:rPr>
                <w:b/>
              </w:rPr>
            </w:pPr>
            <w:r>
              <w:rPr>
                <w:b/>
              </w:rPr>
              <w:t>Vysoká škola</w:t>
            </w:r>
          </w:p>
        </w:tc>
        <w:tc>
          <w:tcPr>
            <w:tcW w:w="7341" w:type="dxa"/>
            <w:gridSpan w:val="10"/>
          </w:tcPr>
          <w:p w:rsidR="000B11E3" w:rsidRDefault="000B11E3" w:rsidP="00E058EB">
            <w:pPr>
              <w:jc w:val="both"/>
            </w:pPr>
            <w:r>
              <w:t>Univerzita Tomáše Bati ve Zlíně</w:t>
            </w:r>
          </w:p>
        </w:tc>
      </w:tr>
      <w:tr w:rsidR="000B11E3" w:rsidTr="00E058EB">
        <w:tc>
          <w:tcPr>
            <w:tcW w:w="2518" w:type="dxa"/>
            <w:shd w:val="clear" w:color="auto" w:fill="F7CAAC"/>
          </w:tcPr>
          <w:p w:rsidR="000B11E3" w:rsidRDefault="000B11E3" w:rsidP="00E058EB">
            <w:pPr>
              <w:jc w:val="both"/>
              <w:rPr>
                <w:b/>
              </w:rPr>
            </w:pPr>
            <w:r>
              <w:rPr>
                <w:b/>
              </w:rPr>
              <w:t>Součást vysoké školy</w:t>
            </w:r>
          </w:p>
        </w:tc>
        <w:tc>
          <w:tcPr>
            <w:tcW w:w="7341" w:type="dxa"/>
            <w:gridSpan w:val="10"/>
          </w:tcPr>
          <w:p w:rsidR="000B11E3" w:rsidRDefault="000B11E3" w:rsidP="00E058EB">
            <w:pPr>
              <w:jc w:val="both"/>
            </w:pPr>
            <w:r>
              <w:t>Fakulta humanitních studií</w:t>
            </w:r>
          </w:p>
        </w:tc>
      </w:tr>
      <w:tr w:rsidR="000B11E3" w:rsidTr="00E058EB">
        <w:tc>
          <w:tcPr>
            <w:tcW w:w="2518" w:type="dxa"/>
            <w:shd w:val="clear" w:color="auto" w:fill="F7CAAC"/>
          </w:tcPr>
          <w:p w:rsidR="000B11E3" w:rsidRDefault="000B11E3" w:rsidP="00E058EB">
            <w:pPr>
              <w:jc w:val="both"/>
              <w:rPr>
                <w:b/>
              </w:rPr>
            </w:pPr>
            <w:r>
              <w:rPr>
                <w:b/>
              </w:rPr>
              <w:t>Název studijního programu</w:t>
            </w:r>
          </w:p>
        </w:tc>
        <w:tc>
          <w:tcPr>
            <w:tcW w:w="7341" w:type="dxa"/>
            <w:gridSpan w:val="10"/>
          </w:tcPr>
          <w:p w:rsidR="000B11E3" w:rsidRPr="00317771" w:rsidRDefault="000B11E3" w:rsidP="00E058EB">
            <w:pPr>
              <w:jc w:val="both"/>
            </w:pPr>
            <w:r>
              <w:t>Andragogika</w:t>
            </w:r>
          </w:p>
        </w:tc>
      </w:tr>
      <w:tr w:rsidR="000B11E3" w:rsidTr="00E058EB">
        <w:tc>
          <w:tcPr>
            <w:tcW w:w="2518" w:type="dxa"/>
            <w:shd w:val="clear" w:color="auto" w:fill="F7CAAC"/>
          </w:tcPr>
          <w:p w:rsidR="000B11E3" w:rsidRDefault="000B11E3" w:rsidP="00E058EB">
            <w:pPr>
              <w:jc w:val="both"/>
              <w:rPr>
                <w:b/>
              </w:rPr>
            </w:pPr>
            <w:r>
              <w:rPr>
                <w:b/>
              </w:rPr>
              <w:t>Jméno a příjmení</w:t>
            </w:r>
          </w:p>
        </w:tc>
        <w:tc>
          <w:tcPr>
            <w:tcW w:w="4536" w:type="dxa"/>
            <w:gridSpan w:val="5"/>
          </w:tcPr>
          <w:p w:rsidR="000B11E3" w:rsidRDefault="000B11E3" w:rsidP="00E058EB">
            <w:pPr>
              <w:jc w:val="both"/>
            </w:pPr>
            <w:r>
              <w:t>Petr Novák</w:t>
            </w:r>
          </w:p>
        </w:tc>
        <w:tc>
          <w:tcPr>
            <w:tcW w:w="709" w:type="dxa"/>
            <w:shd w:val="clear" w:color="auto" w:fill="F7CAAC"/>
          </w:tcPr>
          <w:p w:rsidR="000B11E3" w:rsidRDefault="000B11E3" w:rsidP="00E058EB">
            <w:pPr>
              <w:jc w:val="both"/>
              <w:rPr>
                <w:b/>
              </w:rPr>
            </w:pPr>
            <w:r>
              <w:rPr>
                <w:b/>
              </w:rPr>
              <w:t>Tituly</w:t>
            </w:r>
          </w:p>
        </w:tc>
        <w:tc>
          <w:tcPr>
            <w:tcW w:w="2096" w:type="dxa"/>
            <w:gridSpan w:val="4"/>
          </w:tcPr>
          <w:p w:rsidR="000B11E3" w:rsidRDefault="000B11E3" w:rsidP="00E058EB">
            <w:pPr>
              <w:jc w:val="both"/>
            </w:pPr>
            <w:r>
              <w:t>Ing., PhD.</w:t>
            </w:r>
          </w:p>
        </w:tc>
      </w:tr>
      <w:tr w:rsidR="000B11E3" w:rsidTr="00E058EB">
        <w:tc>
          <w:tcPr>
            <w:tcW w:w="2518" w:type="dxa"/>
            <w:shd w:val="clear" w:color="auto" w:fill="F7CAAC"/>
          </w:tcPr>
          <w:p w:rsidR="000B11E3" w:rsidRDefault="000B11E3" w:rsidP="00E058EB">
            <w:pPr>
              <w:jc w:val="both"/>
              <w:rPr>
                <w:b/>
              </w:rPr>
            </w:pPr>
            <w:r>
              <w:rPr>
                <w:b/>
              </w:rPr>
              <w:t>Rok narození</w:t>
            </w:r>
          </w:p>
        </w:tc>
        <w:tc>
          <w:tcPr>
            <w:tcW w:w="829" w:type="dxa"/>
          </w:tcPr>
          <w:p w:rsidR="000B11E3" w:rsidRDefault="000B11E3" w:rsidP="00E058EB">
            <w:pPr>
              <w:jc w:val="both"/>
            </w:pPr>
            <w:r>
              <w:t>1979</w:t>
            </w:r>
          </w:p>
        </w:tc>
        <w:tc>
          <w:tcPr>
            <w:tcW w:w="1721" w:type="dxa"/>
            <w:shd w:val="clear" w:color="auto" w:fill="F7CAAC"/>
          </w:tcPr>
          <w:p w:rsidR="000B11E3" w:rsidRDefault="000B11E3" w:rsidP="00E058EB">
            <w:pPr>
              <w:jc w:val="both"/>
              <w:rPr>
                <w:b/>
              </w:rPr>
            </w:pPr>
            <w:r>
              <w:rPr>
                <w:b/>
              </w:rPr>
              <w:t>typ vztahu k VŠ</w:t>
            </w:r>
          </w:p>
        </w:tc>
        <w:tc>
          <w:tcPr>
            <w:tcW w:w="992" w:type="dxa"/>
            <w:gridSpan w:val="2"/>
          </w:tcPr>
          <w:p w:rsidR="000B11E3" w:rsidRDefault="000B11E3" w:rsidP="00E058EB">
            <w:pPr>
              <w:jc w:val="both"/>
            </w:pPr>
            <w:r>
              <w:t>pp</w:t>
            </w:r>
          </w:p>
        </w:tc>
        <w:tc>
          <w:tcPr>
            <w:tcW w:w="994" w:type="dxa"/>
            <w:shd w:val="clear" w:color="auto" w:fill="F7CAAC"/>
          </w:tcPr>
          <w:p w:rsidR="000B11E3" w:rsidRDefault="000B11E3" w:rsidP="00E058EB">
            <w:pPr>
              <w:jc w:val="both"/>
              <w:rPr>
                <w:b/>
              </w:rPr>
            </w:pPr>
            <w:r>
              <w:rPr>
                <w:b/>
              </w:rPr>
              <w:t>rozsah</w:t>
            </w:r>
          </w:p>
        </w:tc>
        <w:tc>
          <w:tcPr>
            <w:tcW w:w="709" w:type="dxa"/>
          </w:tcPr>
          <w:p w:rsidR="000B11E3" w:rsidRDefault="000B11E3" w:rsidP="00E058EB">
            <w:pPr>
              <w:jc w:val="both"/>
            </w:pPr>
            <w:r>
              <w:t>40</w:t>
            </w:r>
          </w:p>
        </w:tc>
        <w:tc>
          <w:tcPr>
            <w:tcW w:w="709" w:type="dxa"/>
            <w:gridSpan w:val="2"/>
            <w:shd w:val="clear" w:color="auto" w:fill="F7CAAC"/>
          </w:tcPr>
          <w:p w:rsidR="000B11E3" w:rsidRDefault="000B11E3" w:rsidP="00E058EB">
            <w:pPr>
              <w:jc w:val="both"/>
              <w:rPr>
                <w:b/>
              </w:rPr>
            </w:pPr>
            <w:r>
              <w:rPr>
                <w:b/>
              </w:rPr>
              <w:t>do kdy</w:t>
            </w:r>
          </w:p>
        </w:tc>
        <w:tc>
          <w:tcPr>
            <w:tcW w:w="1387" w:type="dxa"/>
            <w:gridSpan w:val="2"/>
          </w:tcPr>
          <w:p w:rsidR="000B11E3" w:rsidRDefault="000B11E3" w:rsidP="00E058EB">
            <w:pPr>
              <w:jc w:val="both"/>
            </w:pPr>
            <w:r>
              <w:t>N</w:t>
            </w:r>
          </w:p>
        </w:tc>
      </w:tr>
      <w:tr w:rsidR="000B11E3" w:rsidTr="00E058EB">
        <w:tc>
          <w:tcPr>
            <w:tcW w:w="5068" w:type="dxa"/>
            <w:gridSpan w:val="3"/>
            <w:shd w:val="clear" w:color="auto" w:fill="F7CAAC"/>
          </w:tcPr>
          <w:p w:rsidR="000B11E3" w:rsidRDefault="000B11E3" w:rsidP="00E058EB">
            <w:pPr>
              <w:jc w:val="both"/>
              <w:rPr>
                <w:b/>
              </w:rPr>
            </w:pPr>
            <w:r>
              <w:rPr>
                <w:b/>
              </w:rPr>
              <w:t>Typ vztahu na součásti VŠ, která uskutečňuje st. program</w:t>
            </w:r>
          </w:p>
        </w:tc>
        <w:tc>
          <w:tcPr>
            <w:tcW w:w="992" w:type="dxa"/>
            <w:gridSpan w:val="2"/>
          </w:tcPr>
          <w:p w:rsidR="000B11E3" w:rsidRDefault="000B11E3" w:rsidP="00E058EB">
            <w:pPr>
              <w:jc w:val="both"/>
            </w:pPr>
            <w:r>
              <w:t xml:space="preserve"> </w:t>
            </w:r>
          </w:p>
        </w:tc>
        <w:tc>
          <w:tcPr>
            <w:tcW w:w="994" w:type="dxa"/>
            <w:shd w:val="clear" w:color="auto" w:fill="F7CAAC"/>
          </w:tcPr>
          <w:p w:rsidR="000B11E3" w:rsidRDefault="000B11E3" w:rsidP="00E058EB">
            <w:pPr>
              <w:jc w:val="both"/>
              <w:rPr>
                <w:b/>
              </w:rPr>
            </w:pPr>
            <w:r>
              <w:rPr>
                <w:b/>
              </w:rPr>
              <w:t>rozsah</w:t>
            </w:r>
          </w:p>
        </w:tc>
        <w:tc>
          <w:tcPr>
            <w:tcW w:w="709" w:type="dxa"/>
          </w:tcPr>
          <w:p w:rsidR="000B11E3" w:rsidRDefault="000B11E3" w:rsidP="00E058EB">
            <w:pPr>
              <w:jc w:val="both"/>
            </w:pPr>
            <w:r>
              <w:t xml:space="preserve"> </w:t>
            </w:r>
          </w:p>
        </w:tc>
        <w:tc>
          <w:tcPr>
            <w:tcW w:w="709" w:type="dxa"/>
            <w:gridSpan w:val="2"/>
            <w:shd w:val="clear" w:color="auto" w:fill="F7CAAC"/>
          </w:tcPr>
          <w:p w:rsidR="000B11E3" w:rsidRDefault="000B11E3" w:rsidP="00E058EB">
            <w:pPr>
              <w:jc w:val="both"/>
              <w:rPr>
                <w:b/>
              </w:rPr>
            </w:pPr>
            <w:r>
              <w:rPr>
                <w:b/>
              </w:rPr>
              <w:t>do kdy</w:t>
            </w:r>
          </w:p>
        </w:tc>
        <w:tc>
          <w:tcPr>
            <w:tcW w:w="1387" w:type="dxa"/>
            <w:gridSpan w:val="2"/>
          </w:tcPr>
          <w:p w:rsidR="000B11E3" w:rsidRDefault="000B11E3" w:rsidP="00E058EB">
            <w:pPr>
              <w:jc w:val="both"/>
            </w:pPr>
            <w:r>
              <w:t xml:space="preserve"> </w:t>
            </w:r>
          </w:p>
        </w:tc>
      </w:tr>
      <w:tr w:rsidR="000B11E3" w:rsidTr="00E058EB">
        <w:tc>
          <w:tcPr>
            <w:tcW w:w="6060" w:type="dxa"/>
            <w:gridSpan w:val="5"/>
            <w:shd w:val="clear" w:color="auto" w:fill="F7CAAC"/>
          </w:tcPr>
          <w:p w:rsidR="000B11E3" w:rsidRDefault="000B11E3" w:rsidP="00E058EB">
            <w:pPr>
              <w:jc w:val="both"/>
            </w:pPr>
            <w:r>
              <w:rPr>
                <w:b/>
              </w:rPr>
              <w:t>Další současná působení jako akademický pracovník na jiných VŠ</w:t>
            </w:r>
          </w:p>
        </w:tc>
        <w:tc>
          <w:tcPr>
            <w:tcW w:w="1703" w:type="dxa"/>
            <w:gridSpan w:val="2"/>
            <w:shd w:val="clear" w:color="auto" w:fill="F7CAAC"/>
          </w:tcPr>
          <w:p w:rsidR="000B11E3" w:rsidRDefault="000B11E3" w:rsidP="00E058EB">
            <w:pPr>
              <w:jc w:val="both"/>
              <w:rPr>
                <w:b/>
              </w:rPr>
            </w:pPr>
            <w:r>
              <w:rPr>
                <w:b/>
              </w:rPr>
              <w:t xml:space="preserve">typ prac. </w:t>
            </w:r>
            <w:proofErr w:type="gramStart"/>
            <w:r>
              <w:rPr>
                <w:b/>
              </w:rPr>
              <w:t>vztahu</w:t>
            </w:r>
            <w:proofErr w:type="gramEnd"/>
          </w:p>
        </w:tc>
        <w:tc>
          <w:tcPr>
            <w:tcW w:w="2096" w:type="dxa"/>
            <w:gridSpan w:val="4"/>
            <w:shd w:val="clear" w:color="auto" w:fill="F7CAAC"/>
          </w:tcPr>
          <w:p w:rsidR="000B11E3" w:rsidRDefault="000B11E3" w:rsidP="00E058EB">
            <w:pPr>
              <w:jc w:val="both"/>
              <w:rPr>
                <w:b/>
              </w:rPr>
            </w:pPr>
            <w:r>
              <w:rPr>
                <w:b/>
              </w:rPr>
              <w:t>rozsah</w:t>
            </w:r>
          </w:p>
        </w:tc>
      </w:tr>
      <w:tr w:rsidR="000B11E3" w:rsidTr="00E058EB">
        <w:tc>
          <w:tcPr>
            <w:tcW w:w="6060" w:type="dxa"/>
            <w:gridSpan w:val="5"/>
          </w:tcPr>
          <w:p w:rsidR="000B11E3" w:rsidRDefault="000B11E3" w:rsidP="00E058EB">
            <w:pPr>
              <w:jc w:val="both"/>
            </w:pPr>
            <w:r w:rsidRPr="003129DB">
              <w:t>Moravská vysoká škola Olomouc</w:t>
            </w:r>
          </w:p>
        </w:tc>
        <w:tc>
          <w:tcPr>
            <w:tcW w:w="1703" w:type="dxa"/>
            <w:gridSpan w:val="2"/>
          </w:tcPr>
          <w:p w:rsidR="000B11E3" w:rsidRDefault="000B11E3" w:rsidP="00E058EB">
            <w:pPr>
              <w:jc w:val="both"/>
            </w:pPr>
            <w:r>
              <w:t>pp</w:t>
            </w:r>
          </w:p>
        </w:tc>
        <w:tc>
          <w:tcPr>
            <w:tcW w:w="2096" w:type="dxa"/>
            <w:gridSpan w:val="4"/>
          </w:tcPr>
          <w:p w:rsidR="000B11E3" w:rsidRDefault="000B11E3" w:rsidP="00E058EB">
            <w:pPr>
              <w:jc w:val="both"/>
            </w:pPr>
            <w:r>
              <w:t>20</w:t>
            </w:r>
          </w:p>
        </w:tc>
      </w:tr>
      <w:tr w:rsidR="000B11E3" w:rsidTr="00E058EB">
        <w:tc>
          <w:tcPr>
            <w:tcW w:w="6060" w:type="dxa"/>
            <w:gridSpan w:val="5"/>
          </w:tcPr>
          <w:p w:rsidR="000B11E3" w:rsidRDefault="000B11E3" w:rsidP="00E058EB">
            <w:pPr>
              <w:jc w:val="both"/>
            </w:pPr>
          </w:p>
        </w:tc>
        <w:tc>
          <w:tcPr>
            <w:tcW w:w="1703" w:type="dxa"/>
            <w:gridSpan w:val="2"/>
          </w:tcPr>
          <w:p w:rsidR="000B11E3" w:rsidRDefault="000B11E3" w:rsidP="00E058EB">
            <w:pPr>
              <w:jc w:val="both"/>
            </w:pPr>
          </w:p>
        </w:tc>
        <w:tc>
          <w:tcPr>
            <w:tcW w:w="2096" w:type="dxa"/>
            <w:gridSpan w:val="4"/>
          </w:tcPr>
          <w:p w:rsidR="000B11E3" w:rsidRDefault="000B11E3" w:rsidP="00E058EB">
            <w:pPr>
              <w:jc w:val="both"/>
            </w:pPr>
          </w:p>
        </w:tc>
      </w:tr>
      <w:tr w:rsidR="000B11E3" w:rsidTr="00E058EB">
        <w:tc>
          <w:tcPr>
            <w:tcW w:w="6060" w:type="dxa"/>
            <w:gridSpan w:val="5"/>
          </w:tcPr>
          <w:p w:rsidR="000B11E3" w:rsidRDefault="000B11E3" w:rsidP="00E058EB">
            <w:pPr>
              <w:jc w:val="both"/>
            </w:pPr>
          </w:p>
        </w:tc>
        <w:tc>
          <w:tcPr>
            <w:tcW w:w="1703" w:type="dxa"/>
            <w:gridSpan w:val="2"/>
          </w:tcPr>
          <w:p w:rsidR="000B11E3" w:rsidRDefault="000B11E3" w:rsidP="00E058EB">
            <w:pPr>
              <w:jc w:val="both"/>
            </w:pPr>
          </w:p>
        </w:tc>
        <w:tc>
          <w:tcPr>
            <w:tcW w:w="2096" w:type="dxa"/>
            <w:gridSpan w:val="4"/>
          </w:tcPr>
          <w:p w:rsidR="000B11E3" w:rsidRDefault="000B11E3" w:rsidP="00E058EB">
            <w:pPr>
              <w:jc w:val="both"/>
            </w:pPr>
          </w:p>
        </w:tc>
      </w:tr>
      <w:tr w:rsidR="000B11E3" w:rsidTr="00E058EB">
        <w:tc>
          <w:tcPr>
            <w:tcW w:w="9859" w:type="dxa"/>
            <w:gridSpan w:val="11"/>
            <w:shd w:val="clear" w:color="auto" w:fill="F7CAAC"/>
          </w:tcPr>
          <w:p w:rsidR="000B11E3" w:rsidRDefault="000B11E3" w:rsidP="00E058EB">
            <w:pPr>
              <w:jc w:val="both"/>
            </w:pPr>
            <w:r>
              <w:rPr>
                <w:b/>
              </w:rPr>
              <w:t>Předměty příslušného studijního programu a způsob zapojení do jejich výuky, příp. další zapojení do uskutečňování studijního programu</w:t>
            </w:r>
          </w:p>
        </w:tc>
      </w:tr>
      <w:tr w:rsidR="000B11E3" w:rsidTr="00E058EB">
        <w:trPr>
          <w:trHeight w:val="279"/>
        </w:trPr>
        <w:tc>
          <w:tcPr>
            <w:tcW w:w="9859" w:type="dxa"/>
            <w:gridSpan w:val="11"/>
            <w:tcBorders>
              <w:top w:val="nil"/>
            </w:tcBorders>
          </w:tcPr>
          <w:p w:rsidR="000B11E3" w:rsidRDefault="000B11E3" w:rsidP="00E058EB">
            <w:pPr>
              <w:jc w:val="both"/>
            </w:pPr>
            <w:r>
              <w:t>Základy podnikatelství (přednášející).</w:t>
            </w:r>
          </w:p>
        </w:tc>
      </w:tr>
      <w:tr w:rsidR="000B11E3" w:rsidTr="00E058EB">
        <w:tc>
          <w:tcPr>
            <w:tcW w:w="9859" w:type="dxa"/>
            <w:gridSpan w:val="11"/>
            <w:shd w:val="clear" w:color="auto" w:fill="F7CAAC"/>
          </w:tcPr>
          <w:p w:rsidR="000B11E3" w:rsidRDefault="000B11E3" w:rsidP="00E058EB">
            <w:pPr>
              <w:jc w:val="both"/>
            </w:pPr>
            <w:r>
              <w:rPr>
                <w:b/>
              </w:rPr>
              <w:t xml:space="preserve">Údaje o vzdělání na VŠ </w:t>
            </w:r>
          </w:p>
        </w:tc>
      </w:tr>
      <w:tr w:rsidR="000B11E3" w:rsidTr="00E058EB">
        <w:trPr>
          <w:trHeight w:val="307"/>
        </w:trPr>
        <w:tc>
          <w:tcPr>
            <w:tcW w:w="9859" w:type="dxa"/>
            <w:gridSpan w:val="11"/>
          </w:tcPr>
          <w:p w:rsidR="000B11E3" w:rsidRPr="007D2C66" w:rsidRDefault="000B11E3" w:rsidP="00E058EB">
            <w:pPr>
              <w:jc w:val="both"/>
            </w:pPr>
            <w:r>
              <w:t>Management a ekonomika, 2009, UTB ve Zlíně, FAME. (Ph.D.)</w:t>
            </w:r>
          </w:p>
        </w:tc>
      </w:tr>
      <w:tr w:rsidR="000B11E3" w:rsidTr="00E058EB">
        <w:tc>
          <w:tcPr>
            <w:tcW w:w="9859" w:type="dxa"/>
            <w:gridSpan w:val="11"/>
            <w:shd w:val="clear" w:color="auto" w:fill="F7CAAC"/>
          </w:tcPr>
          <w:p w:rsidR="000B11E3" w:rsidRDefault="000B11E3" w:rsidP="00E058EB">
            <w:pPr>
              <w:jc w:val="both"/>
              <w:rPr>
                <w:b/>
              </w:rPr>
            </w:pPr>
            <w:r>
              <w:rPr>
                <w:b/>
              </w:rPr>
              <w:t>Údaje o odborném působení od absolvování VŠ</w:t>
            </w:r>
          </w:p>
        </w:tc>
      </w:tr>
      <w:tr w:rsidR="000B11E3" w:rsidTr="00E058EB">
        <w:trPr>
          <w:trHeight w:val="284"/>
        </w:trPr>
        <w:tc>
          <w:tcPr>
            <w:tcW w:w="9859" w:type="dxa"/>
            <w:gridSpan w:val="11"/>
          </w:tcPr>
          <w:p w:rsidR="000B11E3" w:rsidRDefault="000B11E3" w:rsidP="00E058EB">
            <w:pPr>
              <w:jc w:val="both"/>
            </w:pPr>
            <w:r>
              <w:t xml:space="preserve">MVŠO (Moravská vysoká škola Olomouc), Ústav podnikové ekonomiky, odborný asistent, 6 let. </w:t>
            </w:r>
          </w:p>
          <w:p w:rsidR="000B11E3" w:rsidRDefault="000B11E3" w:rsidP="00E058EB">
            <w:pPr>
              <w:jc w:val="both"/>
            </w:pPr>
            <w:r>
              <w:t>UTB ve Zlíně, FAME, od roku 2016 ředitel Ústavu podnikové ekonomiky, 12 let.</w:t>
            </w:r>
          </w:p>
        </w:tc>
      </w:tr>
      <w:tr w:rsidR="000B11E3" w:rsidTr="00E058EB">
        <w:trPr>
          <w:trHeight w:val="250"/>
        </w:trPr>
        <w:tc>
          <w:tcPr>
            <w:tcW w:w="9859" w:type="dxa"/>
            <w:gridSpan w:val="11"/>
            <w:shd w:val="clear" w:color="auto" w:fill="F7CAAC"/>
          </w:tcPr>
          <w:p w:rsidR="000B11E3" w:rsidRDefault="000B11E3" w:rsidP="00E058EB">
            <w:pPr>
              <w:jc w:val="both"/>
            </w:pPr>
            <w:r>
              <w:rPr>
                <w:b/>
              </w:rPr>
              <w:t>Zkušenosti s vedením kvalifikačních a rigorózních prací</w:t>
            </w:r>
          </w:p>
        </w:tc>
      </w:tr>
      <w:tr w:rsidR="000B11E3" w:rsidTr="00E058EB">
        <w:trPr>
          <w:trHeight w:val="337"/>
        </w:trPr>
        <w:tc>
          <w:tcPr>
            <w:tcW w:w="9859" w:type="dxa"/>
            <w:gridSpan w:val="11"/>
          </w:tcPr>
          <w:p w:rsidR="000B11E3" w:rsidRDefault="000B11E3" w:rsidP="00E058EB">
            <w:pPr>
              <w:jc w:val="both"/>
            </w:pPr>
            <w:r>
              <w:t>Počet vedených a obhájených bakalářských prací = 50. Počet vedených a obhájených diplomových prací = 90.</w:t>
            </w:r>
          </w:p>
        </w:tc>
      </w:tr>
      <w:tr w:rsidR="000B11E3" w:rsidTr="00E058EB">
        <w:trPr>
          <w:cantSplit/>
        </w:trPr>
        <w:tc>
          <w:tcPr>
            <w:tcW w:w="3347" w:type="dxa"/>
            <w:gridSpan w:val="2"/>
            <w:tcBorders>
              <w:top w:val="single" w:sz="12" w:space="0" w:color="auto"/>
            </w:tcBorders>
            <w:shd w:val="clear" w:color="auto" w:fill="F7CAAC"/>
          </w:tcPr>
          <w:p w:rsidR="000B11E3" w:rsidRDefault="000B11E3" w:rsidP="00E058EB">
            <w:pPr>
              <w:jc w:val="both"/>
            </w:pPr>
            <w:r>
              <w:rPr>
                <w:b/>
              </w:rPr>
              <w:t xml:space="preserve">Obor habilitačního řízení </w:t>
            </w:r>
          </w:p>
        </w:tc>
        <w:tc>
          <w:tcPr>
            <w:tcW w:w="2245" w:type="dxa"/>
            <w:gridSpan w:val="2"/>
            <w:tcBorders>
              <w:top w:val="single" w:sz="12" w:space="0" w:color="auto"/>
            </w:tcBorders>
            <w:shd w:val="clear" w:color="auto" w:fill="F7CAAC"/>
          </w:tcPr>
          <w:p w:rsidR="000B11E3" w:rsidRDefault="000B11E3" w:rsidP="00E058E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0B11E3" w:rsidRDefault="000B11E3" w:rsidP="00E058E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0B11E3" w:rsidRDefault="000B11E3" w:rsidP="00E058EB">
            <w:pPr>
              <w:jc w:val="both"/>
              <w:rPr>
                <w:b/>
              </w:rPr>
            </w:pPr>
            <w:r>
              <w:rPr>
                <w:b/>
              </w:rPr>
              <w:t>Ohlasy publikací</w:t>
            </w:r>
          </w:p>
        </w:tc>
      </w:tr>
      <w:tr w:rsidR="000B11E3" w:rsidTr="00E058EB">
        <w:trPr>
          <w:cantSplit/>
        </w:trPr>
        <w:tc>
          <w:tcPr>
            <w:tcW w:w="3347" w:type="dxa"/>
            <w:gridSpan w:val="2"/>
          </w:tcPr>
          <w:p w:rsidR="000B11E3" w:rsidRDefault="000B11E3" w:rsidP="00E058EB">
            <w:pPr>
              <w:jc w:val="both"/>
            </w:pPr>
          </w:p>
        </w:tc>
        <w:tc>
          <w:tcPr>
            <w:tcW w:w="2245" w:type="dxa"/>
            <w:gridSpan w:val="2"/>
          </w:tcPr>
          <w:p w:rsidR="000B11E3" w:rsidRDefault="000B11E3" w:rsidP="00E058EB">
            <w:pPr>
              <w:jc w:val="both"/>
            </w:pPr>
          </w:p>
        </w:tc>
        <w:tc>
          <w:tcPr>
            <w:tcW w:w="2248" w:type="dxa"/>
            <w:gridSpan w:val="4"/>
            <w:tcBorders>
              <w:right w:val="single" w:sz="12" w:space="0" w:color="auto"/>
            </w:tcBorders>
          </w:tcPr>
          <w:p w:rsidR="000B11E3" w:rsidRDefault="000B11E3" w:rsidP="00E058EB">
            <w:pPr>
              <w:jc w:val="both"/>
            </w:pPr>
          </w:p>
        </w:tc>
        <w:tc>
          <w:tcPr>
            <w:tcW w:w="632" w:type="dxa"/>
            <w:tcBorders>
              <w:left w:val="single" w:sz="12" w:space="0" w:color="auto"/>
            </w:tcBorders>
            <w:shd w:val="clear" w:color="auto" w:fill="F7CAAC"/>
          </w:tcPr>
          <w:p w:rsidR="000B11E3" w:rsidRDefault="000B11E3" w:rsidP="00E058EB">
            <w:pPr>
              <w:jc w:val="both"/>
            </w:pPr>
            <w:r>
              <w:rPr>
                <w:b/>
              </w:rPr>
              <w:t>WOS</w:t>
            </w:r>
          </w:p>
        </w:tc>
        <w:tc>
          <w:tcPr>
            <w:tcW w:w="693" w:type="dxa"/>
            <w:shd w:val="clear" w:color="auto" w:fill="F7CAAC"/>
          </w:tcPr>
          <w:p w:rsidR="000B11E3" w:rsidRDefault="000B11E3" w:rsidP="00E058EB">
            <w:pPr>
              <w:jc w:val="both"/>
              <w:rPr>
                <w:sz w:val="18"/>
              </w:rPr>
            </w:pPr>
            <w:r>
              <w:rPr>
                <w:b/>
                <w:sz w:val="18"/>
              </w:rPr>
              <w:t>Scopus</w:t>
            </w:r>
          </w:p>
        </w:tc>
        <w:tc>
          <w:tcPr>
            <w:tcW w:w="694" w:type="dxa"/>
            <w:shd w:val="clear" w:color="auto" w:fill="F7CAAC"/>
          </w:tcPr>
          <w:p w:rsidR="000B11E3" w:rsidRDefault="000B11E3" w:rsidP="00E058EB">
            <w:pPr>
              <w:jc w:val="both"/>
            </w:pPr>
            <w:r>
              <w:rPr>
                <w:b/>
                <w:sz w:val="18"/>
              </w:rPr>
              <w:t>ostatní</w:t>
            </w:r>
          </w:p>
        </w:tc>
      </w:tr>
      <w:tr w:rsidR="000B11E3" w:rsidTr="00E058EB">
        <w:trPr>
          <w:cantSplit/>
          <w:trHeight w:val="70"/>
        </w:trPr>
        <w:tc>
          <w:tcPr>
            <w:tcW w:w="3347" w:type="dxa"/>
            <w:gridSpan w:val="2"/>
            <w:shd w:val="clear" w:color="auto" w:fill="F7CAAC"/>
          </w:tcPr>
          <w:p w:rsidR="000B11E3" w:rsidRDefault="000B11E3" w:rsidP="00E058EB">
            <w:pPr>
              <w:jc w:val="both"/>
            </w:pPr>
            <w:r>
              <w:rPr>
                <w:b/>
              </w:rPr>
              <w:t>Obor jmenovacího řízení</w:t>
            </w:r>
          </w:p>
        </w:tc>
        <w:tc>
          <w:tcPr>
            <w:tcW w:w="2245" w:type="dxa"/>
            <w:gridSpan w:val="2"/>
            <w:shd w:val="clear" w:color="auto" w:fill="F7CAAC"/>
          </w:tcPr>
          <w:p w:rsidR="000B11E3" w:rsidRDefault="000B11E3" w:rsidP="00E058EB">
            <w:pPr>
              <w:jc w:val="both"/>
            </w:pPr>
            <w:r>
              <w:rPr>
                <w:b/>
              </w:rPr>
              <w:t>Rok udělení hodnosti</w:t>
            </w:r>
          </w:p>
        </w:tc>
        <w:tc>
          <w:tcPr>
            <w:tcW w:w="2248" w:type="dxa"/>
            <w:gridSpan w:val="4"/>
            <w:tcBorders>
              <w:right w:val="single" w:sz="12" w:space="0" w:color="auto"/>
            </w:tcBorders>
            <w:shd w:val="clear" w:color="auto" w:fill="F7CAAC"/>
          </w:tcPr>
          <w:p w:rsidR="000B11E3" w:rsidRDefault="000B11E3" w:rsidP="00E058EB">
            <w:pPr>
              <w:jc w:val="both"/>
            </w:pPr>
            <w:r>
              <w:rPr>
                <w:b/>
              </w:rPr>
              <w:t>Řízení konáno na VŠ</w:t>
            </w:r>
          </w:p>
        </w:tc>
        <w:tc>
          <w:tcPr>
            <w:tcW w:w="632" w:type="dxa"/>
            <w:vMerge w:val="restart"/>
            <w:tcBorders>
              <w:left w:val="single" w:sz="12" w:space="0" w:color="auto"/>
            </w:tcBorders>
          </w:tcPr>
          <w:p w:rsidR="000B11E3" w:rsidRPr="009B122A" w:rsidRDefault="000B11E3" w:rsidP="00E058EB">
            <w:pPr>
              <w:jc w:val="both"/>
            </w:pPr>
            <w:r w:rsidRPr="009B122A">
              <w:t>31</w:t>
            </w:r>
          </w:p>
        </w:tc>
        <w:tc>
          <w:tcPr>
            <w:tcW w:w="693" w:type="dxa"/>
            <w:vMerge w:val="restart"/>
          </w:tcPr>
          <w:p w:rsidR="000B11E3" w:rsidRPr="009B122A" w:rsidRDefault="000B11E3" w:rsidP="00E058EB">
            <w:pPr>
              <w:jc w:val="both"/>
            </w:pPr>
            <w:r w:rsidRPr="009B122A">
              <w:t>59</w:t>
            </w:r>
          </w:p>
        </w:tc>
        <w:tc>
          <w:tcPr>
            <w:tcW w:w="694" w:type="dxa"/>
            <w:vMerge w:val="restart"/>
          </w:tcPr>
          <w:p w:rsidR="000B11E3" w:rsidRDefault="000B11E3" w:rsidP="00E058EB">
            <w:pPr>
              <w:jc w:val="both"/>
              <w:rPr>
                <w:b/>
              </w:rPr>
            </w:pPr>
          </w:p>
        </w:tc>
      </w:tr>
      <w:tr w:rsidR="000B11E3" w:rsidTr="00E058EB">
        <w:trPr>
          <w:trHeight w:val="205"/>
        </w:trPr>
        <w:tc>
          <w:tcPr>
            <w:tcW w:w="3347" w:type="dxa"/>
            <w:gridSpan w:val="2"/>
          </w:tcPr>
          <w:p w:rsidR="000B11E3" w:rsidRDefault="000B11E3" w:rsidP="00E058EB">
            <w:pPr>
              <w:jc w:val="both"/>
            </w:pPr>
          </w:p>
        </w:tc>
        <w:tc>
          <w:tcPr>
            <w:tcW w:w="2245" w:type="dxa"/>
            <w:gridSpan w:val="2"/>
          </w:tcPr>
          <w:p w:rsidR="000B11E3" w:rsidRDefault="000B11E3" w:rsidP="00E058EB">
            <w:pPr>
              <w:jc w:val="both"/>
            </w:pPr>
          </w:p>
        </w:tc>
        <w:tc>
          <w:tcPr>
            <w:tcW w:w="2248" w:type="dxa"/>
            <w:gridSpan w:val="4"/>
            <w:tcBorders>
              <w:right w:val="single" w:sz="12" w:space="0" w:color="auto"/>
            </w:tcBorders>
          </w:tcPr>
          <w:p w:rsidR="000B11E3" w:rsidRDefault="000B11E3" w:rsidP="00E058EB">
            <w:pPr>
              <w:jc w:val="both"/>
            </w:pPr>
          </w:p>
        </w:tc>
        <w:tc>
          <w:tcPr>
            <w:tcW w:w="632" w:type="dxa"/>
            <w:vMerge/>
            <w:tcBorders>
              <w:left w:val="single" w:sz="12" w:space="0" w:color="auto"/>
            </w:tcBorders>
            <w:vAlign w:val="center"/>
          </w:tcPr>
          <w:p w:rsidR="000B11E3" w:rsidRDefault="000B11E3" w:rsidP="00E058EB">
            <w:pPr>
              <w:rPr>
                <w:b/>
              </w:rPr>
            </w:pPr>
          </w:p>
        </w:tc>
        <w:tc>
          <w:tcPr>
            <w:tcW w:w="693" w:type="dxa"/>
            <w:vMerge/>
            <w:vAlign w:val="center"/>
          </w:tcPr>
          <w:p w:rsidR="000B11E3" w:rsidRDefault="000B11E3" w:rsidP="00E058EB">
            <w:pPr>
              <w:rPr>
                <w:b/>
              </w:rPr>
            </w:pPr>
          </w:p>
        </w:tc>
        <w:tc>
          <w:tcPr>
            <w:tcW w:w="694" w:type="dxa"/>
            <w:vMerge/>
            <w:vAlign w:val="center"/>
          </w:tcPr>
          <w:p w:rsidR="000B11E3" w:rsidRDefault="000B11E3" w:rsidP="00E058EB">
            <w:pPr>
              <w:rPr>
                <w:b/>
              </w:rPr>
            </w:pPr>
          </w:p>
        </w:tc>
      </w:tr>
      <w:tr w:rsidR="000B11E3" w:rsidTr="00E058EB">
        <w:tc>
          <w:tcPr>
            <w:tcW w:w="9859" w:type="dxa"/>
            <w:gridSpan w:val="11"/>
            <w:shd w:val="clear" w:color="auto" w:fill="F7CAAC"/>
          </w:tcPr>
          <w:p w:rsidR="000B11E3" w:rsidRDefault="000B11E3" w:rsidP="00E058EB">
            <w:pPr>
              <w:jc w:val="both"/>
              <w:rPr>
                <w:b/>
              </w:rPr>
            </w:pPr>
            <w:r>
              <w:rPr>
                <w:b/>
              </w:rPr>
              <w:t xml:space="preserve">Přehled o nejvýznamnější publikační a další tvůrčí činnosti nebo další profesní činnosti u odborníků z praxe vztahující se k zabezpečovaným předmětům </w:t>
            </w:r>
          </w:p>
        </w:tc>
      </w:tr>
      <w:tr w:rsidR="000B11E3" w:rsidTr="00E058EB">
        <w:trPr>
          <w:trHeight w:val="2347"/>
        </w:trPr>
        <w:tc>
          <w:tcPr>
            <w:tcW w:w="9859" w:type="dxa"/>
            <w:gridSpan w:val="11"/>
          </w:tcPr>
          <w:p w:rsidR="000B11E3" w:rsidRPr="0066166B" w:rsidRDefault="000B11E3" w:rsidP="00E058EB">
            <w:pPr>
              <w:tabs>
                <w:tab w:val="left" w:pos="473"/>
                <w:tab w:val="left" w:pos="8844"/>
                <w:tab w:val="left" w:pos="9066"/>
              </w:tabs>
              <w:jc w:val="both"/>
              <w:rPr>
                <w:iCs/>
              </w:rPr>
            </w:pPr>
            <w:r w:rsidRPr="0066166B">
              <w:t xml:space="preserve">Belás, J., Bartoš, P., Habánik, J., &amp; Novák, P. (2014). </w:t>
            </w:r>
            <w:r w:rsidRPr="0066166B">
              <w:rPr>
                <w:lang w:val="en-US"/>
              </w:rPr>
              <w:t xml:space="preserve">Significant Attributes of the Business Environment in Small and Medium-Sized Enterprises. In: </w:t>
            </w:r>
            <w:r w:rsidRPr="0066166B">
              <w:rPr>
                <w:i/>
                <w:lang w:val="en-US"/>
              </w:rPr>
              <w:t>Economics and Sociology</w:t>
            </w:r>
            <w:r w:rsidRPr="0066166B">
              <w:rPr>
                <w:lang w:val="en-US"/>
              </w:rPr>
              <w:t xml:space="preserve">. </w:t>
            </w:r>
            <w:r>
              <w:rPr>
                <w:lang w:val="en-US"/>
              </w:rPr>
              <w:t>7 (3)</w:t>
            </w:r>
            <w:r w:rsidRPr="0066166B">
              <w:rPr>
                <w:lang w:val="en-US"/>
              </w:rPr>
              <w:t>, s. 22–39. Dostupné z http://www.economics-sociology.eu/files/06_48_Belas_Bartos_Habanik_Novak.pdf</w:t>
            </w:r>
            <w:r w:rsidRPr="0066166B">
              <w:rPr>
                <w:i/>
                <w:iCs/>
                <w:color w:val="1F497D"/>
              </w:rPr>
              <w:t xml:space="preserve"> </w:t>
            </w:r>
            <w:r w:rsidRPr="0066166B">
              <w:t>(spoluautorský podíl 25%)</w:t>
            </w:r>
          </w:p>
          <w:p w:rsidR="000B11E3" w:rsidRPr="0066166B" w:rsidRDefault="000B11E3" w:rsidP="00E058EB">
            <w:pPr>
              <w:tabs>
                <w:tab w:val="left" w:pos="473"/>
                <w:tab w:val="left" w:pos="8844"/>
                <w:tab w:val="left" w:pos="9066"/>
              </w:tabs>
              <w:jc w:val="both"/>
              <w:rPr>
                <w:iCs/>
              </w:rPr>
            </w:pPr>
            <w:r w:rsidRPr="0066166B">
              <w:t xml:space="preserve">Belás, J., Habánik, J., Cipová, E., &amp; Novák, P. (2014). </w:t>
            </w:r>
            <w:r w:rsidRPr="0066166B">
              <w:rPr>
                <w:lang w:val="en-US"/>
              </w:rPr>
              <w:t xml:space="preserve">Actual trends in business risks for small and medium enterprises. Case studies from the Czech Republic and Slovakia, </w:t>
            </w:r>
            <w:r w:rsidRPr="0066166B">
              <w:rPr>
                <w:i/>
                <w:lang w:val="en-US"/>
              </w:rPr>
              <w:t>Ikonomicheski</w:t>
            </w:r>
            <w:r>
              <w:rPr>
                <w:i/>
                <w:lang w:val="en-US"/>
              </w:rPr>
              <w:t xml:space="preserve"> </w:t>
            </w:r>
            <w:r w:rsidRPr="0066166B">
              <w:rPr>
                <w:i/>
                <w:lang w:val="en-US"/>
              </w:rPr>
              <w:t>Izsledvania</w:t>
            </w:r>
            <w:r w:rsidRPr="0066166B">
              <w:rPr>
                <w:lang w:val="en-US"/>
              </w:rPr>
              <w:t xml:space="preserve">, </w:t>
            </w:r>
            <w:r>
              <w:rPr>
                <w:lang w:val="en-US"/>
              </w:rPr>
              <w:t>23 (4)</w:t>
            </w:r>
            <w:r w:rsidRPr="0066166B">
              <w:rPr>
                <w:lang w:val="en-US"/>
              </w:rPr>
              <w:t xml:space="preserve">, pp. </w:t>
            </w:r>
            <w:r w:rsidRPr="0066166B">
              <w:t xml:space="preserve">159-181. </w:t>
            </w:r>
            <w:r w:rsidRPr="0066166B">
              <w:rPr>
                <w:i/>
                <w:iCs/>
                <w:color w:val="1F497D"/>
              </w:rPr>
              <w:t xml:space="preserve"> </w:t>
            </w:r>
            <w:r w:rsidRPr="0066166B">
              <w:t xml:space="preserve">(spoluautorský podíl </w:t>
            </w:r>
            <w:r>
              <w:t>25</w:t>
            </w:r>
            <w:r w:rsidRPr="0066166B">
              <w:t>%)</w:t>
            </w:r>
          </w:p>
          <w:p w:rsidR="000B11E3" w:rsidRDefault="000B11E3" w:rsidP="00E058EB">
            <w:pPr>
              <w:tabs>
                <w:tab w:val="left" w:pos="473"/>
                <w:tab w:val="left" w:pos="8844"/>
                <w:tab w:val="left" w:pos="9066"/>
              </w:tabs>
              <w:jc w:val="both"/>
            </w:pPr>
            <w:r w:rsidRPr="0066166B">
              <w:t>Popesko, B., Papadaki, Š., &amp; Novák, P. (2015). Cost and Reimbursement</w:t>
            </w:r>
            <w:r>
              <w:t xml:space="preserve"> </w:t>
            </w:r>
            <w:r w:rsidRPr="0066166B">
              <w:t>Aanalysis of Selected</w:t>
            </w:r>
            <w:r>
              <w:t xml:space="preserve"> </w:t>
            </w:r>
            <w:r w:rsidRPr="0066166B">
              <w:t>Hospital</w:t>
            </w:r>
            <w:r>
              <w:t xml:space="preserve"> </w:t>
            </w:r>
            <w:r w:rsidRPr="0066166B">
              <w:t>Diagnoses via Acitivity-Based</w:t>
            </w:r>
            <w:r>
              <w:t xml:space="preserve"> </w:t>
            </w:r>
            <w:r w:rsidRPr="0066166B">
              <w:t xml:space="preserve">Costing, </w:t>
            </w:r>
            <w:r w:rsidRPr="0066166B">
              <w:rPr>
                <w:i/>
              </w:rPr>
              <w:t xml:space="preserve">E </w:t>
            </w:r>
            <w:r w:rsidRPr="0066166B">
              <w:rPr>
                <w:rStyle w:val="Zdraznn"/>
                <w:color w:val="000000"/>
              </w:rPr>
              <w:t>&amp;</w:t>
            </w:r>
            <w:r w:rsidRPr="0066166B">
              <w:rPr>
                <w:i/>
              </w:rPr>
              <w:t>M Ekonomie a Management</w:t>
            </w:r>
            <w:r w:rsidRPr="0066166B">
              <w:t xml:space="preserve">, </w:t>
            </w:r>
            <w:r>
              <w:t>18 (3)</w:t>
            </w:r>
            <w:r w:rsidRPr="0066166B">
              <w:t xml:space="preserve">. </w:t>
            </w:r>
            <w:proofErr w:type="gramStart"/>
            <w:r w:rsidRPr="0066166B">
              <w:t>pp</w:t>
            </w:r>
            <w:proofErr w:type="gramEnd"/>
            <w:r w:rsidRPr="0066166B">
              <w:t>. 50 – 61</w:t>
            </w:r>
            <w:r w:rsidRPr="0066166B">
              <w:rPr>
                <w:i/>
                <w:iCs/>
                <w:color w:val="1F497D"/>
              </w:rPr>
              <w:t xml:space="preserve">. </w:t>
            </w:r>
            <w:r w:rsidRPr="00123C89">
              <w:t>(spoluautorský podíl 50%)</w:t>
            </w:r>
          </w:p>
          <w:p w:rsidR="000B11E3" w:rsidRPr="006F76C7" w:rsidRDefault="000B11E3" w:rsidP="00E058EB">
            <w:pPr>
              <w:pStyle w:val="Nadpis5"/>
              <w:spacing w:before="0"/>
              <w:jc w:val="both"/>
              <w:rPr>
                <w:rFonts w:ascii="Times New Roman" w:hAnsi="Times New Roman"/>
                <w:color w:val="auto"/>
              </w:rPr>
            </w:pPr>
            <w:r w:rsidRPr="006F76C7">
              <w:rPr>
                <w:rFonts w:ascii="Times New Roman" w:hAnsi="Times New Roman"/>
                <w:color w:val="auto"/>
              </w:rPr>
              <w:t xml:space="preserve">Novák, P., &amp; Vencálek, O. (2016). </w:t>
            </w:r>
            <w:r w:rsidRPr="006F76C7">
              <w:rPr>
                <w:rFonts w:ascii="Times New Roman" w:hAnsi="Times New Roman"/>
                <w:color w:val="000000"/>
              </w:rPr>
              <w:t xml:space="preserve">Is It Sufficient to Assess Cost Behavior Merely by Volume of Production? Cost behavior research results from Czech Republic. </w:t>
            </w:r>
            <w:r w:rsidRPr="006F76C7">
              <w:rPr>
                <w:rFonts w:ascii="Times New Roman" w:hAnsi="Times New Roman"/>
                <w:i/>
                <w:color w:val="000000"/>
              </w:rPr>
              <w:t>Montenegrin Journal of Economics</w:t>
            </w:r>
            <w:r w:rsidRPr="006F76C7">
              <w:rPr>
                <w:rFonts w:ascii="Times New Roman" w:hAnsi="Times New Roman"/>
                <w:color w:val="000000"/>
              </w:rPr>
              <w:t xml:space="preserve">, 12 (3), pp. 139-154. (WoS ESCI) </w:t>
            </w:r>
            <w:r w:rsidRPr="006F76C7">
              <w:rPr>
                <w:rFonts w:ascii="Times New Roman" w:hAnsi="Times New Roman"/>
                <w:color w:val="auto"/>
              </w:rPr>
              <w:t>(spoluautorský podíl 50%)</w:t>
            </w:r>
          </w:p>
          <w:p w:rsidR="000B11E3" w:rsidRPr="006F76C7" w:rsidRDefault="000B11E3" w:rsidP="00E058EB">
            <w:pPr>
              <w:pStyle w:val="Nadpis5"/>
              <w:spacing w:before="0"/>
              <w:jc w:val="both"/>
              <w:rPr>
                <w:rFonts w:ascii="Times New Roman" w:hAnsi="Times New Roman"/>
                <w:color w:val="auto"/>
              </w:rPr>
            </w:pPr>
            <w:r w:rsidRPr="006F76C7">
              <w:rPr>
                <w:rFonts w:ascii="Times New Roman" w:hAnsi="Times New Roman"/>
                <w:color w:val="000000"/>
                <w:sz w:val="16"/>
                <w:szCs w:val="16"/>
              </w:rPr>
              <w:t xml:space="preserve"> </w:t>
            </w:r>
            <w:r w:rsidRPr="006F76C7">
              <w:rPr>
                <w:rFonts w:ascii="Times New Roman" w:hAnsi="Times New Roman"/>
                <w:color w:val="auto"/>
              </w:rPr>
              <w:t xml:space="preserve">Novák, P., Papadaki, Š., Popesko, B., &amp; Hrabec, D. (2016). Comparison of Managerial Implications for Utilization of Variable Costing and Throughput Accounting Methods, </w:t>
            </w:r>
            <w:r w:rsidRPr="006F76C7">
              <w:rPr>
                <w:rFonts w:ascii="Times New Roman" w:hAnsi="Times New Roman"/>
                <w:i/>
                <w:color w:val="auto"/>
              </w:rPr>
              <w:t>Journal of Applied Engineering Science</w:t>
            </w:r>
            <w:r w:rsidRPr="006F76C7">
              <w:rPr>
                <w:rFonts w:ascii="Times New Roman" w:hAnsi="Times New Roman"/>
                <w:color w:val="auto"/>
              </w:rPr>
              <w:t>, 14 (3), 351-360. (spoluautorský podíl 25%)</w:t>
            </w:r>
          </w:p>
          <w:p w:rsidR="000B11E3" w:rsidRPr="006F76C7" w:rsidRDefault="000B11E3" w:rsidP="00E058EB">
            <w:pPr>
              <w:pStyle w:val="Nadpis5"/>
              <w:spacing w:before="0"/>
              <w:jc w:val="both"/>
              <w:rPr>
                <w:iCs/>
                <w:sz w:val="16"/>
                <w:szCs w:val="16"/>
              </w:rPr>
            </w:pPr>
            <w:r w:rsidRPr="006F76C7">
              <w:rPr>
                <w:rFonts w:ascii="Times New Roman" w:hAnsi="Times New Roman"/>
                <w:color w:val="auto"/>
              </w:rPr>
              <w:t xml:space="preserve">Novák, P., Dvorský, J., Popesko, B. &amp; Strouhal, J. (2017).  Analysis of overhead cost behavior: Case study on decision-making approach. </w:t>
            </w:r>
            <w:r w:rsidRPr="006F76C7">
              <w:rPr>
                <w:rFonts w:ascii="Times New Roman" w:hAnsi="Times New Roman"/>
                <w:i/>
                <w:color w:val="auto"/>
              </w:rPr>
              <w:t>Journal of International Studies,</w:t>
            </w:r>
            <w:r w:rsidRPr="006F76C7">
              <w:rPr>
                <w:rFonts w:ascii="Times New Roman" w:hAnsi="Times New Roman"/>
                <w:color w:val="auto"/>
              </w:rPr>
              <w:t xml:space="preserve"> 10 (1), pp 74-91. (spoluautorský podíl 25%)</w:t>
            </w:r>
          </w:p>
        </w:tc>
      </w:tr>
      <w:tr w:rsidR="000B11E3" w:rsidTr="00E058EB">
        <w:trPr>
          <w:trHeight w:val="218"/>
        </w:trPr>
        <w:tc>
          <w:tcPr>
            <w:tcW w:w="9859" w:type="dxa"/>
            <w:gridSpan w:val="11"/>
            <w:shd w:val="clear" w:color="auto" w:fill="F7CAAC"/>
          </w:tcPr>
          <w:p w:rsidR="000B11E3" w:rsidRDefault="000B11E3" w:rsidP="00E058EB">
            <w:pPr>
              <w:rPr>
                <w:b/>
              </w:rPr>
            </w:pPr>
            <w:r>
              <w:rPr>
                <w:b/>
              </w:rPr>
              <w:t>Působení v zahraničí</w:t>
            </w:r>
          </w:p>
        </w:tc>
      </w:tr>
      <w:tr w:rsidR="000B11E3" w:rsidTr="00E058EB">
        <w:trPr>
          <w:trHeight w:val="328"/>
        </w:trPr>
        <w:tc>
          <w:tcPr>
            <w:tcW w:w="9859" w:type="dxa"/>
            <w:gridSpan w:val="11"/>
          </w:tcPr>
          <w:p w:rsidR="000B11E3" w:rsidRDefault="000B11E3" w:rsidP="00E058EB">
            <w:pPr>
              <w:rPr>
                <w:b/>
              </w:rPr>
            </w:pPr>
          </w:p>
        </w:tc>
      </w:tr>
      <w:tr w:rsidR="000B11E3" w:rsidTr="00E058EB">
        <w:trPr>
          <w:cantSplit/>
          <w:trHeight w:val="470"/>
        </w:trPr>
        <w:tc>
          <w:tcPr>
            <w:tcW w:w="2518" w:type="dxa"/>
            <w:shd w:val="clear" w:color="auto" w:fill="F7CAAC"/>
          </w:tcPr>
          <w:p w:rsidR="000B11E3" w:rsidRDefault="000B11E3" w:rsidP="00E058EB">
            <w:pPr>
              <w:jc w:val="both"/>
              <w:rPr>
                <w:b/>
              </w:rPr>
            </w:pPr>
            <w:r>
              <w:rPr>
                <w:b/>
              </w:rPr>
              <w:t xml:space="preserve">Podpis </w:t>
            </w:r>
          </w:p>
        </w:tc>
        <w:tc>
          <w:tcPr>
            <w:tcW w:w="4536" w:type="dxa"/>
            <w:gridSpan w:val="5"/>
          </w:tcPr>
          <w:p w:rsidR="000B11E3" w:rsidRDefault="000B11E3" w:rsidP="00E058EB">
            <w:pPr>
              <w:jc w:val="both"/>
            </w:pPr>
            <w:r>
              <w:t>Petr Novák v. r.</w:t>
            </w:r>
          </w:p>
        </w:tc>
        <w:tc>
          <w:tcPr>
            <w:tcW w:w="786" w:type="dxa"/>
            <w:gridSpan w:val="2"/>
            <w:shd w:val="clear" w:color="auto" w:fill="F7CAAC"/>
          </w:tcPr>
          <w:p w:rsidR="000B11E3" w:rsidRDefault="000B11E3" w:rsidP="00E058EB">
            <w:pPr>
              <w:jc w:val="both"/>
            </w:pPr>
            <w:r>
              <w:rPr>
                <w:b/>
              </w:rPr>
              <w:t>datum</w:t>
            </w:r>
          </w:p>
        </w:tc>
        <w:tc>
          <w:tcPr>
            <w:tcW w:w="2019" w:type="dxa"/>
            <w:gridSpan w:val="3"/>
          </w:tcPr>
          <w:p w:rsidR="000B11E3" w:rsidRDefault="00F320F3" w:rsidP="00E058EB">
            <w:pPr>
              <w:jc w:val="both"/>
            </w:pPr>
            <w:r>
              <w:t>15. 6. 2018</w:t>
            </w:r>
          </w:p>
        </w:tc>
      </w:tr>
    </w:tbl>
    <w:p w:rsidR="000B11E3" w:rsidRDefault="000B11E3"/>
    <w:p w:rsidR="000B11E3" w:rsidRDefault="000B11E3"/>
    <w:p w:rsidR="000B11E3" w:rsidRDefault="000B11E3"/>
    <w:p w:rsidR="000B11E3" w:rsidRDefault="000B11E3">
      <w:pPr>
        <w:spacing w:after="200" w:line="276" w:lineRule="auto"/>
      </w:pPr>
      <w:r>
        <w:br w:type="page"/>
      </w:r>
    </w:p>
    <w:tbl>
      <w:tblPr>
        <w:tblpPr w:leftFromText="141" w:rightFromText="141" w:vertAnchor="text" w:horzAnchor="margin" w:tblpXSpec="center" w:tblpY="2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B11E3" w:rsidTr="00E058EB">
        <w:tc>
          <w:tcPr>
            <w:tcW w:w="9859" w:type="dxa"/>
            <w:gridSpan w:val="11"/>
            <w:tcBorders>
              <w:bottom w:val="double" w:sz="4" w:space="0" w:color="auto"/>
            </w:tcBorders>
            <w:shd w:val="clear" w:color="auto" w:fill="BDD6EE"/>
          </w:tcPr>
          <w:p w:rsidR="000B11E3" w:rsidRDefault="000B11E3" w:rsidP="00E058EB">
            <w:pPr>
              <w:jc w:val="both"/>
              <w:rPr>
                <w:b/>
                <w:sz w:val="28"/>
              </w:rPr>
            </w:pPr>
            <w:r>
              <w:rPr>
                <w:b/>
                <w:sz w:val="28"/>
              </w:rPr>
              <w:lastRenderedPageBreak/>
              <w:t>C-I – Personální zabezpečení</w:t>
            </w:r>
          </w:p>
        </w:tc>
      </w:tr>
      <w:tr w:rsidR="000B11E3" w:rsidTr="00E058EB">
        <w:tc>
          <w:tcPr>
            <w:tcW w:w="2518" w:type="dxa"/>
            <w:tcBorders>
              <w:top w:val="double" w:sz="4" w:space="0" w:color="auto"/>
            </w:tcBorders>
            <w:shd w:val="clear" w:color="auto" w:fill="F7CAAC"/>
          </w:tcPr>
          <w:p w:rsidR="000B11E3" w:rsidRDefault="000B11E3" w:rsidP="00E058EB">
            <w:pPr>
              <w:jc w:val="both"/>
              <w:rPr>
                <w:b/>
              </w:rPr>
            </w:pPr>
            <w:r>
              <w:rPr>
                <w:b/>
              </w:rPr>
              <w:t>Vysoká škola</w:t>
            </w:r>
          </w:p>
        </w:tc>
        <w:tc>
          <w:tcPr>
            <w:tcW w:w="7341" w:type="dxa"/>
            <w:gridSpan w:val="10"/>
          </w:tcPr>
          <w:p w:rsidR="000B11E3" w:rsidRDefault="000B11E3" w:rsidP="00E058EB">
            <w:pPr>
              <w:jc w:val="both"/>
            </w:pPr>
            <w:r>
              <w:t>Univerzita Tomáše Bati ve Zlíně</w:t>
            </w:r>
          </w:p>
        </w:tc>
      </w:tr>
      <w:tr w:rsidR="000B11E3" w:rsidTr="00E058EB">
        <w:tc>
          <w:tcPr>
            <w:tcW w:w="2518" w:type="dxa"/>
            <w:shd w:val="clear" w:color="auto" w:fill="F7CAAC"/>
          </w:tcPr>
          <w:p w:rsidR="000B11E3" w:rsidRDefault="000B11E3" w:rsidP="00E058EB">
            <w:pPr>
              <w:jc w:val="both"/>
              <w:rPr>
                <w:b/>
              </w:rPr>
            </w:pPr>
            <w:r>
              <w:rPr>
                <w:b/>
              </w:rPr>
              <w:t>Součást vysoké školy</w:t>
            </w:r>
          </w:p>
        </w:tc>
        <w:tc>
          <w:tcPr>
            <w:tcW w:w="7341" w:type="dxa"/>
            <w:gridSpan w:val="10"/>
          </w:tcPr>
          <w:p w:rsidR="000B11E3" w:rsidRDefault="000B11E3" w:rsidP="00E058EB">
            <w:pPr>
              <w:jc w:val="both"/>
            </w:pPr>
            <w:r>
              <w:t>Fakulta humanitních studií</w:t>
            </w:r>
          </w:p>
        </w:tc>
      </w:tr>
      <w:tr w:rsidR="000B11E3" w:rsidTr="00E058EB">
        <w:tc>
          <w:tcPr>
            <w:tcW w:w="2518" w:type="dxa"/>
            <w:shd w:val="clear" w:color="auto" w:fill="F7CAAC"/>
          </w:tcPr>
          <w:p w:rsidR="000B11E3" w:rsidRDefault="000B11E3" w:rsidP="00E058EB">
            <w:pPr>
              <w:jc w:val="both"/>
              <w:rPr>
                <w:b/>
              </w:rPr>
            </w:pPr>
            <w:r>
              <w:rPr>
                <w:b/>
              </w:rPr>
              <w:t>Název studijního programu</w:t>
            </w:r>
          </w:p>
        </w:tc>
        <w:tc>
          <w:tcPr>
            <w:tcW w:w="7341" w:type="dxa"/>
            <w:gridSpan w:val="10"/>
          </w:tcPr>
          <w:p w:rsidR="000B11E3" w:rsidRDefault="000B11E3" w:rsidP="00E058EB">
            <w:pPr>
              <w:jc w:val="both"/>
            </w:pPr>
            <w:r>
              <w:t>Andragogika</w:t>
            </w:r>
          </w:p>
        </w:tc>
      </w:tr>
      <w:tr w:rsidR="000B11E3" w:rsidTr="00E058EB">
        <w:tc>
          <w:tcPr>
            <w:tcW w:w="2518" w:type="dxa"/>
            <w:shd w:val="clear" w:color="auto" w:fill="F7CAAC"/>
          </w:tcPr>
          <w:p w:rsidR="000B11E3" w:rsidRDefault="000B11E3" w:rsidP="00E058EB">
            <w:pPr>
              <w:jc w:val="both"/>
              <w:rPr>
                <w:b/>
              </w:rPr>
            </w:pPr>
            <w:r>
              <w:rPr>
                <w:b/>
              </w:rPr>
              <w:t>Jméno a příjmení</w:t>
            </w:r>
          </w:p>
        </w:tc>
        <w:tc>
          <w:tcPr>
            <w:tcW w:w="4536" w:type="dxa"/>
            <w:gridSpan w:val="5"/>
          </w:tcPr>
          <w:p w:rsidR="000B11E3" w:rsidRDefault="000B11E3" w:rsidP="00E058EB">
            <w:pPr>
              <w:jc w:val="both"/>
            </w:pPr>
            <w:r>
              <w:t xml:space="preserve">Anna Petr Šafránková   </w:t>
            </w:r>
          </w:p>
        </w:tc>
        <w:tc>
          <w:tcPr>
            <w:tcW w:w="709" w:type="dxa"/>
            <w:shd w:val="clear" w:color="auto" w:fill="F7CAAC"/>
          </w:tcPr>
          <w:p w:rsidR="000B11E3" w:rsidRDefault="000B11E3" w:rsidP="00E058EB">
            <w:pPr>
              <w:jc w:val="both"/>
              <w:rPr>
                <w:b/>
              </w:rPr>
            </w:pPr>
            <w:r>
              <w:rPr>
                <w:b/>
              </w:rPr>
              <w:t>Tituly</w:t>
            </w:r>
          </w:p>
        </w:tc>
        <w:tc>
          <w:tcPr>
            <w:tcW w:w="2096" w:type="dxa"/>
            <w:gridSpan w:val="4"/>
          </w:tcPr>
          <w:p w:rsidR="000B11E3" w:rsidRDefault="000B11E3" w:rsidP="00E058EB">
            <w:pPr>
              <w:jc w:val="both"/>
            </w:pPr>
            <w:r>
              <w:t>Mgr., Ph.D.</w:t>
            </w:r>
          </w:p>
        </w:tc>
      </w:tr>
      <w:tr w:rsidR="000B11E3" w:rsidTr="00E058EB">
        <w:tc>
          <w:tcPr>
            <w:tcW w:w="2518" w:type="dxa"/>
            <w:shd w:val="clear" w:color="auto" w:fill="F7CAAC"/>
          </w:tcPr>
          <w:p w:rsidR="000B11E3" w:rsidRDefault="000B11E3" w:rsidP="00E058EB">
            <w:pPr>
              <w:jc w:val="both"/>
              <w:rPr>
                <w:b/>
              </w:rPr>
            </w:pPr>
            <w:r>
              <w:rPr>
                <w:b/>
              </w:rPr>
              <w:t>Rok narození</w:t>
            </w:r>
          </w:p>
        </w:tc>
        <w:tc>
          <w:tcPr>
            <w:tcW w:w="829" w:type="dxa"/>
          </w:tcPr>
          <w:p w:rsidR="000B11E3" w:rsidRDefault="000B11E3" w:rsidP="00E058EB">
            <w:pPr>
              <w:jc w:val="both"/>
            </w:pPr>
            <w:r>
              <w:t>1987</w:t>
            </w:r>
          </w:p>
        </w:tc>
        <w:tc>
          <w:tcPr>
            <w:tcW w:w="1721" w:type="dxa"/>
            <w:shd w:val="clear" w:color="auto" w:fill="F7CAAC"/>
          </w:tcPr>
          <w:p w:rsidR="000B11E3" w:rsidRDefault="000B11E3" w:rsidP="00E058EB">
            <w:pPr>
              <w:jc w:val="both"/>
              <w:rPr>
                <w:b/>
              </w:rPr>
            </w:pPr>
            <w:r>
              <w:rPr>
                <w:b/>
              </w:rPr>
              <w:t>typ vztahu k VŠ</w:t>
            </w:r>
          </w:p>
        </w:tc>
        <w:tc>
          <w:tcPr>
            <w:tcW w:w="992" w:type="dxa"/>
            <w:gridSpan w:val="2"/>
          </w:tcPr>
          <w:p w:rsidR="000B11E3" w:rsidRDefault="000B11E3" w:rsidP="00E058EB">
            <w:pPr>
              <w:jc w:val="both"/>
            </w:pPr>
            <w:r>
              <w:t xml:space="preserve">pp </w:t>
            </w:r>
          </w:p>
          <w:p w:rsidR="000B11E3" w:rsidRDefault="000B11E3" w:rsidP="00E058EB">
            <w:pPr>
              <w:jc w:val="both"/>
            </w:pPr>
          </w:p>
        </w:tc>
        <w:tc>
          <w:tcPr>
            <w:tcW w:w="994" w:type="dxa"/>
            <w:shd w:val="clear" w:color="auto" w:fill="F7CAAC"/>
          </w:tcPr>
          <w:p w:rsidR="000B11E3" w:rsidRDefault="000B11E3" w:rsidP="00E058EB">
            <w:pPr>
              <w:jc w:val="both"/>
              <w:rPr>
                <w:b/>
              </w:rPr>
            </w:pPr>
            <w:r>
              <w:rPr>
                <w:b/>
              </w:rPr>
              <w:t>rozsah</w:t>
            </w:r>
          </w:p>
        </w:tc>
        <w:tc>
          <w:tcPr>
            <w:tcW w:w="709" w:type="dxa"/>
          </w:tcPr>
          <w:p w:rsidR="000B11E3" w:rsidRDefault="000B11E3" w:rsidP="00E058EB">
            <w:pPr>
              <w:jc w:val="both"/>
            </w:pPr>
            <w:r>
              <w:t>32</w:t>
            </w:r>
          </w:p>
        </w:tc>
        <w:tc>
          <w:tcPr>
            <w:tcW w:w="709" w:type="dxa"/>
            <w:gridSpan w:val="2"/>
            <w:shd w:val="clear" w:color="auto" w:fill="F7CAAC"/>
          </w:tcPr>
          <w:p w:rsidR="000B11E3" w:rsidRDefault="000B11E3" w:rsidP="00E058EB">
            <w:pPr>
              <w:jc w:val="both"/>
              <w:rPr>
                <w:b/>
              </w:rPr>
            </w:pPr>
            <w:r>
              <w:rPr>
                <w:b/>
              </w:rPr>
              <w:t>do kdy</w:t>
            </w:r>
          </w:p>
        </w:tc>
        <w:tc>
          <w:tcPr>
            <w:tcW w:w="1387" w:type="dxa"/>
            <w:gridSpan w:val="2"/>
          </w:tcPr>
          <w:p w:rsidR="000B11E3" w:rsidRDefault="000B11E3" w:rsidP="00E058EB">
            <w:pPr>
              <w:jc w:val="both"/>
            </w:pPr>
            <w:r w:rsidRPr="001D101D">
              <w:t>8/</w:t>
            </w:r>
            <w:r>
              <w:t>20</w:t>
            </w:r>
            <w:r w:rsidRPr="001D101D">
              <w:t>19</w:t>
            </w:r>
          </w:p>
          <w:p w:rsidR="000B11E3" w:rsidRDefault="000B11E3" w:rsidP="00E058EB">
            <w:pPr>
              <w:jc w:val="both"/>
            </w:pPr>
          </w:p>
        </w:tc>
      </w:tr>
      <w:tr w:rsidR="000B11E3" w:rsidTr="00E058EB">
        <w:tc>
          <w:tcPr>
            <w:tcW w:w="5068" w:type="dxa"/>
            <w:gridSpan w:val="3"/>
            <w:shd w:val="clear" w:color="auto" w:fill="F7CAAC"/>
          </w:tcPr>
          <w:p w:rsidR="000B11E3" w:rsidRDefault="000B11E3" w:rsidP="00E058EB">
            <w:pPr>
              <w:jc w:val="both"/>
              <w:rPr>
                <w:b/>
              </w:rPr>
            </w:pPr>
            <w:r>
              <w:rPr>
                <w:b/>
              </w:rPr>
              <w:t>Typ vztahu na součásti VŠ, která uskutečňuje st. program</w:t>
            </w:r>
          </w:p>
        </w:tc>
        <w:tc>
          <w:tcPr>
            <w:tcW w:w="992" w:type="dxa"/>
            <w:gridSpan w:val="2"/>
          </w:tcPr>
          <w:p w:rsidR="000B11E3" w:rsidRDefault="000B11E3" w:rsidP="00E058EB">
            <w:pPr>
              <w:jc w:val="both"/>
            </w:pPr>
            <w:r>
              <w:t>pp</w:t>
            </w:r>
          </w:p>
        </w:tc>
        <w:tc>
          <w:tcPr>
            <w:tcW w:w="994" w:type="dxa"/>
            <w:shd w:val="clear" w:color="auto" w:fill="F7CAAC"/>
          </w:tcPr>
          <w:p w:rsidR="000B11E3" w:rsidRDefault="000B11E3" w:rsidP="00E058EB">
            <w:pPr>
              <w:jc w:val="both"/>
              <w:rPr>
                <w:b/>
              </w:rPr>
            </w:pPr>
            <w:r>
              <w:rPr>
                <w:b/>
              </w:rPr>
              <w:t>rozsah</w:t>
            </w:r>
          </w:p>
        </w:tc>
        <w:tc>
          <w:tcPr>
            <w:tcW w:w="709" w:type="dxa"/>
          </w:tcPr>
          <w:p w:rsidR="000B11E3" w:rsidRDefault="000B11E3" w:rsidP="00E058EB">
            <w:pPr>
              <w:jc w:val="both"/>
            </w:pPr>
            <w:r>
              <w:t>32</w:t>
            </w:r>
          </w:p>
        </w:tc>
        <w:tc>
          <w:tcPr>
            <w:tcW w:w="709" w:type="dxa"/>
            <w:gridSpan w:val="2"/>
            <w:shd w:val="clear" w:color="auto" w:fill="F7CAAC"/>
          </w:tcPr>
          <w:p w:rsidR="000B11E3" w:rsidRDefault="000B11E3" w:rsidP="00E058EB">
            <w:pPr>
              <w:jc w:val="both"/>
              <w:rPr>
                <w:b/>
              </w:rPr>
            </w:pPr>
            <w:r>
              <w:rPr>
                <w:b/>
              </w:rPr>
              <w:t>do kdy</w:t>
            </w:r>
          </w:p>
        </w:tc>
        <w:tc>
          <w:tcPr>
            <w:tcW w:w="1387" w:type="dxa"/>
            <w:gridSpan w:val="2"/>
          </w:tcPr>
          <w:p w:rsidR="000B11E3" w:rsidRDefault="000B11E3" w:rsidP="00E058EB">
            <w:pPr>
              <w:jc w:val="both"/>
            </w:pPr>
            <w:r>
              <w:t>8/2019</w:t>
            </w:r>
          </w:p>
        </w:tc>
      </w:tr>
      <w:tr w:rsidR="000B11E3" w:rsidTr="00E058EB">
        <w:tc>
          <w:tcPr>
            <w:tcW w:w="6060" w:type="dxa"/>
            <w:gridSpan w:val="5"/>
            <w:shd w:val="clear" w:color="auto" w:fill="F7CAAC"/>
          </w:tcPr>
          <w:p w:rsidR="000B11E3" w:rsidRDefault="000B11E3" w:rsidP="00E058EB">
            <w:pPr>
              <w:jc w:val="both"/>
            </w:pPr>
            <w:r>
              <w:rPr>
                <w:b/>
              </w:rPr>
              <w:t>Další současná působení jako akademický pracovník na jiných VŠ</w:t>
            </w:r>
          </w:p>
        </w:tc>
        <w:tc>
          <w:tcPr>
            <w:tcW w:w="1703" w:type="dxa"/>
            <w:gridSpan w:val="2"/>
            <w:shd w:val="clear" w:color="auto" w:fill="F7CAAC"/>
          </w:tcPr>
          <w:p w:rsidR="000B11E3" w:rsidRDefault="000B11E3" w:rsidP="00E058EB">
            <w:pPr>
              <w:jc w:val="both"/>
              <w:rPr>
                <w:b/>
              </w:rPr>
            </w:pPr>
            <w:r>
              <w:rPr>
                <w:b/>
              </w:rPr>
              <w:t xml:space="preserve">typ prac. </w:t>
            </w:r>
            <w:proofErr w:type="gramStart"/>
            <w:r>
              <w:rPr>
                <w:b/>
              </w:rPr>
              <w:t>vztahu</w:t>
            </w:r>
            <w:proofErr w:type="gramEnd"/>
          </w:p>
        </w:tc>
        <w:tc>
          <w:tcPr>
            <w:tcW w:w="2096" w:type="dxa"/>
            <w:gridSpan w:val="4"/>
            <w:shd w:val="clear" w:color="auto" w:fill="F7CAAC"/>
          </w:tcPr>
          <w:p w:rsidR="000B11E3" w:rsidRDefault="000B11E3" w:rsidP="00E058EB">
            <w:pPr>
              <w:jc w:val="both"/>
              <w:rPr>
                <w:b/>
              </w:rPr>
            </w:pPr>
            <w:r>
              <w:rPr>
                <w:b/>
              </w:rPr>
              <w:t>rozsah</w:t>
            </w:r>
          </w:p>
        </w:tc>
      </w:tr>
      <w:tr w:rsidR="000B11E3" w:rsidTr="00E058EB">
        <w:tc>
          <w:tcPr>
            <w:tcW w:w="6060" w:type="dxa"/>
            <w:gridSpan w:val="5"/>
          </w:tcPr>
          <w:p w:rsidR="000B11E3" w:rsidRDefault="000B11E3" w:rsidP="00E058EB">
            <w:pPr>
              <w:jc w:val="both"/>
            </w:pPr>
          </w:p>
        </w:tc>
        <w:tc>
          <w:tcPr>
            <w:tcW w:w="1703" w:type="dxa"/>
            <w:gridSpan w:val="2"/>
          </w:tcPr>
          <w:p w:rsidR="000B11E3" w:rsidRDefault="00B55830" w:rsidP="00E058EB">
            <w:pPr>
              <w:jc w:val="both"/>
            </w:pPr>
            <w:r>
              <w:t>Nemá</w:t>
            </w:r>
          </w:p>
        </w:tc>
        <w:tc>
          <w:tcPr>
            <w:tcW w:w="2096" w:type="dxa"/>
            <w:gridSpan w:val="4"/>
          </w:tcPr>
          <w:p w:rsidR="000B11E3" w:rsidRDefault="000B11E3" w:rsidP="00E058EB">
            <w:pPr>
              <w:jc w:val="both"/>
            </w:pPr>
          </w:p>
        </w:tc>
      </w:tr>
      <w:tr w:rsidR="000B11E3" w:rsidTr="00E058EB">
        <w:tc>
          <w:tcPr>
            <w:tcW w:w="6060" w:type="dxa"/>
            <w:gridSpan w:val="5"/>
          </w:tcPr>
          <w:p w:rsidR="000B11E3" w:rsidRDefault="000B11E3" w:rsidP="00E058EB">
            <w:pPr>
              <w:jc w:val="both"/>
            </w:pPr>
          </w:p>
        </w:tc>
        <w:tc>
          <w:tcPr>
            <w:tcW w:w="1703" w:type="dxa"/>
            <w:gridSpan w:val="2"/>
          </w:tcPr>
          <w:p w:rsidR="000B11E3" w:rsidRDefault="000B11E3" w:rsidP="00E058EB">
            <w:pPr>
              <w:jc w:val="both"/>
            </w:pPr>
          </w:p>
        </w:tc>
        <w:tc>
          <w:tcPr>
            <w:tcW w:w="2096" w:type="dxa"/>
            <w:gridSpan w:val="4"/>
          </w:tcPr>
          <w:p w:rsidR="000B11E3" w:rsidRDefault="000B11E3" w:rsidP="00E058EB">
            <w:pPr>
              <w:jc w:val="both"/>
            </w:pPr>
          </w:p>
        </w:tc>
      </w:tr>
      <w:tr w:rsidR="000B11E3" w:rsidTr="00E058EB">
        <w:tc>
          <w:tcPr>
            <w:tcW w:w="6060" w:type="dxa"/>
            <w:gridSpan w:val="5"/>
          </w:tcPr>
          <w:p w:rsidR="000B11E3" w:rsidRDefault="000B11E3" w:rsidP="00E058EB">
            <w:pPr>
              <w:jc w:val="both"/>
            </w:pPr>
          </w:p>
        </w:tc>
        <w:tc>
          <w:tcPr>
            <w:tcW w:w="1703" w:type="dxa"/>
            <w:gridSpan w:val="2"/>
          </w:tcPr>
          <w:p w:rsidR="000B11E3" w:rsidRDefault="000B11E3" w:rsidP="00E058EB">
            <w:pPr>
              <w:jc w:val="both"/>
            </w:pPr>
          </w:p>
        </w:tc>
        <w:tc>
          <w:tcPr>
            <w:tcW w:w="2096" w:type="dxa"/>
            <w:gridSpan w:val="4"/>
          </w:tcPr>
          <w:p w:rsidR="000B11E3" w:rsidRDefault="000B11E3" w:rsidP="00E058EB">
            <w:pPr>
              <w:jc w:val="both"/>
            </w:pPr>
          </w:p>
        </w:tc>
      </w:tr>
      <w:tr w:rsidR="000B11E3" w:rsidTr="00E058EB">
        <w:tc>
          <w:tcPr>
            <w:tcW w:w="6060" w:type="dxa"/>
            <w:gridSpan w:val="5"/>
          </w:tcPr>
          <w:p w:rsidR="000B11E3" w:rsidRDefault="000B11E3" w:rsidP="00E058EB">
            <w:pPr>
              <w:jc w:val="both"/>
            </w:pPr>
          </w:p>
        </w:tc>
        <w:tc>
          <w:tcPr>
            <w:tcW w:w="1703" w:type="dxa"/>
            <w:gridSpan w:val="2"/>
          </w:tcPr>
          <w:p w:rsidR="000B11E3" w:rsidRDefault="000B11E3" w:rsidP="00E058EB">
            <w:pPr>
              <w:jc w:val="both"/>
            </w:pPr>
          </w:p>
        </w:tc>
        <w:tc>
          <w:tcPr>
            <w:tcW w:w="2096" w:type="dxa"/>
            <w:gridSpan w:val="4"/>
          </w:tcPr>
          <w:p w:rsidR="000B11E3" w:rsidRDefault="000B11E3" w:rsidP="00E058EB">
            <w:pPr>
              <w:jc w:val="both"/>
            </w:pPr>
          </w:p>
        </w:tc>
      </w:tr>
      <w:tr w:rsidR="000B11E3" w:rsidTr="00E058EB">
        <w:tc>
          <w:tcPr>
            <w:tcW w:w="9859" w:type="dxa"/>
            <w:gridSpan w:val="11"/>
            <w:shd w:val="clear" w:color="auto" w:fill="F7CAAC"/>
          </w:tcPr>
          <w:p w:rsidR="000B11E3" w:rsidRDefault="000B11E3" w:rsidP="00E058EB">
            <w:pPr>
              <w:jc w:val="both"/>
            </w:pPr>
            <w:r>
              <w:rPr>
                <w:b/>
              </w:rPr>
              <w:t>Předměty příslušného studijního programu a způsob zapojení do jejich výuky, příp. další zapojení do uskutečňování studijního programu</w:t>
            </w:r>
          </w:p>
        </w:tc>
      </w:tr>
      <w:tr w:rsidR="000B11E3" w:rsidTr="000B11E3">
        <w:trPr>
          <w:trHeight w:val="329"/>
        </w:trPr>
        <w:tc>
          <w:tcPr>
            <w:tcW w:w="9859" w:type="dxa"/>
            <w:gridSpan w:val="11"/>
            <w:tcBorders>
              <w:top w:val="nil"/>
            </w:tcBorders>
          </w:tcPr>
          <w:p w:rsidR="000B11E3" w:rsidRDefault="000B11E3" w:rsidP="00E058EB">
            <w:pPr>
              <w:jc w:val="both"/>
            </w:pPr>
            <w:r>
              <w:t>Sociální služby (garant, přednášející).</w:t>
            </w:r>
          </w:p>
        </w:tc>
      </w:tr>
      <w:tr w:rsidR="000B11E3" w:rsidTr="00E058EB">
        <w:tc>
          <w:tcPr>
            <w:tcW w:w="9859" w:type="dxa"/>
            <w:gridSpan w:val="11"/>
            <w:shd w:val="clear" w:color="auto" w:fill="F7CAAC"/>
          </w:tcPr>
          <w:p w:rsidR="000B11E3" w:rsidRDefault="000B11E3" w:rsidP="00E058EB">
            <w:pPr>
              <w:jc w:val="both"/>
            </w:pPr>
            <w:r>
              <w:rPr>
                <w:b/>
              </w:rPr>
              <w:t xml:space="preserve">Údaje o vzdělání na VŠ </w:t>
            </w:r>
          </w:p>
        </w:tc>
      </w:tr>
      <w:tr w:rsidR="000B11E3" w:rsidTr="00E058EB">
        <w:trPr>
          <w:trHeight w:val="307"/>
        </w:trPr>
        <w:tc>
          <w:tcPr>
            <w:tcW w:w="9859" w:type="dxa"/>
            <w:gridSpan w:val="11"/>
          </w:tcPr>
          <w:p w:rsidR="000B11E3" w:rsidRPr="007D2C66" w:rsidRDefault="000B11E3" w:rsidP="00E058EB">
            <w:pPr>
              <w:jc w:val="both"/>
            </w:pPr>
            <w:r w:rsidRPr="007D2C66">
              <w:t>Pedagogika</w:t>
            </w:r>
            <w:r>
              <w:t xml:space="preserve">, </w:t>
            </w:r>
            <w:r w:rsidRPr="00847C41">
              <w:t>2015,</w:t>
            </w:r>
            <w:r>
              <w:t xml:space="preserve"> UP v Olomouci, PdF. (Ph.D.)</w:t>
            </w:r>
          </w:p>
        </w:tc>
      </w:tr>
      <w:tr w:rsidR="000B11E3" w:rsidTr="00E058EB">
        <w:tc>
          <w:tcPr>
            <w:tcW w:w="9859" w:type="dxa"/>
            <w:gridSpan w:val="11"/>
            <w:shd w:val="clear" w:color="auto" w:fill="F7CAAC"/>
          </w:tcPr>
          <w:p w:rsidR="000B11E3" w:rsidRDefault="000B11E3" w:rsidP="00E058EB">
            <w:pPr>
              <w:jc w:val="both"/>
              <w:rPr>
                <w:b/>
              </w:rPr>
            </w:pPr>
            <w:r>
              <w:rPr>
                <w:b/>
              </w:rPr>
              <w:t>Údaje o odborném působení od absolvování VŠ</w:t>
            </w:r>
          </w:p>
        </w:tc>
      </w:tr>
      <w:tr w:rsidR="000B11E3" w:rsidTr="00E058EB">
        <w:trPr>
          <w:trHeight w:val="284"/>
        </w:trPr>
        <w:tc>
          <w:tcPr>
            <w:tcW w:w="9859" w:type="dxa"/>
            <w:gridSpan w:val="11"/>
          </w:tcPr>
          <w:p w:rsidR="000B11E3" w:rsidRDefault="000B11E3" w:rsidP="00E058EB">
            <w:pPr>
              <w:jc w:val="both"/>
            </w:pPr>
            <w:r>
              <w:t>UTB ve Zlíně, FHS</w:t>
            </w:r>
            <w:r w:rsidRPr="00847C41">
              <w:t xml:space="preserve">, </w:t>
            </w:r>
            <w:r>
              <w:t>5 let.</w:t>
            </w:r>
          </w:p>
        </w:tc>
      </w:tr>
      <w:tr w:rsidR="000B11E3" w:rsidTr="00E058EB">
        <w:trPr>
          <w:trHeight w:val="250"/>
        </w:trPr>
        <w:tc>
          <w:tcPr>
            <w:tcW w:w="9859" w:type="dxa"/>
            <w:gridSpan w:val="11"/>
            <w:shd w:val="clear" w:color="auto" w:fill="F7CAAC"/>
          </w:tcPr>
          <w:p w:rsidR="000B11E3" w:rsidRDefault="000B11E3" w:rsidP="00E058EB">
            <w:pPr>
              <w:jc w:val="both"/>
            </w:pPr>
            <w:r>
              <w:rPr>
                <w:b/>
              </w:rPr>
              <w:t>Zkušenosti s vedením kvalifikačních a rigorózních prací</w:t>
            </w:r>
          </w:p>
        </w:tc>
      </w:tr>
      <w:tr w:rsidR="000B11E3" w:rsidTr="00E058EB">
        <w:trPr>
          <w:trHeight w:val="337"/>
        </w:trPr>
        <w:tc>
          <w:tcPr>
            <w:tcW w:w="9859" w:type="dxa"/>
            <w:gridSpan w:val="11"/>
          </w:tcPr>
          <w:p w:rsidR="000B11E3" w:rsidRDefault="000B11E3" w:rsidP="00E058EB">
            <w:pPr>
              <w:jc w:val="both"/>
            </w:pPr>
            <w:r>
              <w:t>Počet vedených a obhájených bakalářských prací = 31. Počet vedených a obhájených diplomových prací = 5.</w:t>
            </w:r>
          </w:p>
        </w:tc>
      </w:tr>
      <w:tr w:rsidR="000B11E3" w:rsidTr="00E058EB">
        <w:trPr>
          <w:cantSplit/>
        </w:trPr>
        <w:tc>
          <w:tcPr>
            <w:tcW w:w="3347" w:type="dxa"/>
            <w:gridSpan w:val="2"/>
            <w:tcBorders>
              <w:top w:val="single" w:sz="12" w:space="0" w:color="auto"/>
            </w:tcBorders>
            <w:shd w:val="clear" w:color="auto" w:fill="F7CAAC"/>
          </w:tcPr>
          <w:p w:rsidR="000B11E3" w:rsidRDefault="000B11E3" w:rsidP="00E058EB">
            <w:pPr>
              <w:jc w:val="both"/>
            </w:pPr>
            <w:r>
              <w:rPr>
                <w:b/>
              </w:rPr>
              <w:t xml:space="preserve">Obor habilitačního řízení </w:t>
            </w:r>
          </w:p>
        </w:tc>
        <w:tc>
          <w:tcPr>
            <w:tcW w:w="2245" w:type="dxa"/>
            <w:gridSpan w:val="2"/>
            <w:tcBorders>
              <w:top w:val="single" w:sz="12" w:space="0" w:color="auto"/>
            </w:tcBorders>
            <w:shd w:val="clear" w:color="auto" w:fill="F7CAAC"/>
          </w:tcPr>
          <w:p w:rsidR="000B11E3" w:rsidRDefault="000B11E3" w:rsidP="00E058E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0B11E3" w:rsidRDefault="000B11E3" w:rsidP="00E058E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0B11E3" w:rsidRDefault="000B11E3" w:rsidP="00E058EB">
            <w:pPr>
              <w:jc w:val="both"/>
              <w:rPr>
                <w:b/>
              </w:rPr>
            </w:pPr>
            <w:r>
              <w:rPr>
                <w:b/>
              </w:rPr>
              <w:t>Ohlasy publikací</w:t>
            </w:r>
          </w:p>
        </w:tc>
      </w:tr>
      <w:tr w:rsidR="000B11E3" w:rsidTr="00E058EB">
        <w:trPr>
          <w:cantSplit/>
        </w:trPr>
        <w:tc>
          <w:tcPr>
            <w:tcW w:w="3347" w:type="dxa"/>
            <w:gridSpan w:val="2"/>
          </w:tcPr>
          <w:p w:rsidR="000B11E3" w:rsidRDefault="000B11E3" w:rsidP="00E058EB">
            <w:pPr>
              <w:jc w:val="both"/>
            </w:pPr>
          </w:p>
        </w:tc>
        <w:tc>
          <w:tcPr>
            <w:tcW w:w="2245" w:type="dxa"/>
            <w:gridSpan w:val="2"/>
          </w:tcPr>
          <w:p w:rsidR="000B11E3" w:rsidRDefault="000B11E3" w:rsidP="00E058EB">
            <w:pPr>
              <w:jc w:val="both"/>
            </w:pPr>
          </w:p>
        </w:tc>
        <w:tc>
          <w:tcPr>
            <w:tcW w:w="2248" w:type="dxa"/>
            <w:gridSpan w:val="4"/>
            <w:tcBorders>
              <w:right w:val="single" w:sz="12" w:space="0" w:color="auto"/>
            </w:tcBorders>
          </w:tcPr>
          <w:p w:rsidR="000B11E3" w:rsidRDefault="000B11E3" w:rsidP="00E058EB">
            <w:pPr>
              <w:jc w:val="both"/>
            </w:pPr>
          </w:p>
        </w:tc>
        <w:tc>
          <w:tcPr>
            <w:tcW w:w="632" w:type="dxa"/>
            <w:tcBorders>
              <w:left w:val="single" w:sz="12" w:space="0" w:color="auto"/>
            </w:tcBorders>
            <w:shd w:val="clear" w:color="auto" w:fill="F7CAAC"/>
          </w:tcPr>
          <w:p w:rsidR="000B11E3" w:rsidRDefault="000B11E3" w:rsidP="00E058EB">
            <w:pPr>
              <w:jc w:val="both"/>
            </w:pPr>
            <w:r>
              <w:rPr>
                <w:b/>
              </w:rPr>
              <w:t>WOS</w:t>
            </w:r>
          </w:p>
        </w:tc>
        <w:tc>
          <w:tcPr>
            <w:tcW w:w="693" w:type="dxa"/>
            <w:shd w:val="clear" w:color="auto" w:fill="F7CAAC"/>
          </w:tcPr>
          <w:p w:rsidR="000B11E3" w:rsidRDefault="000B11E3" w:rsidP="00E058EB">
            <w:pPr>
              <w:jc w:val="both"/>
              <w:rPr>
                <w:sz w:val="18"/>
              </w:rPr>
            </w:pPr>
            <w:r>
              <w:rPr>
                <w:b/>
                <w:sz w:val="18"/>
              </w:rPr>
              <w:t>Scopus</w:t>
            </w:r>
          </w:p>
        </w:tc>
        <w:tc>
          <w:tcPr>
            <w:tcW w:w="694" w:type="dxa"/>
            <w:shd w:val="clear" w:color="auto" w:fill="F7CAAC"/>
          </w:tcPr>
          <w:p w:rsidR="000B11E3" w:rsidRDefault="000B11E3" w:rsidP="00E058EB">
            <w:pPr>
              <w:jc w:val="both"/>
            </w:pPr>
            <w:r>
              <w:rPr>
                <w:b/>
                <w:sz w:val="18"/>
              </w:rPr>
              <w:t>ostatní</w:t>
            </w:r>
          </w:p>
        </w:tc>
      </w:tr>
      <w:tr w:rsidR="000B11E3" w:rsidTr="00E058EB">
        <w:trPr>
          <w:cantSplit/>
          <w:trHeight w:val="70"/>
        </w:trPr>
        <w:tc>
          <w:tcPr>
            <w:tcW w:w="3347" w:type="dxa"/>
            <w:gridSpan w:val="2"/>
            <w:shd w:val="clear" w:color="auto" w:fill="F7CAAC"/>
          </w:tcPr>
          <w:p w:rsidR="000B11E3" w:rsidRDefault="000B11E3" w:rsidP="00E058EB">
            <w:pPr>
              <w:jc w:val="both"/>
            </w:pPr>
            <w:r>
              <w:rPr>
                <w:b/>
              </w:rPr>
              <w:t>Obor jmenovacího řízení</w:t>
            </w:r>
          </w:p>
        </w:tc>
        <w:tc>
          <w:tcPr>
            <w:tcW w:w="2245" w:type="dxa"/>
            <w:gridSpan w:val="2"/>
            <w:shd w:val="clear" w:color="auto" w:fill="F7CAAC"/>
          </w:tcPr>
          <w:p w:rsidR="000B11E3" w:rsidRDefault="000B11E3" w:rsidP="00E058EB">
            <w:pPr>
              <w:jc w:val="both"/>
            </w:pPr>
            <w:r>
              <w:rPr>
                <w:b/>
              </w:rPr>
              <w:t>Rok udělení hodnosti</w:t>
            </w:r>
          </w:p>
        </w:tc>
        <w:tc>
          <w:tcPr>
            <w:tcW w:w="2248" w:type="dxa"/>
            <w:gridSpan w:val="4"/>
            <w:tcBorders>
              <w:right w:val="single" w:sz="12" w:space="0" w:color="auto"/>
            </w:tcBorders>
            <w:shd w:val="clear" w:color="auto" w:fill="F7CAAC"/>
          </w:tcPr>
          <w:p w:rsidR="000B11E3" w:rsidRDefault="000B11E3" w:rsidP="00E058EB">
            <w:pPr>
              <w:jc w:val="both"/>
            </w:pPr>
            <w:r>
              <w:rPr>
                <w:b/>
              </w:rPr>
              <w:t>Řízení konáno na VŠ</w:t>
            </w:r>
          </w:p>
        </w:tc>
        <w:tc>
          <w:tcPr>
            <w:tcW w:w="632" w:type="dxa"/>
            <w:vMerge w:val="restart"/>
            <w:tcBorders>
              <w:left w:val="single" w:sz="12" w:space="0" w:color="auto"/>
            </w:tcBorders>
          </w:tcPr>
          <w:p w:rsidR="000B11E3" w:rsidRPr="00E77B3D" w:rsidRDefault="000B11E3" w:rsidP="00E058EB">
            <w:pPr>
              <w:jc w:val="both"/>
            </w:pPr>
          </w:p>
        </w:tc>
        <w:tc>
          <w:tcPr>
            <w:tcW w:w="693" w:type="dxa"/>
            <w:vMerge w:val="restart"/>
          </w:tcPr>
          <w:p w:rsidR="000B11E3" w:rsidRPr="00E77B3D" w:rsidRDefault="000B11E3" w:rsidP="00E058EB">
            <w:pPr>
              <w:jc w:val="both"/>
            </w:pPr>
            <w:r w:rsidRPr="00E77B3D">
              <w:t>1</w:t>
            </w:r>
          </w:p>
        </w:tc>
        <w:tc>
          <w:tcPr>
            <w:tcW w:w="694" w:type="dxa"/>
            <w:vMerge w:val="restart"/>
          </w:tcPr>
          <w:p w:rsidR="000B11E3" w:rsidRPr="00E77B3D" w:rsidRDefault="000B11E3" w:rsidP="00E058EB">
            <w:pPr>
              <w:jc w:val="both"/>
            </w:pPr>
            <w:r w:rsidRPr="00E77B3D">
              <w:t>11</w:t>
            </w:r>
          </w:p>
        </w:tc>
      </w:tr>
      <w:tr w:rsidR="000B11E3" w:rsidTr="00E058EB">
        <w:trPr>
          <w:trHeight w:val="205"/>
        </w:trPr>
        <w:tc>
          <w:tcPr>
            <w:tcW w:w="3347" w:type="dxa"/>
            <w:gridSpan w:val="2"/>
          </w:tcPr>
          <w:p w:rsidR="000B11E3" w:rsidRDefault="000B11E3" w:rsidP="00E058EB">
            <w:pPr>
              <w:jc w:val="both"/>
            </w:pPr>
          </w:p>
        </w:tc>
        <w:tc>
          <w:tcPr>
            <w:tcW w:w="2245" w:type="dxa"/>
            <w:gridSpan w:val="2"/>
          </w:tcPr>
          <w:p w:rsidR="000B11E3" w:rsidRDefault="000B11E3" w:rsidP="00E058EB">
            <w:pPr>
              <w:jc w:val="both"/>
            </w:pPr>
          </w:p>
        </w:tc>
        <w:tc>
          <w:tcPr>
            <w:tcW w:w="2248" w:type="dxa"/>
            <w:gridSpan w:val="4"/>
            <w:tcBorders>
              <w:right w:val="single" w:sz="12" w:space="0" w:color="auto"/>
            </w:tcBorders>
          </w:tcPr>
          <w:p w:rsidR="000B11E3" w:rsidRDefault="000B11E3" w:rsidP="00E058EB">
            <w:pPr>
              <w:jc w:val="both"/>
            </w:pPr>
          </w:p>
        </w:tc>
        <w:tc>
          <w:tcPr>
            <w:tcW w:w="632" w:type="dxa"/>
            <w:vMerge/>
            <w:tcBorders>
              <w:left w:val="single" w:sz="12" w:space="0" w:color="auto"/>
            </w:tcBorders>
            <w:vAlign w:val="center"/>
          </w:tcPr>
          <w:p w:rsidR="000B11E3" w:rsidRDefault="000B11E3" w:rsidP="00E058EB">
            <w:pPr>
              <w:rPr>
                <w:b/>
              </w:rPr>
            </w:pPr>
          </w:p>
        </w:tc>
        <w:tc>
          <w:tcPr>
            <w:tcW w:w="693" w:type="dxa"/>
            <w:vMerge/>
            <w:vAlign w:val="center"/>
          </w:tcPr>
          <w:p w:rsidR="000B11E3" w:rsidRDefault="000B11E3" w:rsidP="00E058EB">
            <w:pPr>
              <w:rPr>
                <w:b/>
              </w:rPr>
            </w:pPr>
          </w:p>
        </w:tc>
        <w:tc>
          <w:tcPr>
            <w:tcW w:w="694" w:type="dxa"/>
            <w:vMerge/>
            <w:vAlign w:val="center"/>
          </w:tcPr>
          <w:p w:rsidR="000B11E3" w:rsidRDefault="000B11E3" w:rsidP="00E058EB">
            <w:pPr>
              <w:rPr>
                <w:b/>
              </w:rPr>
            </w:pPr>
          </w:p>
        </w:tc>
      </w:tr>
      <w:tr w:rsidR="000B11E3" w:rsidTr="00E058EB">
        <w:tc>
          <w:tcPr>
            <w:tcW w:w="9859" w:type="dxa"/>
            <w:gridSpan w:val="11"/>
            <w:shd w:val="clear" w:color="auto" w:fill="F7CAAC"/>
          </w:tcPr>
          <w:p w:rsidR="000B11E3" w:rsidRDefault="000B11E3" w:rsidP="00E058EB">
            <w:pPr>
              <w:jc w:val="both"/>
              <w:rPr>
                <w:b/>
              </w:rPr>
            </w:pPr>
            <w:r>
              <w:rPr>
                <w:b/>
              </w:rPr>
              <w:t xml:space="preserve">Přehled o nejvýznamnější publikační a další tvůrčí činnosti nebo další profesní činnosti u odborníků z praxe vztahující se k zabezpečovaným předmětům </w:t>
            </w:r>
          </w:p>
        </w:tc>
      </w:tr>
      <w:tr w:rsidR="000B11E3" w:rsidTr="00E058EB">
        <w:trPr>
          <w:trHeight w:val="2347"/>
        </w:trPr>
        <w:tc>
          <w:tcPr>
            <w:tcW w:w="9859" w:type="dxa"/>
            <w:gridSpan w:val="11"/>
          </w:tcPr>
          <w:p w:rsidR="000B11E3" w:rsidRDefault="000B11E3" w:rsidP="00E058EB">
            <w:pPr>
              <w:tabs>
                <w:tab w:val="left" w:pos="473"/>
                <w:tab w:val="left" w:pos="8844"/>
                <w:tab w:val="left" w:pos="9066"/>
              </w:tabs>
              <w:jc w:val="both"/>
              <w:rPr>
                <w:szCs w:val="22"/>
              </w:rPr>
            </w:pPr>
            <w:r>
              <w:rPr>
                <w:szCs w:val="22"/>
              </w:rPr>
              <w:t xml:space="preserve">Šafránková, A., </w:t>
            </w:r>
            <w:r w:rsidRPr="0092301E">
              <w:rPr>
                <w:szCs w:val="22"/>
              </w:rPr>
              <w:t xml:space="preserve">&amp; </w:t>
            </w:r>
            <w:r>
              <w:rPr>
                <w:szCs w:val="22"/>
              </w:rPr>
              <w:t xml:space="preserve">Kocourková, V. (2013). </w:t>
            </w:r>
            <w:r w:rsidRPr="00FA7B89">
              <w:rPr>
                <w:szCs w:val="22"/>
              </w:rPr>
              <w:t>The</w:t>
            </w:r>
            <w:r>
              <w:rPr>
                <w:szCs w:val="22"/>
              </w:rPr>
              <w:t xml:space="preserve"> </w:t>
            </w:r>
            <w:r w:rsidRPr="00FA7B89">
              <w:rPr>
                <w:szCs w:val="22"/>
              </w:rPr>
              <w:t>Teacher’s Role in the</w:t>
            </w:r>
            <w:r>
              <w:rPr>
                <w:szCs w:val="22"/>
              </w:rPr>
              <w:t xml:space="preserve"> </w:t>
            </w:r>
            <w:r w:rsidRPr="00FA7B89">
              <w:rPr>
                <w:szCs w:val="22"/>
              </w:rPr>
              <w:t>Reflection</w:t>
            </w:r>
            <w:r>
              <w:rPr>
                <w:szCs w:val="22"/>
              </w:rPr>
              <w:t xml:space="preserve"> </w:t>
            </w:r>
            <w:r w:rsidRPr="00FA7B89">
              <w:rPr>
                <w:szCs w:val="22"/>
              </w:rPr>
              <w:t>of</w:t>
            </w:r>
            <w:r>
              <w:rPr>
                <w:szCs w:val="22"/>
              </w:rPr>
              <w:t xml:space="preserve"> </w:t>
            </w:r>
            <w:r w:rsidRPr="00FA7B89">
              <w:rPr>
                <w:szCs w:val="22"/>
              </w:rPr>
              <w:t>Social</w:t>
            </w:r>
            <w:r>
              <w:rPr>
                <w:szCs w:val="22"/>
              </w:rPr>
              <w:t xml:space="preserve"> </w:t>
            </w:r>
            <w:r w:rsidRPr="00FA7B89">
              <w:rPr>
                <w:szCs w:val="22"/>
              </w:rPr>
              <w:t xml:space="preserve">Disadvantage. </w:t>
            </w:r>
            <w:r w:rsidRPr="00FA7B89">
              <w:rPr>
                <w:i/>
                <w:szCs w:val="22"/>
              </w:rPr>
              <w:t>E-Pedagogium</w:t>
            </w:r>
            <w:r w:rsidRPr="00FA7B89">
              <w:rPr>
                <w:szCs w:val="22"/>
              </w:rPr>
              <w:t>, č. 4, s. 7 – 23. ISSN 1213-7499</w:t>
            </w:r>
            <w:r>
              <w:rPr>
                <w:szCs w:val="22"/>
              </w:rPr>
              <w:t>. (databáze ERIH</w:t>
            </w:r>
            <w:r w:rsidRPr="0092301E">
              <w:rPr>
                <w:szCs w:val="22"/>
              </w:rPr>
              <w:t>)</w:t>
            </w:r>
            <w:r>
              <w:rPr>
                <w:szCs w:val="22"/>
              </w:rPr>
              <w:t xml:space="preserve"> (</w:t>
            </w:r>
            <w:r w:rsidRPr="0092301E">
              <w:rPr>
                <w:szCs w:val="22"/>
              </w:rPr>
              <w:t xml:space="preserve">spoluautorský podíl </w:t>
            </w:r>
            <w:r>
              <w:rPr>
                <w:szCs w:val="22"/>
              </w:rPr>
              <w:t xml:space="preserve">50%) </w:t>
            </w:r>
          </w:p>
          <w:p w:rsidR="000B11E3" w:rsidRDefault="000B11E3" w:rsidP="00E058EB">
            <w:pPr>
              <w:tabs>
                <w:tab w:val="left" w:pos="473"/>
                <w:tab w:val="left" w:pos="8844"/>
                <w:tab w:val="left" w:pos="9066"/>
              </w:tabs>
              <w:jc w:val="both"/>
              <w:rPr>
                <w:szCs w:val="22"/>
              </w:rPr>
            </w:pPr>
            <w:r>
              <w:rPr>
                <w:szCs w:val="22"/>
              </w:rPr>
              <w:t xml:space="preserve">Šafránková, A., </w:t>
            </w:r>
            <w:r w:rsidRPr="0092301E">
              <w:rPr>
                <w:szCs w:val="22"/>
              </w:rPr>
              <w:t xml:space="preserve">&amp; </w:t>
            </w:r>
            <w:r>
              <w:rPr>
                <w:szCs w:val="22"/>
              </w:rPr>
              <w:t>Hrbáčková, K. (2015).</w:t>
            </w:r>
            <w:r w:rsidRPr="00654B02">
              <w:rPr>
                <w:szCs w:val="22"/>
              </w:rPr>
              <w:t xml:space="preserve"> Teachers´Beliefs</w:t>
            </w:r>
            <w:r>
              <w:rPr>
                <w:szCs w:val="22"/>
              </w:rPr>
              <w:t xml:space="preserve"> </w:t>
            </w:r>
            <w:r w:rsidRPr="00654B02">
              <w:rPr>
                <w:szCs w:val="22"/>
              </w:rPr>
              <w:t>about</w:t>
            </w:r>
            <w:r>
              <w:rPr>
                <w:szCs w:val="22"/>
              </w:rPr>
              <w:t xml:space="preserve"> </w:t>
            </w:r>
            <w:r w:rsidRPr="00654B02">
              <w:rPr>
                <w:szCs w:val="22"/>
              </w:rPr>
              <w:t>Socially</w:t>
            </w:r>
            <w:r>
              <w:rPr>
                <w:szCs w:val="22"/>
              </w:rPr>
              <w:t xml:space="preserve"> </w:t>
            </w:r>
            <w:r w:rsidRPr="00654B02">
              <w:rPr>
                <w:szCs w:val="22"/>
              </w:rPr>
              <w:t>Disadvantaged</w:t>
            </w:r>
            <w:r>
              <w:rPr>
                <w:szCs w:val="22"/>
              </w:rPr>
              <w:t xml:space="preserve"> </w:t>
            </w:r>
            <w:r w:rsidRPr="00654B02">
              <w:rPr>
                <w:szCs w:val="22"/>
              </w:rPr>
              <w:t xml:space="preserve">Pupils in the Czech Republic. </w:t>
            </w:r>
            <w:r w:rsidRPr="00FA7B89">
              <w:rPr>
                <w:i/>
                <w:szCs w:val="22"/>
              </w:rPr>
              <w:t>Procedia</w:t>
            </w:r>
            <w:r>
              <w:rPr>
                <w:i/>
                <w:szCs w:val="22"/>
              </w:rPr>
              <w:t xml:space="preserve"> </w:t>
            </w:r>
            <w:r w:rsidRPr="00FA7B89">
              <w:rPr>
                <w:i/>
                <w:szCs w:val="22"/>
              </w:rPr>
              <w:t>Social and Behavioral</w:t>
            </w:r>
            <w:r>
              <w:rPr>
                <w:i/>
                <w:szCs w:val="22"/>
              </w:rPr>
              <w:t xml:space="preserve"> </w:t>
            </w:r>
            <w:r w:rsidRPr="00FA7B89">
              <w:rPr>
                <w:i/>
                <w:szCs w:val="22"/>
              </w:rPr>
              <w:t>Sciences</w:t>
            </w:r>
            <w:r w:rsidRPr="00654B02">
              <w:rPr>
                <w:szCs w:val="22"/>
              </w:rPr>
              <w:t>. s. 738-747. ISSN 1877-0428.</w:t>
            </w:r>
            <w:r>
              <w:rPr>
                <w:szCs w:val="22"/>
              </w:rPr>
              <w:t>(databáze WOS) (</w:t>
            </w:r>
            <w:r w:rsidRPr="0092301E">
              <w:rPr>
                <w:szCs w:val="22"/>
              </w:rPr>
              <w:t xml:space="preserve">spoluautorský podíl </w:t>
            </w:r>
            <w:r>
              <w:rPr>
                <w:szCs w:val="22"/>
              </w:rPr>
              <w:t xml:space="preserve">50%) </w:t>
            </w:r>
          </w:p>
          <w:p w:rsidR="000B11E3" w:rsidRDefault="000B11E3" w:rsidP="00E058EB">
            <w:pPr>
              <w:tabs>
                <w:tab w:val="left" w:pos="473"/>
                <w:tab w:val="left" w:pos="8844"/>
                <w:tab w:val="left" w:pos="9066"/>
              </w:tabs>
              <w:jc w:val="both"/>
              <w:rPr>
                <w:szCs w:val="22"/>
              </w:rPr>
            </w:pPr>
            <w:r>
              <w:rPr>
                <w:szCs w:val="22"/>
              </w:rPr>
              <w:t xml:space="preserve">Šafránková, A., </w:t>
            </w:r>
            <w:r w:rsidRPr="0092301E">
              <w:rPr>
                <w:szCs w:val="22"/>
              </w:rPr>
              <w:t xml:space="preserve">&amp; </w:t>
            </w:r>
            <w:r>
              <w:rPr>
                <w:szCs w:val="22"/>
              </w:rPr>
              <w:t>Hrbáčková, K. (2016).</w:t>
            </w:r>
            <w:r w:rsidRPr="00654B02">
              <w:rPr>
                <w:szCs w:val="22"/>
              </w:rPr>
              <w:t xml:space="preserve"> Teacher</w:t>
            </w:r>
            <w:r>
              <w:rPr>
                <w:szCs w:val="22"/>
              </w:rPr>
              <w:t xml:space="preserve"> </w:t>
            </w:r>
            <w:r w:rsidRPr="00654B02">
              <w:rPr>
                <w:szCs w:val="22"/>
              </w:rPr>
              <w:t>Self-Efficacy</w:t>
            </w:r>
            <w:r>
              <w:rPr>
                <w:szCs w:val="22"/>
              </w:rPr>
              <w:t xml:space="preserve"> </w:t>
            </w:r>
            <w:r w:rsidRPr="00654B02">
              <w:rPr>
                <w:szCs w:val="22"/>
              </w:rPr>
              <w:t>within</w:t>
            </w:r>
            <w:r>
              <w:rPr>
                <w:szCs w:val="22"/>
              </w:rPr>
              <w:t xml:space="preserve"> </w:t>
            </w:r>
            <w:r w:rsidRPr="00654B02">
              <w:rPr>
                <w:szCs w:val="22"/>
              </w:rPr>
              <w:t>the</w:t>
            </w:r>
            <w:r>
              <w:rPr>
                <w:szCs w:val="22"/>
              </w:rPr>
              <w:t xml:space="preserve"> </w:t>
            </w:r>
            <w:r w:rsidRPr="00654B02">
              <w:rPr>
                <w:szCs w:val="22"/>
              </w:rPr>
              <w:t>Context</w:t>
            </w:r>
            <w:r>
              <w:rPr>
                <w:szCs w:val="22"/>
              </w:rPr>
              <w:t xml:space="preserve"> </w:t>
            </w:r>
            <w:r w:rsidRPr="00654B02">
              <w:rPr>
                <w:szCs w:val="22"/>
              </w:rPr>
              <w:t>of</w:t>
            </w:r>
            <w:r>
              <w:rPr>
                <w:szCs w:val="22"/>
              </w:rPr>
              <w:t xml:space="preserve"> </w:t>
            </w:r>
            <w:r w:rsidRPr="00654B02">
              <w:rPr>
                <w:szCs w:val="22"/>
              </w:rPr>
              <w:t>Socially</w:t>
            </w:r>
            <w:r>
              <w:rPr>
                <w:szCs w:val="22"/>
              </w:rPr>
              <w:t xml:space="preserve"> </w:t>
            </w:r>
            <w:r w:rsidRPr="00654B02">
              <w:rPr>
                <w:szCs w:val="22"/>
              </w:rPr>
              <w:t>Disadvantaged</w:t>
            </w:r>
            <w:r>
              <w:rPr>
                <w:szCs w:val="22"/>
              </w:rPr>
              <w:t xml:space="preserve"> </w:t>
            </w:r>
            <w:r w:rsidRPr="00654B02">
              <w:rPr>
                <w:szCs w:val="22"/>
              </w:rPr>
              <w:t xml:space="preserve">Pupils´Education. </w:t>
            </w:r>
            <w:r w:rsidRPr="00FA7B89">
              <w:rPr>
                <w:i/>
                <w:szCs w:val="22"/>
              </w:rPr>
              <w:t>Sociální pedagogika/Social</w:t>
            </w:r>
            <w:r>
              <w:rPr>
                <w:i/>
                <w:szCs w:val="22"/>
              </w:rPr>
              <w:t xml:space="preserve"> </w:t>
            </w:r>
            <w:r w:rsidRPr="00FA7B89">
              <w:rPr>
                <w:i/>
                <w:szCs w:val="22"/>
              </w:rPr>
              <w:t>Education</w:t>
            </w:r>
            <w:r>
              <w:rPr>
                <w:szCs w:val="22"/>
              </w:rPr>
              <w:t>, 4 (2)</w:t>
            </w:r>
            <w:r w:rsidRPr="00654B02">
              <w:rPr>
                <w:szCs w:val="22"/>
              </w:rPr>
              <w:t>, s. 9-24. ISSN 1805-8825.</w:t>
            </w:r>
            <w:r>
              <w:rPr>
                <w:szCs w:val="22"/>
              </w:rPr>
              <w:t>(databáze ERIH</w:t>
            </w:r>
            <w:r w:rsidRPr="0092301E">
              <w:rPr>
                <w:szCs w:val="22"/>
              </w:rPr>
              <w:t>)</w:t>
            </w:r>
            <w:r>
              <w:rPr>
                <w:szCs w:val="22"/>
              </w:rPr>
              <w:t xml:space="preserve"> (</w:t>
            </w:r>
            <w:r w:rsidRPr="0092301E">
              <w:rPr>
                <w:szCs w:val="22"/>
              </w:rPr>
              <w:t xml:space="preserve">spoluautorský podíl </w:t>
            </w:r>
            <w:r>
              <w:rPr>
                <w:szCs w:val="22"/>
              </w:rPr>
              <w:t xml:space="preserve">50%) </w:t>
            </w:r>
          </w:p>
          <w:p w:rsidR="000B11E3" w:rsidRDefault="000B11E3" w:rsidP="00E058EB">
            <w:pPr>
              <w:tabs>
                <w:tab w:val="left" w:pos="473"/>
                <w:tab w:val="left" w:pos="8844"/>
                <w:tab w:val="left" w:pos="9066"/>
              </w:tabs>
              <w:jc w:val="both"/>
              <w:rPr>
                <w:szCs w:val="22"/>
              </w:rPr>
            </w:pPr>
            <w:r>
              <w:rPr>
                <w:szCs w:val="22"/>
              </w:rPr>
              <w:t xml:space="preserve">Šafránková, A., </w:t>
            </w:r>
            <w:r w:rsidRPr="0092301E">
              <w:rPr>
                <w:szCs w:val="22"/>
              </w:rPr>
              <w:t xml:space="preserve">&amp; </w:t>
            </w:r>
            <w:r>
              <w:rPr>
                <w:szCs w:val="22"/>
              </w:rPr>
              <w:t>Zátopková, K. (2017).</w:t>
            </w:r>
            <w:r w:rsidRPr="00FA7B89">
              <w:rPr>
                <w:szCs w:val="22"/>
              </w:rPr>
              <w:t xml:space="preserve"> Teachers´</w:t>
            </w:r>
            <w:r>
              <w:rPr>
                <w:szCs w:val="22"/>
              </w:rPr>
              <w:t xml:space="preserve"> </w:t>
            </w:r>
            <w:r w:rsidRPr="00FA7B89">
              <w:rPr>
                <w:szCs w:val="22"/>
              </w:rPr>
              <w:t>Evaluation</w:t>
            </w:r>
            <w:r>
              <w:rPr>
                <w:szCs w:val="22"/>
              </w:rPr>
              <w:t xml:space="preserve"> </w:t>
            </w:r>
            <w:r w:rsidRPr="00FA7B89">
              <w:rPr>
                <w:szCs w:val="22"/>
              </w:rPr>
              <w:t>of</w:t>
            </w:r>
            <w:r>
              <w:rPr>
                <w:szCs w:val="22"/>
              </w:rPr>
              <w:t xml:space="preserve"> </w:t>
            </w:r>
            <w:r w:rsidRPr="00FA7B89">
              <w:rPr>
                <w:szCs w:val="22"/>
              </w:rPr>
              <w:t>Importance</w:t>
            </w:r>
            <w:r>
              <w:rPr>
                <w:szCs w:val="22"/>
              </w:rPr>
              <w:t xml:space="preserve"> </w:t>
            </w:r>
            <w:r w:rsidRPr="00FA7B89">
              <w:rPr>
                <w:szCs w:val="22"/>
              </w:rPr>
              <w:t>of</w:t>
            </w:r>
            <w:r>
              <w:rPr>
                <w:szCs w:val="22"/>
              </w:rPr>
              <w:t xml:space="preserve"> </w:t>
            </w:r>
            <w:r w:rsidRPr="00FA7B89">
              <w:rPr>
                <w:szCs w:val="22"/>
              </w:rPr>
              <w:t>Selected</w:t>
            </w:r>
            <w:r>
              <w:rPr>
                <w:szCs w:val="22"/>
              </w:rPr>
              <w:t xml:space="preserve"> </w:t>
            </w:r>
            <w:r w:rsidRPr="00FA7B89">
              <w:rPr>
                <w:szCs w:val="22"/>
              </w:rPr>
              <w:t>Determinants</w:t>
            </w:r>
            <w:r>
              <w:rPr>
                <w:szCs w:val="22"/>
              </w:rPr>
              <w:t xml:space="preserve"> </w:t>
            </w:r>
            <w:r w:rsidRPr="00FA7B89">
              <w:rPr>
                <w:szCs w:val="22"/>
              </w:rPr>
              <w:t>of</w:t>
            </w:r>
            <w:r>
              <w:rPr>
                <w:szCs w:val="22"/>
              </w:rPr>
              <w:t xml:space="preserve"> </w:t>
            </w:r>
            <w:r w:rsidRPr="00FA7B89">
              <w:rPr>
                <w:szCs w:val="22"/>
              </w:rPr>
              <w:t>Education</w:t>
            </w:r>
            <w:r>
              <w:rPr>
                <w:szCs w:val="22"/>
              </w:rPr>
              <w:t xml:space="preserve"> </w:t>
            </w:r>
            <w:r w:rsidRPr="00FA7B89">
              <w:rPr>
                <w:szCs w:val="22"/>
              </w:rPr>
              <w:t>of</w:t>
            </w:r>
            <w:r>
              <w:rPr>
                <w:szCs w:val="22"/>
              </w:rPr>
              <w:t xml:space="preserve"> </w:t>
            </w:r>
            <w:r w:rsidRPr="00FA7B89">
              <w:rPr>
                <w:szCs w:val="22"/>
              </w:rPr>
              <w:t>Socially</w:t>
            </w:r>
            <w:r>
              <w:rPr>
                <w:szCs w:val="22"/>
              </w:rPr>
              <w:t xml:space="preserve"> </w:t>
            </w:r>
            <w:r w:rsidRPr="00FA7B89">
              <w:rPr>
                <w:szCs w:val="22"/>
              </w:rPr>
              <w:t>Disadvantaged</w:t>
            </w:r>
            <w:r>
              <w:rPr>
                <w:szCs w:val="22"/>
              </w:rPr>
              <w:t xml:space="preserve"> </w:t>
            </w:r>
            <w:r w:rsidRPr="00FA7B89">
              <w:rPr>
                <w:szCs w:val="22"/>
              </w:rPr>
              <w:t xml:space="preserve">Pupils. </w:t>
            </w:r>
            <w:r w:rsidRPr="00FA7B89">
              <w:rPr>
                <w:i/>
                <w:szCs w:val="22"/>
              </w:rPr>
              <w:t>ERIES Journal on Efficiency and Responsibility in Education and Science</w:t>
            </w:r>
            <w:r>
              <w:rPr>
                <w:szCs w:val="22"/>
              </w:rPr>
              <w:t xml:space="preserve">, 10 (1), </w:t>
            </w:r>
            <w:r w:rsidRPr="00FA7B89">
              <w:rPr>
                <w:szCs w:val="22"/>
              </w:rPr>
              <w:t>pp. 24-33. ISSN 2336-2375</w:t>
            </w:r>
            <w:r>
              <w:rPr>
                <w:szCs w:val="22"/>
              </w:rPr>
              <w:t>. (</w:t>
            </w:r>
            <w:r w:rsidRPr="0092301E">
              <w:rPr>
                <w:szCs w:val="22"/>
              </w:rPr>
              <w:t>spoluautorský podíl</w:t>
            </w:r>
            <w:r>
              <w:rPr>
                <w:szCs w:val="22"/>
              </w:rPr>
              <w:t xml:space="preserve"> 85%)</w:t>
            </w:r>
          </w:p>
          <w:p w:rsidR="000B11E3" w:rsidRPr="0092301E" w:rsidRDefault="000B11E3" w:rsidP="00E058EB">
            <w:pPr>
              <w:tabs>
                <w:tab w:val="left" w:pos="473"/>
                <w:tab w:val="left" w:pos="8844"/>
                <w:tab w:val="left" w:pos="9066"/>
              </w:tabs>
              <w:jc w:val="both"/>
              <w:rPr>
                <w:szCs w:val="22"/>
              </w:rPr>
            </w:pPr>
            <w:r>
              <w:rPr>
                <w:szCs w:val="22"/>
              </w:rPr>
              <w:t xml:space="preserve">Šafránková, A., </w:t>
            </w:r>
            <w:r w:rsidRPr="0092301E">
              <w:rPr>
                <w:szCs w:val="22"/>
              </w:rPr>
              <w:t xml:space="preserve">&amp; </w:t>
            </w:r>
            <w:r>
              <w:rPr>
                <w:szCs w:val="22"/>
              </w:rPr>
              <w:t>Humenská, T. (2017).</w:t>
            </w:r>
            <w:r w:rsidRPr="00FA7B89">
              <w:rPr>
                <w:szCs w:val="22"/>
              </w:rPr>
              <w:t xml:space="preserve"> Postojová orientace učitelů ve vztahu k sociálně znevýhodněným žákům a jejich vzdělávání. </w:t>
            </w:r>
            <w:r w:rsidRPr="00FA7B89">
              <w:rPr>
                <w:i/>
                <w:szCs w:val="22"/>
              </w:rPr>
              <w:t>Lifelong</w:t>
            </w:r>
            <w:r>
              <w:rPr>
                <w:i/>
                <w:szCs w:val="22"/>
              </w:rPr>
              <w:t xml:space="preserve"> </w:t>
            </w:r>
            <w:r w:rsidRPr="00FA7B89">
              <w:rPr>
                <w:i/>
                <w:szCs w:val="22"/>
              </w:rPr>
              <w:t>Learning - celoživotní vzdělávání</w:t>
            </w:r>
            <w:r>
              <w:rPr>
                <w:szCs w:val="22"/>
              </w:rPr>
              <w:t xml:space="preserve">, 7 (2). </w:t>
            </w:r>
            <w:r w:rsidRPr="00FA7B89">
              <w:rPr>
                <w:szCs w:val="22"/>
              </w:rPr>
              <w:t>ISSN 1805-8868</w:t>
            </w:r>
            <w:r>
              <w:rPr>
                <w:szCs w:val="22"/>
              </w:rPr>
              <w:t>. (</w:t>
            </w:r>
            <w:r w:rsidRPr="0092301E">
              <w:rPr>
                <w:szCs w:val="22"/>
              </w:rPr>
              <w:t>spoluautorský podíl</w:t>
            </w:r>
            <w:r>
              <w:rPr>
                <w:szCs w:val="22"/>
              </w:rPr>
              <w:t xml:space="preserve"> 95%)</w:t>
            </w:r>
          </w:p>
        </w:tc>
      </w:tr>
      <w:tr w:rsidR="000B11E3" w:rsidTr="00E058EB">
        <w:trPr>
          <w:trHeight w:val="218"/>
        </w:trPr>
        <w:tc>
          <w:tcPr>
            <w:tcW w:w="9859" w:type="dxa"/>
            <w:gridSpan w:val="11"/>
            <w:shd w:val="clear" w:color="auto" w:fill="F7CAAC"/>
          </w:tcPr>
          <w:p w:rsidR="000B11E3" w:rsidRDefault="000B11E3" w:rsidP="00E058EB">
            <w:pPr>
              <w:rPr>
                <w:b/>
              </w:rPr>
            </w:pPr>
            <w:r>
              <w:rPr>
                <w:b/>
              </w:rPr>
              <w:t>Působení v zahraničí</w:t>
            </w:r>
          </w:p>
        </w:tc>
      </w:tr>
      <w:tr w:rsidR="000B11E3" w:rsidTr="00E058EB">
        <w:trPr>
          <w:trHeight w:val="328"/>
        </w:trPr>
        <w:tc>
          <w:tcPr>
            <w:tcW w:w="9859" w:type="dxa"/>
            <w:gridSpan w:val="11"/>
          </w:tcPr>
          <w:p w:rsidR="000B11E3" w:rsidRPr="00AF28C0" w:rsidRDefault="000B11E3" w:rsidP="00E058EB">
            <w:r w:rsidRPr="001D101D">
              <w:t>USA, Georgia, Valdosta</w:t>
            </w:r>
            <w:r>
              <w:t xml:space="preserve"> </w:t>
            </w:r>
            <w:r w:rsidRPr="001D101D">
              <w:t>State University</w:t>
            </w:r>
            <w:r>
              <w:t xml:space="preserve">, </w:t>
            </w:r>
            <w:r w:rsidRPr="001D101D">
              <w:t>30.</w:t>
            </w:r>
            <w:r>
              <w:t xml:space="preserve"> </w:t>
            </w:r>
            <w:r w:rsidRPr="001D101D">
              <w:t>10.</w:t>
            </w:r>
            <w:r>
              <w:t xml:space="preserve"> </w:t>
            </w:r>
            <w:r w:rsidRPr="001D101D">
              <w:t>- 1. 12. 2012</w:t>
            </w:r>
            <w:r>
              <w:t>, 33 dní.</w:t>
            </w:r>
          </w:p>
        </w:tc>
      </w:tr>
      <w:tr w:rsidR="000B11E3" w:rsidTr="00E058EB">
        <w:trPr>
          <w:cantSplit/>
          <w:trHeight w:val="470"/>
        </w:trPr>
        <w:tc>
          <w:tcPr>
            <w:tcW w:w="2518" w:type="dxa"/>
            <w:shd w:val="clear" w:color="auto" w:fill="F7CAAC"/>
          </w:tcPr>
          <w:p w:rsidR="000B11E3" w:rsidRDefault="000B11E3" w:rsidP="00E058EB">
            <w:pPr>
              <w:jc w:val="both"/>
              <w:rPr>
                <w:b/>
              </w:rPr>
            </w:pPr>
            <w:r>
              <w:rPr>
                <w:b/>
              </w:rPr>
              <w:t xml:space="preserve">Podpis </w:t>
            </w:r>
          </w:p>
        </w:tc>
        <w:tc>
          <w:tcPr>
            <w:tcW w:w="4536" w:type="dxa"/>
            <w:gridSpan w:val="5"/>
          </w:tcPr>
          <w:p w:rsidR="000B11E3" w:rsidRDefault="000B11E3" w:rsidP="00E058EB">
            <w:pPr>
              <w:jc w:val="both"/>
            </w:pPr>
            <w:r>
              <w:t>Anna Petr Šafránková v. r.</w:t>
            </w:r>
          </w:p>
        </w:tc>
        <w:tc>
          <w:tcPr>
            <w:tcW w:w="786" w:type="dxa"/>
            <w:gridSpan w:val="2"/>
            <w:shd w:val="clear" w:color="auto" w:fill="F7CAAC"/>
          </w:tcPr>
          <w:p w:rsidR="000B11E3" w:rsidRDefault="000B11E3" w:rsidP="00E058EB">
            <w:pPr>
              <w:jc w:val="both"/>
            </w:pPr>
            <w:r>
              <w:rPr>
                <w:b/>
              </w:rPr>
              <w:t>datum</w:t>
            </w:r>
          </w:p>
        </w:tc>
        <w:tc>
          <w:tcPr>
            <w:tcW w:w="2019" w:type="dxa"/>
            <w:gridSpan w:val="3"/>
          </w:tcPr>
          <w:p w:rsidR="000B11E3" w:rsidRDefault="00F320F3" w:rsidP="00E058EB">
            <w:pPr>
              <w:jc w:val="both"/>
            </w:pPr>
            <w:r>
              <w:t>15. 6. 2018</w:t>
            </w:r>
          </w:p>
        </w:tc>
      </w:tr>
    </w:tbl>
    <w:p w:rsidR="000B11E3" w:rsidRDefault="000B11E3"/>
    <w:p w:rsidR="000B11E3" w:rsidRDefault="000B11E3">
      <w:pPr>
        <w:spacing w:after="200" w:line="276" w:lineRule="auto"/>
      </w:pPr>
      <w:r>
        <w:br w:type="page"/>
      </w:r>
    </w:p>
    <w:tbl>
      <w:tblPr>
        <w:tblpPr w:leftFromText="141" w:rightFromText="141" w:vertAnchor="text" w:horzAnchor="margin" w:tblpXSpec="center" w:tblpY="-2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B11E3" w:rsidRPr="00EF2428" w:rsidTr="00E058EB">
        <w:tc>
          <w:tcPr>
            <w:tcW w:w="9859" w:type="dxa"/>
            <w:gridSpan w:val="11"/>
            <w:tcBorders>
              <w:bottom w:val="double" w:sz="4" w:space="0" w:color="auto"/>
            </w:tcBorders>
            <w:shd w:val="clear" w:color="auto" w:fill="BDD6EE"/>
          </w:tcPr>
          <w:p w:rsidR="000B11E3" w:rsidRPr="003D485D" w:rsidRDefault="000B11E3" w:rsidP="00E058EB">
            <w:pPr>
              <w:jc w:val="both"/>
              <w:rPr>
                <w:b/>
                <w:sz w:val="28"/>
                <w:szCs w:val="28"/>
              </w:rPr>
            </w:pPr>
            <w:r w:rsidRPr="003D485D">
              <w:rPr>
                <w:b/>
                <w:sz w:val="28"/>
                <w:szCs w:val="28"/>
              </w:rPr>
              <w:lastRenderedPageBreak/>
              <w:t>C-I – Personální zabezpečení</w:t>
            </w:r>
          </w:p>
        </w:tc>
      </w:tr>
      <w:tr w:rsidR="000B11E3" w:rsidRPr="00EF2428" w:rsidTr="00E058EB">
        <w:tc>
          <w:tcPr>
            <w:tcW w:w="2518" w:type="dxa"/>
            <w:tcBorders>
              <w:top w:val="double" w:sz="4" w:space="0" w:color="auto"/>
            </w:tcBorders>
            <w:shd w:val="clear" w:color="auto" w:fill="F7CAAC"/>
          </w:tcPr>
          <w:p w:rsidR="000B11E3" w:rsidRPr="00110609" w:rsidRDefault="000B11E3" w:rsidP="00E058EB">
            <w:pPr>
              <w:jc w:val="both"/>
              <w:rPr>
                <w:b/>
              </w:rPr>
            </w:pPr>
            <w:r w:rsidRPr="00110609">
              <w:rPr>
                <w:b/>
              </w:rPr>
              <w:t>Vysoká škola</w:t>
            </w:r>
          </w:p>
        </w:tc>
        <w:tc>
          <w:tcPr>
            <w:tcW w:w="7341" w:type="dxa"/>
            <w:gridSpan w:val="10"/>
          </w:tcPr>
          <w:p w:rsidR="000B11E3" w:rsidRPr="00110609" w:rsidRDefault="000B11E3" w:rsidP="00E058EB">
            <w:pPr>
              <w:jc w:val="both"/>
            </w:pPr>
            <w:r w:rsidRPr="00110609">
              <w:t>Univerzita Tomáše Bati ve Zlíně</w:t>
            </w:r>
          </w:p>
        </w:tc>
      </w:tr>
      <w:tr w:rsidR="000B11E3" w:rsidRPr="00EF2428" w:rsidTr="00E058EB">
        <w:tc>
          <w:tcPr>
            <w:tcW w:w="2518" w:type="dxa"/>
            <w:shd w:val="clear" w:color="auto" w:fill="F7CAAC"/>
          </w:tcPr>
          <w:p w:rsidR="000B11E3" w:rsidRPr="00110609" w:rsidRDefault="000B11E3" w:rsidP="00E058EB">
            <w:pPr>
              <w:jc w:val="both"/>
              <w:rPr>
                <w:b/>
              </w:rPr>
            </w:pPr>
            <w:r w:rsidRPr="00110609">
              <w:rPr>
                <w:b/>
              </w:rPr>
              <w:t>Součást vysoké školy</w:t>
            </w:r>
          </w:p>
        </w:tc>
        <w:tc>
          <w:tcPr>
            <w:tcW w:w="7341" w:type="dxa"/>
            <w:gridSpan w:val="10"/>
          </w:tcPr>
          <w:p w:rsidR="000B11E3" w:rsidRPr="00110609" w:rsidRDefault="000B11E3" w:rsidP="00E058EB">
            <w:pPr>
              <w:jc w:val="both"/>
            </w:pPr>
            <w:r w:rsidRPr="00110609">
              <w:t>Fakulta humanitních studií</w:t>
            </w:r>
          </w:p>
        </w:tc>
      </w:tr>
      <w:tr w:rsidR="000B11E3" w:rsidRPr="00EF2428" w:rsidTr="00E058EB">
        <w:tc>
          <w:tcPr>
            <w:tcW w:w="2518" w:type="dxa"/>
            <w:shd w:val="clear" w:color="auto" w:fill="F7CAAC"/>
          </w:tcPr>
          <w:p w:rsidR="000B11E3" w:rsidRPr="00110609" w:rsidRDefault="000B11E3" w:rsidP="00E058EB">
            <w:pPr>
              <w:jc w:val="both"/>
              <w:rPr>
                <w:b/>
              </w:rPr>
            </w:pPr>
            <w:r w:rsidRPr="00110609">
              <w:rPr>
                <w:b/>
              </w:rPr>
              <w:t>Název studijního programu</w:t>
            </w:r>
          </w:p>
        </w:tc>
        <w:tc>
          <w:tcPr>
            <w:tcW w:w="7341" w:type="dxa"/>
            <w:gridSpan w:val="10"/>
          </w:tcPr>
          <w:p w:rsidR="000B11E3" w:rsidRPr="00110609" w:rsidRDefault="000B11E3" w:rsidP="00E058EB">
            <w:pPr>
              <w:jc w:val="both"/>
            </w:pPr>
            <w:r>
              <w:t>Andragogika</w:t>
            </w:r>
          </w:p>
        </w:tc>
      </w:tr>
      <w:tr w:rsidR="000B11E3" w:rsidRPr="00EF2428" w:rsidTr="00E058EB">
        <w:tc>
          <w:tcPr>
            <w:tcW w:w="2518" w:type="dxa"/>
            <w:shd w:val="clear" w:color="auto" w:fill="F7CAAC"/>
          </w:tcPr>
          <w:p w:rsidR="000B11E3" w:rsidRPr="00110609" w:rsidRDefault="000B11E3" w:rsidP="00E058EB">
            <w:pPr>
              <w:jc w:val="both"/>
              <w:rPr>
                <w:b/>
              </w:rPr>
            </w:pPr>
            <w:r w:rsidRPr="00110609">
              <w:rPr>
                <w:b/>
              </w:rPr>
              <w:t>Jméno a příjmení</w:t>
            </w:r>
          </w:p>
        </w:tc>
        <w:tc>
          <w:tcPr>
            <w:tcW w:w="4536" w:type="dxa"/>
            <w:gridSpan w:val="5"/>
          </w:tcPr>
          <w:p w:rsidR="000B11E3" w:rsidRPr="00110609" w:rsidRDefault="000B11E3" w:rsidP="00E058EB">
            <w:pPr>
              <w:jc w:val="both"/>
            </w:pPr>
            <w:r w:rsidRPr="00110609">
              <w:t>Helena Skarupská</w:t>
            </w:r>
          </w:p>
        </w:tc>
        <w:tc>
          <w:tcPr>
            <w:tcW w:w="709" w:type="dxa"/>
            <w:shd w:val="clear" w:color="auto" w:fill="F7CAAC"/>
          </w:tcPr>
          <w:p w:rsidR="000B11E3" w:rsidRPr="00110609" w:rsidRDefault="000B11E3" w:rsidP="00E058EB">
            <w:pPr>
              <w:jc w:val="both"/>
              <w:rPr>
                <w:b/>
              </w:rPr>
            </w:pPr>
            <w:r w:rsidRPr="00110609">
              <w:rPr>
                <w:b/>
              </w:rPr>
              <w:t>Tituly</w:t>
            </w:r>
          </w:p>
        </w:tc>
        <w:tc>
          <w:tcPr>
            <w:tcW w:w="2096" w:type="dxa"/>
            <w:gridSpan w:val="4"/>
          </w:tcPr>
          <w:p w:rsidR="000B11E3" w:rsidRPr="00110609" w:rsidRDefault="000B11E3" w:rsidP="00E058EB">
            <w:pPr>
              <w:jc w:val="both"/>
            </w:pPr>
            <w:r w:rsidRPr="00110609">
              <w:t>PhDr., Ph.D.</w:t>
            </w:r>
          </w:p>
        </w:tc>
      </w:tr>
      <w:tr w:rsidR="000B11E3" w:rsidRPr="00EF2428" w:rsidTr="00E058EB">
        <w:tc>
          <w:tcPr>
            <w:tcW w:w="2518" w:type="dxa"/>
            <w:shd w:val="clear" w:color="auto" w:fill="F7CAAC"/>
          </w:tcPr>
          <w:p w:rsidR="000B11E3" w:rsidRPr="00110609" w:rsidRDefault="000B11E3" w:rsidP="00E058EB">
            <w:pPr>
              <w:jc w:val="both"/>
              <w:rPr>
                <w:b/>
              </w:rPr>
            </w:pPr>
            <w:r w:rsidRPr="00110609">
              <w:rPr>
                <w:b/>
              </w:rPr>
              <w:t>Rok narození</w:t>
            </w:r>
          </w:p>
        </w:tc>
        <w:tc>
          <w:tcPr>
            <w:tcW w:w="829" w:type="dxa"/>
          </w:tcPr>
          <w:p w:rsidR="000B11E3" w:rsidRPr="00110609" w:rsidRDefault="000B11E3" w:rsidP="00E058EB">
            <w:pPr>
              <w:jc w:val="both"/>
            </w:pPr>
            <w:r w:rsidRPr="00110609">
              <w:t>1959</w:t>
            </w:r>
          </w:p>
        </w:tc>
        <w:tc>
          <w:tcPr>
            <w:tcW w:w="1721" w:type="dxa"/>
            <w:shd w:val="clear" w:color="auto" w:fill="F7CAAC"/>
          </w:tcPr>
          <w:p w:rsidR="000B11E3" w:rsidRPr="00110609" w:rsidRDefault="000B11E3" w:rsidP="00E058EB">
            <w:pPr>
              <w:jc w:val="both"/>
              <w:rPr>
                <w:b/>
              </w:rPr>
            </w:pPr>
            <w:r w:rsidRPr="00110609">
              <w:rPr>
                <w:b/>
              </w:rPr>
              <w:t>typ vztahu k VŠ</w:t>
            </w:r>
          </w:p>
        </w:tc>
        <w:tc>
          <w:tcPr>
            <w:tcW w:w="992" w:type="dxa"/>
            <w:gridSpan w:val="2"/>
          </w:tcPr>
          <w:p w:rsidR="000B11E3" w:rsidRPr="00110609" w:rsidRDefault="000B11E3" w:rsidP="00E058EB">
            <w:pPr>
              <w:jc w:val="both"/>
            </w:pPr>
            <w:r w:rsidRPr="00110609">
              <w:t>pp</w:t>
            </w:r>
          </w:p>
        </w:tc>
        <w:tc>
          <w:tcPr>
            <w:tcW w:w="994" w:type="dxa"/>
            <w:shd w:val="clear" w:color="auto" w:fill="F7CAAC"/>
          </w:tcPr>
          <w:p w:rsidR="000B11E3" w:rsidRPr="00110609" w:rsidRDefault="000B11E3" w:rsidP="00E058EB">
            <w:pPr>
              <w:jc w:val="both"/>
              <w:rPr>
                <w:b/>
              </w:rPr>
            </w:pPr>
            <w:r w:rsidRPr="00110609">
              <w:rPr>
                <w:b/>
              </w:rPr>
              <w:t>rozsah</w:t>
            </w:r>
          </w:p>
        </w:tc>
        <w:tc>
          <w:tcPr>
            <w:tcW w:w="709" w:type="dxa"/>
          </w:tcPr>
          <w:p w:rsidR="000B11E3" w:rsidRPr="00110609" w:rsidRDefault="000B11E3" w:rsidP="00E058EB">
            <w:pPr>
              <w:jc w:val="both"/>
            </w:pPr>
            <w:r w:rsidRPr="00110609">
              <w:t>40</w:t>
            </w:r>
          </w:p>
        </w:tc>
        <w:tc>
          <w:tcPr>
            <w:tcW w:w="709" w:type="dxa"/>
            <w:gridSpan w:val="2"/>
            <w:shd w:val="clear" w:color="auto" w:fill="F7CAAC"/>
          </w:tcPr>
          <w:p w:rsidR="000B11E3" w:rsidRPr="00110609" w:rsidRDefault="000B11E3" w:rsidP="00E058EB">
            <w:pPr>
              <w:jc w:val="both"/>
              <w:rPr>
                <w:b/>
              </w:rPr>
            </w:pPr>
            <w:r w:rsidRPr="00110609">
              <w:rPr>
                <w:b/>
              </w:rPr>
              <w:t>do kdy</w:t>
            </w:r>
          </w:p>
        </w:tc>
        <w:tc>
          <w:tcPr>
            <w:tcW w:w="1387" w:type="dxa"/>
            <w:gridSpan w:val="2"/>
          </w:tcPr>
          <w:p w:rsidR="000B11E3" w:rsidRPr="00110609" w:rsidRDefault="000B11E3" w:rsidP="00E058EB">
            <w:pPr>
              <w:jc w:val="both"/>
            </w:pPr>
            <w:r w:rsidRPr="00110609">
              <w:t>6/2020</w:t>
            </w:r>
          </w:p>
        </w:tc>
      </w:tr>
      <w:tr w:rsidR="000B11E3" w:rsidRPr="00EF2428" w:rsidTr="00E058EB">
        <w:tc>
          <w:tcPr>
            <w:tcW w:w="5068" w:type="dxa"/>
            <w:gridSpan w:val="3"/>
            <w:shd w:val="clear" w:color="auto" w:fill="F7CAAC"/>
          </w:tcPr>
          <w:p w:rsidR="000B11E3" w:rsidRPr="00110609" w:rsidRDefault="000B11E3" w:rsidP="00E058EB">
            <w:pPr>
              <w:jc w:val="both"/>
              <w:rPr>
                <w:b/>
              </w:rPr>
            </w:pPr>
            <w:r w:rsidRPr="00110609">
              <w:rPr>
                <w:b/>
              </w:rPr>
              <w:t>Typ vztahu na součásti VŠ, která uskutečňuje st. program</w:t>
            </w:r>
          </w:p>
        </w:tc>
        <w:tc>
          <w:tcPr>
            <w:tcW w:w="992" w:type="dxa"/>
            <w:gridSpan w:val="2"/>
          </w:tcPr>
          <w:p w:rsidR="000B11E3" w:rsidRPr="00110609" w:rsidRDefault="000B11E3" w:rsidP="00E058EB">
            <w:pPr>
              <w:jc w:val="both"/>
            </w:pPr>
            <w:r w:rsidRPr="00110609">
              <w:t>pp</w:t>
            </w:r>
          </w:p>
        </w:tc>
        <w:tc>
          <w:tcPr>
            <w:tcW w:w="994" w:type="dxa"/>
            <w:shd w:val="clear" w:color="auto" w:fill="F7CAAC"/>
          </w:tcPr>
          <w:p w:rsidR="000B11E3" w:rsidRPr="00110609" w:rsidRDefault="000B11E3" w:rsidP="00E058EB">
            <w:pPr>
              <w:jc w:val="both"/>
              <w:rPr>
                <w:b/>
              </w:rPr>
            </w:pPr>
            <w:r w:rsidRPr="00110609">
              <w:rPr>
                <w:b/>
              </w:rPr>
              <w:t>rozsah</w:t>
            </w:r>
          </w:p>
        </w:tc>
        <w:tc>
          <w:tcPr>
            <w:tcW w:w="709" w:type="dxa"/>
          </w:tcPr>
          <w:p w:rsidR="000B11E3" w:rsidRPr="00110609" w:rsidRDefault="000B11E3" w:rsidP="00E058EB">
            <w:pPr>
              <w:jc w:val="both"/>
            </w:pPr>
            <w:r w:rsidRPr="00110609">
              <w:t>40</w:t>
            </w:r>
          </w:p>
        </w:tc>
        <w:tc>
          <w:tcPr>
            <w:tcW w:w="709" w:type="dxa"/>
            <w:gridSpan w:val="2"/>
            <w:shd w:val="clear" w:color="auto" w:fill="F7CAAC"/>
          </w:tcPr>
          <w:p w:rsidR="000B11E3" w:rsidRPr="00110609" w:rsidRDefault="000B11E3" w:rsidP="00E058EB">
            <w:pPr>
              <w:jc w:val="both"/>
              <w:rPr>
                <w:b/>
              </w:rPr>
            </w:pPr>
            <w:r w:rsidRPr="00110609">
              <w:rPr>
                <w:b/>
              </w:rPr>
              <w:t>do kdy</w:t>
            </w:r>
          </w:p>
        </w:tc>
        <w:tc>
          <w:tcPr>
            <w:tcW w:w="1387" w:type="dxa"/>
            <w:gridSpan w:val="2"/>
          </w:tcPr>
          <w:p w:rsidR="000B11E3" w:rsidRPr="00110609" w:rsidRDefault="000B11E3" w:rsidP="00E058EB">
            <w:pPr>
              <w:jc w:val="both"/>
            </w:pPr>
            <w:r w:rsidRPr="00110609">
              <w:t>6/2020</w:t>
            </w:r>
          </w:p>
        </w:tc>
      </w:tr>
      <w:tr w:rsidR="000B11E3" w:rsidRPr="00EF2428" w:rsidTr="00E058EB">
        <w:tc>
          <w:tcPr>
            <w:tcW w:w="6060" w:type="dxa"/>
            <w:gridSpan w:val="5"/>
            <w:shd w:val="clear" w:color="auto" w:fill="F7CAAC"/>
          </w:tcPr>
          <w:p w:rsidR="000B11E3" w:rsidRPr="00110609" w:rsidRDefault="000B11E3" w:rsidP="00E058EB">
            <w:pPr>
              <w:jc w:val="both"/>
            </w:pPr>
            <w:r w:rsidRPr="00110609">
              <w:rPr>
                <w:b/>
              </w:rPr>
              <w:t>Další současná působení jako akademický pracovník na jiných VŠ</w:t>
            </w:r>
          </w:p>
        </w:tc>
        <w:tc>
          <w:tcPr>
            <w:tcW w:w="1703" w:type="dxa"/>
            <w:gridSpan w:val="2"/>
            <w:shd w:val="clear" w:color="auto" w:fill="F7CAAC"/>
          </w:tcPr>
          <w:p w:rsidR="000B11E3" w:rsidRPr="00110609" w:rsidRDefault="000B11E3" w:rsidP="00E058EB">
            <w:pPr>
              <w:jc w:val="both"/>
              <w:rPr>
                <w:b/>
              </w:rPr>
            </w:pPr>
            <w:r w:rsidRPr="00110609">
              <w:rPr>
                <w:b/>
              </w:rPr>
              <w:t xml:space="preserve">typ prac. </w:t>
            </w:r>
            <w:proofErr w:type="gramStart"/>
            <w:r w:rsidRPr="00110609">
              <w:rPr>
                <w:b/>
              </w:rPr>
              <w:t>vztahu</w:t>
            </w:r>
            <w:proofErr w:type="gramEnd"/>
          </w:p>
        </w:tc>
        <w:tc>
          <w:tcPr>
            <w:tcW w:w="2096" w:type="dxa"/>
            <w:gridSpan w:val="4"/>
            <w:shd w:val="clear" w:color="auto" w:fill="F7CAAC"/>
          </w:tcPr>
          <w:p w:rsidR="000B11E3" w:rsidRPr="00110609" w:rsidRDefault="000B11E3" w:rsidP="00E058EB">
            <w:pPr>
              <w:jc w:val="both"/>
              <w:rPr>
                <w:b/>
              </w:rPr>
            </w:pPr>
            <w:r w:rsidRPr="00110609">
              <w:rPr>
                <w:b/>
              </w:rPr>
              <w:t>rozsah</w:t>
            </w:r>
          </w:p>
        </w:tc>
      </w:tr>
      <w:tr w:rsidR="000B11E3" w:rsidRPr="00EF2428" w:rsidTr="00E058EB">
        <w:tc>
          <w:tcPr>
            <w:tcW w:w="6060" w:type="dxa"/>
            <w:gridSpan w:val="5"/>
          </w:tcPr>
          <w:p w:rsidR="000B11E3" w:rsidRPr="00110609" w:rsidRDefault="000B11E3" w:rsidP="00E058EB">
            <w:pPr>
              <w:jc w:val="both"/>
            </w:pPr>
          </w:p>
        </w:tc>
        <w:tc>
          <w:tcPr>
            <w:tcW w:w="1703" w:type="dxa"/>
            <w:gridSpan w:val="2"/>
          </w:tcPr>
          <w:p w:rsidR="000B11E3" w:rsidRPr="00110609" w:rsidRDefault="00B55830" w:rsidP="00E058EB">
            <w:pPr>
              <w:jc w:val="both"/>
            </w:pPr>
            <w:r>
              <w:t>Nemá</w:t>
            </w:r>
          </w:p>
        </w:tc>
        <w:tc>
          <w:tcPr>
            <w:tcW w:w="2096" w:type="dxa"/>
            <w:gridSpan w:val="4"/>
          </w:tcPr>
          <w:p w:rsidR="000B11E3" w:rsidRPr="00110609" w:rsidRDefault="000B11E3" w:rsidP="00E058EB">
            <w:pPr>
              <w:jc w:val="both"/>
            </w:pPr>
          </w:p>
        </w:tc>
      </w:tr>
      <w:tr w:rsidR="000B11E3" w:rsidRPr="00EF2428" w:rsidTr="00E058EB">
        <w:tc>
          <w:tcPr>
            <w:tcW w:w="6060" w:type="dxa"/>
            <w:gridSpan w:val="5"/>
          </w:tcPr>
          <w:p w:rsidR="000B11E3" w:rsidRPr="00110609" w:rsidRDefault="000B11E3" w:rsidP="00E058EB">
            <w:pPr>
              <w:jc w:val="both"/>
            </w:pPr>
          </w:p>
        </w:tc>
        <w:tc>
          <w:tcPr>
            <w:tcW w:w="1703" w:type="dxa"/>
            <w:gridSpan w:val="2"/>
          </w:tcPr>
          <w:p w:rsidR="000B11E3" w:rsidRPr="00110609" w:rsidRDefault="000B11E3" w:rsidP="00E058EB">
            <w:pPr>
              <w:jc w:val="both"/>
            </w:pPr>
          </w:p>
        </w:tc>
        <w:tc>
          <w:tcPr>
            <w:tcW w:w="2096" w:type="dxa"/>
            <w:gridSpan w:val="4"/>
          </w:tcPr>
          <w:p w:rsidR="000B11E3" w:rsidRPr="00110609" w:rsidRDefault="000B11E3" w:rsidP="00E058EB">
            <w:pPr>
              <w:jc w:val="both"/>
            </w:pPr>
          </w:p>
        </w:tc>
      </w:tr>
      <w:tr w:rsidR="000B11E3" w:rsidRPr="00EF2428" w:rsidTr="00E058EB">
        <w:tc>
          <w:tcPr>
            <w:tcW w:w="6060" w:type="dxa"/>
            <w:gridSpan w:val="5"/>
          </w:tcPr>
          <w:p w:rsidR="000B11E3" w:rsidRPr="00110609" w:rsidRDefault="000B11E3" w:rsidP="00E058EB">
            <w:pPr>
              <w:jc w:val="both"/>
            </w:pPr>
          </w:p>
        </w:tc>
        <w:tc>
          <w:tcPr>
            <w:tcW w:w="1703" w:type="dxa"/>
            <w:gridSpan w:val="2"/>
          </w:tcPr>
          <w:p w:rsidR="000B11E3" w:rsidRPr="00110609" w:rsidRDefault="000B11E3" w:rsidP="00E058EB">
            <w:pPr>
              <w:jc w:val="both"/>
            </w:pPr>
          </w:p>
        </w:tc>
        <w:tc>
          <w:tcPr>
            <w:tcW w:w="2096" w:type="dxa"/>
            <w:gridSpan w:val="4"/>
          </w:tcPr>
          <w:p w:rsidR="000B11E3" w:rsidRPr="00110609" w:rsidRDefault="000B11E3" w:rsidP="00E058EB">
            <w:pPr>
              <w:jc w:val="both"/>
            </w:pPr>
          </w:p>
        </w:tc>
      </w:tr>
      <w:tr w:rsidR="000B11E3" w:rsidRPr="00EF2428" w:rsidTr="00E058EB">
        <w:tc>
          <w:tcPr>
            <w:tcW w:w="6060" w:type="dxa"/>
            <w:gridSpan w:val="5"/>
          </w:tcPr>
          <w:p w:rsidR="000B11E3" w:rsidRPr="00110609" w:rsidRDefault="000B11E3" w:rsidP="00E058EB">
            <w:pPr>
              <w:jc w:val="both"/>
            </w:pPr>
          </w:p>
        </w:tc>
        <w:tc>
          <w:tcPr>
            <w:tcW w:w="1703" w:type="dxa"/>
            <w:gridSpan w:val="2"/>
          </w:tcPr>
          <w:p w:rsidR="000B11E3" w:rsidRPr="00110609" w:rsidRDefault="000B11E3" w:rsidP="00E058EB">
            <w:pPr>
              <w:jc w:val="both"/>
            </w:pPr>
          </w:p>
        </w:tc>
        <w:tc>
          <w:tcPr>
            <w:tcW w:w="2096" w:type="dxa"/>
            <w:gridSpan w:val="4"/>
          </w:tcPr>
          <w:p w:rsidR="000B11E3" w:rsidRPr="00110609" w:rsidRDefault="000B11E3" w:rsidP="00E058EB">
            <w:pPr>
              <w:jc w:val="both"/>
            </w:pPr>
          </w:p>
        </w:tc>
      </w:tr>
      <w:tr w:rsidR="000B11E3" w:rsidRPr="00EF2428" w:rsidTr="00E058EB">
        <w:tc>
          <w:tcPr>
            <w:tcW w:w="9859" w:type="dxa"/>
            <w:gridSpan w:val="11"/>
            <w:shd w:val="clear" w:color="auto" w:fill="F7CAAC"/>
          </w:tcPr>
          <w:p w:rsidR="000B11E3" w:rsidRPr="00110609" w:rsidRDefault="000B11E3" w:rsidP="00E058EB">
            <w:pPr>
              <w:jc w:val="both"/>
            </w:pPr>
            <w:r w:rsidRPr="00110609">
              <w:rPr>
                <w:b/>
              </w:rPr>
              <w:t>Předměty příslušného studijního programu a způsob zapojení do jejich výuky, příp. další zapojení do uskutečňování studijního programu</w:t>
            </w:r>
          </w:p>
        </w:tc>
      </w:tr>
      <w:tr w:rsidR="000B11E3" w:rsidRPr="00EF2428" w:rsidTr="00E058EB">
        <w:trPr>
          <w:trHeight w:val="303"/>
        </w:trPr>
        <w:tc>
          <w:tcPr>
            <w:tcW w:w="9859" w:type="dxa"/>
            <w:gridSpan w:val="11"/>
            <w:tcBorders>
              <w:top w:val="nil"/>
            </w:tcBorders>
          </w:tcPr>
          <w:p w:rsidR="000B11E3" w:rsidRPr="00110609" w:rsidRDefault="000B11E3" w:rsidP="00E058EB">
            <w:pPr>
              <w:jc w:val="both"/>
            </w:pPr>
            <w:r w:rsidRPr="00200BE4">
              <w:t>Základy sociální a kulturní antropologie (garant, přednášející).</w:t>
            </w:r>
          </w:p>
        </w:tc>
      </w:tr>
      <w:tr w:rsidR="000B11E3" w:rsidRPr="00EF2428" w:rsidTr="00E058EB">
        <w:tc>
          <w:tcPr>
            <w:tcW w:w="9859" w:type="dxa"/>
            <w:gridSpan w:val="11"/>
            <w:shd w:val="clear" w:color="auto" w:fill="F7CAAC"/>
          </w:tcPr>
          <w:p w:rsidR="000B11E3" w:rsidRPr="00110609" w:rsidRDefault="000B11E3" w:rsidP="00E058EB">
            <w:pPr>
              <w:jc w:val="both"/>
            </w:pPr>
            <w:r w:rsidRPr="00110609">
              <w:rPr>
                <w:b/>
              </w:rPr>
              <w:t xml:space="preserve">Údaje o vzdělání na VŠ </w:t>
            </w:r>
          </w:p>
        </w:tc>
      </w:tr>
      <w:tr w:rsidR="000B11E3" w:rsidRPr="00EF2428" w:rsidTr="00E058EB">
        <w:trPr>
          <w:trHeight w:val="307"/>
        </w:trPr>
        <w:tc>
          <w:tcPr>
            <w:tcW w:w="9859" w:type="dxa"/>
            <w:gridSpan w:val="11"/>
          </w:tcPr>
          <w:p w:rsidR="000B11E3" w:rsidRPr="00110609" w:rsidRDefault="000B11E3" w:rsidP="00E058EB">
            <w:pPr>
              <w:autoSpaceDE w:val="0"/>
              <w:autoSpaceDN w:val="0"/>
              <w:adjustRightInd w:val="0"/>
              <w:rPr>
                <w:rFonts w:cs="ArialNarrow"/>
              </w:rPr>
            </w:pPr>
            <w:r w:rsidRPr="00110609">
              <w:rPr>
                <w:rFonts w:cs="ArialNarrow"/>
              </w:rPr>
              <w:t>Výchova a vzdělávání dospělých, 1989, UK v Praze, FF. (Mgr.)</w:t>
            </w:r>
          </w:p>
          <w:p w:rsidR="000B11E3" w:rsidRPr="00110609" w:rsidRDefault="000B11E3" w:rsidP="00E058EB">
            <w:pPr>
              <w:autoSpaceDE w:val="0"/>
              <w:autoSpaceDN w:val="0"/>
              <w:adjustRightInd w:val="0"/>
              <w:rPr>
                <w:rFonts w:cs="ArialNarrow"/>
              </w:rPr>
            </w:pPr>
            <w:r w:rsidRPr="00110609">
              <w:rPr>
                <w:rFonts w:cs="ArialNarrow"/>
              </w:rPr>
              <w:t>Antropologie, 2006, PU v Olomouci, PdF. (Ph.D.)</w:t>
            </w:r>
          </w:p>
        </w:tc>
      </w:tr>
      <w:tr w:rsidR="000B11E3" w:rsidRPr="00EF2428" w:rsidTr="00E058EB">
        <w:tc>
          <w:tcPr>
            <w:tcW w:w="9859" w:type="dxa"/>
            <w:gridSpan w:val="11"/>
            <w:shd w:val="clear" w:color="auto" w:fill="F7CAAC"/>
          </w:tcPr>
          <w:p w:rsidR="000B11E3" w:rsidRPr="00110609" w:rsidRDefault="000B11E3" w:rsidP="00E058EB">
            <w:pPr>
              <w:jc w:val="both"/>
              <w:rPr>
                <w:b/>
              </w:rPr>
            </w:pPr>
            <w:r w:rsidRPr="00110609">
              <w:rPr>
                <w:b/>
              </w:rPr>
              <w:t>Údaje o odborném působení od absolvování VŠ</w:t>
            </w:r>
          </w:p>
        </w:tc>
      </w:tr>
      <w:tr w:rsidR="000B11E3" w:rsidRPr="00EF2428" w:rsidTr="00E058EB">
        <w:trPr>
          <w:trHeight w:val="284"/>
        </w:trPr>
        <w:tc>
          <w:tcPr>
            <w:tcW w:w="9859" w:type="dxa"/>
            <w:gridSpan w:val="11"/>
          </w:tcPr>
          <w:p w:rsidR="000B11E3" w:rsidRPr="00110609" w:rsidRDefault="000B11E3" w:rsidP="00E058EB">
            <w:pPr>
              <w:autoSpaceDE w:val="0"/>
              <w:autoSpaceDN w:val="0"/>
              <w:adjustRightInd w:val="0"/>
              <w:rPr>
                <w:rFonts w:cs="ArialNarrow"/>
              </w:rPr>
            </w:pPr>
            <w:r w:rsidRPr="00110609">
              <w:rPr>
                <w:rFonts w:cs="ArialNarrow"/>
              </w:rPr>
              <w:t>SOŠ spol. s r.o. Olomouc, učitelka</w:t>
            </w:r>
            <w:r w:rsidRPr="00110609">
              <w:t xml:space="preserve"> odborných předmětů sociálních a právních, výchovná poradkyně</w:t>
            </w:r>
            <w:r w:rsidRPr="00110609">
              <w:rPr>
                <w:rFonts w:cs="ArialNarrow"/>
              </w:rPr>
              <w:t>, 11 let.</w:t>
            </w:r>
          </w:p>
          <w:p w:rsidR="000B11E3" w:rsidRPr="00110609" w:rsidRDefault="000B11E3" w:rsidP="00E058EB">
            <w:pPr>
              <w:autoSpaceDE w:val="0"/>
              <w:autoSpaceDN w:val="0"/>
              <w:adjustRightInd w:val="0"/>
              <w:rPr>
                <w:rFonts w:cs="ArialNarrow"/>
              </w:rPr>
            </w:pPr>
            <w:r w:rsidRPr="00110609">
              <w:t>Univerzita Palackého v Olomouci, Pedagogická fakulta, odborná asistentka, 10 let.</w:t>
            </w:r>
          </w:p>
          <w:p w:rsidR="000B11E3" w:rsidRPr="00110609" w:rsidRDefault="000B11E3" w:rsidP="00E058EB">
            <w:pPr>
              <w:jc w:val="both"/>
            </w:pPr>
            <w:r w:rsidRPr="00110609">
              <w:t>Univerzita Tomáše Bati ve Zlíně, Fakulta humanitních studií, odborná asistentka, 4 roky.</w:t>
            </w:r>
          </w:p>
        </w:tc>
      </w:tr>
      <w:tr w:rsidR="000B11E3" w:rsidRPr="00EF2428" w:rsidTr="00E058EB">
        <w:trPr>
          <w:trHeight w:val="250"/>
        </w:trPr>
        <w:tc>
          <w:tcPr>
            <w:tcW w:w="9859" w:type="dxa"/>
            <w:gridSpan w:val="11"/>
            <w:shd w:val="clear" w:color="auto" w:fill="F7CAAC"/>
          </w:tcPr>
          <w:p w:rsidR="000B11E3" w:rsidRPr="00110609" w:rsidRDefault="000B11E3" w:rsidP="00E058EB">
            <w:pPr>
              <w:jc w:val="both"/>
            </w:pPr>
            <w:r w:rsidRPr="00110609">
              <w:rPr>
                <w:b/>
              </w:rPr>
              <w:t>Zkušenosti s vedením kvalifikačních a rigorózních prací</w:t>
            </w:r>
          </w:p>
        </w:tc>
      </w:tr>
      <w:tr w:rsidR="000B11E3" w:rsidRPr="00EF2428" w:rsidTr="00E058EB">
        <w:trPr>
          <w:trHeight w:val="337"/>
        </w:trPr>
        <w:tc>
          <w:tcPr>
            <w:tcW w:w="9859" w:type="dxa"/>
            <w:gridSpan w:val="11"/>
          </w:tcPr>
          <w:p w:rsidR="000B11E3" w:rsidRPr="00110609" w:rsidRDefault="000B11E3" w:rsidP="00E058EB">
            <w:pPr>
              <w:jc w:val="both"/>
            </w:pPr>
            <w:r w:rsidRPr="00110609">
              <w:t xml:space="preserve">Vedení desítek bakalářských a diplomových kvalifikačních prací. </w:t>
            </w:r>
          </w:p>
          <w:p w:rsidR="000B11E3" w:rsidRPr="00110609" w:rsidRDefault="000B11E3" w:rsidP="00E058EB">
            <w:pPr>
              <w:jc w:val="both"/>
            </w:pPr>
            <w:r w:rsidRPr="00110609">
              <w:t xml:space="preserve">Počet vedených a obhájených bakalářských prací na UTB = 33. Počet vedených a obhájených diplomových prací </w:t>
            </w:r>
            <w:r>
              <w:br/>
            </w:r>
            <w:r w:rsidRPr="00110609">
              <w:t xml:space="preserve">na UTB = 51. Počet vedených a obhájených rigorózních prací = 1. </w:t>
            </w:r>
          </w:p>
        </w:tc>
      </w:tr>
      <w:tr w:rsidR="000B11E3" w:rsidRPr="00EF2428" w:rsidTr="00E058EB">
        <w:trPr>
          <w:cantSplit/>
        </w:trPr>
        <w:tc>
          <w:tcPr>
            <w:tcW w:w="3347" w:type="dxa"/>
            <w:gridSpan w:val="2"/>
            <w:tcBorders>
              <w:top w:val="single" w:sz="12" w:space="0" w:color="auto"/>
            </w:tcBorders>
            <w:shd w:val="clear" w:color="auto" w:fill="F7CAAC"/>
          </w:tcPr>
          <w:p w:rsidR="000B11E3" w:rsidRPr="00110609" w:rsidRDefault="000B11E3" w:rsidP="00E058EB">
            <w:pPr>
              <w:jc w:val="both"/>
            </w:pPr>
            <w:r w:rsidRPr="00110609">
              <w:rPr>
                <w:b/>
              </w:rPr>
              <w:t xml:space="preserve">Obor habilitačního řízení </w:t>
            </w:r>
          </w:p>
        </w:tc>
        <w:tc>
          <w:tcPr>
            <w:tcW w:w="2245" w:type="dxa"/>
            <w:gridSpan w:val="2"/>
            <w:tcBorders>
              <w:top w:val="single" w:sz="12" w:space="0" w:color="auto"/>
            </w:tcBorders>
            <w:shd w:val="clear" w:color="auto" w:fill="F7CAAC"/>
          </w:tcPr>
          <w:p w:rsidR="000B11E3" w:rsidRPr="00110609" w:rsidRDefault="000B11E3" w:rsidP="00E058EB">
            <w:pPr>
              <w:jc w:val="both"/>
            </w:pPr>
            <w:r w:rsidRPr="00110609">
              <w:rPr>
                <w:b/>
              </w:rPr>
              <w:t>Rok udělení hodnosti</w:t>
            </w:r>
          </w:p>
        </w:tc>
        <w:tc>
          <w:tcPr>
            <w:tcW w:w="2248" w:type="dxa"/>
            <w:gridSpan w:val="4"/>
            <w:tcBorders>
              <w:top w:val="single" w:sz="12" w:space="0" w:color="auto"/>
              <w:right w:val="single" w:sz="12" w:space="0" w:color="auto"/>
            </w:tcBorders>
            <w:shd w:val="clear" w:color="auto" w:fill="F7CAAC"/>
          </w:tcPr>
          <w:p w:rsidR="000B11E3" w:rsidRPr="00110609" w:rsidRDefault="000B11E3" w:rsidP="00E058EB">
            <w:pPr>
              <w:jc w:val="both"/>
            </w:pPr>
            <w:r w:rsidRPr="00110609">
              <w:rPr>
                <w:b/>
              </w:rPr>
              <w:t>Řízení konáno na VŠ</w:t>
            </w:r>
          </w:p>
        </w:tc>
        <w:tc>
          <w:tcPr>
            <w:tcW w:w="2019" w:type="dxa"/>
            <w:gridSpan w:val="3"/>
            <w:tcBorders>
              <w:top w:val="single" w:sz="12" w:space="0" w:color="auto"/>
              <w:left w:val="single" w:sz="12" w:space="0" w:color="auto"/>
            </w:tcBorders>
            <w:shd w:val="clear" w:color="auto" w:fill="F7CAAC"/>
          </w:tcPr>
          <w:p w:rsidR="000B11E3" w:rsidRPr="00110609" w:rsidRDefault="000B11E3" w:rsidP="00E058EB">
            <w:pPr>
              <w:jc w:val="both"/>
              <w:rPr>
                <w:b/>
              </w:rPr>
            </w:pPr>
            <w:r w:rsidRPr="00110609">
              <w:rPr>
                <w:b/>
              </w:rPr>
              <w:t>Ohlasy publikací</w:t>
            </w:r>
          </w:p>
        </w:tc>
      </w:tr>
      <w:tr w:rsidR="000B11E3" w:rsidRPr="00EF2428" w:rsidTr="00E058EB">
        <w:trPr>
          <w:cantSplit/>
        </w:trPr>
        <w:tc>
          <w:tcPr>
            <w:tcW w:w="3347" w:type="dxa"/>
            <w:gridSpan w:val="2"/>
          </w:tcPr>
          <w:p w:rsidR="000B11E3" w:rsidRPr="00110609" w:rsidRDefault="000B11E3" w:rsidP="00E058EB">
            <w:pPr>
              <w:jc w:val="both"/>
            </w:pPr>
          </w:p>
        </w:tc>
        <w:tc>
          <w:tcPr>
            <w:tcW w:w="2245" w:type="dxa"/>
            <w:gridSpan w:val="2"/>
          </w:tcPr>
          <w:p w:rsidR="000B11E3" w:rsidRPr="00110609" w:rsidRDefault="000B11E3" w:rsidP="00E058EB">
            <w:pPr>
              <w:jc w:val="both"/>
            </w:pPr>
          </w:p>
        </w:tc>
        <w:tc>
          <w:tcPr>
            <w:tcW w:w="2248" w:type="dxa"/>
            <w:gridSpan w:val="4"/>
            <w:tcBorders>
              <w:right w:val="single" w:sz="12" w:space="0" w:color="auto"/>
            </w:tcBorders>
          </w:tcPr>
          <w:p w:rsidR="000B11E3" w:rsidRPr="00110609" w:rsidRDefault="000B11E3" w:rsidP="00E058EB">
            <w:pPr>
              <w:jc w:val="both"/>
            </w:pPr>
          </w:p>
        </w:tc>
        <w:tc>
          <w:tcPr>
            <w:tcW w:w="632" w:type="dxa"/>
            <w:tcBorders>
              <w:left w:val="single" w:sz="12" w:space="0" w:color="auto"/>
            </w:tcBorders>
            <w:shd w:val="clear" w:color="auto" w:fill="F7CAAC"/>
          </w:tcPr>
          <w:p w:rsidR="000B11E3" w:rsidRPr="00110609" w:rsidRDefault="000B11E3" w:rsidP="00E058EB">
            <w:pPr>
              <w:jc w:val="both"/>
            </w:pPr>
            <w:r w:rsidRPr="00110609">
              <w:rPr>
                <w:b/>
              </w:rPr>
              <w:t>WOS</w:t>
            </w:r>
          </w:p>
        </w:tc>
        <w:tc>
          <w:tcPr>
            <w:tcW w:w="693" w:type="dxa"/>
            <w:shd w:val="clear" w:color="auto" w:fill="F7CAAC"/>
          </w:tcPr>
          <w:p w:rsidR="000B11E3" w:rsidRPr="00110609" w:rsidRDefault="000B11E3" w:rsidP="00E058EB">
            <w:pPr>
              <w:jc w:val="both"/>
              <w:rPr>
                <w:sz w:val="18"/>
              </w:rPr>
            </w:pPr>
            <w:r w:rsidRPr="00110609">
              <w:rPr>
                <w:b/>
                <w:sz w:val="18"/>
              </w:rPr>
              <w:t>Scopus</w:t>
            </w:r>
          </w:p>
        </w:tc>
        <w:tc>
          <w:tcPr>
            <w:tcW w:w="694" w:type="dxa"/>
            <w:shd w:val="clear" w:color="auto" w:fill="F7CAAC"/>
          </w:tcPr>
          <w:p w:rsidR="000B11E3" w:rsidRPr="00110609" w:rsidRDefault="000B11E3" w:rsidP="00E058EB">
            <w:pPr>
              <w:jc w:val="both"/>
              <w:rPr>
                <w:sz w:val="18"/>
              </w:rPr>
            </w:pPr>
            <w:r w:rsidRPr="00110609">
              <w:rPr>
                <w:b/>
                <w:sz w:val="18"/>
              </w:rPr>
              <w:t>ostatní</w:t>
            </w:r>
          </w:p>
        </w:tc>
      </w:tr>
      <w:tr w:rsidR="000B11E3" w:rsidRPr="00EF2428" w:rsidTr="00E058EB">
        <w:trPr>
          <w:cantSplit/>
          <w:trHeight w:val="70"/>
        </w:trPr>
        <w:tc>
          <w:tcPr>
            <w:tcW w:w="3347" w:type="dxa"/>
            <w:gridSpan w:val="2"/>
            <w:shd w:val="clear" w:color="auto" w:fill="F7CAAC"/>
          </w:tcPr>
          <w:p w:rsidR="000B11E3" w:rsidRPr="00110609" w:rsidRDefault="000B11E3" w:rsidP="00E058EB">
            <w:pPr>
              <w:jc w:val="both"/>
            </w:pPr>
            <w:r w:rsidRPr="00110609">
              <w:rPr>
                <w:b/>
              </w:rPr>
              <w:t>Obor jmenovacího řízení</w:t>
            </w:r>
          </w:p>
        </w:tc>
        <w:tc>
          <w:tcPr>
            <w:tcW w:w="2245" w:type="dxa"/>
            <w:gridSpan w:val="2"/>
            <w:shd w:val="clear" w:color="auto" w:fill="F7CAAC"/>
          </w:tcPr>
          <w:p w:rsidR="000B11E3" w:rsidRPr="00110609" w:rsidRDefault="000B11E3" w:rsidP="00E058EB">
            <w:pPr>
              <w:jc w:val="both"/>
            </w:pPr>
            <w:r w:rsidRPr="00110609">
              <w:rPr>
                <w:b/>
              </w:rPr>
              <w:t>Rok udělení hodnosti</w:t>
            </w:r>
          </w:p>
        </w:tc>
        <w:tc>
          <w:tcPr>
            <w:tcW w:w="2248" w:type="dxa"/>
            <w:gridSpan w:val="4"/>
            <w:tcBorders>
              <w:right w:val="single" w:sz="12" w:space="0" w:color="auto"/>
            </w:tcBorders>
            <w:shd w:val="clear" w:color="auto" w:fill="F7CAAC"/>
          </w:tcPr>
          <w:p w:rsidR="000B11E3" w:rsidRPr="00110609" w:rsidRDefault="000B11E3" w:rsidP="00E058EB">
            <w:pPr>
              <w:jc w:val="both"/>
            </w:pPr>
            <w:r w:rsidRPr="00110609">
              <w:rPr>
                <w:b/>
              </w:rPr>
              <w:t>Řízení konáno na VŠ</w:t>
            </w:r>
          </w:p>
        </w:tc>
        <w:tc>
          <w:tcPr>
            <w:tcW w:w="632" w:type="dxa"/>
            <w:vMerge w:val="restart"/>
            <w:tcBorders>
              <w:left w:val="single" w:sz="12" w:space="0" w:color="auto"/>
            </w:tcBorders>
          </w:tcPr>
          <w:p w:rsidR="000B11E3" w:rsidRPr="00110609" w:rsidRDefault="000B11E3" w:rsidP="00E058EB">
            <w:pPr>
              <w:jc w:val="both"/>
              <w:rPr>
                <w:b/>
              </w:rPr>
            </w:pPr>
          </w:p>
        </w:tc>
        <w:tc>
          <w:tcPr>
            <w:tcW w:w="693" w:type="dxa"/>
            <w:vMerge w:val="restart"/>
          </w:tcPr>
          <w:p w:rsidR="000B11E3" w:rsidRPr="00110609" w:rsidRDefault="000B11E3" w:rsidP="00E058EB">
            <w:pPr>
              <w:jc w:val="both"/>
              <w:rPr>
                <w:b/>
              </w:rPr>
            </w:pPr>
          </w:p>
        </w:tc>
        <w:tc>
          <w:tcPr>
            <w:tcW w:w="694" w:type="dxa"/>
            <w:vMerge w:val="restart"/>
          </w:tcPr>
          <w:p w:rsidR="000B11E3" w:rsidRPr="00110609" w:rsidRDefault="000B11E3" w:rsidP="00E058EB">
            <w:pPr>
              <w:jc w:val="both"/>
              <w:rPr>
                <w:b/>
              </w:rPr>
            </w:pPr>
          </w:p>
        </w:tc>
      </w:tr>
      <w:tr w:rsidR="000B11E3" w:rsidRPr="00EF2428" w:rsidTr="00E058EB">
        <w:trPr>
          <w:trHeight w:val="205"/>
        </w:trPr>
        <w:tc>
          <w:tcPr>
            <w:tcW w:w="3347" w:type="dxa"/>
            <w:gridSpan w:val="2"/>
          </w:tcPr>
          <w:p w:rsidR="000B11E3" w:rsidRPr="00110609" w:rsidRDefault="000B11E3" w:rsidP="00E058EB">
            <w:pPr>
              <w:jc w:val="both"/>
            </w:pPr>
          </w:p>
        </w:tc>
        <w:tc>
          <w:tcPr>
            <w:tcW w:w="2245" w:type="dxa"/>
            <w:gridSpan w:val="2"/>
          </w:tcPr>
          <w:p w:rsidR="000B11E3" w:rsidRPr="00110609" w:rsidRDefault="000B11E3" w:rsidP="00E058EB">
            <w:pPr>
              <w:jc w:val="both"/>
            </w:pPr>
          </w:p>
        </w:tc>
        <w:tc>
          <w:tcPr>
            <w:tcW w:w="2248" w:type="dxa"/>
            <w:gridSpan w:val="4"/>
            <w:tcBorders>
              <w:right w:val="single" w:sz="12" w:space="0" w:color="auto"/>
            </w:tcBorders>
          </w:tcPr>
          <w:p w:rsidR="000B11E3" w:rsidRPr="00110609" w:rsidRDefault="000B11E3" w:rsidP="00E058EB">
            <w:pPr>
              <w:jc w:val="both"/>
            </w:pPr>
          </w:p>
        </w:tc>
        <w:tc>
          <w:tcPr>
            <w:tcW w:w="632" w:type="dxa"/>
            <w:vMerge/>
            <w:tcBorders>
              <w:left w:val="single" w:sz="12" w:space="0" w:color="auto"/>
            </w:tcBorders>
            <w:vAlign w:val="center"/>
          </w:tcPr>
          <w:p w:rsidR="000B11E3" w:rsidRPr="00110609" w:rsidRDefault="000B11E3" w:rsidP="00E058EB">
            <w:pPr>
              <w:rPr>
                <w:b/>
              </w:rPr>
            </w:pPr>
          </w:p>
        </w:tc>
        <w:tc>
          <w:tcPr>
            <w:tcW w:w="693" w:type="dxa"/>
            <w:vMerge/>
            <w:vAlign w:val="center"/>
          </w:tcPr>
          <w:p w:rsidR="000B11E3" w:rsidRPr="00110609" w:rsidRDefault="000B11E3" w:rsidP="00E058EB">
            <w:pPr>
              <w:rPr>
                <w:b/>
              </w:rPr>
            </w:pPr>
          </w:p>
        </w:tc>
        <w:tc>
          <w:tcPr>
            <w:tcW w:w="694" w:type="dxa"/>
            <w:vMerge/>
            <w:vAlign w:val="center"/>
          </w:tcPr>
          <w:p w:rsidR="000B11E3" w:rsidRPr="00110609" w:rsidRDefault="000B11E3" w:rsidP="00E058EB">
            <w:pPr>
              <w:rPr>
                <w:b/>
              </w:rPr>
            </w:pPr>
          </w:p>
        </w:tc>
      </w:tr>
      <w:tr w:rsidR="000B11E3" w:rsidRPr="00EF2428" w:rsidTr="00E058EB">
        <w:tc>
          <w:tcPr>
            <w:tcW w:w="9859" w:type="dxa"/>
            <w:gridSpan w:val="11"/>
            <w:shd w:val="clear" w:color="auto" w:fill="F7CAAC"/>
          </w:tcPr>
          <w:p w:rsidR="000B11E3" w:rsidRPr="00110609" w:rsidRDefault="000B11E3" w:rsidP="00E058EB">
            <w:pPr>
              <w:jc w:val="both"/>
              <w:rPr>
                <w:b/>
              </w:rPr>
            </w:pPr>
            <w:r w:rsidRPr="00110609">
              <w:rPr>
                <w:b/>
              </w:rPr>
              <w:t xml:space="preserve">Přehled o nejvýznamnější publikační a další tvůrčí činnosti nebo další profesní činnosti u odborníků z praxe vztahující se k zabezpečovaným předmětům </w:t>
            </w:r>
          </w:p>
        </w:tc>
      </w:tr>
      <w:tr w:rsidR="000B11E3" w:rsidRPr="00EF2428" w:rsidTr="00E058EB">
        <w:trPr>
          <w:trHeight w:val="2060"/>
        </w:trPr>
        <w:tc>
          <w:tcPr>
            <w:tcW w:w="9859" w:type="dxa"/>
            <w:gridSpan w:val="11"/>
          </w:tcPr>
          <w:p w:rsidR="000B11E3" w:rsidRPr="00110609" w:rsidRDefault="000B11E3" w:rsidP="00E058EB">
            <w:pPr>
              <w:jc w:val="both"/>
            </w:pPr>
            <w:r w:rsidRPr="00110609">
              <w:t xml:space="preserve">Skarupská, H. (2013). </w:t>
            </w:r>
            <w:r w:rsidRPr="00110609">
              <w:rPr>
                <w:i/>
              </w:rPr>
              <w:t>Úvod do sociální problematiky</w:t>
            </w:r>
            <w:r w:rsidRPr="00110609">
              <w:t xml:space="preserve">. Olomouc: UP v Olomouci.  </w:t>
            </w:r>
          </w:p>
          <w:p w:rsidR="000B11E3" w:rsidRPr="00110609" w:rsidRDefault="000B11E3" w:rsidP="00E058EB">
            <w:pPr>
              <w:jc w:val="both"/>
            </w:pPr>
            <w:r w:rsidRPr="00110609">
              <w:t>Skarupská, H. (2014). Porozumění etnicitě jako prevence rizikového chování. In </w:t>
            </w:r>
            <w:r w:rsidRPr="00110609">
              <w:rPr>
                <w:i/>
              </w:rPr>
              <w:t>Civilia - Odborná revue pro didaktiku společenských věd</w:t>
            </w:r>
            <w:r w:rsidRPr="00110609">
              <w:t>, 5 (2), s. 85-94. Olomouc: UP. ISSN 1805-3963.</w:t>
            </w:r>
          </w:p>
          <w:p w:rsidR="000B11E3" w:rsidRPr="00110609" w:rsidRDefault="000B11E3" w:rsidP="00E058EB">
            <w:pPr>
              <w:jc w:val="both"/>
            </w:pPr>
            <w:r w:rsidRPr="00110609">
              <w:t xml:space="preserve">Skarupská, H. (2016). </w:t>
            </w:r>
            <w:r w:rsidRPr="00110609">
              <w:rPr>
                <w:rFonts w:cs="Arial"/>
              </w:rPr>
              <w:t xml:space="preserve"> Selected Methods of Intervention Suitable for Work Social Educator with Children at Risk of Social Exclusion (Vybrané metody intervence vhodné pro práci sociálního pedagoga s dětmi ohroženými sociálním vyloučením). In </w:t>
            </w:r>
            <w:r w:rsidRPr="00110609">
              <w:rPr>
                <w:rFonts w:cs="Arial"/>
                <w:i/>
              </w:rPr>
              <w:t>Sociální pedagogika</w:t>
            </w:r>
            <w:r w:rsidRPr="00110609">
              <w:rPr>
                <w:rFonts w:cs="Arial"/>
              </w:rPr>
              <w:t xml:space="preserve"> 4(1), 87-103. </w:t>
            </w:r>
          </w:p>
          <w:p w:rsidR="000B11E3" w:rsidRPr="00110609" w:rsidRDefault="000B11E3" w:rsidP="00E058EB">
            <w:pPr>
              <w:jc w:val="both"/>
            </w:pPr>
            <w:r w:rsidRPr="00110609">
              <w:t xml:space="preserve">Skarupská, H. (2016). </w:t>
            </w:r>
            <w:r w:rsidRPr="00110609">
              <w:rPr>
                <w:i/>
              </w:rPr>
              <w:t xml:space="preserve"> Filozofie výchovy. </w:t>
            </w:r>
            <w:r w:rsidRPr="00110609">
              <w:t>Studijní opora. Praha: Hnutí R, 2016. ISBN 978-80-86798-71-4.</w:t>
            </w:r>
          </w:p>
          <w:p w:rsidR="000B11E3" w:rsidRPr="00110609" w:rsidRDefault="000B11E3" w:rsidP="00E058EB">
            <w:r w:rsidRPr="00110609">
              <w:t xml:space="preserve">Skarupská, H. (2017).  Kulturní identita jako součást výchovy k občanství u adolescentů. </w:t>
            </w:r>
            <w:r w:rsidRPr="00110609">
              <w:rPr>
                <w:i/>
              </w:rPr>
              <w:t>Sociální pedagogika, 5</w:t>
            </w:r>
            <w:r w:rsidRPr="00110609">
              <w:t>(2), 15-26.</w:t>
            </w:r>
          </w:p>
        </w:tc>
      </w:tr>
      <w:tr w:rsidR="000B11E3" w:rsidRPr="00EF2428" w:rsidTr="00E058EB">
        <w:trPr>
          <w:trHeight w:val="218"/>
        </w:trPr>
        <w:tc>
          <w:tcPr>
            <w:tcW w:w="9859" w:type="dxa"/>
            <w:gridSpan w:val="11"/>
            <w:shd w:val="clear" w:color="auto" w:fill="F7CAAC"/>
          </w:tcPr>
          <w:p w:rsidR="000B11E3" w:rsidRPr="00110609" w:rsidRDefault="000B11E3" w:rsidP="00E058EB">
            <w:pPr>
              <w:rPr>
                <w:b/>
              </w:rPr>
            </w:pPr>
            <w:r w:rsidRPr="00110609">
              <w:rPr>
                <w:b/>
              </w:rPr>
              <w:t>Působení v zahraničí</w:t>
            </w:r>
          </w:p>
        </w:tc>
      </w:tr>
      <w:tr w:rsidR="000B11E3" w:rsidRPr="00EF2428" w:rsidTr="00E058EB">
        <w:trPr>
          <w:trHeight w:val="328"/>
        </w:trPr>
        <w:tc>
          <w:tcPr>
            <w:tcW w:w="9859" w:type="dxa"/>
            <w:gridSpan w:val="11"/>
          </w:tcPr>
          <w:p w:rsidR="000B11E3" w:rsidRPr="00110609" w:rsidRDefault="000B11E3" w:rsidP="00E058EB"/>
        </w:tc>
      </w:tr>
      <w:tr w:rsidR="000B11E3" w:rsidRPr="00EF2428" w:rsidTr="00E058EB">
        <w:trPr>
          <w:cantSplit/>
          <w:trHeight w:val="470"/>
        </w:trPr>
        <w:tc>
          <w:tcPr>
            <w:tcW w:w="2518" w:type="dxa"/>
            <w:shd w:val="clear" w:color="auto" w:fill="F7CAAC"/>
          </w:tcPr>
          <w:p w:rsidR="000B11E3" w:rsidRPr="00110609" w:rsidRDefault="000B11E3" w:rsidP="00E058EB">
            <w:pPr>
              <w:jc w:val="both"/>
              <w:rPr>
                <w:b/>
              </w:rPr>
            </w:pPr>
            <w:r w:rsidRPr="00110609">
              <w:rPr>
                <w:b/>
              </w:rPr>
              <w:t xml:space="preserve">Podpis </w:t>
            </w:r>
          </w:p>
        </w:tc>
        <w:tc>
          <w:tcPr>
            <w:tcW w:w="4536" w:type="dxa"/>
            <w:gridSpan w:val="5"/>
          </w:tcPr>
          <w:p w:rsidR="000B11E3" w:rsidRPr="00110609" w:rsidRDefault="000B11E3" w:rsidP="00E058EB">
            <w:pPr>
              <w:jc w:val="both"/>
            </w:pPr>
            <w:r>
              <w:t>Helena Skarupská v. r.</w:t>
            </w:r>
          </w:p>
        </w:tc>
        <w:tc>
          <w:tcPr>
            <w:tcW w:w="786" w:type="dxa"/>
            <w:gridSpan w:val="2"/>
            <w:shd w:val="clear" w:color="auto" w:fill="F7CAAC"/>
          </w:tcPr>
          <w:p w:rsidR="000B11E3" w:rsidRPr="00110609" w:rsidRDefault="000B11E3" w:rsidP="00E058EB">
            <w:pPr>
              <w:jc w:val="both"/>
            </w:pPr>
            <w:r w:rsidRPr="00110609">
              <w:rPr>
                <w:b/>
              </w:rPr>
              <w:t>datum</w:t>
            </w:r>
          </w:p>
        </w:tc>
        <w:tc>
          <w:tcPr>
            <w:tcW w:w="2019" w:type="dxa"/>
            <w:gridSpan w:val="3"/>
          </w:tcPr>
          <w:p w:rsidR="000B11E3" w:rsidRPr="00110609" w:rsidRDefault="00F320F3" w:rsidP="00E058EB">
            <w:pPr>
              <w:jc w:val="both"/>
            </w:pPr>
            <w:r>
              <w:t>15. 6. 2018</w:t>
            </w:r>
          </w:p>
        </w:tc>
      </w:tr>
    </w:tbl>
    <w:p w:rsidR="000B11E3" w:rsidRDefault="000B11E3"/>
    <w:p w:rsidR="000B11E3" w:rsidRDefault="000B11E3">
      <w:pPr>
        <w:spacing w:after="200" w:line="276" w:lineRule="auto"/>
      </w:pPr>
      <w:r>
        <w:br w:type="page"/>
      </w:r>
    </w:p>
    <w:tbl>
      <w:tblPr>
        <w:tblpPr w:leftFromText="141" w:rightFromText="141" w:vertAnchor="text" w:horzAnchor="margin" w:tblpXSpec="center" w:tblpY="8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B11E3" w:rsidRPr="001635DB" w:rsidTr="00E058EB">
        <w:tc>
          <w:tcPr>
            <w:tcW w:w="9859" w:type="dxa"/>
            <w:gridSpan w:val="11"/>
            <w:tcBorders>
              <w:bottom w:val="double" w:sz="4" w:space="0" w:color="auto"/>
            </w:tcBorders>
            <w:shd w:val="clear" w:color="auto" w:fill="BDD6EE"/>
          </w:tcPr>
          <w:p w:rsidR="000B11E3" w:rsidRPr="004D6DC2" w:rsidRDefault="000B11E3" w:rsidP="00E058EB">
            <w:pPr>
              <w:jc w:val="both"/>
              <w:rPr>
                <w:b/>
                <w:sz w:val="28"/>
                <w:szCs w:val="28"/>
              </w:rPr>
            </w:pPr>
            <w:r w:rsidRPr="004D6DC2">
              <w:rPr>
                <w:b/>
                <w:sz w:val="28"/>
                <w:szCs w:val="28"/>
              </w:rPr>
              <w:lastRenderedPageBreak/>
              <w:t>C-I – Personální zabezpečení</w:t>
            </w:r>
          </w:p>
        </w:tc>
      </w:tr>
      <w:tr w:rsidR="000B11E3" w:rsidRPr="001635DB" w:rsidTr="00E058EB">
        <w:tc>
          <w:tcPr>
            <w:tcW w:w="2518" w:type="dxa"/>
            <w:tcBorders>
              <w:top w:val="double" w:sz="4" w:space="0" w:color="auto"/>
            </w:tcBorders>
            <w:shd w:val="clear" w:color="auto" w:fill="F7CAAC"/>
          </w:tcPr>
          <w:p w:rsidR="000B11E3" w:rsidRPr="001635DB" w:rsidRDefault="000B11E3" w:rsidP="00E058EB">
            <w:pPr>
              <w:jc w:val="both"/>
              <w:rPr>
                <w:b/>
                <w:sz w:val="18"/>
                <w:szCs w:val="18"/>
              </w:rPr>
            </w:pPr>
            <w:r w:rsidRPr="001635DB">
              <w:rPr>
                <w:b/>
                <w:sz w:val="18"/>
                <w:szCs w:val="18"/>
              </w:rPr>
              <w:t>Vysoká škola</w:t>
            </w:r>
          </w:p>
        </w:tc>
        <w:tc>
          <w:tcPr>
            <w:tcW w:w="7341" w:type="dxa"/>
            <w:gridSpan w:val="10"/>
          </w:tcPr>
          <w:p w:rsidR="000B11E3" w:rsidRPr="006827FC" w:rsidRDefault="000B11E3" w:rsidP="00E058EB">
            <w:pPr>
              <w:jc w:val="both"/>
            </w:pPr>
            <w:r w:rsidRPr="006827FC">
              <w:t>Univerzita Tomáše Bati ve Zlíně</w:t>
            </w:r>
          </w:p>
        </w:tc>
      </w:tr>
      <w:tr w:rsidR="000B11E3" w:rsidRPr="001635DB" w:rsidTr="00E058EB">
        <w:tc>
          <w:tcPr>
            <w:tcW w:w="2518" w:type="dxa"/>
            <w:shd w:val="clear" w:color="auto" w:fill="F7CAAC"/>
          </w:tcPr>
          <w:p w:rsidR="000B11E3" w:rsidRPr="001635DB" w:rsidRDefault="000B11E3" w:rsidP="00E058EB">
            <w:pPr>
              <w:jc w:val="both"/>
              <w:rPr>
                <w:b/>
                <w:sz w:val="18"/>
                <w:szCs w:val="18"/>
              </w:rPr>
            </w:pPr>
            <w:r w:rsidRPr="001635DB">
              <w:rPr>
                <w:b/>
                <w:sz w:val="18"/>
                <w:szCs w:val="18"/>
              </w:rPr>
              <w:t>Součást vysoké školy</w:t>
            </w:r>
          </w:p>
        </w:tc>
        <w:tc>
          <w:tcPr>
            <w:tcW w:w="7341" w:type="dxa"/>
            <w:gridSpan w:val="10"/>
          </w:tcPr>
          <w:p w:rsidR="000B11E3" w:rsidRPr="006827FC" w:rsidRDefault="000B11E3" w:rsidP="00E058EB">
            <w:pPr>
              <w:jc w:val="both"/>
            </w:pPr>
            <w:r w:rsidRPr="006827FC">
              <w:t>Fakulta humanitních studií</w:t>
            </w:r>
          </w:p>
        </w:tc>
      </w:tr>
      <w:tr w:rsidR="000B11E3" w:rsidRPr="001635DB" w:rsidTr="00E058EB">
        <w:tc>
          <w:tcPr>
            <w:tcW w:w="2518" w:type="dxa"/>
            <w:shd w:val="clear" w:color="auto" w:fill="F7CAAC"/>
          </w:tcPr>
          <w:p w:rsidR="000B11E3" w:rsidRPr="001635DB" w:rsidRDefault="000B11E3" w:rsidP="00E058EB">
            <w:pPr>
              <w:jc w:val="both"/>
              <w:rPr>
                <w:b/>
                <w:sz w:val="18"/>
                <w:szCs w:val="18"/>
              </w:rPr>
            </w:pPr>
            <w:r w:rsidRPr="001635DB">
              <w:rPr>
                <w:b/>
                <w:sz w:val="18"/>
                <w:szCs w:val="18"/>
              </w:rPr>
              <w:t>Název studijního programu</w:t>
            </w:r>
          </w:p>
        </w:tc>
        <w:tc>
          <w:tcPr>
            <w:tcW w:w="7341" w:type="dxa"/>
            <w:gridSpan w:val="10"/>
          </w:tcPr>
          <w:p w:rsidR="000B11E3" w:rsidRDefault="00310D57" w:rsidP="00E058EB">
            <w:pPr>
              <w:jc w:val="both"/>
            </w:pPr>
            <w:r>
              <w:t>Andragogika</w:t>
            </w:r>
          </w:p>
        </w:tc>
      </w:tr>
      <w:tr w:rsidR="000B11E3" w:rsidRPr="001635DB" w:rsidTr="00E058EB">
        <w:tc>
          <w:tcPr>
            <w:tcW w:w="2518" w:type="dxa"/>
            <w:shd w:val="clear" w:color="auto" w:fill="F7CAAC"/>
          </w:tcPr>
          <w:p w:rsidR="000B11E3" w:rsidRPr="001635DB" w:rsidRDefault="000B11E3" w:rsidP="00E058EB">
            <w:pPr>
              <w:jc w:val="both"/>
              <w:rPr>
                <w:b/>
                <w:sz w:val="18"/>
                <w:szCs w:val="18"/>
              </w:rPr>
            </w:pPr>
            <w:r w:rsidRPr="001635DB">
              <w:rPr>
                <w:b/>
                <w:sz w:val="18"/>
                <w:szCs w:val="18"/>
              </w:rPr>
              <w:t>Jméno a příjmení</w:t>
            </w:r>
          </w:p>
        </w:tc>
        <w:tc>
          <w:tcPr>
            <w:tcW w:w="4536" w:type="dxa"/>
            <w:gridSpan w:val="5"/>
          </w:tcPr>
          <w:p w:rsidR="000B11E3" w:rsidRPr="006827FC" w:rsidRDefault="000B11E3" w:rsidP="00E058EB">
            <w:pPr>
              <w:jc w:val="both"/>
            </w:pPr>
            <w:r w:rsidRPr="006827FC">
              <w:t>Hana Včelařová</w:t>
            </w:r>
          </w:p>
        </w:tc>
        <w:tc>
          <w:tcPr>
            <w:tcW w:w="709" w:type="dxa"/>
            <w:shd w:val="clear" w:color="auto" w:fill="F7CAAC"/>
          </w:tcPr>
          <w:p w:rsidR="000B11E3" w:rsidRPr="001635DB" w:rsidRDefault="000B11E3" w:rsidP="00E058EB">
            <w:pPr>
              <w:jc w:val="both"/>
              <w:rPr>
                <w:b/>
                <w:sz w:val="18"/>
                <w:szCs w:val="18"/>
              </w:rPr>
            </w:pPr>
            <w:r w:rsidRPr="001635DB">
              <w:rPr>
                <w:b/>
                <w:sz w:val="18"/>
                <w:szCs w:val="18"/>
              </w:rPr>
              <w:t>Tituly</w:t>
            </w:r>
          </w:p>
        </w:tc>
        <w:tc>
          <w:tcPr>
            <w:tcW w:w="2096" w:type="dxa"/>
            <w:gridSpan w:val="4"/>
          </w:tcPr>
          <w:p w:rsidR="000B11E3" w:rsidRPr="006827FC" w:rsidRDefault="000B11E3" w:rsidP="00E058EB">
            <w:pPr>
              <w:jc w:val="both"/>
            </w:pPr>
            <w:r w:rsidRPr="006827FC">
              <w:t>PhDr.</w:t>
            </w:r>
          </w:p>
        </w:tc>
      </w:tr>
      <w:tr w:rsidR="000B11E3" w:rsidRPr="001635DB" w:rsidTr="00E058EB">
        <w:tc>
          <w:tcPr>
            <w:tcW w:w="2518" w:type="dxa"/>
            <w:shd w:val="clear" w:color="auto" w:fill="F7CAAC"/>
          </w:tcPr>
          <w:p w:rsidR="000B11E3" w:rsidRPr="001635DB" w:rsidRDefault="000B11E3" w:rsidP="00E058EB">
            <w:pPr>
              <w:jc w:val="both"/>
              <w:rPr>
                <w:b/>
                <w:sz w:val="18"/>
                <w:szCs w:val="18"/>
              </w:rPr>
            </w:pPr>
            <w:r w:rsidRPr="001635DB">
              <w:rPr>
                <w:b/>
                <w:sz w:val="18"/>
                <w:szCs w:val="18"/>
              </w:rPr>
              <w:t>Rok narození</w:t>
            </w:r>
          </w:p>
        </w:tc>
        <w:tc>
          <w:tcPr>
            <w:tcW w:w="829" w:type="dxa"/>
          </w:tcPr>
          <w:p w:rsidR="000B11E3" w:rsidRPr="001635DB" w:rsidRDefault="000B11E3" w:rsidP="00E058EB">
            <w:pPr>
              <w:jc w:val="both"/>
              <w:rPr>
                <w:sz w:val="18"/>
                <w:szCs w:val="18"/>
              </w:rPr>
            </w:pPr>
            <w:r w:rsidRPr="001635DB">
              <w:rPr>
                <w:sz w:val="18"/>
                <w:szCs w:val="18"/>
              </w:rPr>
              <w:t>1962</w:t>
            </w:r>
          </w:p>
        </w:tc>
        <w:tc>
          <w:tcPr>
            <w:tcW w:w="1721" w:type="dxa"/>
            <w:shd w:val="clear" w:color="auto" w:fill="F7CAAC"/>
          </w:tcPr>
          <w:p w:rsidR="000B11E3" w:rsidRPr="001635DB" w:rsidRDefault="000B11E3" w:rsidP="00E058EB">
            <w:pPr>
              <w:jc w:val="both"/>
              <w:rPr>
                <w:b/>
                <w:sz w:val="18"/>
                <w:szCs w:val="18"/>
              </w:rPr>
            </w:pPr>
            <w:r w:rsidRPr="001635DB">
              <w:rPr>
                <w:b/>
                <w:sz w:val="18"/>
                <w:szCs w:val="18"/>
              </w:rPr>
              <w:t>typ vztahu k VŠ</w:t>
            </w:r>
          </w:p>
        </w:tc>
        <w:tc>
          <w:tcPr>
            <w:tcW w:w="992" w:type="dxa"/>
            <w:gridSpan w:val="2"/>
          </w:tcPr>
          <w:p w:rsidR="000B11E3" w:rsidRPr="001635DB" w:rsidRDefault="000B11E3" w:rsidP="00E058EB">
            <w:pPr>
              <w:jc w:val="both"/>
              <w:rPr>
                <w:sz w:val="18"/>
                <w:szCs w:val="18"/>
              </w:rPr>
            </w:pPr>
            <w:r w:rsidRPr="001635DB">
              <w:rPr>
                <w:sz w:val="18"/>
                <w:szCs w:val="18"/>
              </w:rPr>
              <w:t xml:space="preserve">pp </w:t>
            </w:r>
          </w:p>
        </w:tc>
        <w:tc>
          <w:tcPr>
            <w:tcW w:w="994" w:type="dxa"/>
            <w:shd w:val="clear" w:color="auto" w:fill="F7CAAC"/>
          </w:tcPr>
          <w:p w:rsidR="000B11E3" w:rsidRPr="001635DB" w:rsidRDefault="000B11E3" w:rsidP="00E058EB">
            <w:pPr>
              <w:jc w:val="both"/>
              <w:rPr>
                <w:b/>
                <w:sz w:val="18"/>
                <w:szCs w:val="18"/>
              </w:rPr>
            </w:pPr>
            <w:r w:rsidRPr="001635DB">
              <w:rPr>
                <w:b/>
                <w:sz w:val="18"/>
                <w:szCs w:val="18"/>
              </w:rPr>
              <w:t>rozsah</w:t>
            </w:r>
          </w:p>
        </w:tc>
        <w:tc>
          <w:tcPr>
            <w:tcW w:w="709" w:type="dxa"/>
          </w:tcPr>
          <w:p w:rsidR="000B11E3" w:rsidRPr="001635DB" w:rsidRDefault="000B11E3" w:rsidP="00E058EB">
            <w:pPr>
              <w:jc w:val="both"/>
              <w:rPr>
                <w:sz w:val="18"/>
                <w:szCs w:val="18"/>
              </w:rPr>
            </w:pPr>
            <w:r w:rsidRPr="001635DB">
              <w:rPr>
                <w:sz w:val="18"/>
                <w:szCs w:val="18"/>
              </w:rPr>
              <w:t xml:space="preserve">40 </w:t>
            </w:r>
          </w:p>
        </w:tc>
        <w:tc>
          <w:tcPr>
            <w:tcW w:w="709" w:type="dxa"/>
            <w:gridSpan w:val="2"/>
            <w:shd w:val="clear" w:color="auto" w:fill="F7CAAC"/>
          </w:tcPr>
          <w:p w:rsidR="000B11E3" w:rsidRPr="001635DB" w:rsidRDefault="000B11E3" w:rsidP="00E058EB">
            <w:pPr>
              <w:jc w:val="both"/>
              <w:rPr>
                <w:b/>
                <w:sz w:val="18"/>
                <w:szCs w:val="18"/>
              </w:rPr>
            </w:pPr>
            <w:r w:rsidRPr="001635DB">
              <w:rPr>
                <w:b/>
                <w:sz w:val="18"/>
                <w:szCs w:val="18"/>
              </w:rPr>
              <w:t>do kdy</w:t>
            </w:r>
          </w:p>
        </w:tc>
        <w:tc>
          <w:tcPr>
            <w:tcW w:w="1387" w:type="dxa"/>
            <w:gridSpan w:val="2"/>
          </w:tcPr>
          <w:p w:rsidR="000B11E3" w:rsidRPr="001635DB" w:rsidRDefault="000B11E3" w:rsidP="00B55830">
            <w:pPr>
              <w:jc w:val="both"/>
              <w:rPr>
                <w:sz w:val="18"/>
                <w:szCs w:val="18"/>
              </w:rPr>
            </w:pPr>
            <w:r>
              <w:rPr>
                <w:sz w:val="18"/>
                <w:szCs w:val="18"/>
              </w:rPr>
              <w:t>8</w:t>
            </w:r>
            <w:r w:rsidRPr="001635DB">
              <w:rPr>
                <w:sz w:val="18"/>
                <w:szCs w:val="18"/>
              </w:rPr>
              <w:t>/20</w:t>
            </w:r>
            <w:r w:rsidR="00B55830">
              <w:rPr>
                <w:sz w:val="18"/>
                <w:szCs w:val="18"/>
              </w:rPr>
              <w:t>21</w:t>
            </w:r>
          </w:p>
        </w:tc>
      </w:tr>
      <w:tr w:rsidR="000B11E3" w:rsidRPr="001635DB" w:rsidTr="00E058EB">
        <w:tc>
          <w:tcPr>
            <w:tcW w:w="5068" w:type="dxa"/>
            <w:gridSpan w:val="3"/>
            <w:shd w:val="clear" w:color="auto" w:fill="F7CAAC"/>
          </w:tcPr>
          <w:p w:rsidR="000B11E3" w:rsidRPr="001635DB" w:rsidRDefault="000B11E3" w:rsidP="00E058EB">
            <w:pPr>
              <w:jc w:val="both"/>
              <w:rPr>
                <w:b/>
                <w:sz w:val="18"/>
                <w:szCs w:val="18"/>
              </w:rPr>
            </w:pPr>
            <w:r w:rsidRPr="001635DB">
              <w:rPr>
                <w:b/>
                <w:sz w:val="18"/>
                <w:szCs w:val="18"/>
              </w:rPr>
              <w:t>Typ vztahu na součásti VŠ, která uskutečňuje st. program</w:t>
            </w:r>
          </w:p>
        </w:tc>
        <w:tc>
          <w:tcPr>
            <w:tcW w:w="992" w:type="dxa"/>
            <w:gridSpan w:val="2"/>
          </w:tcPr>
          <w:p w:rsidR="000B11E3" w:rsidRPr="001635DB" w:rsidRDefault="000B11E3" w:rsidP="00E058EB">
            <w:pPr>
              <w:jc w:val="both"/>
              <w:rPr>
                <w:sz w:val="18"/>
                <w:szCs w:val="18"/>
              </w:rPr>
            </w:pPr>
            <w:r w:rsidRPr="001635DB">
              <w:rPr>
                <w:sz w:val="18"/>
                <w:szCs w:val="18"/>
              </w:rPr>
              <w:t>pp</w:t>
            </w:r>
          </w:p>
        </w:tc>
        <w:tc>
          <w:tcPr>
            <w:tcW w:w="994" w:type="dxa"/>
            <w:shd w:val="clear" w:color="auto" w:fill="F7CAAC"/>
          </w:tcPr>
          <w:p w:rsidR="000B11E3" w:rsidRPr="001635DB" w:rsidRDefault="000B11E3" w:rsidP="00E058EB">
            <w:pPr>
              <w:jc w:val="both"/>
              <w:rPr>
                <w:b/>
                <w:sz w:val="18"/>
                <w:szCs w:val="18"/>
              </w:rPr>
            </w:pPr>
            <w:r w:rsidRPr="001635DB">
              <w:rPr>
                <w:b/>
                <w:sz w:val="18"/>
                <w:szCs w:val="18"/>
              </w:rPr>
              <w:t>rozsah</w:t>
            </w:r>
          </w:p>
        </w:tc>
        <w:tc>
          <w:tcPr>
            <w:tcW w:w="709" w:type="dxa"/>
          </w:tcPr>
          <w:p w:rsidR="000B11E3" w:rsidRPr="001635DB" w:rsidRDefault="000B11E3" w:rsidP="00E058EB">
            <w:pPr>
              <w:jc w:val="both"/>
              <w:rPr>
                <w:sz w:val="18"/>
                <w:szCs w:val="18"/>
              </w:rPr>
            </w:pPr>
            <w:r w:rsidRPr="001635DB">
              <w:rPr>
                <w:sz w:val="18"/>
                <w:szCs w:val="18"/>
              </w:rPr>
              <w:t>40</w:t>
            </w:r>
          </w:p>
        </w:tc>
        <w:tc>
          <w:tcPr>
            <w:tcW w:w="709" w:type="dxa"/>
            <w:gridSpan w:val="2"/>
            <w:shd w:val="clear" w:color="auto" w:fill="F7CAAC"/>
          </w:tcPr>
          <w:p w:rsidR="000B11E3" w:rsidRPr="001635DB" w:rsidRDefault="000B11E3" w:rsidP="00E058EB">
            <w:pPr>
              <w:jc w:val="both"/>
              <w:rPr>
                <w:b/>
                <w:sz w:val="18"/>
                <w:szCs w:val="18"/>
              </w:rPr>
            </w:pPr>
            <w:r w:rsidRPr="001635DB">
              <w:rPr>
                <w:b/>
                <w:sz w:val="18"/>
                <w:szCs w:val="18"/>
              </w:rPr>
              <w:t>do kdy</w:t>
            </w:r>
          </w:p>
        </w:tc>
        <w:tc>
          <w:tcPr>
            <w:tcW w:w="1387" w:type="dxa"/>
            <w:gridSpan w:val="2"/>
          </w:tcPr>
          <w:p w:rsidR="000B11E3" w:rsidRPr="001635DB" w:rsidRDefault="000B11E3" w:rsidP="00B55830">
            <w:pPr>
              <w:jc w:val="both"/>
              <w:rPr>
                <w:sz w:val="18"/>
                <w:szCs w:val="18"/>
              </w:rPr>
            </w:pPr>
            <w:r>
              <w:rPr>
                <w:sz w:val="18"/>
                <w:szCs w:val="18"/>
              </w:rPr>
              <w:t>8</w:t>
            </w:r>
            <w:r w:rsidRPr="001635DB">
              <w:rPr>
                <w:sz w:val="18"/>
                <w:szCs w:val="18"/>
              </w:rPr>
              <w:t>/20</w:t>
            </w:r>
            <w:r w:rsidR="00B55830">
              <w:rPr>
                <w:sz w:val="18"/>
                <w:szCs w:val="18"/>
              </w:rPr>
              <w:t>21</w:t>
            </w:r>
          </w:p>
        </w:tc>
      </w:tr>
      <w:tr w:rsidR="000B11E3" w:rsidRPr="001635DB" w:rsidTr="00E058EB">
        <w:tc>
          <w:tcPr>
            <w:tcW w:w="6060" w:type="dxa"/>
            <w:gridSpan w:val="5"/>
            <w:shd w:val="clear" w:color="auto" w:fill="F7CAAC"/>
          </w:tcPr>
          <w:p w:rsidR="000B11E3" w:rsidRPr="001635DB" w:rsidRDefault="000B11E3" w:rsidP="00E058EB">
            <w:pPr>
              <w:jc w:val="both"/>
              <w:rPr>
                <w:sz w:val="18"/>
                <w:szCs w:val="18"/>
              </w:rPr>
            </w:pPr>
            <w:r w:rsidRPr="001635DB">
              <w:rPr>
                <w:b/>
                <w:sz w:val="18"/>
                <w:szCs w:val="18"/>
              </w:rPr>
              <w:t>Další současná působení jako akademický pracovník na jiných VŠ</w:t>
            </w:r>
          </w:p>
        </w:tc>
        <w:tc>
          <w:tcPr>
            <w:tcW w:w="1703" w:type="dxa"/>
            <w:gridSpan w:val="2"/>
            <w:shd w:val="clear" w:color="auto" w:fill="F7CAAC"/>
          </w:tcPr>
          <w:p w:rsidR="000B11E3" w:rsidRPr="001635DB" w:rsidRDefault="000B11E3" w:rsidP="00E058EB">
            <w:pPr>
              <w:jc w:val="both"/>
              <w:rPr>
                <w:b/>
                <w:sz w:val="18"/>
                <w:szCs w:val="18"/>
              </w:rPr>
            </w:pPr>
            <w:r w:rsidRPr="001635DB">
              <w:rPr>
                <w:b/>
                <w:sz w:val="18"/>
                <w:szCs w:val="18"/>
              </w:rPr>
              <w:t xml:space="preserve">typ prac. </w:t>
            </w:r>
            <w:proofErr w:type="gramStart"/>
            <w:r w:rsidRPr="001635DB">
              <w:rPr>
                <w:b/>
                <w:sz w:val="18"/>
                <w:szCs w:val="18"/>
              </w:rPr>
              <w:t>vztahu</w:t>
            </w:r>
            <w:proofErr w:type="gramEnd"/>
          </w:p>
        </w:tc>
        <w:tc>
          <w:tcPr>
            <w:tcW w:w="2096" w:type="dxa"/>
            <w:gridSpan w:val="4"/>
            <w:shd w:val="clear" w:color="auto" w:fill="F7CAAC"/>
          </w:tcPr>
          <w:p w:rsidR="000B11E3" w:rsidRPr="001635DB" w:rsidRDefault="000B11E3" w:rsidP="00E058EB">
            <w:pPr>
              <w:jc w:val="both"/>
              <w:rPr>
                <w:b/>
                <w:sz w:val="18"/>
                <w:szCs w:val="18"/>
              </w:rPr>
            </w:pPr>
            <w:r w:rsidRPr="001635DB">
              <w:rPr>
                <w:b/>
                <w:sz w:val="18"/>
                <w:szCs w:val="18"/>
              </w:rPr>
              <w:t>rozsah</w:t>
            </w:r>
          </w:p>
        </w:tc>
      </w:tr>
      <w:tr w:rsidR="000B11E3" w:rsidRPr="001635DB" w:rsidTr="00E058EB">
        <w:tc>
          <w:tcPr>
            <w:tcW w:w="6060" w:type="dxa"/>
            <w:gridSpan w:val="5"/>
          </w:tcPr>
          <w:p w:rsidR="000B11E3" w:rsidRPr="001635DB" w:rsidRDefault="000B11E3" w:rsidP="00E058EB">
            <w:pPr>
              <w:jc w:val="both"/>
              <w:rPr>
                <w:sz w:val="18"/>
                <w:szCs w:val="18"/>
              </w:rPr>
            </w:pPr>
          </w:p>
        </w:tc>
        <w:tc>
          <w:tcPr>
            <w:tcW w:w="1703" w:type="dxa"/>
            <w:gridSpan w:val="2"/>
          </w:tcPr>
          <w:p w:rsidR="000B11E3" w:rsidRPr="001635DB" w:rsidRDefault="00B55830" w:rsidP="00E058EB">
            <w:pPr>
              <w:jc w:val="both"/>
              <w:rPr>
                <w:sz w:val="18"/>
                <w:szCs w:val="18"/>
              </w:rPr>
            </w:pPr>
            <w:r>
              <w:t>Nemá</w:t>
            </w:r>
          </w:p>
        </w:tc>
        <w:tc>
          <w:tcPr>
            <w:tcW w:w="2096" w:type="dxa"/>
            <w:gridSpan w:val="4"/>
          </w:tcPr>
          <w:p w:rsidR="000B11E3" w:rsidRPr="001635DB" w:rsidRDefault="000B11E3" w:rsidP="00E058EB">
            <w:pPr>
              <w:jc w:val="both"/>
              <w:rPr>
                <w:sz w:val="18"/>
                <w:szCs w:val="18"/>
              </w:rPr>
            </w:pPr>
          </w:p>
        </w:tc>
      </w:tr>
      <w:tr w:rsidR="000B11E3" w:rsidRPr="001635DB" w:rsidTr="00E058EB">
        <w:tc>
          <w:tcPr>
            <w:tcW w:w="6060" w:type="dxa"/>
            <w:gridSpan w:val="5"/>
          </w:tcPr>
          <w:p w:rsidR="000B11E3" w:rsidRPr="001635DB" w:rsidRDefault="000B11E3" w:rsidP="00E058EB">
            <w:pPr>
              <w:jc w:val="both"/>
              <w:rPr>
                <w:sz w:val="18"/>
                <w:szCs w:val="18"/>
              </w:rPr>
            </w:pPr>
          </w:p>
        </w:tc>
        <w:tc>
          <w:tcPr>
            <w:tcW w:w="1703" w:type="dxa"/>
            <w:gridSpan w:val="2"/>
          </w:tcPr>
          <w:p w:rsidR="000B11E3" w:rsidRPr="001635DB" w:rsidRDefault="000B11E3" w:rsidP="00E058EB">
            <w:pPr>
              <w:jc w:val="both"/>
              <w:rPr>
                <w:sz w:val="18"/>
                <w:szCs w:val="18"/>
              </w:rPr>
            </w:pPr>
          </w:p>
        </w:tc>
        <w:tc>
          <w:tcPr>
            <w:tcW w:w="2096" w:type="dxa"/>
            <w:gridSpan w:val="4"/>
          </w:tcPr>
          <w:p w:rsidR="000B11E3" w:rsidRPr="001635DB" w:rsidRDefault="000B11E3" w:rsidP="00E058EB">
            <w:pPr>
              <w:jc w:val="both"/>
              <w:rPr>
                <w:sz w:val="18"/>
                <w:szCs w:val="18"/>
              </w:rPr>
            </w:pPr>
          </w:p>
        </w:tc>
      </w:tr>
      <w:tr w:rsidR="000B11E3" w:rsidRPr="001635DB" w:rsidTr="00E058EB">
        <w:tc>
          <w:tcPr>
            <w:tcW w:w="6060" w:type="dxa"/>
            <w:gridSpan w:val="5"/>
          </w:tcPr>
          <w:p w:rsidR="000B11E3" w:rsidRPr="001635DB" w:rsidRDefault="000B11E3" w:rsidP="00E058EB">
            <w:pPr>
              <w:jc w:val="both"/>
              <w:rPr>
                <w:sz w:val="18"/>
                <w:szCs w:val="18"/>
              </w:rPr>
            </w:pPr>
          </w:p>
        </w:tc>
        <w:tc>
          <w:tcPr>
            <w:tcW w:w="1703" w:type="dxa"/>
            <w:gridSpan w:val="2"/>
          </w:tcPr>
          <w:p w:rsidR="000B11E3" w:rsidRPr="001635DB" w:rsidRDefault="000B11E3" w:rsidP="00E058EB">
            <w:pPr>
              <w:jc w:val="both"/>
              <w:rPr>
                <w:sz w:val="18"/>
                <w:szCs w:val="18"/>
              </w:rPr>
            </w:pPr>
          </w:p>
        </w:tc>
        <w:tc>
          <w:tcPr>
            <w:tcW w:w="2096" w:type="dxa"/>
            <w:gridSpan w:val="4"/>
          </w:tcPr>
          <w:p w:rsidR="000B11E3" w:rsidRPr="001635DB" w:rsidRDefault="000B11E3" w:rsidP="00E058EB">
            <w:pPr>
              <w:jc w:val="both"/>
              <w:rPr>
                <w:sz w:val="18"/>
                <w:szCs w:val="18"/>
              </w:rPr>
            </w:pPr>
          </w:p>
        </w:tc>
      </w:tr>
      <w:tr w:rsidR="000B11E3" w:rsidRPr="001635DB" w:rsidTr="00E058EB">
        <w:tc>
          <w:tcPr>
            <w:tcW w:w="6060" w:type="dxa"/>
            <w:gridSpan w:val="5"/>
          </w:tcPr>
          <w:p w:rsidR="000B11E3" w:rsidRPr="001635DB" w:rsidRDefault="000B11E3" w:rsidP="00E058EB">
            <w:pPr>
              <w:jc w:val="both"/>
              <w:rPr>
                <w:sz w:val="18"/>
                <w:szCs w:val="18"/>
              </w:rPr>
            </w:pPr>
          </w:p>
        </w:tc>
        <w:tc>
          <w:tcPr>
            <w:tcW w:w="1703" w:type="dxa"/>
            <w:gridSpan w:val="2"/>
          </w:tcPr>
          <w:p w:rsidR="000B11E3" w:rsidRPr="001635DB" w:rsidRDefault="000B11E3" w:rsidP="00E058EB">
            <w:pPr>
              <w:jc w:val="both"/>
              <w:rPr>
                <w:sz w:val="18"/>
                <w:szCs w:val="18"/>
              </w:rPr>
            </w:pPr>
          </w:p>
        </w:tc>
        <w:tc>
          <w:tcPr>
            <w:tcW w:w="2096" w:type="dxa"/>
            <w:gridSpan w:val="4"/>
          </w:tcPr>
          <w:p w:rsidR="000B11E3" w:rsidRPr="001635DB" w:rsidRDefault="000B11E3" w:rsidP="00E058EB">
            <w:pPr>
              <w:jc w:val="both"/>
              <w:rPr>
                <w:sz w:val="18"/>
                <w:szCs w:val="18"/>
              </w:rPr>
            </w:pPr>
          </w:p>
        </w:tc>
      </w:tr>
      <w:tr w:rsidR="000B11E3" w:rsidRPr="001635DB" w:rsidTr="00E058EB">
        <w:tc>
          <w:tcPr>
            <w:tcW w:w="9859" w:type="dxa"/>
            <w:gridSpan w:val="11"/>
            <w:shd w:val="clear" w:color="auto" w:fill="F7CAAC"/>
          </w:tcPr>
          <w:p w:rsidR="000B11E3" w:rsidRPr="001635DB" w:rsidRDefault="000B11E3" w:rsidP="00E058EB">
            <w:pPr>
              <w:jc w:val="both"/>
              <w:rPr>
                <w:sz w:val="18"/>
                <w:szCs w:val="18"/>
              </w:rPr>
            </w:pPr>
            <w:r w:rsidRPr="001635DB">
              <w:rPr>
                <w:b/>
                <w:sz w:val="18"/>
                <w:szCs w:val="18"/>
              </w:rPr>
              <w:t>Předměty příslušného studijního programu a způsob zapojení do jejich výuky, příp. další zapojení do uskutečňování studijního programu</w:t>
            </w:r>
          </w:p>
        </w:tc>
      </w:tr>
      <w:tr w:rsidR="000B11E3" w:rsidRPr="001635DB" w:rsidTr="000B11E3">
        <w:trPr>
          <w:trHeight w:val="417"/>
        </w:trPr>
        <w:tc>
          <w:tcPr>
            <w:tcW w:w="9859" w:type="dxa"/>
            <w:gridSpan w:val="11"/>
            <w:tcBorders>
              <w:top w:val="nil"/>
            </w:tcBorders>
          </w:tcPr>
          <w:p w:rsidR="000B11E3" w:rsidRPr="001635DB" w:rsidRDefault="000B11E3" w:rsidP="000B11E3">
            <w:pPr>
              <w:jc w:val="both"/>
              <w:rPr>
                <w:sz w:val="18"/>
                <w:szCs w:val="18"/>
              </w:rPr>
            </w:pPr>
            <w:r>
              <w:t>Základy psychologie (přednášející), Vývojová psychologie (vyučující)</w:t>
            </w:r>
          </w:p>
        </w:tc>
      </w:tr>
      <w:tr w:rsidR="000B11E3" w:rsidRPr="001635DB" w:rsidTr="00E058EB">
        <w:tc>
          <w:tcPr>
            <w:tcW w:w="9859" w:type="dxa"/>
            <w:gridSpan w:val="11"/>
            <w:shd w:val="clear" w:color="auto" w:fill="F7CAAC"/>
          </w:tcPr>
          <w:p w:rsidR="000B11E3" w:rsidRPr="001635DB" w:rsidRDefault="000B11E3" w:rsidP="00E058EB">
            <w:pPr>
              <w:jc w:val="both"/>
              <w:rPr>
                <w:sz w:val="18"/>
                <w:szCs w:val="18"/>
              </w:rPr>
            </w:pPr>
            <w:r w:rsidRPr="001635DB">
              <w:rPr>
                <w:b/>
                <w:sz w:val="18"/>
                <w:szCs w:val="18"/>
              </w:rPr>
              <w:t xml:space="preserve">Údaje o vzdělání na VŠ </w:t>
            </w:r>
          </w:p>
        </w:tc>
      </w:tr>
      <w:tr w:rsidR="000B11E3" w:rsidRPr="001635DB" w:rsidTr="00E058EB">
        <w:trPr>
          <w:trHeight w:val="307"/>
        </w:trPr>
        <w:tc>
          <w:tcPr>
            <w:tcW w:w="9859" w:type="dxa"/>
            <w:gridSpan w:val="11"/>
          </w:tcPr>
          <w:p w:rsidR="000B11E3" w:rsidRPr="006827FC" w:rsidRDefault="000B11E3" w:rsidP="00E058EB">
            <w:pPr>
              <w:jc w:val="both"/>
            </w:pPr>
            <w:r w:rsidRPr="006827FC">
              <w:t>Psychologie, 1996, UK v Praze, FF.</w:t>
            </w:r>
            <w:r>
              <w:t xml:space="preserve"> (PhDr.)</w:t>
            </w:r>
          </w:p>
        </w:tc>
      </w:tr>
      <w:tr w:rsidR="000B11E3" w:rsidRPr="001635DB" w:rsidTr="00E058EB">
        <w:tc>
          <w:tcPr>
            <w:tcW w:w="9859" w:type="dxa"/>
            <w:gridSpan w:val="11"/>
            <w:shd w:val="clear" w:color="auto" w:fill="F7CAAC"/>
          </w:tcPr>
          <w:p w:rsidR="000B11E3" w:rsidRPr="006827FC" w:rsidRDefault="000B11E3" w:rsidP="00E058EB">
            <w:pPr>
              <w:jc w:val="both"/>
              <w:rPr>
                <w:b/>
              </w:rPr>
            </w:pPr>
            <w:r w:rsidRPr="006827FC">
              <w:rPr>
                <w:b/>
              </w:rPr>
              <w:t>Údaje o odborném působení od absolvování VŠ</w:t>
            </w:r>
          </w:p>
        </w:tc>
      </w:tr>
      <w:tr w:rsidR="000B11E3" w:rsidRPr="001635DB" w:rsidTr="00E058EB">
        <w:trPr>
          <w:trHeight w:val="284"/>
        </w:trPr>
        <w:tc>
          <w:tcPr>
            <w:tcW w:w="9859" w:type="dxa"/>
            <w:gridSpan w:val="11"/>
          </w:tcPr>
          <w:p w:rsidR="000B11E3" w:rsidRPr="00FE0DBD" w:rsidRDefault="000B11E3" w:rsidP="00E058EB">
            <w:pPr>
              <w:pStyle w:val="Bezmezer"/>
              <w:rPr>
                <w:szCs w:val="18"/>
              </w:rPr>
            </w:pPr>
            <w:r w:rsidRPr="00FE0DBD">
              <w:rPr>
                <w:szCs w:val="18"/>
              </w:rPr>
              <w:t xml:space="preserve">PPP pro Prahu 1, dětská psycholožka, 2 roky.             </w:t>
            </w:r>
          </w:p>
          <w:p w:rsidR="000B11E3" w:rsidRPr="00FE0DBD" w:rsidRDefault="000B11E3" w:rsidP="00E058EB">
            <w:pPr>
              <w:pStyle w:val="Bezmezer"/>
              <w:rPr>
                <w:szCs w:val="18"/>
              </w:rPr>
            </w:pPr>
            <w:r w:rsidRPr="00FE0DBD">
              <w:rPr>
                <w:szCs w:val="18"/>
              </w:rPr>
              <w:t xml:space="preserve">PPP pro Prahu 4, dětská psycholožka, 2 roky.        </w:t>
            </w:r>
          </w:p>
          <w:p w:rsidR="000B11E3" w:rsidRPr="00FE0DBD" w:rsidRDefault="000B11E3" w:rsidP="00E058EB">
            <w:pPr>
              <w:pStyle w:val="Bezmezer"/>
              <w:rPr>
                <w:szCs w:val="18"/>
              </w:rPr>
            </w:pPr>
            <w:r w:rsidRPr="00FE0DBD">
              <w:rPr>
                <w:szCs w:val="18"/>
              </w:rPr>
              <w:t xml:space="preserve">Psycholožka Vězeňská služba ČR, Praha – Pankrác, 1 rok.                        </w:t>
            </w:r>
          </w:p>
          <w:p w:rsidR="000B11E3" w:rsidRPr="00FE0DBD" w:rsidRDefault="000B11E3" w:rsidP="00E058EB">
            <w:pPr>
              <w:pStyle w:val="Bezmezer"/>
              <w:rPr>
                <w:szCs w:val="18"/>
              </w:rPr>
            </w:pPr>
            <w:r w:rsidRPr="00FE0DBD">
              <w:rPr>
                <w:szCs w:val="18"/>
              </w:rPr>
              <w:t xml:space="preserve">DC Burešov Zlín, dětská psycholožka, 3 roky.         </w:t>
            </w:r>
          </w:p>
          <w:p w:rsidR="000B11E3" w:rsidRPr="00FE0DBD" w:rsidRDefault="000B11E3" w:rsidP="00E058EB">
            <w:pPr>
              <w:pStyle w:val="Bezmezer"/>
              <w:rPr>
                <w:szCs w:val="18"/>
              </w:rPr>
            </w:pPr>
            <w:r w:rsidRPr="00FE0DBD">
              <w:rPr>
                <w:szCs w:val="18"/>
              </w:rPr>
              <w:t>Odbor školství KÚ Zlín, 2001.</w:t>
            </w:r>
          </w:p>
          <w:p w:rsidR="000B11E3" w:rsidRPr="00FE0DBD" w:rsidRDefault="000B11E3" w:rsidP="00E058EB">
            <w:pPr>
              <w:pStyle w:val="Bezmezer"/>
              <w:rPr>
                <w:szCs w:val="18"/>
              </w:rPr>
            </w:pPr>
            <w:r w:rsidRPr="00FE0DBD">
              <w:rPr>
                <w:szCs w:val="18"/>
              </w:rPr>
              <w:t xml:space="preserve">Psycholožka SPC Duha, Zlín, 5 let.            </w:t>
            </w:r>
          </w:p>
          <w:p w:rsidR="000B11E3" w:rsidRPr="00FE0DBD" w:rsidRDefault="000B11E3" w:rsidP="00E058EB">
            <w:pPr>
              <w:pStyle w:val="Bezmezer"/>
              <w:rPr>
                <w:szCs w:val="18"/>
              </w:rPr>
            </w:pPr>
            <w:r w:rsidRPr="00FE0DBD">
              <w:rPr>
                <w:szCs w:val="18"/>
              </w:rPr>
              <w:t xml:space="preserve">Dětská psycholožka SPC Středová, Zlín, 1 rok.           </w:t>
            </w:r>
          </w:p>
          <w:p w:rsidR="000B11E3" w:rsidRPr="00FE0DBD" w:rsidRDefault="000B11E3" w:rsidP="00E058EB">
            <w:pPr>
              <w:pStyle w:val="Bezmezer"/>
              <w:rPr>
                <w:szCs w:val="18"/>
              </w:rPr>
            </w:pPr>
            <w:r w:rsidRPr="00FE0DBD">
              <w:rPr>
                <w:szCs w:val="18"/>
              </w:rPr>
              <w:t xml:space="preserve">ZŠ TG Masaryka Otrokovice, školní psycholožka, 5 let.            </w:t>
            </w:r>
          </w:p>
          <w:p w:rsidR="000B11E3" w:rsidRPr="001635DB" w:rsidRDefault="000B11E3" w:rsidP="00E058EB">
            <w:pPr>
              <w:pStyle w:val="Bezmezer"/>
              <w:rPr>
                <w:sz w:val="18"/>
                <w:szCs w:val="18"/>
              </w:rPr>
            </w:pPr>
            <w:r w:rsidRPr="00FE0DBD">
              <w:rPr>
                <w:szCs w:val="18"/>
              </w:rPr>
              <w:t>UTB ve Zlíně, FHS, 2008 – dosud, 10 let</w:t>
            </w:r>
            <w:r>
              <w:rPr>
                <w:sz w:val="18"/>
                <w:szCs w:val="18"/>
              </w:rPr>
              <w:t>.</w:t>
            </w:r>
          </w:p>
        </w:tc>
      </w:tr>
      <w:tr w:rsidR="000B11E3" w:rsidRPr="001635DB" w:rsidTr="00E058EB">
        <w:trPr>
          <w:trHeight w:val="250"/>
        </w:trPr>
        <w:tc>
          <w:tcPr>
            <w:tcW w:w="9859" w:type="dxa"/>
            <w:gridSpan w:val="11"/>
            <w:shd w:val="clear" w:color="auto" w:fill="F7CAAC"/>
          </w:tcPr>
          <w:p w:rsidR="000B11E3" w:rsidRPr="001635DB" w:rsidRDefault="000B11E3" w:rsidP="00E058EB">
            <w:pPr>
              <w:jc w:val="both"/>
              <w:rPr>
                <w:sz w:val="18"/>
                <w:szCs w:val="18"/>
              </w:rPr>
            </w:pPr>
            <w:r w:rsidRPr="001635DB">
              <w:rPr>
                <w:b/>
                <w:sz w:val="18"/>
                <w:szCs w:val="18"/>
              </w:rPr>
              <w:t>Zkušenosti s vedením kvalifikačních a rigorózních prací</w:t>
            </w:r>
          </w:p>
        </w:tc>
      </w:tr>
      <w:tr w:rsidR="000B11E3" w:rsidRPr="001635DB" w:rsidTr="00E058EB">
        <w:trPr>
          <w:trHeight w:val="337"/>
        </w:trPr>
        <w:tc>
          <w:tcPr>
            <w:tcW w:w="9859" w:type="dxa"/>
            <w:gridSpan w:val="11"/>
          </w:tcPr>
          <w:p w:rsidR="000B11E3" w:rsidRPr="004D6DC2" w:rsidRDefault="000B11E3" w:rsidP="00E058EB">
            <w:pPr>
              <w:jc w:val="both"/>
            </w:pPr>
            <w:r w:rsidRPr="004D6DC2">
              <w:t>Počet vedených a obhájených bakalářských prací = 132. Počet vedených a obhájených diplomových prací = 0</w:t>
            </w:r>
          </w:p>
        </w:tc>
      </w:tr>
      <w:tr w:rsidR="000B11E3" w:rsidRPr="001635DB" w:rsidTr="00E058EB">
        <w:trPr>
          <w:cantSplit/>
        </w:trPr>
        <w:tc>
          <w:tcPr>
            <w:tcW w:w="3347" w:type="dxa"/>
            <w:gridSpan w:val="2"/>
            <w:tcBorders>
              <w:top w:val="single" w:sz="12" w:space="0" w:color="auto"/>
            </w:tcBorders>
            <w:shd w:val="clear" w:color="auto" w:fill="F7CAAC"/>
          </w:tcPr>
          <w:p w:rsidR="000B11E3" w:rsidRPr="001635DB" w:rsidRDefault="000B11E3" w:rsidP="00E058EB">
            <w:pPr>
              <w:jc w:val="both"/>
              <w:rPr>
                <w:sz w:val="18"/>
                <w:szCs w:val="18"/>
              </w:rPr>
            </w:pPr>
            <w:r w:rsidRPr="001635DB">
              <w:rPr>
                <w:b/>
                <w:sz w:val="18"/>
                <w:szCs w:val="18"/>
              </w:rPr>
              <w:t xml:space="preserve">Obor habilitačního řízení </w:t>
            </w:r>
          </w:p>
        </w:tc>
        <w:tc>
          <w:tcPr>
            <w:tcW w:w="2245" w:type="dxa"/>
            <w:gridSpan w:val="2"/>
            <w:tcBorders>
              <w:top w:val="single" w:sz="12" w:space="0" w:color="auto"/>
            </w:tcBorders>
            <w:shd w:val="clear" w:color="auto" w:fill="F7CAAC"/>
          </w:tcPr>
          <w:p w:rsidR="000B11E3" w:rsidRPr="001635DB" w:rsidRDefault="000B11E3" w:rsidP="00E058EB">
            <w:pPr>
              <w:jc w:val="both"/>
              <w:rPr>
                <w:sz w:val="18"/>
                <w:szCs w:val="18"/>
              </w:rPr>
            </w:pPr>
            <w:r w:rsidRPr="001635DB">
              <w:rPr>
                <w:b/>
                <w:sz w:val="18"/>
                <w:szCs w:val="18"/>
              </w:rPr>
              <w:t>Rok udělení hodnosti</w:t>
            </w:r>
          </w:p>
        </w:tc>
        <w:tc>
          <w:tcPr>
            <w:tcW w:w="2248" w:type="dxa"/>
            <w:gridSpan w:val="4"/>
            <w:tcBorders>
              <w:top w:val="single" w:sz="12" w:space="0" w:color="auto"/>
              <w:right w:val="single" w:sz="12" w:space="0" w:color="auto"/>
            </w:tcBorders>
            <w:shd w:val="clear" w:color="auto" w:fill="F7CAAC"/>
          </w:tcPr>
          <w:p w:rsidR="000B11E3" w:rsidRPr="001635DB" w:rsidRDefault="000B11E3" w:rsidP="00E058EB">
            <w:pPr>
              <w:jc w:val="both"/>
              <w:rPr>
                <w:sz w:val="18"/>
                <w:szCs w:val="18"/>
              </w:rPr>
            </w:pPr>
            <w:r w:rsidRPr="001635DB">
              <w:rPr>
                <w:b/>
                <w:sz w:val="18"/>
                <w:szCs w:val="18"/>
              </w:rPr>
              <w:t>Řízení konáno na VŠ</w:t>
            </w:r>
          </w:p>
        </w:tc>
        <w:tc>
          <w:tcPr>
            <w:tcW w:w="2019" w:type="dxa"/>
            <w:gridSpan w:val="3"/>
            <w:tcBorders>
              <w:top w:val="single" w:sz="12" w:space="0" w:color="auto"/>
              <w:left w:val="single" w:sz="12" w:space="0" w:color="auto"/>
            </w:tcBorders>
            <w:shd w:val="clear" w:color="auto" w:fill="F7CAAC"/>
          </w:tcPr>
          <w:p w:rsidR="000B11E3" w:rsidRPr="001635DB" w:rsidRDefault="000B11E3" w:rsidP="00E058EB">
            <w:pPr>
              <w:jc w:val="both"/>
              <w:rPr>
                <w:b/>
                <w:sz w:val="18"/>
                <w:szCs w:val="18"/>
              </w:rPr>
            </w:pPr>
            <w:r w:rsidRPr="001635DB">
              <w:rPr>
                <w:b/>
                <w:sz w:val="18"/>
                <w:szCs w:val="18"/>
              </w:rPr>
              <w:t>Ohlasy publikací</w:t>
            </w:r>
          </w:p>
        </w:tc>
      </w:tr>
      <w:tr w:rsidR="000B11E3" w:rsidRPr="001635DB" w:rsidTr="00E058EB">
        <w:trPr>
          <w:cantSplit/>
        </w:trPr>
        <w:tc>
          <w:tcPr>
            <w:tcW w:w="3347" w:type="dxa"/>
            <w:gridSpan w:val="2"/>
          </w:tcPr>
          <w:p w:rsidR="000B11E3" w:rsidRPr="001635DB" w:rsidRDefault="000B11E3" w:rsidP="00E058EB">
            <w:pPr>
              <w:jc w:val="both"/>
              <w:rPr>
                <w:sz w:val="18"/>
                <w:szCs w:val="18"/>
              </w:rPr>
            </w:pPr>
          </w:p>
        </w:tc>
        <w:tc>
          <w:tcPr>
            <w:tcW w:w="2245" w:type="dxa"/>
            <w:gridSpan w:val="2"/>
          </w:tcPr>
          <w:p w:rsidR="000B11E3" w:rsidRPr="001635DB" w:rsidRDefault="000B11E3" w:rsidP="00E058EB">
            <w:pPr>
              <w:jc w:val="both"/>
              <w:rPr>
                <w:sz w:val="18"/>
                <w:szCs w:val="18"/>
              </w:rPr>
            </w:pPr>
          </w:p>
        </w:tc>
        <w:tc>
          <w:tcPr>
            <w:tcW w:w="2248" w:type="dxa"/>
            <w:gridSpan w:val="4"/>
            <w:tcBorders>
              <w:right w:val="single" w:sz="12" w:space="0" w:color="auto"/>
            </w:tcBorders>
          </w:tcPr>
          <w:p w:rsidR="000B11E3" w:rsidRPr="001635DB" w:rsidRDefault="000B11E3" w:rsidP="00E058EB">
            <w:pPr>
              <w:jc w:val="both"/>
              <w:rPr>
                <w:sz w:val="18"/>
                <w:szCs w:val="18"/>
              </w:rPr>
            </w:pPr>
          </w:p>
        </w:tc>
        <w:tc>
          <w:tcPr>
            <w:tcW w:w="632" w:type="dxa"/>
            <w:tcBorders>
              <w:left w:val="single" w:sz="12" w:space="0" w:color="auto"/>
            </w:tcBorders>
            <w:shd w:val="clear" w:color="auto" w:fill="F7CAAC"/>
          </w:tcPr>
          <w:p w:rsidR="000B11E3" w:rsidRPr="001635DB" w:rsidRDefault="000B11E3" w:rsidP="00E058EB">
            <w:pPr>
              <w:jc w:val="both"/>
              <w:rPr>
                <w:sz w:val="18"/>
                <w:szCs w:val="18"/>
              </w:rPr>
            </w:pPr>
            <w:r w:rsidRPr="001635DB">
              <w:rPr>
                <w:b/>
                <w:sz w:val="18"/>
                <w:szCs w:val="18"/>
              </w:rPr>
              <w:t>WOS</w:t>
            </w:r>
          </w:p>
        </w:tc>
        <w:tc>
          <w:tcPr>
            <w:tcW w:w="693" w:type="dxa"/>
            <w:shd w:val="clear" w:color="auto" w:fill="F7CAAC"/>
          </w:tcPr>
          <w:p w:rsidR="000B11E3" w:rsidRPr="001635DB" w:rsidRDefault="000B11E3" w:rsidP="00E058EB">
            <w:pPr>
              <w:jc w:val="both"/>
              <w:rPr>
                <w:sz w:val="18"/>
                <w:szCs w:val="18"/>
              </w:rPr>
            </w:pPr>
            <w:r w:rsidRPr="001635DB">
              <w:rPr>
                <w:b/>
                <w:sz w:val="18"/>
                <w:szCs w:val="18"/>
              </w:rPr>
              <w:t>Scopus</w:t>
            </w:r>
          </w:p>
        </w:tc>
        <w:tc>
          <w:tcPr>
            <w:tcW w:w="694" w:type="dxa"/>
            <w:shd w:val="clear" w:color="auto" w:fill="F7CAAC"/>
          </w:tcPr>
          <w:p w:rsidR="000B11E3" w:rsidRPr="001635DB" w:rsidRDefault="000B11E3" w:rsidP="00E058EB">
            <w:pPr>
              <w:jc w:val="both"/>
              <w:rPr>
                <w:sz w:val="18"/>
                <w:szCs w:val="18"/>
              </w:rPr>
            </w:pPr>
            <w:r w:rsidRPr="001635DB">
              <w:rPr>
                <w:b/>
                <w:sz w:val="18"/>
                <w:szCs w:val="18"/>
              </w:rPr>
              <w:t>ostatní</w:t>
            </w:r>
          </w:p>
        </w:tc>
      </w:tr>
      <w:tr w:rsidR="000B11E3" w:rsidRPr="001635DB" w:rsidTr="00E058EB">
        <w:trPr>
          <w:cantSplit/>
          <w:trHeight w:val="70"/>
        </w:trPr>
        <w:tc>
          <w:tcPr>
            <w:tcW w:w="3347" w:type="dxa"/>
            <w:gridSpan w:val="2"/>
            <w:shd w:val="clear" w:color="auto" w:fill="F7CAAC"/>
          </w:tcPr>
          <w:p w:rsidR="000B11E3" w:rsidRPr="001635DB" w:rsidRDefault="000B11E3" w:rsidP="00E058EB">
            <w:pPr>
              <w:jc w:val="both"/>
              <w:rPr>
                <w:sz w:val="18"/>
                <w:szCs w:val="18"/>
              </w:rPr>
            </w:pPr>
            <w:r w:rsidRPr="001635DB">
              <w:rPr>
                <w:b/>
                <w:sz w:val="18"/>
                <w:szCs w:val="18"/>
              </w:rPr>
              <w:t>Obor jmenovacího řízení</w:t>
            </w:r>
          </w:p>
        </w:tc>
        <w:tc>
          <w:tcPr>
            <w:tcW w:w="2245" w:type="dxa"/>
            <w:gridSpan w:val="2"/>
            <w:shd w:val="clear" w:color="auto" w:fill="F7CAAC"/>
          </w:tcPr>
          <w:p w:rsidR="000B11E3" w:rsidRPr="001635DB" w:rsidRDefault="000B11E3" w:rsidP="00E058EB">
            <w:pPr>
              <w:jc w:val="both"/>
              <w:rPr>
                <w:sz w:val="18"/>
                <w:szCs w:val="18"/>
              </w:rPr>
            </w:pPr>
            <w:r w:rsidRPr="001635DB">
              <w:rPr>
                <w:b/>
                <w:sz w:val="18"/>
                <w:szCs w:val="18"/>
              </w:rPr>
              <w:t>Rok udělení hodnosti</w:t>
            </w:r>
          </w:p>
        </w:tc>
        <w:tc>
          <w:tcPr>
            <w:tcW w:w="2248" w:type="dxa"/>
            <w:gridSpan w:val="4"/>
            <w:tcBorders>
              <w:right w:val="single" w:sz="12" w:space="0" w:color="auto"/>
            </w:tcBorders>
            <w:shd w:val="clear" w:color="auto" w:fill="F7CAAC"/>
          </w:tcPr>
          <w:p w:rsidR="000B11E3" w:rsidRPr="001635DB" w:rsidRDefault="000B11E3" w:rsidP="00E058EB">
            <w:pPr>
              <w:jc w:val="both"/>
              <w:rPr>
                <w:sz w:val="18"/>
                <w:szCs w:val="18"/>
              </w:rPr>
            </w:pPr>
            <w:r w:rsidRPr="001635DB">
              <w:rPr>
                <w:b/>
                <w:sz w:val="18"/>
                <w:szCs w:val="18"/>
              </w:rPr>
              <w:t>Řízení konáno na VŠ</w:t>
            </w:r>
          </w:p>
        </w:tc>
        <w:tc>
          <w:tcPr>
            <w:tcW w:w="632" w:type="dxa"/>
            <w:vMerge w:val="restart"/>
            <w:tcBorders>
              <w:left w:val="single" w:sz="12" w:space="0" w:color="auto"/>
            </w:tcBorders>
          </w:tcPr>
          <w:p w:rsidR="000B11E3" w:rsidRPr="001635DB" w:rsidRDefault="000B11E3" w:rsidP="00E058EB">
            <w:pPr>
              <w:jc w:val="both"/>
              <w:rPr>
                <w:b/>
                <w:sz w:val="18"/>
                <w:szCs w:val="18"/>
              </w:rPr>
            </w:pPr>
          </w:p>
        </w:tc>
        <w:tc>
          <w:tcPr>
            <w:tcW w:w="693" w:type="dxa"/>
            <w:vMerge w:val="restart"/>
          </w:tcPr>
          <w:p w:rsidR="000B11E3" w:rsidRPr="001635DB" w:rsidRDefault="000B11E3" w:rsidP="00E058EB">
            <w:pPr>
              <w:jc w:val="both"/>
              <w:rPr>
                <w:b/>
                <w:sz w:val="18"/>
                <w:szCs w:val="18"/>
              </w:rPr>
            </w:pPr>
          </w:p>
        </w:tc>
        <w:tc>
          <w:tcPr>
            <w:tcW w:w="694" w:type="dxa"/>
            <w:vMerge w:val="restart"/>
          </w:tcPr>
          <w:p w:rsidR="000B11E3" w:rsidRPr="001635DB" w:rsidRDefault="000B11E3" w:rsidP="00E058EB">
            <w:pPr>
              <w:jc w:val="both"/>
              <w:rPr>
                <w:b/>
                <w:sz w:val="18"/>
                <w:szCs w:val="18"/>
              </w:rPr>
            </w:pPr>
          </w:p>
        </w:tc>
      </w:tr>
      <w:tr w:rsidR="000B11E3" w:rsidRPr="001635DB" w:rsidTr="00E058EB">
        <w:trPr>
          <w:trHeight w:val="205"/>
        </w:trPr>
        <w:tc>
          <w:tcPr>
            <w:tcW w:w="3347" w:type="dxa"/>
            <w:gridSpan w:val="2"/>
          </w:tcPr>
          <w:p w:rsidR="000B11E3" w:rsidRPr="001635DB" w:rsidRDefault="000B11E3" w:rsidP="00E058EB">
            <w:pPr>
              <w:jc w:val="both"/>
              <w:rPr>
                <w:sz w:val="18"/>
                <w:szCs w:val="18"/>
              </w:rPr>
            </w:pPr>
          </w:p>
        </w:tc>
        <w:tc>
          <w:tcPr>
            <w:tcW w:w="2245" w:type="dxa"/>
            <w:gridSpan w:val="2"/>
          </w:tcPr>
          <w:p w:rsidR="000B11E3" w:rsidRPr="001635DB" w:rsidRDefault="000B11E3" w:rsidP="00E058EB">
            <w:pPr>
              <w:jc w:val="both"/>
              <w:rPr>
                <w:sz w:val="18"/>
                <w:szCs w:val="18"/>
              </w:rPr>
            </w:pPr>
          </w:p>
        </w:tc>
        <w:tc>
          <w:tcPr>
            <w:tcW w:w="2248" w:type="dxa"/>
            <w:gridSpan w:val="4"/>
            <w:tcBorders>
              <w:right w:val="single" w:sz="12" w:space="0" w:color="auto"/>
            </w:tcBorders>
          </w:tcPr>
          <w:p w:rsidR="000B11E3" w:rsidRPr="001635DB" w:rsidRDefault="000B11E3" w:rsidP="00E058EB">
            <w:pPr>
              <w:jc w:val="both"/>
              <w:rPr>
                <w:sz w:val="18"/>
                <w:szCs w:val="18"/>
              </w:rPr>
            </w:pPr>
          </w:p>
        </w:tc>
        <w:tc>
          <w:tcPr>
            <w:tcW w:w="632" w:type="dxa"/>
            <w:vMerge/>
            <w:tcBorders>
              <w:left w:val="single" w:sz="12" w:space="0" w:color="auto"/>
            </w:tcBorders>
            <w:vAlign w:val="center"/>
          </w:tcPr>
          <w:p w:rsidR="000B11E3" w:rsidRPr="001635DB" w:rsidRDefault="000B11E3" w:rsidP="00E058EB">
            <w:pPr>
              <w:rPr>
                <w:b/>
                <w:sz w:val="18"/>
                <w:szCs w:val="18"/>
              </w:rPr>
            </w:pPr>
          </w:p>
        </w:tc>
        <w:tc>
          <w:tcPr>
            <w:tcW w:w="693" w:type="dxa"/>
            <w:vMerge/>
            <w:vAlign w:val="center"/>
          </w:tcPr>
          <w:p w:rsidR="000B11E3" w:rsidRPr="001635DB" w:rsidRDefault="000B11E3" w:rsidP="00E058EB">
            <w:pPr>
              <w:rPr>
                <w:b/>
                <w:sz w:val="18"/>
                <w:szCs w:val="18"/>
              </w:rPr>
            </w:pPr>
          </w:p>
        </w:tc>
        <w:tc>
          <w:tcPr>
            <w:tcW w:w="694" w:type="dxa"/>
            <w:vMerge/>
            <w:vAlign w:val="center"/>
          </w:tcPr>
          <w:p w:rsidR="000B11E3" w:rsidRPr="001635DB" w:rsidRDefault="000B11E3" w:rsidP="00E058EB">
            <w:pPr>
              <w:rPr>
                <w:b/>
                <w:sz w:val="18"/>
                <w:szCs w:val="18"/>
              </w:rPr>
            </w:pPr>
          </w:p>
        </w:tc>
      </w:tr>
      <w:tr w:rsidR="000B11E3" w:rsidRPr="001635DB" w:rsidTr="00E058EB">
        <w:tc>
          <w:tcPr>
            <w:tcW w:w="9859" w:type="dxa"/>
            <w:gridSpan w:val="11"/>
            <w:shd w:val="clear" w:color="auto" w:fill="F7CAAC"/>
          </w:tcPr>
          <w:p w:rsidR="000B11E3" w:rsidRPr="001635DB" w:rsidRDefault="000B11E3" w:rsidP="00E058EB">
            <w:pPr>
              <w:jc w:val="both"/>
              <w:rPr>
                <w:b/>
                <w:sz w:val="18"/>
                <w:szCs w:val="18"/>
              </w:rPr>
            </w:pPr>
            <w:r w:rsidRPr="001635DB">
              <w:rPr>
                <w:b/>
                <w:sz w:val="18"/>
                <w:szCs w:val="18"/>
              </w:rPr>
              <w:t xml:space="preserve">Přehled o nejvýznamnější publikační a další tvůrčí činnosti nebo další profesní činnosti u odborníků z praxe vztahující se k zabezpečovaným předmětům </w:t>
            </w:r>
          </w:p>
        </w:tc>
      </w:tr>
      <w:tr w:rsidR="000B11E3" w:rsidRPr="001635DB" w:rsidTr="00E058EB">
        <w:trPr>
          <w:trHeight w:val="2347"/>
        </w:trPr>
        <w:tc>
          <w:tcPr>
            <w:tcW w:w="9859" w:type="dxa"/>
            <w:gridSpan w:val="11"/>
          </w:tcPr>
          <w:p w:rsidR="000B11E3" w:rsidRPr="004D6DC2" w:rsidRDefault="000B11E3" w:rsidP="00E058EB">
            <w:pPr>
              <w:pStyle w:val="Bezmezer"/>
              <w:jc w:val="both"/>
            </w:pPr>
            <w:r w:rsidRPr="004D6DC2">
              <w:t xml:space="preserve">Včelařová, H., &amp; Bendová, M. (2012). Zkušenosti s případy dětské obezity, které byly označeny jako důsledek zanedbávání péče o dítě. </w:t>
            </w:r>
            <w:r w:rsidRPr="004D6DC2">
              <w:rPr>
                <w:i/>
              </w:rPr>
              <w:t xml:space="preserve">Psychologie pro praxi, </w:t>
            </w:r>
            <w:r w:rsidRPr="004D6DC2">
              <w:t>1-2, s. 103-109.</w:t>
            </w:r>
          </w:p>
          <w:p w:rsidR="000B11E3" w:rsidRPr="004D6DC2" w:rsidRDefault="000B11E3" w:rsidP="00E058EB">
            <w:pPr>
              <w:pStyle w:val="Bezmezer"/>
              <w:jc w:val="both"/>
            </w:pPr>
            <w:r w:rsidRPr="004D6DC2">
              <w:t xml:space="preserve">Včelařová, H., &amp; Bendová, M. (2013). Nadváha a obezita dětí a dospívajících ve Velké Británii – současný stav </w:t>
            </w:r>
            <w:r w:rsidR="00B25EFA">
              <w:br/>
            </w:r>
            <w:r w:rsidRPr="004D6DC2">
              <w:t xml:space="preserve">a přístupy, vycházející z psychosociálních aspektů problému. </w:t>
            </w:r>
            <w:r w:rsidRPr="004D6DC2">
              <w:rPr>
                <w:i/>
              </w:rPr>
              <w:t xml:space="preserve">E-psychologie, </w:t>
            </w:r>
            <w:r w:rsidRPr="004D6DC2">
              <w:t>7(2).</w:t>
            </w:r>
          </w:p>
          <w:p w:rsidR="000B11E3" w:rsidRPr="004D6DC2" w:rsidRDefault="000B11E3" w:rsidP="00E058EB">
            <w:pPr>
              <w:pStyle w:val="Bezmezer"/>
              <w:jc w:val="both"/>
            </w:pPr>
            <w:r w:rsidRPr="004D6DC2">
              <w:t xml:space="preserve">Včelařová, H., &amp; Bendová, M. (2014). Hodnocení několika adolescentních dětí s nadváhou a obezitou ze strany významné vrstevnické skupiny jako součást jejich běžné sociální reality. Zpráva o dílčích výsledcích jednoho výzkumu. </w:t>
            </w:r>
            <w:r w:rsidRPr="004D6DC2">
              <w:rPr>
                <w:i/>
              </w:rPr>
              <w:t xml:space="preserve">Psychosom. </w:t>
            </w:r>
            <w:r w:rsidRPr="004D6DC2">
              <w:t xml:space="preserve">2014 (1), s. 34-37. </w:t>
            </w:r>
          </w:p>
          <w:p w:rsidR="000B11E3" w:rsidRPr="004D6DC2" w:rsidRDefault="000B11E3" w:rsidP="00E058EB">
            <w:pPr>
              <w:pStyle w:val="Bezmezer"/>
              <w:jc w:val="both"/>
            </w:pPr>
            <w:r w:rsidRPr="004D6DC2">
              <w:t xml:space="preserve">Včelařová, H., Chráska, M., Martincová, J., &amp;  Andrysová, P. (2014). Psychosociální aspekty nadváhy a obezity dětí raného a předškolního věku v kontextu vybraných sociodemografických ukazatelů v ČR a v některých dalších zemích. </w:t>
            </w:r>
            <w:r w:rsidRPr="004D6DC2">
              <w:rPr>
                <w:i/>
              </w:rPr>
              <w:t xml:space="preserve">Sociální pedagogika, </w:t>
            </w:r>
            <w:r w:rsidRPr="004D6DC2">
              <w:t>2(2), s. 9-21.DOI: 10.7441/soced.2014.02.02.01. (spoluautorský podíl 25%)</w:t>
            </w:r>
          </w:p>
          <w:p w:rsidR="000B11E3" w:rsidRPr="00C9289D" w:rsidRDefault="000B11E3" w:rsidP="00E058EB">
            <w:pPr>
              <w:pStyle w:val="Bezmezer"/>
            </w:pPr>
            <w:r w:rsidRPr="004D6DC2">
              <w:t xml:space="preserve">Andrysová, P., Martincová, J., &amp; Včelařová, H. (2015). Pedagogical Condition at Undergraduate Teacher Preparation. </w:t>
            </w:r>
            <w:r w:rsidRPr="004D6DC2">
              <w:rPr>
                <w:i/>
              </w:rPr>
              <w:t xml:space="preserve">The New Educational Review, </w:t>
            </w:r>
            <w:r w:rsidRPr="004D6DC2">
              <w:t>38(4</w:t>
            </w:r>
            <w:r>
              <w:t xml:space="preserve">), pp. 152-165. </w:t>
            </w:r>
          </w:p>
        </w:tc>
      </w:tr>
      <w:tr w:rsidR="000B11E3" w:rsidRPr="001635DB" w:rsidTr="00E058EB">
        <w:trPr>
          <w:trHeight w:val="218"/>
        </w:trPr>
        <w:tc>
          <w:tcPr>
            <w:tcW w:w="9859" w:type="dxa"/>
            <w:gridSpan w:val="11"/>
            <w:shd w:val="clear" w:color="auto" w:fill="F7CAAC"/>
          </w:tcPr>
          <w:p w:rsidR="000B11E3" w:rsidRPr="001635DB" w:rsidRDefault="000B11E3" w:rsidP="00E058EB">
            <w:pPr>
              <w:rPr>
                <w:b/>
                <w:sz w:val="18"/>
                <w:szCs w:val="18"/>
              </w:rPr>
            </w:pPr>
            <w:r w:rsidRPr="001635DB">
              <w:rPr>
                <w:b/>
                <w:sz w:val="18"/>
                <w:szCs w:val="18"/>
              </w:rPr>
              <w:t>Působení v zahraničí</w:t>
            </w:r>
          </w:p>
        </w:tc>
      </w:tr>
      <w:tr w:rsidR="000B11E3" w:rsidRPr="001635DB" w:rsidTr="00E058EB">
        <w:trPr>
          <w:trHeight w:val="328"/>
        </w:trPr>
        <w:tc>
          <w:tcPr>
            <w:tcW w:w="9859" w:type="dxa"/>
            <w:gridSpan w:val="11"/>
          </w:tcPr>
          <w:p w:rsidR="000B11E3" w:rsidRPr="001635DB" w:rsidRDefault="000B11E3" w:rsidP="00E058EB">
            <w:pPr>
              <w:rPr>
                <w:sz w:val="18"/>
                <w:szCs w:val="18"/>
              </w:rPr>
            </w:pPr>
          </w:p>
        </w:tc>
      </w:tr>
      <w:tr w:rsidR="000B11E3" w:rsidRPr="001635DB" w:rsidTr="00E058EB">
        <w:trPr>
          <w:cantSplit/>
          <w:trHeight w:val="470"/>
        </w:trPr>
        <w:tc>
          <w:tcPr>
            <w:tcW w:w="2518" w:type="dxa"/>
            <w:shd w:val="clear" w:color="auto" w:fill="F7CAAC"/>
          </w:tcPr>
          <w:p w:rsidR="000B11E3" w:rsidRPr="001635DB" w:rsidRDefault="000B11E3" w:rsidP="00E058EB">
            <w:pPr>
              <w:jc w:val="both"/>
              <w:rPr>
                <w:b/>
                <w:sz w:val="18"/>
                <w:szCs w:val="18"/>
              </w:rPr>
            </w:pPr>
            <w:r w:rsidRPr="001635DB">
              <w:rPr>
                <w:b/>
                <w:sz w:val="18"/>
                <w:szCs w:val="18"/>
              </w:rPr>
              <w:t xml:space="preserve">Podpis </w:t>
            </w:r>
          </w:p>
        </w:tc>
        <w:tc>
          <w:tcPr>
            <w:tcW w:w="4536" w:type="dxa"/>
            <w:gridSpan w:val="5"/>
          </w:tcPr>
          <w:p w:rsidR="000B11E3" w:rsidRPr="000B11E3" w:rsidRDefault="000B11E3" w:rsidP="00E058EB">
            <w:pPr>
              <w:jc w:val="both"/>
            </w:pPr>
            <w:r w:rsidRPr="000B11E3">
              <w:t xml:space="preserve"> Hana Včelařová v. r.</w:t>
            </w:r>
          </w:p>
        </w:tc>
        <w:tc>
          <w:tcPr>
            <w:tcW w:w="786" w:type="dxa"/>
            <w:gridSpan w:val="2"/>
            <w:shd w:val="clear" w:color="auto" w:fill="F7CAAC"/>
          </w:tcPr>
          <w:p w:rsidR="000B11E3" w:rsidRPr="000B11E3" w:rsidRDefault="000B11E3" w:rsidP="00E058EB">
            <w:pPr>
              <w:jc w:val="both"/>
            </w:pPr>
            <w:r w:rsidRPr="000B11E3">
              <w:rPr>
                <w:b/>
              </w:rPr>
              <w:t>datum</w:t>
            </w:r>
          </w:p>
        </w:tc>
        <w:tc>
          <w:tcPr>
            <w:tcW w:w="2019" w:type="dxa"/>
            <w:gridSpan w:val="3"/>
          </w:tcPr>
          <w:p w:rsidR="000B11E3" w:rsidRPr="000B11E3" w:rsidRDefault="000B11E3" w:rsidP="00E058EB">
            <w:pPr>
              <w:jc w:val="both"/>
            </w:pPr>
            <w:r w:rsidRPr="000B11E3">
              <w:t xml:space="preserve"> </w:t>
            </w:r>
            <w:r w:rsidR="00F320F3">
              <w:t>15. 6. 2018</w:t>
            </w:r>
          </w:p>
        </w:tc>
      </w:tr>
    </w:tbl>
    <w:p w:rsidR="000B11E3" w:rsidRDefault="000B11E3"/>
    <w:p w:rsidR="005B3C33" w:rsidRDefault="005B3C33">
      <w:pPr>
        <w:spacing w:after="200" w:line="276" w:lineRule="auto"/>
      </w:pPr>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5B3C33" w:rsidRPr="00BA53AC" w:rsidTr="00E058EB">
        <w:tc>
          <w:tcPr>
            <w:tcW w:w="9900" w:type="dxa"/>
            <w:gridSpan w:val="11"/>
            <w:tcBorders>
              <w:bottom w:val="double" w:sz="4" w:space="0" w:color="auto"/>
            </w:tcBorders>
            <w:shd w:val="clear" w:color="auto" w:fill="BDD6EE"/>
          </w:tcPr>
          <w:p w:rsidR="005B3C33" w:rsidRPr="00BA53AC" w:rsidRDefault="005B3C33" w:rsidP="00E058EB">
            <w:pPr>
              <w:jc w:val="both"/>
              <w:rPr>
                <w:b/>
                <w:sz w:val="28"/>
              </w:rPr>
            </w:pPr>
            <w:r w:rsidRPr="00BA53AC">
              <w:rPr>
                <w:b/>
                <w:sz w:val="28"/>
              </w:rPr>
              <w:lastRenderedPageBreak/>
              <w:t>C-I – Personální zabezpečení</w:t>
            </w:r>
          </w:p>
        </w:tc>
      </w:tr>
      <w:tr w:rsidR="005B3C33" w:rsidRPr="00BA53AC" w:rsidTr="00E058EB">
        <w:tc>
          <w:tcPr>
            <w:tcW w:w="2529" w:type="dxa"/>
            <w:tcBorders>
              <w:top w:val="double" w:sz="4" w:space="0" w:color="auto"/>
            </w:tcBorders>
            <w:shd w:val="clear" w:color="auto" w:fill="F7CAAC"/>
          </w:tcPr>
          <w:p w:rsidR="005B3C33" w:rsidRPr="00BA53AC" w:rsidRDefault="005B3C33" w:rsidP="00E058EB">
            <w:pPr>
              <w:jc w:val="both"/>
              <w:rPr>
                <w:b/>
              </w:rPr>
            </w:pPr>
            <w:r w:rsidRPr="00BA53AC">
              <w:rPr>
                <w:b/>
              </w:rPr>
              <w:t>Vysoká škola</w:t>
            </w:r>
          </w:p>
        </w:tc>
        <w:tc>
          <w:tcPr>
            <w:tcW w:w="7371" w:type="dxa"/>
            <w:gridSpan w:val="10"/>
          </w:tcPr>
          <w:p w:rsidR="005B3C33" w:rsidRPr="00BA53AC" w:rsidRDefault="005B3C33" w:rsidP="00E058EB">
            <w:pPr>
              <w:jc w:val="both"/>
            </w:pPr>
            <w:r w:rsidRPr="00BA53AC">
              <w:t>Univerzita Tomáše Bati ve Zlíně</w:t>
            </w:r>
          </w:p>
        </w:tc>
      </w:tr>
      <w:tr w:rsidR="005B3C33" w:rsidRPr="00BA53AC" w:rsidTr="00E058EB">
        <w:tc>
          <w:tcPr>
            <w:tcW w:w="2529" w:type="dxa"/>
            <w:shd w:val="clear" w:color="auto" w:fill="F7CAAC"/>
          </w:tcPr>
          <w:p w:rsidR="005B3C33" w:rsidRPr="00BA53AC" w:rsidRDefault="005B3C33" w:rsidP="00E058EB">
            <w:pPr>
              <w:jc w:val="both"/>
              <w:rPr>
                <w:b/>
              </w:rPr>
            </w:pPr>
            <w:r w:rsidRPr="00BA53AC">
              <w:rPr>
                <w:b/>
              </w:rPr>
              <w:t>Součást vysoké školy</w:t>
            </w:r>
          </w:p>
        </w:tc>
        <w:tc>
          <w:tcPr>
            <w:tcW w:w="7371" w:type="dxa"/>
            <w:gridSpan w:val="10"/>
          </w:tcPr>
          <w:p w:rsidR="005B3C33" w:rsidRPr="00BA53AC" w:rsidRDefault="005B3C33" w:rsidP="00E058EB">
            <w:pPr>
              <w:jc w:val="both"/>
            </w:pPr>
            <w:r w:rsidRPr="00BA53AC">
              <w:t xml:space="preserve">Fakulta </w:t>
            </w:r>
            <w:r>
              <w:t xml:space="preserve">humanitních studií </w:t>
            </w:r>
          </w:p>
        </w:tc>
      </w:tr>
      <w:tr w:rsidR="005B3C33" w:rsidRPr="00BA53AC" w:rsidTr="00E058EB">
        <w:tc>
          <w:tcPr>
            <w:tcW w:w="2529" w:type="dxa"/>
            <w:shd w:val="clear" w:color="auto" w:fill="F7CAAC"/>
          </w:tcPr>
          <w:p w:rsidR="005B3C33" w:rsidRPr="00BA53AC" w:rsidRDefault="005B3C33" w:rsidP="00E058EB">
            <w:pPr>
              <w:jc w:val="both"/>
              <w:rPr>
                <w:b/>
              </w:rPr>
            </w:pPr>
            <w:r w:rsidRPr="00BA53AC">
              <w:rPr>
                <w:b/>
              </w:rPr>
              <w:t>Název studijního programu</w:t>
            </w:r>
          </w:p>
        </w:tc>
        <w:tc>
          <w:tcPr>
            <w:tcW w:w="7371" w:type="dxa"/>
            <w:gridSpan w:val="10"/>
          </w:tcPr>
          <w:p w:rsidR="005B3C33" w:rsidRPr="00BA53AC" w:rsidRDefault="004C1B60" w:rsidP="00E058EB">
            <w:pPr>
              <w:jc w:val="both"/>
            </w:pPr>
            <w:r>
              <w:t>Andragogika</w:t>
            </w:r>
          </w:p>
        </w:tc>
      </w:tr>
      <w:tr w:rsidR="005B3C33" w:rsidRPr="00BA53AC" w:rsidTr="00E058EB">
        <w:tc>
          <w:tcPr>
            <w:tcW w:w="2529" w:type="dxa"/>
            <w:shd w:val="clear" w:color="auto" w:fill="F7CAAC"/>
          </w:tcPr>
          <w:p w:rsidR="005B3C33" w:rsidRPr="00BA53AC" w:rsidRDefault="005B3C33" w:rsidP="00E058EB">
            <w:pPr>
              <w:jc w:val="both"/>
              <w:rPr>
                <w:b/>
              </w:rPr>
            </w:pPr>
            <w:r w:rsidRPr="00BA53AC">
              <w:rPr>
                <w:b/>
              </w:rPr>
              <w:t>Jméno a příjmení</w:t>
            </w:r>
          </w:p>
        </w:tc>
        <w:tc>
          <w:tcPr>
            <w:tcW w:w="4554" w:type="dxa"/>
            <w:gridSpan w:val="5"/>
          </w:tcPr>
          <w:p w:rsidR="005B3C33" w:rsidRPr="00BA53AC" w:rsidRDefault="005B3C33" w:rsidP="00E058EB">
            <w:pPr>
              <w:jc w:val="both"/>
            </w:pPr>
            <w:bookmarkStart w:id="61" w:name="Orsavová"/>
            <w:bookmarkEnd w:id="61"/>
            <w:r>
              <w:t>Magda Zálešáková</w:t>
            </w:r>
          </w:p>
        </w:tc>
        <w:tc>
          <w:tcPr>
            <w:tcW w:w="712" w:type="dxa"/>
            <w:shd w:val="clear" w:color="auto" w:fill="F7CAAC"/>
          </w:tcPr>
          <w:p w:rsidR="005B3C33" w:rsidRPr="00BA53AC" w:rsidRDefault="005B3C33" w:rsidP="00E058EB">
            <w:pPr>
              <w:jc w:val="both"/>
              <w:rPr>
                <w:b/>
              </w:rPr>
            </w:pPr>
            <w:r w:rsidRPr="00BA53AC">
              <w:rPr>
                <w:b/>
              </w:rPr>
              <w:t>Tituly</w:t>
            </w:r>
          </w:p>
        </w:tc>
        <w:tc>
          <w:tcPr>
            <w:tcW w:w="2105" w:type="dxa"/>
            <w:gridSpan w:val="4"/>
          </w:tcPr>
          <w:p w:rsidR="005B3C33" w:rsidRPr="00BA53AC" w:rsidRDefault="005B3C33" w:rsidP="00E058EB">
            <w:pPr>
              <w:jc w:val="both"/>
            </w:pPr>
            <w:r w:rsidRPr="00BA53AC">
              <w:t>Mgr.</w:t>
            </w:r>
          </w:p>
        </w:tc>
      </w:tr>
      <w:tr w:rsidR="005B3C33" w:rsidRPr="00BA53AC" w:rsidTr="00E058EB">
        <w:tc>
          <w:tcPr>
            <w:tcW w:w="2529" w:type="dxa"/>
            <w:shd w:val="clear" w:color="auto" w:fill="F7CAAC"/>
          </w:tcPr>
          <w:p w:rsidR="005B3C33" w:rsidRPr="00BA53AC" w:rsidRDefault="005B3C33" w:rsidP="00E058EB">
            <w:pPr>
              <w:jc w:val="both"/>
              <w:rPr>
                <w:b/>
              </w:rPr>
            </w:pPr>
            <w:r w:rsidRPr="00BA53AC">
              <w:rPr>
                <w:b/>
              </w:rPr>
              <w:t>Rok narození</w:t>
            </w:r>
          </w:p>
        </w:tc>
        <w:tc>
          <w:tcPr>
            <w:tcW w:w="832" w:type="dxa"/>
          </w:tcPr>
          <w:p w:rsidR="005B3C33" w:rsidRPr="00BA53AC" w:rsidRDefault="005B3C33" w:rsidP="00E058EB">
            <w:pPr>
              <w:jc w:val="both"/>
            </w:pPr>
            <w:r>
              <w:t>1956</w:t>
            </w:r>
          </w:p>
        </w:tc>
        <w:tc>
          <w:tcPr>
            <w:tcW w:w="1728" w:type="dxa"/>
            <w:shd w:val="clear" w:color="auto" w:fill="F7CAAC"/>
          </w:tcPr>
          <w:p w:rsidR="005B3C33" w:rsidRPr="00BA53AC" w:rsidRDefault="005B3C33" w:rsidP="00E058EB">
            <w:pPr>
              <w:jc w:val="both"/>
              <w:rPr>
                <w:b/>
              </w:rPr>
            </w:pPr>
            <w:r w:rsidRPr="00BA53AC">
              <w:rPr>
                <w:b/>
              </w:rPr>
              <w:t>typ vztahu k VŠ</w:t>
            </w:r>
          </w:p>
        </w:tc>
        <w:tc>
          <w:tcPr>
            <w:tcW w:w="996" w:type="dxa"/>
            <w:gridSpan w:val="2"/>
          </w:tcPr>
          <w:p w:rsidR="005B3C33" w:rsidRPr="00BA53AC" w:rsidRDefault="005B3C33" w:rsidP="00E058EB">
            <w:pPr>
              <w:jc w:val="both"/>
            </w:pPr>
            <w:r w:rsidRPr="00BA53AC">
              <w:t>pp</w:t>
            </w:r>
          </w:p>
        </w:tc>
        <w:tc>
          <w:tcPr>
            <w:tcW w:w="998" w:type="dxa"/>
            <w:shd w:val="clear" w:color="auto" w:fill="F7CAAC"/>
          </w:tcPr>
          <w:p w:rsidR="005B3C33" w:rsidRPr="00BA53AC" w:rsidRDefault="005B3C33" w:rsidP="00E058EB">
            <w:pPr>
              <w:jc w:val="both"/>
              <w:rPr>
                <w:b/>
              </w:rPr>
            </w:pPr>
            <w:r w:rsidRPr="00BA53AC">
              <w:rPr>
                <w:b/>
              </w:rPr>
              <w:t>rozsah</w:t>
            </w:r>
          </w:p>
        </w:tc>
        <w:tc>
          <w:tcPr>
            <w:tcW w:w="712" w:type="dxa"/>
          </w:tcPr>
          <w:p w:rsidR="005B3C33" w:rsidRPr="00BA53AC" w:rsidRDefault="005B3C33" w:rsidP="00E058EB">
            <w:pPr>
              <w:jc w:val="both"/>
            </w:pPr>
            <w:r w:rsidRPr="00BA53AC">
              <w:t>40</w:t>
            </w:r>
          </w:p>
        </w:tc>
        <w:tc>
          <w:tcPr>
            <w:tcW w:w="712" w:type="dxa"/>
            <w:gridSpan w:val="2"/>
            <w:shd w:val="clear" w:color="auto" w:fill="F7CAAC"/>
          </w:tcPr>
          <w:p w:rsidR="005B3C33" w:rsidRPr="00BA53AC" w:rsidRDefault="005B3C33" w:rsidP="00E058EB">
            <w:pPr>
              <w:jc w:val="both"/>
              <w:rPr>
                <w:b/>
              </w:rPr>
            </w:pPr>
            <w:r w:rsidRPr="00BA53AC">
              <w:rPr>
                <w:b/>
              </w:rPr>
              <w:t>do kdy</w:t>
            </w:r>
          </w:p>
        </w:tc>
        <w:tc>
          <w:tcPr>
            <w:tcW w:w="1393" w:type="dxa"/>
            <w:gridSpan w:val="2"/>
          </w:tcPr>
          <w:p w:rsidR="005B3C33" w:rsidRPr="00BA53AC" w:rsidRDefault="005B3C33" w:rsidP="00E058EB">
            <w:pPr>
              <w:jc w:val="both"/>
            </w:pPr>
            <w:r>
              <w:t>N</w:t>
            </w:r>
          </w:p>
        </w:tc>
      </w:tr>
      <w:tr w:rsidR="005B3C33" w:rsidRPr="00BA53AC" w:rsidTr="00E058EB">
        <w:tc>
          <w:tcPr>
            <w:tcW w:w="5089" w:type="dxa"/>
            <w:gridSpan w:val="3"/>
            <w:shd w:val="clear" w:color="auto" w:fill="F7CAAC"/>
          </w:tcPr>
          <w:p w:rsidR="005B3C33" w:rsidRPr="00BA53AC" w:rsidRDefault="005B3C33" w:rsidP="00E058EB">
            <w:pPr>
              <w:jc w:val="both"/>
              <w:rPr>
                <w:b/>
              </w:rPr>
            </w:pPr>
            <w:r w:rsidRPr="00BA53AC">
              <w:rPr>
                <w:b/>
              </w:rPr>
              <w:t>Typ vztahu na součásti VŠ, která uskutečňuje st. program</w:t>
            </w:r>
          </w:p>
        </w:tc>
        <w:tc>
          <w:tcPr>
            <w:tcW w:w="996" w:type="dxa"/>
            <w:gridSpan w:val="2"/>
          </w:tcPr>
          <w:p w:rsidR="005B3C33" w:rsidRPr="00BA53AC" w:rsidRDefault="005B3C33" w:rsidP="00E058EB">
            <w:pPr>
              <w:jc w:val="both"/>
            </w:pPr>
            <w:r>
              <w:t xml:space="preserve"> pp</w:t>
            </w:r>
          </w:p>
        </w:tc>
        <w:tc>
          <w:tcPr>
            <w:tcW w:w="998" w:type="dxa"/>
            <w:shd w:val="clear" w:color="auto" w:fill="F7CAAC"/>
          </w:tcPr>
          <w:p w:rsidR="005B3C33" w:rsidRPr="00BA53AC" w:rsidRDefault="005B3C33" w:rsidP="00E058EB">
            <w:pPr>
              <w:jc w:val="both"/>
              <w:rPr>
                <w:b/>
              </w:rPr>
            </w:pPr>
            <w:r w:rsidRPr="00BA53AC">
              <w:rPr>
                <w:b/>
              </w:rPr>
              <w:t>rozsah</w:t>
            </w:r>
          </w:p>
        </w:tc>
        <w:tc>
          <w:tcPr>
            <w:tcW w:w="712" w:type="dxa"/>
          </w:tcPr>
          <w:p w:rsidR="005B3C33" w:rsidRPr="0038551C" w:rsidRDefault="005B3C33" w:rsidP="00E058EB">
            <w:pPr>
              <w:pStyle w:val="Odstavecseseznamem"/>
              <w:ind w:left="0"/>
              <w:jc w:val="both"/>
            </w:pPr>
            <w:r w:rsidRPr="0038551C">
              <w:rPr>
                <w:sz w:val="20"/>
              </w:rPr>
              <w:t>40</w:t>
            </w:r>
          </w:p>
        </w:tc>
        <w:tc>
          <w:tcPr>
            <w:tcW w:w="712" w:type="dxa"/>
            <w:gridSpan w:val="2"/>
            <w:shd w:val="clear" w:color="auto" w:fill="F7CAAC"/>
          </w:tcPr>
          <w:p w:rsidR="005B3C33" w:rsidRPr="0038551C" w:rsidRDefault="005B3C33" w:rsidP="00E058EB">
            <w:pPr>
              <w:jc w:val="both"/>
              <w:rPr>
                <w:b/>
              </w:rPr>
            </w:pPr>
            <w:r w:rsidRPr="0038551C">
              <w:rPr>
                <w:b/>
              </w:rPr>
              <w:t>do kdy</w:t>
            </w:r>
          </w:p>
        </w:tc>
        <w:tc>
          <w:tcPr>
            <w:tcW w:w="1393" w:type="dxa"/>
            <w:gridSpan w:val="2"/>
          </w:tcPr>
          <w:p w:rsidR="005B3C33" w:rsidRPr="0038551C" w:rsidRDefault="005B3C33" w:rsidP="00E058EB">
            <w:pPr>
              <w:jc w:val="both"/>
            </w:pPr>
            <w:r w:rsidRPr="0038551C">
              <w:t>N</w:t>
            </w:r>
          </w:p>
        </w:tc>
      </w:tr>
      <w:tr w:rsidR="005B3C33" w:rsidRPr="00BA53AC" w:rsidTr="00E058EB">
        <w:tc>
          <w:tcPr>
            <w:tcW w:w="6085" w:type="dxa"/>
            <w:gridSpan w:val="5"/>
            <w:shd w:val="clear" w:color="auto" w:fill="F7CAAC"/>
          </w:tcPr>
          <w:p w:rsidR="005B3C33" w:rsidRPr="00BA53AC" w:rsidRDefault="005B3C33" w:rsidP="00E058EB">
            <w:pPr>
              <w:jc w:val="both"/>
            </w:pPr>
            <w:r w:rsidRPr="00BA53AC">
              <w:rPr>
                <w:b/>
              </w:rPr>
              <w:t>Další současná působení jako akademický pracovník na jiných VŠ</w:t>
            </w:r>
          </w:p>
        </w:tc>
        <w:tc>
          <w:tcPr>
            <w:tcW w:w="1710" w:type="dxa"/>
            <w:gridSpan w:val="2"/>
            <w:shd w:val="clear" w:color="auto" w:fill="F7CAAC"/>
          </w:tcPr>
          <w:p w:rsidR="005B3C33" w:rsidRPr="00BA53AC" w:rsidRDefault="005B3C33" w:rsidP="00E058EB">
            <w:pPr>
              <w:jc w:val="both"/>
              <w:rPr>
                <w:b/>
              </w:rPr>
            </w:pPr>
            <w:r w:rsidRPr="00BA53AC">
              <w:rPr>
                <w:b/>
              </w:rPr>
              <w:t xml:space="preserve">typ prac. </w:t>
            </w:r>
            <w:proofErr w:type="gramStart"/>
            <w:r w:rsidRPr="00BA53AC">
              <w:rPr>
                <w:b/>
              </w:rPr>
              <w:t>vztahu</w:t>
            </w:r>
            <w:proofErr w:type="gramEnd"/>
          </w:p>
        </w:tc>
        <w:tc>
          <w:tcPr>
            <w:tcW w:w="2105" w:type="dxa"/>
            <w:gridSpan w:val="4"/>
            <w:shd w:val="clear" w:color="auto" w:fill="F7CAAC"/>
          </w:tcPr>
          <w:p w:rsidR="005B3C33" w:rsidRPr="00BA53AC" w:rsidRDefault="005B3C33" w:rsidP="00E058EB">
            <w:pPr>
              <w:jc w:val="both"/>
              <w:rPr>
                <w:b/>
              </w:rPr>
            </w:pPr>
            <w:r w:rsidRPr="00BA53AC">
              <w:rPr>
                <w:b/>
              </w:rPr>
              <w:t>rozsah</w:t>
            </w:r>
          </w:p>
        </w:tc>
      </w:tr>
      <w:tr w:rsidR="005B3C33" w:rsidRPr="00BA53AC" w:rsidTr="00E058EB">
        <w:tc>
          <w:tcPr>
            <w:tcW w:w="6085" w:type="dxa"/>
            <w:gridSpan w:val="5"/>
          </w:tcPr>
          <w:p w:rsidR="005B3C33" w:rsidRPr="00070A2B" w:rsidRDefault="005B3C33" w:rsidP="00E058EB">
            <w:pPr>
              <w:jc w:val="both"/>
            </w:pPr>
          </w:p>
        </w:tc>
        <w:tc>
          <w:tcPr>
            <w:tcW w:w="1710" w:type="dxa"/>
            <w:gridSpan w:val="2"/>
          </w:tcPr>
          <w:p w:rsidR="005B3C33" w:rsidRPr="00070A2B" w:rsidRDefault="00B55830" w:rsidP="00E058EB">
            <w:pPr>
              <w:jc w:val="both"/>
            </w:pPr>
            <w:r>
              <w:t>Nemá</w:t>
            </w:r>
          </w:p>
        </w:tc>
        <w:tc>
          <w:tcPr>
            <w:tcW w:w="2105" w:type="dxa"/>
            <w:gridSpan w:val="4"/>
          </w:tcPr>
          <w:p w:rsidR="005B3C33" w:rsidRPr="00070A2B" w:rsidRDefault="005B3C33" w:rsidP="00E058EB">
            <w:pPr>
              <w:jc w:val="both"/>
            </w:pPr>
          </w:p>
        </w:tc>
      </w:tr>
      <w:tr w:rsidR="005B3C33" w:rsidRPr="00BA53AC" w:rsidTr="00E058EB">
        <w:tc>
          <w:tcPr>
            <w:tcW w:w="6085" w:type="dxa"/>
            <w:gridSpan w:val="5"/>
          </w:tcPr>
          <w:p w:rsidR="005B3C33" w:rsidRPr="00070A2B" w:rsidRDefault="005B3C33" w:rsidP="00E058EB">
            <w:pPr>
              <w:jc w:val="both"/>
            </w:pPr>
          </w:p>
        </w:tc>
        <w:tc>
          <w:tcPr>
            <w:tcW w:w="1710" w:type="dxa"/>
            <w:gridSpan w:val="2"/>
          </w:tcPr>
          <w:p w:rsidR="005B3C33" w:rsidRPr="00070A2B" w:rsidRDefault="005B3C33" w:rsidP="00E058EB">
            <w:pPr>
              <w:jc w:val="both"/>
            </w:pPr>
          </w:p>
        </w:tc>
        <w:tc>
          <w:tcPr>
            <w:tcW w:w="2105" w:type="dxa"/>
            <w:gridSpan w:val="4"/>
          </w:tcPr>
          <w:p w:rsidR="005B3C33" w:rsidRPr="00070A2B" w:rsidRDefault="005B3C33" w:rsidP="00E058EB">
            <w:pPr>
              <w:jc w:val="both"/>
            </w:pPr>
          </w:p>
        </w:tc>
      </w:tr>
      <w:tr w:rsidR="005B3C33" w:rsidRPr="00BA53AC" w:rsidTr="00E058EB">
        <w:tc>
          <w:tcPr>
            <w:tcW w:w="6085" w:type="dxa"/>
            <w:gridSpan w:val="5"/>
          </w:tcPr>
          <w:p w:rsidR="005B3C33" w:rsidRPr="00070A2B" w:rsidRDefault="005B3C33" w:rsidP="00E058EB">
            <w:pPr>
              <w:jc w:val="both"/>
            </w:pPr>
          </w:p>
        </w:tc>
        <w:tc>
          <w:tcPr>
            <w:tcW w:w="1710" w:type="dxa"/>
            <w:gridSpan w:val="2"/>
          </w:tcPr>
          <w:p w:rsidR="005B3C33" w:rsidRPr="00070A2B" w:rsidRDefault="005B3C33" w:rsidP="00E058EB">
            <w:pPr>
              <w:jc w:val="both"/>
            </w:pPr>
          </w:p>
        </w:tc>
        <w:tc>
          <w:tcPr>
            <w:tcW w:w="2105" w:type="dxa"/>
            <w:gridSpan w:val="4"/>
          </w:tcPr>
          <w:p w:rsidR="005B3C33" w:rsidRPr="00070A2B" w:rsidRDefault="005B3C33" w:rsidP="00E058EB">
            <w:pPr>
              <w:jc w:val="both"/>
            </w:pPr>
          </w:p>
        </w:tc>
      </w:tr>
      <w:tr w:rsidR="005B3C33" w:rsidRPr="00BA53AC" w:rsidTr="00E058EB">
        <w:tc>
          <w:tcPr>
            <w:tcW w:w="6085" w:type="dxa"/>
            <w:gridSpan w:val="5"/>
          </w:tcPr>
          <w:p w:rsidR="005B3C33" w:rsidRPr="00070A2B" w:rsidRDefault="005B3C33" w:rsidP="00E058EB">
            <w:pPr>
              <w:jc w:val="both"/>
            </w:pPr>
          </w:p>
        </w:tc>
        <w:tc>
          <w:tcPr>
            <w:tcW w:w="1710" w:type="dxa"/>
            <w:gridSpan w:val="2"/>
          </w:tcPr>
          <w:p w:rsidR="005B3C33" w:rsidRPr="00070A2B" w:rsidRDefault="005B3C33" w:rsidP="00E058EB">
            <w:pPr>
              <w:jc w:val="both"/>
            </w:pPr>
          </w:p>
        </w:tc>
        <w:tc>
          <w:tcPr>
            <w:tcW w:w="2105" w:type="dxa"/>
            <w:gridSpan w:val="4"/>
          </w:tcPr>
          <w:p w:rsidR="005B3C33" w:rsidRPr="00070A2B" w:rsidRDefault="005B3C33" w:rsidP="00E058EB">
            <w:pPr>
              <w:jc w:val="both"/>
            </w:pPr>
          </w:p>
        </w:tc>
      </w:tr>
      <w:tr w:rsidR="005B3C33" w:rsidRPr="00BA53AC" w:rsidTr="00E058EB">
        <w:tc>
          <w:tcPr>
            <w:tcW w:w="9900" w:type="dxa"/>
            <w:gridSpan w:val="11"/>
            <w:shd w:val="clear" w:color="auto" w:fill="F7CAAC"/>
          </w:tcPr>
          <w:p w:rsidR="005B3C33" w:rsidRPr="00070A2B" w:rsidRDefault="005B3C33" w:rsidP="00E058EB">
            <w:pPr>
              <w:jc w:val="both"/>
            </w:pPr>
            <w:r w:rsidRPr="00070A2B">
              <w:rPr>
                <w:b/>
              </w:rPr>
              <w:t>Předměty příslušného studijního programu a způsob zapojení do jejich výuky, příp. další zapojení do uskutečňování studijního programu</w:t>
            </w:r>
          </w:p>
        </w:tc>
      </w:tr>
      <w:tr w:rsidR="005B3C33" w:rsidRPr="00BA53AC" w:rsidTr="00E058EB">
        <w:trPr>
          <w:trHeight w:val="291"/>
        </w:trPr>
        <w:tc>
          <w:tcPr>
            <w:tcW w:w="9900" w:type="dxa"/>
            <w:gridSpan w:val="11"/>
            <w:tcBorders>
              <w:top w:val="nil"/>
            </w:tcBorders>
          </w:tcPr>
          <w:p w:rsidR="005B3C33" w:rsidRPr="006F76C7" w:rsidRDefault="005B3C33" w:rsidP="005B3C33">
            <w:pPr>
              <w:pStyle w:val="Zkladntext"/>
              <w:ind w:right="107"/>
              <w:rPr>
                <w:sz w:val="20"/>
              </w:rPr>
            </w:pPr>
            <w:r w:rsidRPr="006F76C7">
              <w:rPr>
                <w:sz w:val="20"/>
              </w:rPr>
              <w:t>Cizí jazyk 1, Cizí jazyk 2, Cizí jazyk 3 (ruský jazyk</w:t>
            </w:r>
            <w:r>
              <w:rPr>
                <w:sz w:val="20"/>
              </w:rPr>
              <w:t xml:space="preserve">, </w:t>
            </w:r>
            <w:r w:rsidRPr="006F76C7">
              <w:rPr>
                <w:sz w:val="20"/>
              </w:rPr>
              <w:t>vyučující).</w:t>
            </w:r>
          </w:p>
        </w:tc>
      </w:tr>
      <w:tr w:rsidR="005B3C33" w:rsidRPr="00BA53AC" w:rsidTr="00E058EB">
        <w:tc>
          <w:tcPr>
            <w:tcW w:w="9900" w:type="dxa"/>
            <w:gridSpan w:val="11"/>
            <w:shd w:val="clear" w:color="auto" w:fill="F7CAAC"/>
          </w:tcPr>
          <w:p w:rsidR="005B3C33" w:rsidRPr="00070A2B" w:rsidRDefault="005B3C33" w:rsidP="00E058EB">
            <w:pPr>
              <w:jc w:val="both"/>
            </w:pPr>
            <w:r w:rsidRPr="00070A2B">
              <w:rPr>
                <w:b/>
              </w:rPr>
              <w:t xml:space="preserve">Údaje o vzdělání na VŠ </w:t>
            </w:r>
          </w:p>
        </w:tc>
      </w:tr>
      <w:tr w:rsidR="005B3C33" w:rsidRPr="00BA53AC" w:rsidTr="00E058EB">
        <w:trPr>
          <w:trHeight w:val="372"/>
        </w:trPr>
        <w:tc>
          <w:tcPr>
            <w:tcW w:w="9900" w:type="dxa"/>
            <w:gridSpan w:val="11"/>
          </w:tcPr>
          <w:p w:rsidR="005B3C33" w:rsidRPr="00070A2B" w:rsidRDefault="005B3C33" w:rsidP="00E058EB">
            <w:pPr>
              <w:pStyle w:val="CVNormal"/>
              <w:ind w:left="0" w:right="0"/>
              <w:jc w:val="both"/>
              <w:rPr>
                <w:b/>
              </w:rPr>
            </w:pPr>
            <w:r w:rsidRPr="00070A2B">
              <w:rPr>
                <w:rFonts w:ascii="Times New Roman" w:hAnsi="Times New Roman"/>
              </w:rPr>
              <w:t>Jazyk ruský – jazyk francouzský, 1979, Univerzita J. E. Purkyně (MU Brno), PdF.</w:t>
            </w:r>
            <w:r>
              <w:rPr>
                <w:rFonts w:ascii="Times New Roman" w:hAnsi="Times New Roman"/>
              </w:rPr>
              <w:t xml:space="preserve"> (Mgr.)</w:t>
            </w:r>
          </w:p>
        </w:tc>
      </w:tr>
      <w:tr w:rsidR="005B3C33" w:rsidRPr="00BA53AC" w:rsidTr="00E058EB">
        <w:tc>
          <w:tcPr>
            <w:tcW w:w="9900" w:type="dxa"/>
            <w:gridSpan w:val="11"/>
            <w:shd w:val="clear" w:color="auto" w:fill="F7CAAC"/>
          </w:tcPr>
          <w:p w:rsidR="005B3C33" w:rsidRPr="00070A2B" w:rsidRDefault="005B3C33" w:rsidP="00E058EB">
            <w:pPr>
              <w:jc w:val="both"/>
              <w:rPr>
                <w:b/>
              </w:rPr>
            </w:pPr>
            <w:r w:rsidRPr="00070A2B">
              <w:rPr>
                <w:b/>
              </w:rPr>
              <w:t>Údaje o odborném působení od absolvování VŠ</w:t>
            </w:r>
          </w:p>
        </w:tc>
      </w:tr>
      <w:tr w:rsidR="005B3C33" w:rsidRPr="00BA53AC" w:rsidTr="00E058EB">
        <w:trPr>
          <w:trHeight w:val="212"/>
        </w:trPr>
        <w:tc>
          <w:tcPr>
            <w:tcW w:w="9900" w:type="dxa"/>
            <w:gridSpan w:val="11"/>
          </w:tcPr>
          <w:p w:rsidR="005B3C33" w:rsidRPr="00070A2B" w:rsidRDefault="005B3C33" w:rsidP="00E058EB">
            <w:pPr>
              <w:jc w:val="both"/>
            </w:pPr>
            <w:r w:rsidRPr="00070A2B">
              <w:t xml:space="preserve">UTB ve Zlíně, </w:t>
            </w:r>
            <w:r>
              <w:t>13 let</w:t>
            </w:r>
            <w:r w:rsidRPr="00070A2B">
              <w:t>, z toho na FHS 1</w:t>
            </w:r>
            <w:r>
              <w:t>1</w:t>
            </w:r>
            <w:r w:rsidRPr="00070A2B">
              <w:t xml:space="preserve"> let.</w:t>
            </w:r>
          </w:p>
        </w:tc>
      </w:tr>
      <w:tr w:rsidR="005B3C33" w:rsidRPr="00BA53AC" w:rsidTr="00E058EB">
        <w:trPr>
          <w:trHeight w:val="250"/>
        </w:trPr>
        <w:tc>
          <w:tcPr>
            <w:tcW w:w="9900" w:type="dxa"/>
            <w:gridSpan w:val="11"/>
            <w:shd w:val="clear" w:color="auto" w:fill="F7CAAC"/>
          </w:tcPr>
          <w:p w:rsidR="005B3C33" w:rsidRPr="00070A2B" w:rsidRDefault="005B3C33" w:rsidP="00E058EB">
            <w:pPr>
              <w:jc w:val="both"/>
            </w:pPr>
            <w:r w:rsidRPr="00070A2B">
              <w:rPr>
                <w:b/>
              </w:rPr>
              <w:t>Zkušenosti s vedením kvalifikačních a rigorózních prací</w:t>
            </w:r>
          </w:p>
        </w:tc>
      </w:tr>
      <w:tr w:rsidR="005B3C33" w:rsidRPr="00BA53AC" w:rsidTr="00E058EB">
        <w:trPr>
          <w:trHeight w:val="184"/>
        </w:trPr>
        <w:tc>
          <w:tcPr>
            <w:tcW w:w="9900" w:type="dxa"/>
            <w:gridSpan w:val="11"/>
          </w:tcPr>
          <w:p w:rsidR="005B3C33" w:rsidRPr="00070A2B" w:rsidRDefault="005B3C33" w:rsidP="00E058EB">
            <w:pPr>
              <w:jc w:val="both"/>
            </w:pPr>
          </w:p>
          <w:p w:rsidR="005B3C33" w:rsidRPr="00070A2B" w:rsidRDefault="005B3C33" w:rsidP="00E058EB">
            <w:pPr>
              <w:jc w:val="both"/>
            </w:pPr>
          </w:p>
        </w:tc>
      </w:tr>
      <w:tr w:rsidR="005B3C33" w:rsidRPr="00BA53AC" w:rsidTr="00E058EB">
        <w:trPr>
          <w:cantSplit/>
        </w:trPr>
        <w:tc>
          <w:tcPr>
            <w:tcW w:w="3361" w:type="dxa"/>
            <w:gridSpan w:val="2"/>
            <w:tcBorders>
              <w:top w:val="single" w:sz="12" w:space="0" w:color="auto"/>
            </w:tcBorders>
            <w:shd w:val="clear" w:color="auto" w:fill="F7CAAC"/>
          </w:tcPr>
          <w:p w:rsidR="005B3C33" w:rsidRPr="00BA53AC" w:rsidRDefault="005B3C33" w:rsidP="00E058EB">
            <w:pPr>
              <w:jc w:val="both"/>
            </w:pPr>
            <w:r w:rsidRPr="00BA53AC">
              <w:rPr>
                <w:b/>
              </w:rPr>
              <w:t xml:space="preserve">Obor habilitačního řízení </w:t>
            </w:r>
          </w:p>
        </w:tc>
        <w:tc>
          <w:tcPr>
            <w:tcW w:w="2254" w:type="dxa"/>
            <w:gridSpan w:val="2"/>
            <w:tcBorders>
              <w:top w:val="single" w:sz="12" w:space="0" w:color="auto"/>
            </w:tcBorders>
            <w:shd w:val="clear" w:color="auto" w:fill="F7CAAC"/>
          </w:tcPr>
          <w:p w:rsidR="005B3C33" w:rsidRPr="00BA53AC" w:rsidRDefault="005B3C33" w:rsidP="00E058EB">
            <w:pPr>
              <w:jc w:val="both"/>
            </w:pPr>
            <w:r w:rsidRPr="00BA53AC">
              <w:rPr>
                <w:b/>
              </w:rPr>
              <w:t>Rok udělení hodnosti</w:t>
            </w:r>
          </w:p>
        </w:tc>
        <w:tc>
          <w:tcPr>
            <w:tcW w:w="2257" w:type="dxa"/>
            <w:gridSpan w:val="4"/>
            <w:tcBorders>
              <w:top w:val="single" w:sz="12" w:space="0" w:color="auto"/>
              <w:right w:val="single" w:sz="12" w:space="0" w:color="auto"/>
            </w:tcBorders>
            <w:shd w:val="clear" w:color="auto" w:fill="F7CAAC"/>
          </w:tcPr>
          <w:p w:rsidR="005B3C33" w:rsidRPr="00BA53AC" w:rsidRDefault="005B3C33" w:rsidP="00E058EB">
            <w:pPr>
              <w:jc w:val="both"/>
            </w:pPr>
            <w:r w:rsidRPr="00BA53AC">
              <w:rPr>
                <w:b/>
              </w:rPr>
              <w:t>Řízení konáno na VŠ</w:t>
            </w:r>
          </w:p>
        </w:tc>
        <w:tc>
          <w:tcPr>
            <w:tcW w:w="2028" w:type="dxa"/>
            <w:gridSpan w:val="3"/>
            <w:tcBorders>
              <w:top w:val="single" w:sz="12" w:space="0" w:color="auto"/>
              <w:left w:val="single" w:sz="12" w:space="0" w:color="auto"/>
            </w:tcBorders>
            <w:shd w:val="clear" w:color="auto" w:fill="F7CAAC"/>
          </w:tcPr>
          <w:p w:rsidR="005B3C33" w:rsidRPr="00BA53AC" w:rsidRDefault="005B3C33" w:rsidP="00E058EB">
            <w:pPr>
              <w:jc w:val="both"/>
              <w:rPr>
                <w:b/>
              </w:rPr>
            </w:pPr>
            <w:r w:rsidRPr="00BA53AC">
              <w:rPr>
                <w:b/>
              </w:rPr>
              <w:t>Ohlasy publikací</w:t>
            </w:r>
          </w:p>
        </w:tc>
      </w:tr>
      <w:tr w:rsidR="005B3C33" w:rsidRPr="00BA53AC" w:rsidTr="00E058EB">
        <w:trPr>
          <w:cantSplit/>
        </w:trPr>
        <w:tc>
          <w:tcPr>
            <w:tcW w:w="3361" w:type="dxa"/>
            <w:gridSpan w:val="2"/>
          </w:tcPr>
          <w:p w:rsidR="005B3C33" w:rsidRPr="00BA53AC" w:rsidRDefault="005B3C33" w:rsidP="00E058EB">
            <w:pPr>
              <w:jc w:val="both"/>
            </w:pPr>
            <w:r>
              <w:t xml:space="preserve"> </w:t>
            </w:r>
          </w:p>
        </w:tc>
        <w:tc>
          <w:tcPr>
            <w:tcW w:w="2254" w:type="dxa"/>
            <w:gridSpan w:val="2"/>
          </w:tcPr>
          <w:p w:rsidR="005B3C33" w:rsidRPr="00BA53AC" w:rsidRDefault="005B3C33" w:rsidP="00E058EB">
            <w:pPr>
              <w:jc w:val="both"/>
            </w:pPr>
            <w:r>
              <w:t xml:space="preserve"> </w:t>
            </w:r>
          </w:p>
        </w:tc>
        <w:tc>
          <w:tcPr>
            <w:tcW w:w="2257" w:type="dxa"/>
            <w:gridSpan w:val="4"/>
            <w:tcBorders>
              <w:right w:val="single" w:sz="12" w:space="0" w:color="auto"/>
            </w:tcBorders>
          </w:tcPr>
          <w:p w:rsidR="005B3C33" w:rsidRPr="00BA53AC" w:rsidRDefault="005B3C33" w:rsidP="00E058EB">
            <w:pPr>
              <w:jc w:val="both"/>
            </w:pPr>
            <w:r>
              <w:t xml:space="preserve"> </w:t>
            </w:r>
          </w:p>
        </w:tc>
        <w:tc>
          <w:tcPr>
            <w:tcW w:w="635" w:type="dxa"/>
            <w:tcBorders>
              <w:left w:val="single" w:sz="12" w:space="0" w:color="auto"/>
            </w:tcBorders>
            <w:shd w:val="clear" w:color="auto" w:fill="F7CAAC"/>
          </w:tcPr>
          <w:p w:rsidR="005B3C33" w:rsidRPr="00BA53AC" w:rsidRDefault="005B3C33" w:rsidP="00E058EB">
            <w:pPr>
              <w:jc w:val="both"/>
            </w:pPr>
            <w:r w:rsidRPr="00BA53AC">
              <w:rPr>
                <w:b/>
              </w:rPr>
              <w:t>WOS</w:t>
            </w:r>
          </w:p>
        </w:tc>
        <w:tc>
          <w:tcPr>
            <w:tcW w:w="696" w:type="dxa"/>
            <w:shd w:val="clear" w:color="auto" w:fill="F7CAAC"/>
          </w:tcPr>
          <w:p w:rsidR="005B3C33" w:rsidRPr="00BA53AC" w:rsidRDefault="005B3C33" w:rsidP="00E058EB">
            <w:pPr>
              <w:jc w:val="both"/>
              <w:rPr>
                <w:sz w:val="18"/>
              </w:rPr>
            </w:pPr>
            <w:r w:rsidRPr="00BA53AC">
              <w:rPr>
                <w:b/>
                <w:sz w:val="18"/>
              </w:rPr>
              <w:t>Scopus</w:t>
            </w:r>
          </w:p>
        </w:tc>
        <w:tc>
          <w:tcPr>
            <w:tcW w:w="697" w:type="dxa"/>
            <w:shd w:val="clear" w:color="auto" w:fill="F7CAAC"/>
          </w:tcPr>
          <w:p w:rsidR="005B3C33" w:rsidRPr="00BA53AC" w:rsidRDefault="005B3C33" w:rsidP="00E058EB">
            <w:pPr>
              <w:jc w:val="both"/>
            </w:pPr>
            <w:r w:rsidRPr="00BA53AC">
              <w:rPr>
                <w:b/>
                <w:sz w:val="18"/>
              </w:rPr>
              <w:t>ostatní</w:t>
            </w:r>
          </w:p>
        </w:tc>
      </w:tr>
      <w:tr w:rsidR="005B3C33" w:rsidRPr="00BA53AC" w:rsidTr="00E058EB">
        <w:trPr>
          <w:cantSplit/>
          <w:trHeight w:val="70"/>
        </w:trPr>
        <w:tc>
          <w:tcPr>
            <w:tcW w:w="3361" w:type="dxa"/>
            <w:gridSpan w:val="2"/>
            <w:shd w:val="clear" w:color="auto" w:fill="F7CAAC"/>
          </w:tcPr>
          <w:p w:rsidR="005B3C33" w:rsidRPr="00BA53AC" w:rsidRDefault="005B3C33" w:rsidP="00E058EB">
            <w:pPr>
              <w:jc w:val="both"/>
            </w:pPr>
            <w:r w:rsidRPr="00BA53AC">
              <w:rPr>
                <w:b/>
              </w:rPr>
              <w:t>Obor jmenovacího řízení</w:t>
            </w:r>
          </w:p>
        </w:tc>
        <w:tc>
          <w:tcPr>
            <w:tcW w:w="2254" w:type="dxa"/>
            <w:gridSpan w:val="2"/>
            <w:shd w:val="clear" w:color="auto" w:fill="F7CAAC"/>
          </w:tcPr>
          <w:p w:rsidR="005B3C33" w:rsidRPr="00BA53AC" w:rsidRDefault="005B3C33" w:rsidP="00E058EB">
            <w:pPr>
              <w:jc w:val="both"/>
            </w:pPr>
            <w:r w:rsidRPr="00BA53AC">
              <w:rPr>
                <w:b/>
              </w:rPr>
              <w:t>Rok udělení hodnosti</w:t>
            </w:r>
          </w:p>
        </w:tc>
        <w:tc>
          <w:tcPr>
            <w:tcW w:w="2257" w:type="dxa"/>
            <w:gridSpan w:val="4"/>
            <w:tcBorders>
              <w:right w:val="single" w:sz="12" w:space="0" w:color="auto"/>
            </w:tcBorders>
            <w:shd w:val="clear" w:color="auto" w:fill="F7CAAC"/>
          </w:tcPr>
          <w:p w:rsidR="005B3C33" w:rsidRPr="00BA53AC" w:rsidRDefault="005B3C33" w:rsidP="00E058EB">
            <w:pPr>
              <w:jc w:val="both"/>
            </w:pPr>
            <w:r w:rsidRPr="00BA53AC">
              <w:rPr>
                <w:b/>
              </w:rPr>
              <w:t>Řízení konáno na VŠ</w:t>
            </w:r>
          </w:p>
        </w:tc>
        <w:tc>
          <w:tcPr>
            <w:tcW w:w="635" w:type="dxa"/>
            <w:vMerge w:val="restart"/>
            <w:tcBorders>
              <w:left w:val="single" w:sz="12" w:space="0" w:color="auto"/>
            </w:tcBorders>
          </w:tcPr>
          <w:p w:rsidR="005B3C33" w:rsidRPr="00BA53AC" w:rsidRDefault="005B3C33" w:rsidP="00E058EB">
            <w:pPr>
              <w:jc w:val="both"/>
              <w:rPr>
                <w:b/>
              </w:rPr>
            </w:pPr>
          </w:p>
        </w:tc>
        <w:tc>
          <w:tcPr>
            <w:tcW w:w="696" w:type="dxa"/>
            <w:vMerge w:val="restart"/>
          </w:tcPr>
          <w:p w:rsidR="005B3C33" w:rsidRPr="00BA53AC" w:rsidRDefault="005B3C33" w:rsidP="00E058EB">
            <w:pPr>
              <w:jc w:val="both"/>
              <w:rPr>
                <w:b/>
              </w:rPr>
            </w:pPr>
          </w:p>
        </w:tc>
        <w:tc>
          <w:tcPr>
            <w:tcW w:w="697" w:type="dxa"/>
            <w:vMerge w:val="restart"/>
          </w:tcPr>
          <w:p w:rsidR="005B3C33" w:rsidRPr="00BA53AC" w:rsidRDefault="005B3C33" w:rsidP="00E058EB">
            <w:pPr>
              <w:jc w:val="both"/>
              <w:rPr>
                <w:b/>
                <w:sz w:val="18"/>
                <w:szCs w:val="18"/>
              </w:rPr>
            </w:pPr>
          </w:p>
        </w:tc>
      </w:tr>
      <w:tr w:rsidR="005B3C33" w:rsidRPr="00BA53AC" w:rsidTr="00E058EB">
        <w:trPr>
          <w:trHeight w:val="205"/>
        </w:trPr>
        <w:tc>
          <w:tcPr>
            <w:tcW w:w="3361" w:type="dxa"/>
            <w:gridSpan w:val="2"/>
          </w:tcPr>
          <w:p w:rsidR="005B3C33" w:rsidRPr="00BA53AC" w:rsidRDefault="005B3C33" w:rsidP="00E058EB">
            <w:pPr>
              <w:jc w:val="both"/>
            </w:pPr>
            <w:r>
              <w:t xml:space="preserve"> </w:t>
            </w:r>
          </w:p>
        </w:tc>
        <w:tc>
          <w:tcPr>
            <w:tcW w:w="2254" w:type="dxa"/>
            <w:gridSpan w:val="2"/>
          </w:tcPr>
          <w:p w:rsidR="005B3C33" w:rsidRPr="00BA53AC" w:rsidRDefault="005B3C33" w:rsidP="00E058EB">
            <w:pPr>
              <w:jc w:val="both"/>
            </w:pPr>
            <w:r>
              <w:t xml:space="preserve"> </w:t>
            </w:r>
          </w:p>
        </w:tc>
        <w:tc>
          <w:tcPr>
            <w:tcW w:w="2257" w:type="dxa"/>
            <w:gridSpan w:val="4"/>
            <w:tcBorders>
              <w:right w:val="single" w:sz="12" w:space="0" w:color="auto"/>
            </w:tcBorders>
          </w:tcPr>
          <w:p w:rsidR="005B3C33" w:rsidRPr="00BA53AC" w:rsidRDefault="005B3C33" w:rsidP="00E058EB">
            <w:pPr>
              <w:jc w:val="both"/>
            </w:pPr>
            <w:r>
              <w:t xml:space="preserve"> </w:t>
            </w:r>
          </w:p>
        </w:tc>
        <w:tc>
          <w:tcPr>
            <w:tcW w:w="635" w:type="dxa"/>
            <w:vMerge/>
            <w:tcBorders>
              <w:left w:val="single" w:sz="12" w:space="0" w:color="auto"/>
            </w:tcBorders>
            <w:vAlign w:val="center"/>
          </w:tcPr>
          <w:p w:rsidR="005B3C33" w:rsidRPr="00BA53AC" w:rsidRDefault="005B3C33" w:rsidP="00E058EB">
            <w:pPr>
              <w:rPr>
                <w:b/>
              </w:rPr>
            </w:pPr>
          </w:p>
        </w:tc>
        <w:tc>
          <w:tcPr>
            <w:tcW w:w="696" w:type="dxa"/>
            <w:vMerge/>
            <w:vAlign w:val="center"/>
          </w:tcPr>
          <w:p w:rsidR="005B3C33" w:rsidRPr="00BA53AC" w:rsidRDefault="005B3C33" w:rsidP="00E058EB">
            <w:pPr>
              <w:rPr>
                <w:b/>
              </w:rPr>
            </w:pPr>
          </w:p>
        </w:tc>
        <w:tc>
          <w:tcPr>
            <w:tcW w:w="697" w:type="dxa"/>
            <w:vMerge/>
            <w:vAlign w:val="center"/>
          </w:tcPr>
          <w:p w:rsidR="005B3C33" w:rsidRPr="00BA53AC" w:rsidRDefault="005B3C33" w:rsidP="00E058EB">
            <w:pPr>
              <w:rPr>
                <w:b/>
              </w:rPr>
            </w:pPr>
          </w:p>
        </w:tc>
      </w:tr>
      <w:tr w:rsidR="005B3C33" w:rsidRPr="00BA53AC" w:rsidTr="00E058EB">
        <w:tc>
          <w:tcPr>
            <w:tcW w:w="9900" w:type="dxa"/>
            <w:gridSpan w:val="11"/>
            <w:shd w:val="clear" w:color="auto" w:fill="F7CAAC"/>
          </w:tcPr>
          <w:p w:rsidR="005B3C33" w:rsidRPr="00BA53AC" w:rsidRDefault="005B3C33" w:rsidP="00E058EB">
            <w:pPr>
              <w:jc w:val="both"/>
              <w:rPr>
                <w:b/>
              </w:rPr>
            </w:pPr>
            <w:r w:rsidRPr="00BA53AC">
              <w:rPr>
                <w:b/>
              </w:rPr>
              <w:t xml:space="preserve">Přehled o nejvýznamnější publikační a další tvůrčí činnosti nebo další profesní činnosti u odborníků z praxe vztahující se k zabezpečovaným předmětům </w:t>
            </w:r>
          </w:p>
        </w:tc>
      </w:tr>
      <w:tr w:rsidR="005B3C33" w:rsidRPr="00BA53AC" w:rsidTr="00E058EB">
        <w:trPr>
          <w:trHeight w:val="283"/>
        </w:trPr>
        <w:tc>
          <w:tcPr>
            <w:tcW w:w="9900" w:type="dxa"/>
            <w:gridSpan w:val="11"/>
          </w:tcPr>
          <w:p w:rsidR="005B3C33" w:rsidRDefault="005B3C33" w:rsidP="00E058EB">
            <w:pPr>
              <w:pStyle w:val="Bezmezer"/>
            </w:pPr>
          </w:p>
          <w:p w:rsidR="005B3C33" w:rsidRDefault="005B3C33" w:rsidP="00E058EB">
            <w:pPr>
              <w:pStyle w:val="Bezmezer"/>
            </w:pPr>
          </w:p>
          <w:p w:rsidR="005B3C33" w:rsidRPr="00BA53AC" w:rsidRDefault="005B3C33" w:rsidP="00E058EB">
            <w:pPr>
              <w:pStyle w:val="Bezmezer"/>
              <w:rPr>
                <w:b/>
              </w:rPr>
            </w:pPr>
          </w:p>
        </w:tc>
      </w:tr>
      <w:tr w:rsidR="005B3C33" w:rsidRPr="00BA53AC" w:rsidTr="00E058EB">
        <w:trPr>
          <w:trHeight w:val="218"/>
        </w:trPr>
        <w:tc>
          <w:tcPr>
            <w:tcW w:w="9900" w:type="dxa"/>
            <w:gridSpan w:val="11"/>
            <w:shd w:val="clear" w:color="auto" w:fill="F7CAAC"/>
          </w:tcPr>
          <w:p w:rsidR="005B3C33" w:rsidRPr="00BA53AC" w:rsidRDefault="005B3C33" w:rsidP="00E058EB">
            <w:pPr>
              <w:rPr>
                <w:b/>
              </w:rPr>
            </w:pPr>
            <w:r w:rsidRPr="00BA53AC">
              <w:rPr>
                <w:b/>
              </w:rPr>
              <w:t>Působení v zahraničí</w:t>
            </w:r>
          </w:p>
        </w:tc>
      </w:tr>
      <w:tr w:rsidR="005B3C33" w:rsidRPr="00BA53AC" w:rsidTr="00E058EB">
        <w:trPr>
          <w:trHeight w:val="328"/>
        </w:trPr>
        <w:tc>
          <w:tcPr>
            <w:tcW w:w="9900" w:type="dxa"/>
            <w:gridSpan w:val="11"/>
          </w:tcPr>
          <w:p w:rsidR="005B3C33" w:rsidRPr="00BA53AC" w:rsidRDefault="005B3C33" w:rsidP="00E058EB"/>
        </w:tc>
      </w:tr>
      <w:tr w:rsidR="005B3C33" w:rsidTr="00E058EB">
        <w:trPr>
          <w:cantSplit/>
          <w:trHeight w:val="470"/>
        </w:trPr>
        <w:tc>
          <w:tcPr>
            <w:tcW w:w="2529" w:type="dxa"/>
            <w:shd w:val="clear" w:color="auto" w:fill="F7CAAC"/>
          </w:tcPr>
          <w:p w:rsidR="005B3C33" w:rsidRPr="00BA53AC" w:rsidRDefault="005B3C33" w:rsidP="00E058EB">
            <w:pPr>
              <w:jc w:val="both"/>
              <w:rPr>
                <w:b/>
              </w:rPr>
            </w:pPr>
            <w:r w:rsidRPr="00BA53AC">
              <w:rPr>
                <w:b/>
              </w:rPr>
              <w:t xml:space="preserve">Podpis </w:t>
            </w:r>
          </w:p>
        </w:tc>
        <w:tc>
          <w:tcPr>
            <w:tcW w:w="4554" w:type="dxa"/>
            <w:gridSpan w:val="5"/>
          </w:tcPr>
          <w:p w:rsidR="005B3C33" w:rsidRPr="00BA53AC" w:rsidRDefault="005B3C33" w:rsidP="00E058EB">
            <w:pPr>
              <w:jc w:val="both"/>
            </w:pPr>
            <w:r>
              <w:t>Magda Zálešáková v. r.</w:t>
            </w:r>
          </w:p>
        </w:tc>
        <w:tc>
          <w:tcPr>
            <w:tcW w:w="789" w:type="dxa"/>
            <w:gridSpan w:val="2"/>
            <w:shd w:val="clear" w:color="auto" w:fill="F7CAAC"/>
          </w:tcPr>
          <w:p w:rsidR="005B3C33" w:rsidRDefault="005B3C33" w:rsidP="00E058EB">
            <w:pPr>
              <w:jc w:val="both"/>
            </w:pPr>
            <w:r w:rsidRPr="00BA53AC">
              <w:rPr>
                <w:b/>
              </w:rPr>
              <w:t>datum</w:t>
            </w:r>
          </w:p>
        </w:tc>
        <w:tc>
          <w:tcPr>
            <w:tcW w:w="2028" w:type="dxa"/>
            <w:gridSpan w:val="3"/>
          </w:tcPr>
          <w:p w:rsidR="005B3C33" w:rsidRDefault="00F320F3" w:rsidP="00E058EB">
            <w:pPr>
              <w:jc w:val="both"/>
            </w:pPr>
            <w:r>
              <w:t>15. 6. 2018</w:t>
            </w:r>
          </w:p>
        </w:tc>
      </w:tr>
    </w:tbl>
    <w:p w:rsidR="005B3C33" w:rsidRDefault="005B3C33"/>
    <w:p w:rsidR="004C1B60" w:rsidRDefault="004C1B60">
      <w:pPr>
        <w:spacing w:after="200" w:line="276" w:lineRule="auto"/>
      </w:pPr>
      <w:r>
        <w:br w:type="page"/>
      </w:r>
    </w:p>
    <w:tbl>
      <w:tblPr>
        <w:tblpPr w:leftFromText="141" w:rightFromText="141" w:vertAnchor="text" w:horzAnchor="margin" w:tblpXSpec="center" w:tblpY="12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C1B60" w:rsidTr="00E058EB">
        <w:tc>
          <w:tcPr>
            <w:tcW w:w="9859" w:type="dxa"/>
            <w:gridSpan w:val="11"/>
            <w:tcBorders>
              <w:bottom w:val="double" w:sz="4" w:space="0" w:color="auto"/>
            </w:tcBorders>
            <w:shd w:val="clear" w:color="auto" w:fill="BDD6EE"/>
          </w:tcPr>
          <w:p w:rsidR="004C1B60" w:rsidRDefault="004C1B60" w:rsidP="00E058EB">
            <w:pPr>
              <w:jc w:val="both"/>
              <w:rPr>
                <w:b/>
                <w:sz w:val="28"/>
              </w:rPr>
            </w:pPr>
            <w:r>
              <w:rPr>
                <w:b/>
                <w:sz w:val="28"/>
              </w:rPr>
              <w:lastRenderedPageBreak/>
              <w:t>C-I – Personální zabezpečení</w:t>
            </w:r>
          </w:p>
        </w:tc>
      </w:tr>
      <w:tr w:rsidR="004C1B60" w:rsidTr="00E058EB">
        <w:tc>
          <w:tcPr>
            <w:tcW w:w="2518" w:type="dxa"/>
            <w:tcBorders>
              <w:top w:val="double" w:sz="4" w:space="0" w:color="auto"/>
            </w:tcBorders>
            <w:shd w:val="clear" w:color="auto" w:fill="F7CAAC"/>
          </w:tcPr>
          <w:p w:rsidR="004C1B60" w:rsidRDefault="004C1B60" w:rsidP="00E058EB">
            <w:pPr>
              <w:jc w:val="both"/>
              <w:rPr>
                <w:b/>
              </w:rPr>
            </w:pPr>
            <w:r>
              <w:rPr>
                <w:b/>
              </w:rPr>
              <w:t>Vysoká škola</w:t>
            </w:r>
          </w:p>
        </w:tc>
        <w:tc>
          <w:tcPr>
            <w:tcW w:w="7341" w:type="dxa"/>
            <w:gridSpan w:val="10"/>
          </w:tcPr>
          <w:p w:rsidR="004C1B60" w:rsidRDefault="004C1B60" w:rsidP="00E058EB">
            <w:pPr>
              <w:jc w:val="both"/>
            </w:pPr>
            <w:r>
              <w:t>Univerzita Tomáše Bati ve Zlíně</w:t>
            </w:r>
          </w:p>
        </w:tc>
      </w:tr>
      <w:tr w:rsidR="004C1B60" w:rsidTr="00E058EB">
        <w:tc>
          <w:tcPr>
            <w:tcW w:w="2518" w:type="dxa"/>
            <w:shd w:val="clear" w:color="auto" w:fill="F7CAAC"/>
          </w:tcPr>
          <w:p w:rsidR="004C1B60" w:rsidRDefault="004C1B60" w:rsidP="00E058EB">
            <w:pPr>
              <w:jc w:val="both"/>
              <w:rPr>
                <w:b/>
              </w:rPr>
            </w:pPr>
            <w:r>
              <w:rPr>
                <w:b/>
              </w:rPr>
              <w:t>Součást vysoké školy</w:t>
            </w:r>
          </w:p>
        </w:tc>
        <w:tc>
          <w:tcPr>
            <w:tcW w:w="7341" w:type="dxa"/>
            <w:gridSpan w:val="10"/>
          </w:tcPr>
          <w:p w:rsidR="004C1B60" w:rsidRDefault="004C1B60" w:rsidP="00E058EB">
            <w:pPr>
              <w:jc w:val="both"/>
            </w:pPr>
            <w:r>
              <w:t>Fakulta humanitních studií</w:t>
            </w:r>
          </w:p>
        </w:tc>
      </w:tr>
      <w:tr w:rsidR="004C1B60" w:rsidTr="00E058EB">
        <w:tc>
          <w:tcPr>
            <w:tcW w:w="2518" w:type="dxa"/>
            <w:shd w:val="clear" w:color="auto" w:fill="F7CAAC"/>
          </w:tcPr>
          <w:p w:rsidR="004C1B60" w:rsidRDefault="004C1B60" w:rsidP="00E058EB">
            <w:pPr>
              <w:jc w:val="both"/>
              <w:rPr>
                <w:b/>
              </w:rPr>
            </w:pPr>
            <w:r>
              <w:rPr>
                <w:b/>
              </w:rPr>
              <w:t>Název studijního programu</w:t>
            </w:r>
          </w:p>
        </w:tc>
        <w:tc>
          <w:tcPr>
            <w:tcW w:w="7341" w:type="dxa"/>
            <w:gridSpan w:val="10"/>
          </w:tcPr>
          <w:p w:rsidR="004C1B60" w:rsidRDefault="004C1B60" w:rsidP="00E058EB">
            <w:pPr>
              <w:jc w:val="both"/>
            </w:pPr>
            <w:r>
              <w:t>Andragogika</w:t>
            </w:r>
          </w:p>
        </w:tc>
      </w:tr>
      <w:tr w:rsidR="004C1B60" w:rsidTr="00E058EB">
        <w:tc>
          <w:tcPr>
            <w:tcW w:w="2518" w:type="dxa"/>
            <w:shd w:val="clear" w:color="auto" w:fill="F7CAAC"/>
          </w:tcPr>
          <w:p w:rsidR="004C1B60" w:rsidRDefault="004C1B60" w:rsidP="00E058EB">
            <w:pPr>
              <w:jc w:val="both"/>
              <w:rPr>
                <w:b/>
              </w:rPr>
            </w:pPr>
            <w:r>
              <w:rPr>
                <w:b/>
              </w:rPr>
              <w:t>Jméno a příjmení</w:t>
            </w:r>
          </w:p>
        </w:tc>
        <w:tc>
          <w:tcPr>
            <w:tcW w:w="4536" w:type="dxa"/>
            <w:gridSpan w:val="5"/>
          </w:tcPr>
          <w:p w:rsidR="004C1B60" w:rsidRDefault="004C1B60" w:rsidP="00E05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15BF3">
              <w:t>Jiří Zicha</w:t>
            </w:r>
          </w:p>
        </w:tc>
        <w:tc>
          <w:tcPr>
            <w:tcW w:w="709" w:type="dxa"/>
            <w:shd w:val="clear" w:color="auto" w:fill="F7CAAC"/>
          </w:tcPr>
          <w:p w:rsidR="004C1B60" w:rsidRDefault="004C1B60" w:rsidP="00E058EB">
            <w:pPr>
              <w:jc w:val="both"/>
              <w:rPr>
                <w:b/>
              </w:rPr>
            </w:pPr>
            <w:r>
              <w:rPr>
                <w:b/>
              </w:rPr>
              <w:t>Tituly</w:t>
            </w:r>
          </w:p>
        </w:tc>
        <w:tc>
          <w:tcPr>
            <w:tcW w:w="2096" w:type="dxa"/>
            <w:gridSpan w:val="4"/>
          </w:tcPr>
          <w:p w:rsidR="004C1B60" w:rsidRDefault="004C1B60" w:rsidP="00E058EB">
            <w:pPr>
              <w:jc w:val="both"/>
            </w:pPr>
            <w:r>
              <w:t xml:space="preserve">JUDr., </w:t>
            </w:r>
            <w:r w:rsidRPr="00DB56D3">
              <w:t>Ph.D.</w:t>
            </w:r>
          </w:p>
        </w:tc>
      </w:tr>
      <w:tr w:rsidR="004C1B60" w:rsidTr="00E058EB">
        <w:tc>
          <w:tcPr>
            <w:tcW w:w="2518" w:type="dxa"/>
            <w:shd w:val="clear" w:color="auto" w:fill="F7CAAC"/>
          </w:tcPr>
          <w:p w:rsidR="004C1B60" w:rsidRDefault="004C1B60" w:rsidP="00E058EB">
            <w:pPr>
              <w:jc w:val="both"/>
              <w:rPr>
                <w:b/>
              </w:rPr>
            </w:pPr>
            <w:r>
              <w:rPr>
                <w:b/>
              </w:rPr>
              <w:t>Rok narození</w:t>
            </w:r>
          </w:p>
        </w:tc>
        <w:tc>
          <w:tcPr>
            <w:tcW w:w="829" w:type="dxa"/>
          </w:tcPr>
          <w:p w:rsidR="004C1B60" w:rsidRDefault="004C1B60" w:rsidP="00E058EB">
            <w:pPr>
              <w:jc w:val="both"/>
            </w:pPr>
            <w:r>
              <w:t>1977</w:t>
            </w:r>
          </w:p>
        </w:tc>
        <w:tc>
          <w:tcPr>
            <w:tcW w:w="1721" w:type="dxa"/>
            <w:shd w:val="clear" w:color="auto" w:fill="F7CAAC"/>
          </w:tcPr>
          <w:p w:rsidR="004C1B60" w:rsidRDefault="004C1B60" w:rsidP="00E058EB">
            <w:pPr>
              <w:jc w:val="both"/>
              <w:rPr>
                <w:b/>
              </w:rPr>
            </w:pPr>
            <w:r>
              <w:rPr>
                <w:b/>
              </w:rPr>
              <w:t>typ vztahu k VŠ</w:t>
            </w:r>
          </w:p>
        </w:tc>
        <w:tc>
          <w:tcPr>
            <w:tcW w:w="992" w:type="dxa"/>
            <w:gridSpan w:val="2"/>
          </w:tcPr>
          <w:p w:rsidR="004C1B60" w:rsidRDefault="004C1B60" w:rsidP="00E058EB">
            <w:pPr>
              <w:jc w:val="both"/>
            </w:pPr>
            <w:r>
              <w:t xml:space="preserve">pp  </w:t>
            </w:r>
          </w:p>
        </w:tc>
        <w:tc>
          <w:tcPr>
            <w:tcW w:w="994" w:type="dxa"/>
            <w:shd w:val="clear" w:color="auto" w:fill="F7CAAC"/>
          </w:tcPr>
          <w:p w:rsidR="004C1B60" w:rsidRDefault="004C1B60" w:rsidP="00E058EB">
            <w:pPr>
              <w:jc w:val="both"/>
              <w:rPr>
                <w:b/>
              </w:rPr>
            </w:pPr>
            <w:r>
              <w:rPr>
                <w:b/>
              </w:rPr>
              <w:t>rozsah</w:t>
            </w:r>
          </w:p>
        </w:tc>
        <w:tc>
          <w:tcPr>
            <w:tcW w:w="709" w:type="dxa"/>
          </w:tcPr>
          <w:p w:rsidR="004C1B60" w:rsidRDefault="004C1B60" w:rsidP="00E058EB">
            <w:pPr>
              <w:jc w:val="both"/>
            </w:pPr>
            <w:r>
              <w:t xml:space="preserve">40 </w:t>
            </w:r>
          </w:p>
        </w:tc>
        <w:tc>
          <w:tcPr>
            <w:tcW w:w="709" w:type="dxa"/>
            <w:gridSpan w:val="2"/>
            <w:shd w:val="clear" w:color="auto" w:fill="F7CAAC"/>
          </w:tcPr>
          <w:p w:rsidR="004C1B60" w:rsidRDefault="004C1B60" w:rsidP="00E058EB">
            <w:pPr>
              <w:jc w:val="both"/>
              <w:rPr>
                <w:b/>
              </w:rPr>
            </w:pPr>
            <w:r>
              <w:rPr>
                <w:b/>
              </w:rPr>
              <w:t>do kdy</w:t>
            </w:r>
          </w:p>
        </w:tc>
        <w:tc>
          <w:tcPr>
            <w:tcW w:w="1387" w:type="dxa"/>
            <w:gridSpan w:val="2"/>
          </w:tcPr>
          <w:p w:rsidR="004C1B60" w:rsidRDefault="004C1B60" w:rsidP="00E058EB">
            <w:pPr>
              <w:jc w:val="both"/>
            </w:pPr>
            <w:r>
              <w:t xml:space="preserve">N  </w:t>
            </w:r>
          </w:p>
        </w:tc>
      </w:tr>
      <w:tr w:rsidR="004C1B60" w:rsidTr="00E058EB">
        <w:tc>
          <w:tcPr>
            <w:tcW w:w="5068" w:type="dxa"/>
            <w:gridSpan w:val="3"/>
            <w:shd w:val="clear" w:color="auto" w:fill="F7CAAC"/>
          </w:tcPr>
          <w:p w:rsidR="004C1B60" w:rsidRDefault="004C1B60" w:rsidP="00E058EB">
            <w:pPr>
              <w:jc w:val="both"/>
              <w:rPr>
                <w:b/>
              </w:rPr>
            </w:pPr>
            <w:r>
              <w:rPr>
                <w:b/>
              </w:rPr>
              <w:t>Typ vztahu na součásti VŠ, která uskutečňuje st. program</w:t>
            </w:r>
          </w:p>
        </w:tc>
        <w:tc>
          <w:tcPr>
            <w:tcW w:w="992" w:type="dxa"/>
            <w:gridSpan w:val="2"/>
          </w:tcPr>
          <w:p w:rsidR="004C1B60" w:rsidRDefault="004C1B60" w:rsidP="00E058EB">
            <w:pPr>
              <w:jc w:val="both"/>
            </w:pPr>
          </w:p>
        </w:tc>
        <w:tc>
          <w:tcPr>
            <w:tcW w:w="994" w:type="dxa"/>
            <w:shd w:val="clear" w:color="auto" w:fill="F7CAAC"/>
          </w:tcPr>
          <w:p w:rsidR="004C1B60" w:rsidRDefault="004C1B60" w:rsidP="00E058EB">
            <w:pPr>
              <w:jc w:val="both"/>
              <w:rPr>
                <w:b/>
              </w:rPr>
            </w:pPr>
            <w:r>
              <w:rPr>
                <w:b/>
              </w:rPr>
              <w:t>rozsah</w:t>
            </w:r>
          </w:p>
        </w:tc>
        <w:tc>
          <w:tcPr>
            <w:tcW w:w="709" w:type="dxa"/>
          </w:tcPr>
          <w:p w:rsidR="004C1B60" w:rsidRDefault="004C1B60" w:rsidP="00E058EB">
            <w:pPr>
              <w:jc w:val="both"/>
            </w:pPr>
          </w:p>
        </w:tc>
        <w:tc>
          <w:tcPr>
            <w:tcW w:w="709" w:type="dxa"/>
            <w:gridSpan w:val="2"/>
            <w:shd w:val="clear" w:color="auto" w:fill="F7CAAC"/>
          </w:tcPr>
          <w:p w:rsidR="004C1B60" w:rsidRDefault="004C1B60" w:rsidP="00E058EB">
            <w:pPr>
              <w:jc w:val="both"/>
              <w:rPr>
                <w:b/>
              </w:rPr>
            </w:pPr>
            <w:r>
              <w:rPr>
                <w:b/>
              </w:rPr>
              <w:t>do kdy</w:t>
            </w:r>
          </w:p>
        </w:tc>
        <w:tc>
          <w:tcPr>
            <w:tcW w:w="1387" w:type="dxa"/>
            <w:gridSpan w:val="2"/>
          </w:tcPr>
          <w:p w:rsidR="004C1B60" w:rsidRDefault="004C1B60" w:rsidP="00E058EB">
            <w:pPr>
              <w:jc w:val="both"/>
            </w:pPr>
          </w:p>
        </w:tc>
      </w:tr>
      <w:tr w:rsidR="004C1B60" w:rsidTr="00E058EB">
        <w:tc>
          <w:tcPr>
            <w:tcW w:w="6060" w:type="dxa"/>
            <w:gridSpan w:val="5"/>
            <w:shd w:val="clear" w:color="auto" w:fill="F7CAAC"/>
          </w:tcPr>
          <w:p w:rsidR="004C1B60" w:rsidRDefault="004C1B60" w:rsidP="00E058EB">
            <w:pPr>
              <w:jc w:val="both"/>
            </w:pPr>
            <w:r>
              <w:rPr>
                <w:b/>
              </w:rPr>
              <w:t>Další současná působení jako akademický pracovník na jiných VŠ</w:t>
            </w:r>
          </w:p>
        </w:tc>
        <w:tc>
          <w:tcPr>
            <w:tcW w:w="1703" w:type="dxa"/>
            <w:gridSpan w:val="2"/>
            <w:shd w:val="clear" w:color="auto" w:fill="F7CAAC"/>
          </w:tcPr>
          <w:p w:rsidR="004C1B60" w:rsidRDefault="004C1B60" w:rsidP="00E058EB">
            <w:pPr>
              <w:jc w:val="both"/>
              <w:rPr>
                <w:b/>
              </w:rPr>
            </w:pPr>
            <w:r>
              <w:rPr>
                <w:b/>
              </w:rPr>
              <w:t xml:space="preserve">typ prac. </w:t>
            </w:r>
            <w:proofErr w:type="gramStart"/>
            <w:r>
              <w:rPr>
                <w:b/>
              </w:rPr>
              <w:t>vztahu</w:t>
            </w:r>
            <w:proofErr w:type="gramEnd"/>
          </w:p>
        </w:tc>
        <w:tc>
          <w:tcPr>
            <w:tcW w:w="2096" w:type="dxa"/>
            <w:gridSpan w:val="4"/>
            <w:shd w:val="clear" w:color="auto" w:fill="F7CAAC"/>
          </w:tcPr>
          <w:p w:rsidR="004C1B60" w:rsidRDefault="004C1B60" w:rsidP="00E058EB">
            <w:pPr>
              <w:jc w:val="both"/>
              <w:rPr>
                <w:b/>
              </w:rPr>
            </w:pPr>
            <w:r>
              <w:rPr>
                <w:b/>
              </w:rPr>
              <w:t>rozsah</w:t>
            </w:r>
          </w:p>
        </w:tc>
      </w:tr>
      <w:tr w:rsidR="004C1B60" w:rsidTr="00E058EB">
        <w:tc>
          <w:tcPr>
            <w:tcW w:w="6060" w:type="dxa"/>
            <w:gridSpan w:val="5"/>
          </w:tcPr>
          <w:p w:rsidR="004C1B60" w:rsidRDefault="004C1B60" w:rsidP="00E058EB">
            <w:pPr>
              <w:jc w:val="both"/>
            </w:pPr>
          </w:p>
        </w:tc>
        <w:tc>
          <w:tcPr>
            <w:tcW w:w="1703" w:type="dxa"/>
            <w:gridSpan w:val="2"/>
          </w:tcPr>
          <w:p w:rsidR="004C1B60" w:rsidRDefault="00B55830" w:rsidP="00E058EB">
            <w:pPr>
              <w:jc w:val="both"/>
            </w:pPr>
            <w:r>
              <w:t>Nemá</w:t>
            </w:r>
          </w:p>
        </w:tc>
        <w:tc>
          <w:tcPr>
            <w:tcW w:w="2096" w:type="dxa"/>
            <w:gridSpan w:val="4"/>
          </w:tcPr>
          <w:p w:rsidR="004C1B60" w:rsidRDefault="004C1B60" w:rsidP="00E058EB">
            <w:pPr>
              <w:jc w:val="both"/>
            </w:pPr>
          </w:p>
        </w:tc>
      </w:tr>
      <w:tr w:rsidR="004C1B60" w:rsidTr="00E058EB">
        <w:tc>
          <w:tcPr>
            <w:tcW w:w="6060" w:type="dxa"/>
            <w:gridSpan w:val="5"/>
          </w:tcPr>
          <w:p w:rsidR="004C1B60" w:rsidRDefault="004C1B60" w:rsidP="00E058EB">
            <w:pPr>
              <w:jc w:val="both"/>
            </w:pPr>
          </w:p>
        </w:tc>
        <w:tc>
          <w:tcPr>
            <w:tcW w:w="1703" w:type="dxa"/>
            <w:gridSpan w:val="2"/>
          </w:tcPr>
          <w:p w:rsidR="004C1B60" w:rsidRDefault="004C1B60" w:rsidP="00E058EB">
            <w:pPr>
              <w:jc w:val="both"/>
            </w:pPr>
          </w:p>
        </w:tc>
        <w:tc>
          <w:tcPr>
            <w:tcW w:w="2096" w:type="dxa"/>
            <w:gridSpan w:val="4"/>
          </w:tcPr>
          <w:p w:rsidR="004C1B60" w:rsidRDefault="004C1B60" w:rsidP="00E058EB">
            <w:pPr>
              <w:jc w:val="both"/>
            </w:pPr>
          </w:p>
        </w:tc>
      </w:tr>
      <w:tr w:rsidR="004C1B60" w:rsidTr="00E058EB">
        <w:tc>
          <w:tcPr>
            <w:tcW w:w="6060" w:type="dxa"/>
            <w:gridSpan w:val="5"/>
          </w:tcPr>
          <w:p w:rsidR="004C1B60" w:rsidRDefault="004C1B60" w:rsidP="00E058EB">
            <w:pPr>
              <w:jc w:val="both"/>
            </w:pPr>
          </w:p>
        </w:tc>
        <w:tc>
          <w:tcPr>
            <w:tcW w:w="1703" w:type="dxa"/>
            <w:gridSpan w:val="2"/>
          </w:tcPr>
          <w:p w:rsidR="004C1B60" w:rsidRDefault="004C1B60" w:rsidP="00E058EB">
            <w:pPr>
              <w:jc w:val="both"/>
            </w:pPr>
          </w:p>
        </w:tc>
        <w:tc>
          <w:tcPr>
            <w:tcW w:w="2096" w:type="dxa"/>
            <w:gridSpan w:val="4"/>
          </w:tcPr>
          <w:p w:rsidR="004C1B60" w:rsidRDefault="004C1B60" w:rsidP="00E058EB">
            <w:pPr>
              <w:jc w:val="both"/>
            </w:pPr>
          </w:p>
        </w:tc>
      </w:tr>
      <w:tr w:rsidR="004C1B60" w:rsidTr="00E058EB">
        <w:tc>
          <w:tcPr>
            <w:tcW w:w="6060" w:type="dxa"/>
            <w:gridSpan w:val="5"/>
          </w:tcPr>
          <w:p w:rsidR="004C1B60" w:rsidRDefault="004C1B60" w:rsidP="00E058EB">
            <w:pPr>
              <w:jc w:val="both"/>
            </w:pPr>
          </w:p>
        </w:tc>
        <w:tc>
          <w:tcPr>
            <w:tcW w:w="1703" w:type="dxa"/>
            <w:gridSpan w:val="2"/>
          </w:tcPr>
          <w:p w:rsidR="004C1B60" w:rsidRDefault="004C1B60" w:rsidP="00E058EB">
            <w:pPr>
              <w:jc w:val="both"/>
            </w:pPr>
          </w:p>
        </w:tc>
        <w:tc>
          <w:tcPr>
            <w:tcW w:w="2096" w:type="dxa"/>
            <w:gridSpan w:val="4"/>
          </w:tcPr>
          <w:p w:rsidR="004C1B60" w:rsidRDefault="004C1B60" w:rsidP="00E058EB">
            <w:pPr>
              <w:jc w:val="both"/>
            </w:pPr>
          </w:p>
        </w:tc>
      </w:tr>
      <w:tr w:rsidR="004C1B60" w:rsidTr="00E058EB">
        <w:tc>
          <w:tcPr>
            <w:tcW w:w="9859" w:type="dxa"/>
            <w:gridSpan w:val="11"/>
            <w:shd w:val="clear" w:color="auto" w:fill="F7CAAC"/>
          </w:tcPr>
          <w:p w:rsidR="004C1B60" w:rsidRDefault="004C1B60" w:rsidP="00E058EB">
            <w:pPr>
              <w:jc w:val="both"/>
            </w:pPr>
            <w:r>
              <w:rPr>
                <w:b/>
              </w:rPr>
              <w:t>Předměty příslušného studijního programu a způsob zapojení do jejich výuky, příp. další zapojení do uskutečňování studijního programu</w:t>
            </w:r>
          </w:p>
        </w:tc>
      </w:tr>
      <w:tr w:rsidR="004C1B60" w:rsidTr="00E058EB">
        <w:trPr>
          <w:trHeight w:val="320"/>
        </w:trPr>
        <w:tc>
          <w:tcPr>
            <w:tcW w:w="9859" w:type="dxa"/>
            <w:gridSpan w:val="11"/>
            <w:tcBorders>
              <w:top w:val="nil"/>
            </w:tcBorders>
          </w:tcPr>
          <w:p w:rsidR="004C1B60" w:rsidRDefault="00F737DF" w:rsidP="00E058EB">
            <w:pPr>
              <w:jc w:val="both"/>
            </w:pPr>
            <w:r>
              <w:t>Základy práva (</w:t>
            </w:r>
            <w:r w:rsidR="004C1B60">
              <w:t>přednášející).</w:t>
            </w:r>
          </w:p>
        </w:tc>
      </w:tr>
      <w:tr w:rsidR="004C1B60" w:rsidTr="00E058EB">
        <w:tc>
          <w:tcPr>
            <w:tcW w:w="9859" w:type="dxa"/>
            <w:gridSpan w:val="11"/>
            <w:shd w:val="clear" w:color="auto" w:fill="F7CAAC"/>
          </w:tcPr>
          <w:p w:rsidR="004C1B60" w:rsidRDefault="004C1B60" w:rsidP="00E058EB">
            <w:pPr>
              <w:jc w:val="both"/>
            </w:pPr>
            <w:r>
              <w:rPr>
                <w:b/>
              </w:rPr>
              <w:t xml:space="preserve">Údaje o vzdělání na VŠ </w:t>
            </w:r>
          </w:p>
        </w:tc>
      </w:tr>
      <w:tr w:rsidR="004C1B60" w:rsidTr="00E058EB">
        <w:trPr>
          <w:trHeight w:val="307"/>
        </w:trPr>
        <w:tc>
          <w:tcPr>
            <w:tcW w:w="9859" w:type="dxa"/>
            <w:gridSpan w:val="11"/>
          </w:tcPr>
          <w:p w:rsidR="004C1B60" w:rsidRPr="007D2C66" w:rsidRDefault="004C1B60" w:rsidP="00E058EB">
            <w:pPr>
              <w:jc w:val="both"/>
            </w:pPr>
            <w:r>
              <w:t xml:space="preserve">Právo, 2003, UK v Praze, PrF. </w:t>
            </w:r>
          </w:p>
        </w:tc>
      </w:tr>
      <w:tr w:rsidR="004C1B60" w:rsidTr="00E058EB">
        <w:tc>
          <w:tcPr>
            <w:tcW w:w="9859" w:type="dxa"/>
            <w:gridSpan w:val="11"/>
            <w:shd w:val="clear" w:color="auto" w:fill="F7CAAC"/>
          </w:tcPr>
          <w:p w:rsidR="004C1B60" w:rsidRDefault="004C1B60" w:rsidP="00E058EB">
            <w:pPr>
              <w:jc w:val="both"/>
              <w:rPr>
                <w:b/>
              </w:rPr>
            </w:pPr>
            <w:r>
              <w:rPr>
                <w:b/>
              </w:rPr>
              <w:t>Údaje o odborném působení od absolvování VŠ</w:t>
            </w:r>
          </w:p>
        </w:tc>
      </w:tr>
      <w:tr w:rsidR="004C1B60" w:rsidTr="00E058EB">
        <w:trPr>
          <w:trHeight w:val="284"/>
        </w:trPr>
        <w:tc>
          <w:tcPr>
            <w:tcW w:w="9859" w:type="dxa"/>
            <w:gridSpan w:val="11"/>
          </w:tcPr>
          <w:p w:rsidR="004C1B60" w:rsidRDefault="004C1B60" w:rsidP="00E058EB">
            <w:pPr>
              <w:jc w:val="both"/>
            </w:pPr>
            <w:r>
              <w:t xml:space="preserve">UTB ve Zlíně, FAME, 6 let. </w:t>
            </w:r>
          </w:p>
        </w:tc>
      </w:tr>
      <w:tr w:rsidR="004C1B60" w:rsidTr="00E058EB">
        <w:trPr>
          <w:trHeight w:val="250"/>
        </w:trPr>
        <w:tc>
          <w:tcPr>
            <w:tcW w:w="9859" w:type="dxa"/>
            <w:gridSpan w:val="11"/>
            <w:shd w:val="clear" w:color="auto" w:fill="F7CAAC"/>
          </w:tcPr>
          <w:p w:rsidR="004C1B60" w:rsidRDefault="004C1B60" w:rsidP="00E058EB">
            <w:pPr>
              <w:jc w:val="both"/>
            </w:pPr>
            <w:r>
              <w:rPr>
                <w:b/>
              </w:rPr>
              <w:t>Zkušenosti s vedením kvalifikačních a rigorózních prací</w:t>
            </w:r>
          </w:p>
        </w:tc>
      </w:tr>
      <w:tr w:rsidR="004C1B60" w:rsidTr="00E058EB">
        <w:trPr>
          <w:trHeight w:val="337"/>
        </w:trPr>
        <w:tc>
          <w:tcPr>
            <w:tcW w:w="9859" w:type="dxa"/>
            <w:gridSpan w:val="11"/>
          </w:tcPr>
          <w:p w:rsidR="004C1B60" w:rsidRDefault="004C1B60" w:rsidP="00E058EB">
            <w:pPr>
              <w:jc w:val="both"/>
            </w:pPr>
            <w:r>
              <w:t>Počet vedených a obhájených bakalářských prací = 11. Počet vedených a obhájených diplomových prací = 36.</w:t>
            </w:r>
          </w:p>
        </w:tc>
      </w:tr>
      <w:tr w:rsidR="004C1B60" w:rsidTr="00E058EB">
        <w:trPr>
          <w:cantSplit/>
        </w:trPr>
        <w:tc>
          <w:tcPr>
            <w:tcW w:w="3347" w:type="dxa"/>
            <w:gridSpan w:val="2"/>
            <w:tcBorders>
              <w:top w:val="single" w:sz="12" w:space="0" w:color="auto"/>
            </w:tcBorders>
            <w:shd w:val="clear" w:color="auto" w:fill="F7CAAC"/>
          </w:tcPr>
          <w:p w:rsidR="004C1B60" w:rsidRDefault="004C1B60" w:rsidP="00E058EB">
            <w:pPr>
              <w:jc w:val="both"/>
            </w:pPr>
            <w:r>
              <w:rPr>
                <w:b/>
              </w:rPr>
              <w:t xml:space="preserve">Obor habilitačního řízení </w:t>
            </w:r>
          </w:p>
        </w:tc>
        <w:tc>
          <w:tcPr>
            <w:tcW w:w="2245" w:type="dxa"/>
            <w:gridSpan w:val="2"/>
            <w:tcBorders>
              <w:top w:val="single" w:sz="12" w:space="0" w:color="auto"/>
            </w:tcBorders>
            <w:shd w:val="clear" w:color="auto" w:fill="F7CAAC"/>
          </w:tcPr>
          <w:p w:rsidR="004C1B60" w:rsidRDefault="004C1B60" w:rsidP="00E058E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C1B60" w:rsidRDefault="004C1B60" w:rsidP="00E058E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C1B60" w:rsidRDefault="004C1B60" w:rsidP="00E058EB">
            <w:pPr>
              <w:jc w:val="both"/>
              <w:rPr>
                <w:b/>
              </w:rPr>
            </w:pPr>
            <w:r>
              <w:rPr>
                <w:b/>
              </w:rPr>
              <w:t>Ohlasy publikací</w:t>
            </w:r>
          </w:p>
        </w:tc>
      </w:tr>
      <w:tr w:rsidR="004C1B60" w:rsidTr="00E058EB">
        <w:trPr>
          <w:cantSplit/>
        </w:trPr>
        <w:tc>
          <w:tcPr>
            <w:tcW w:w="3347" w:type="dxa"/>
            <w:gridSpan w:val="2"/>
          </w:tcPr>
          <w:p w:rsidR="004C1B60" w:rsidRDefault="004C1B60" w:rsidP="00E058EB">
            <w:pPr>
              <w:jc w:val="both"/>
            </w:pPr>
          </w:p>
        </w:tc>
        <w:tc>
          <w:tcPr>
            <w:tcW w:w="2245" w:type="dxa"/>
            <w:gridSpan w:val="2"/>
          </w:tcPr>
          <w:p w:rsidR="004C1B60" w:rsidRDefault="004C1B60" w:rsidP="00E058EB">
            <w:pPr>
              <w:jc w:val="both"/>
            </w:pPr>
          </w:p>
        </w:tc>
        <w:tc>
          <w:tcPr>
            <w:tcW w:w="2248" w:type="dxa"/>
            <w:gridSpan w:val="4"/>
            <w:tcBorders>
              <w:right w:val="single" w:sz="12" w:space="0" w:color="auto"/>
            </w:tcBorders>
          </w:tcPr>
          <w:p w:rsidR="004C1B60" w:rsidRDefault="004C1B60" w:rsidP="00E058EB">
            <w:pPr>
              <w:jc w:val="both"/>
            </w:pPr>
          </w:p>
        </w:tc>
        <w:tc>
          <w:tcPr>
            <w:tcW w:w="632" w:type="dxa"/>
            <w:tcBorders>
              <w:left w:val="single" w:sz="12" w:space="0" w:color="auto"/>
            </w:tcBorders>
            <w:shd w:val="clear" w:color="auto" w:fill="F7CAAC"/>
          </w:tcPr>
          <w:p w:rsidR="004C1B60" w:rsidRDefault="004C1B60" w:rsidP="00E058EB">
            <w:pPr>
              <w:jc w:val="both"/>
            </w:pPr>
            <w:r>
              <w:rPr>
                <w:b/>
              </w:rPr>
              <w:t>WOS</w:t>
            </w:r>
          </w:p>
        </w:tc>
        <w:tc>
          <w:tcPr>
            <w:tcW w:w="693" w:type="dxa"/>
            <w:shd w:val="clear" w:color="auto" w:fill="F7CAAC"/>
          </w:tcPr>
          <w:p w:rsidR="004C1B60" w:rsidRDefault="004C1B60" w:rsidP="00E058EB">
            <w:pPr>
              <w:jc w:val="both"/>
              <w:rPr>
                <w:sz w:val="18"/>
              </w:rPr>
            </w:pPr>
            <w:r>
              <w:rPr>
                <w:b/>
                <w:sz w:val="18"/>
              </w:rPr>
              <w:t>Scopus</w:t>
            </w:r>
          </w:p>
        </w:tc>
        <w:tc>
          <w:tcPr>
            <w:tcW w:w="694" w:type="dxa"/>
            <w:shd w:val="clear" w:color="auto" w:fill="F7CAAC"/>
          </w:tcPr>
          <w:p w:rsidR="004C1B60" w:rsidRDefault="004C1B60" w:rsidP="00E058EB">
            <w:pPr>
              <w:jc w:val="both"/>
            </w:pPr>
            <w:r>
              <w:rPr>
                <w:b/>
                <w:sz w:val="18"/>
              </w:rPr>
              <w:t>ostatní</w:t>
            </w:r>
          </w:p>
        </w:tc>
      </w:tr>
      <w:tr w:rsidR="004C1B60" w:rsidTr="00E058EB">
        <w:trPr>
          <w:cantSplit/>
          <w:trHeight w:val="70"/>
        </w:trPr>
        <w:tc>
          <w:tcPr>
            <w:tcW w:w="3347" w:type="dxa"/>
            <w:gridSpan w:val="2"/>
            <w:shd w:val="clear" w:color="auto" w:fill="F7CAAC"/>
          </w:tcPr>
          <w:p w:rsidR="004C1B60" w:rsidRDefault="004C1B60" w:rsidP="00E058EB">
            <w:pPr>
              <w:jc w:val="both"/>
            </w:pPr>
            <w:r>
              <w:rPr>
                <w:b/>
              </w:rPr>
              <w:t>Obor jmenovacího řízení</w:t>
            </w:r>
          </w:p>
        </w:tc>
        <w:tc>
          <w:tcPr>
            <w:tcW w:w="2245" w:type="dxa"/>
            <w:gridSpan w:val="2"/>
            <w:shd w:val="clear" w:color="auto" w:fill="F7CAAC"/>
          </w:tcPr>
          <w:p w:rsidR="004C1B60" w:rsidRDefault="004C1B60" w:rsidP="00E058EB">
            <w:pPr>
              <w:jc w:val="both"/>
            </w:pPr>
            <w:r>
              <w:rPr>
                <w:b/>
              </w:rPr>
              <w:t>Rok udělení hodnosti</w:t>
            </w:r>
          </w:p>
        </w:tc>
        <w:tc>
          <w:tcPr>
            <w:tcW w:w="2248" w:type="dxa"/>
            <w:gridSpan w:val="4"/>
            <w:tcBorders>
              <w:right w:val="single" w:sz="12" w:space="0" w:color="auto"/>
            </w:tcBorders>
            <w:shd w:val="clear" w:color="auto" w:fill="F7CAAC"/>
          </w:tcPr>
          <w:p w:rsidR="004C1B60" w:rsidRDefault="004C1B60" w:rsidP="00E058EB">
            <w:pPr>
              <w:jc w:val="both"/>
            </w:pPr>
            <w:r>
              <w:rPr>
                <w:b/>
              </w:rPr>
              <w:t>Řízení konáno na VŠ</w:t>
            </w:r>
          </w:p>
        </w:tc>
        <w:tc>
          <w:tcPr>
            <w:tcW w:w="632" w:type="dxa"/>
            <w:vMerge w:val="restart"/>
            <w:tcBorders>
              <w:left w:val="single" w:sz="12" w:space="0" w:color="auto"/>
            </w:tcBorders>
          </w:tcPr>
          <w:p w:rsidR="004C1B60" w:rsidRDefault="004C1B60" w:rsidP="00E058EB">
            <w:pPr>
              <w:jc w:val="both"/>
              <w:rPr>
                <w:b/>
              </w:rPr>
            </w:pPr>
          </w:p>
        </w:tc>
        <w:tc>
          <w:tcPr>
            <w:tcW w:w="693" w:type="dxa"/>
            <w:vMerge w:val="restart"/>
          </w:tcPr>
          <w:p w:rsidR="004C1B60" w:rsidRDefault="004C1B60" w:rsidP="00E058EB">
            <w:pPr>
              <w:jc w:val="both"/>
              <w:rPr>
                <w:b/>
              </w:rPr>
            </w:pPr>
          </w:p>
        </w:tc>
        <w:tc>
          <w:tcPr>
            <w:tcW w:w="694" w:type="dxa"/>
            <w:vMerge w:val="restart"/>
          </w:tcPr>
          <w:p w:rsidR="004C1B60" w:rsidRDefault="004C1B60" w:rsidP="00E058EB">
            <w:pPr>
              <w:jc w:val="both"/>
              <w:rPr>
                <w:b/>
              </w:rPr>
            </w:pPr>
          </w:p>
        </w:tc>
      </w:tr>
      <w:tr w:rsidR="004C1B60" w:rsidTr="00E058EB">
        <w:trPr>
          <w:trHeight w:val="205"/>
        </w:trPr>
        <w:tc>
          <w:tcPr>
            <w:tcW w:w="3347" w:type="dxa"/>
            <w:gridSpan w:val="2"/>
          </w:tcPr>
          <w:p w:rsidR="004C1B60" w:rsidRDefault="004C1B60" w:rsidP="00E058EB">
            <w:pPr>
              <w:jc w:val="both"/>
            </w:pPr>
          </w:p>
        </w:tc>
        <w:tc>
          <w:tcPr>
            <w:tcW w:w="2245" w:type="dxa"/>
            <w:gridSpan w:val="2"/>
          </w:tcPr>
          <w:p w:rsidR="004C1B60" w:rsidRDefault="004C1B60" w:rsidP="00E058EB">
            <w:pPr>
              <w:jc w:val="both"/>
            </w:pPr>
          </w:p>
        </w:tc>
        <w:tc>
          <w:tcPr>
            <w:tcW w:w="2248" w:type="dxa"/>
            <w:gridSpan w:val="4"/>
            <w:tcBorders>
              <w:right w:val="single" w:sz="12" w:space="0" w:color="auto"/>
            </w:tcBorders>
          </w:tcPr>
          <w:p w:rsidR="004C1B60" w:rsidRDefault="004C1B60" w:rsidP="00E058EB">
            <w:pPr>
              <w:jc w:val="both"/>
            </w:pPr>
          </w:p>
        </w:tc>
        <w:tc>
          <w:tcPr>
            <w:tcW w:w="632" w:type="dxa"/>
            <w:vMerge/>
            <w:tcBorders>
              <w:left w:val="single" w:sz="12" w:space="0" w:color="auto"/>
            </w:tcBorders>
            <w:vAlign w:val="center"/>
          </w:tcPr>
          <w:p w:rsidR="004C1B60" w:rsidRDefault="004C1B60" w:rsidP="00E058EB">
            <w:pPr>
              <w:rPr>
                <w:b/>
              </w:rPr>
            </w:pPr>
          </w:p>
        </w:tc>
        <w:tc>
          <w:tcPr>
            <w:tcW w:w="693" w:type="dxa"/>
            <w:vMerge/>
            <w:vAlign w:val="center"/>
          </w:tcPr>
          <w:p w:rsidR="004C1B60" w:rsidRDefault="004C1B60" w:rsidP="00E058EB">
            <w:pPr>
              <w:rPr>
                <w:b/>
              </w:rPr>
            </w:pPr>
          </w:p>
        </w:tc>
        <w:tc>
          <w:tcPr>
            <w:tcW w:w="694" w:type="dxa"/>
            <w:vMerge/>
            <w:vAlign w:val="center"/>
          </w:tcPr>
          <w:p w:rsidR="004C1B60" w:rsidRDefault="004C1B60" w:rsidP="00E058EB">
            <w:pPr>
              <w:rPr>
                <w:b/>
              </w:rPr>
            </w:pPr>
          </w:p>
        </w:tc>
      </w:tr>
      <w:tr w:rsidR="004C1B60" w:rsidTr="00E058EB">
        <w:tc>
          <w:tcPr>
            <w:tcW w:w="9859" w:type="dxa"/>
            <w:gridSpan w:val="11"/>
            <w:shd w:val="clear" w:color="auto" w:fill="F7CAAC"/>
          </w:tcPr>
          <w:p w:rsidR="004C1B60" w:rsidRDefault="004C1B60" w:rsidP="00E058EB">
            <w:pPr>
              <w:jc w:val="both"/>
              <w:rPr>
                <w:b/>
              </w:rPr>
            </w:pPr>
            <w:r>
              <w:rPr>
                <w:b/>
              </w:rPr>
              <w:t xml:space="preserve">Přehled o nejvýznamnější publikační a další tvůrčí činnosti nebo další profesní činnosti u odborníků z praxe vztahující se k zabezpečovaným předmětům </w:t>
            </w:r>
          </w:p>
        </w:tc>
      </w:tr>
      <w:tr w:rsidR="004C1B60" w:rsidTr="00E058EB">
        <w:trPr>
          <w:trHeight w:val="3077"/>
        </w:trPr>
        <w:tc>
          <w:tcPr>
            <w:tcW w:w="9859" w:type="dxa"/>
            <w:gridSpan w:val="11"/>
          </w:tcPr>
          <w:p w:rsidR="004C1B60" w:rsidRPr="00E254FF" w:rsidRDefault="004C1B60" w:rsidP="00E058EB">
            <w:pPr>
              <w:tabs>
                <w:tab w:val="left" w:pos="473"/>
                <w:tab w:val="left" w:pos="8844"/>
                <w:tab w:val="left" w:pos="9066"/>
              </w:tabs>
              <w:jc w:val="both"/>
              <w:rPr>
                <w:szCs w:val="22"/>
              </w:rPr>
            </w:pPr>
            <w:r w:rsidRPr="00780916">
              <w:t>Zicha, J., &amp; Pokorná, L. (2012).</w:t>
            </w:r>
            <w:r w:rsidRPr="00780916">
              <w:rPr>
                <w:rFonts w:eastAsia="Georgia"/>
              </w:rPr>
              <w:t xml:space="preserve"> Nová úprava některých trestných činů proti životnímu prostředí. </w:t>
            </w:r>
            <w:r w:rsidRPr="00780916">
              <w:rPr>
                <w:rFonts w:eastAsia="Georgia"/>
                <w:i/>
              </w:rPr>
              <w:t>Trestněprávní revue</w:t>
            </w:r>
            <w:r>
              <w:rPr>
                <w:rFonts w:eastAsia="Georgia"/>
              </w:rPr>
              <w:t>, 4/2012, s. 79-85</w:t>
            </w:r>
            <w:r w:rsidRPr="00780916">
              <w:rPr>
                <w:rFonts w:eastAsia="Georgia"/>
              </w:rPr>
              <w:t>.</w:t>
            </w:r>
            <w:r w:rsidRPr="00780916">
              <w:rPr>
                <w:rFonts w:eastAsia="Georgia"/>
                <w:lang w:val="en-GB"/>
              </w:rPr>
              <w:t xml:space="preserve"> (spoluautorský podíl 50%)</w:t>
            </w:r>
          </w:p>
          <w:p w:rsidR="004C1B60" w:rsidRPr="00780916" w:rsidRDefault="004C1B60" w:rsidP="00E058EB">
            <w:pPr>
              <w:jc w:val="both"/>
            </w:pPr>
            <w:r w:rsidRPr="00780916">
              <w:rPr>
                <w:rFonts w:eastAsia="Georgia"/>
              </w:rPr>
              <w:t xml:space="preserve">Zicha, J. (2015). </w:t>
            </w:r>
            <w:r w:rsidRPr="00780916">
              <w:rPr>
                <w:rFonts w:eastAsia="Georgia"/>
                <w:i/>
              </w:rPr>
              <w:t>Právní rámec vlastnictví a využívání genetických zdrojů v Evropské unii a v České republice</w:t>
            </w:r>
            <w:r w:rsidRPr="00780916">
              <w:rPr>
                <w:rFonts w:eastAsia="Georgia"/>
              </w:rPr>
              <w:t xml:space="preserve">. In JANČÁŘOVÁ, I., HANÁK, J., PRŮCHOVÁ, I. a kol. Vlastník a podnikatel při ochraně životního prostředí. Brno: Masarykova univerzita, Právnická fakulta, s. 329-355. </w:t>
            </w:r>
          </w:p>
          <w:p w:rsidR="004C1B60" w:rsidRPr="00780916" w:rsidRDefault="004C1B60" w:rsidP="00E058EB">
            <w:pPr>
              <w:jc w:val="both"/>
            </w:pPr>
            <w:r w:rsidRPr="00780916">
              <w:rPr>
                <w:rFonts w:eastAsia="Georgia"/>
              </w:rPr>
              <w:t xml:space="preserve">Zicha, J. (2015).  Nová právní úprava využívání genetických zdrojů v EU a ČR. In </w:t>
            </w:r>
            <w:r w:rsidRPr="00780916">
              <w:rPr>
                <w:rFonts w:eastAsia="Georgia"/>
                <w:i/>
              </w:rPr>
              <w:t>Acta Universitatis Carolinae</w:t>
            </w:r>
            <w:r w:rsidRPr="00780916">
              <w:rPr>
                <w:rFonts w:eastAsia="Georgia"/>
              </w:rPr>
              <w:t xml:space="preserve">, 2/2015. Praha: Univerzita Karlova, s. 117-126. </w:t>
            </w:r>
          </w:p>
          <w:p w:rsidR="004C1B60" w:rsidRPr="00780916" w:rsidRDefault="004C1B60" w:rsidP="00E058EB">
            <w:pPr>
              <w:jc w:val="both"/>
              <w:rPr>
                <w:rFonts w:eastAsia="Georgia"/>
                <w:lang w:val="en-GB"/>
              </w:rPr>
            </w:pPr>
            <w:r w:rsidRPr="00780916">
              <w:t>Křenová, Z., &amp; Zicha, J. (2016).</w:t>
            </w:r>
            <w:r w:rsidRPr="00780916">
              <w:rPr>
                <w:rFonts w:eastAsia="Georgia"/>
                <w:lang w:val="en-GB"/>
              </w:rPr>
              <w:t xml:space="preserve"> </w:t>
            </w:r>
            <w:r w:rsidRPr="00780916">
              <w:rPr>
                <w:rFonts w:eastAsia="Georgia"/>
                <w:i/>
                <w:lang w:val="en-GB"/>
              </w:rPr>
              <w:t>Wilderness Protection in the Czech Republic</w:t>
            </w:r>
            <w:r w:rsidRPr="00780916">
              <w:rPr>
                <w:rFonts w:eastAsia="Georgia"/>
                <w:lang w:val="en-GB"/>
              </w:rPr>
              <w:t xml:space="preserve">. In </w:t>
            </w:r>
            <w:r>
              <w:rPr>
                <w:rFonts w:eastAsia="Georgia"/>
                <w:lang w:val="en-GB"/>
              </w:rPr>
              <w:t>Bastmaijer</w:t>
            </w:r>
            <w:r w:rsidRPr="00780916">
              <w:rPr>
                <w:rFonts w:eastAsia="Georgia"/>
                <w:lang w:val="en-GB"/>
              </w:rPr>
              <w:t>, K. et al. Wilderness Protection in Europe: The Role of International, European and National Law. Cambridge, United Kingdom: Cambridge University Press, pp. 269-286. ISBN 978-1-107-05789-0 Hardback. (spoluautorský podíl 50%)</w:t>
            </w:r>
          </w:p>
          <w:p w:rsidR="004C1B60" w:rsidRPr="00513270" w:rsidRDefault="004C1B60" w:rsidP="00E058EB">
            <w:pPr>
              <w:jc w:val="both"/>
              <w:rPr>
                <w:rFonts w:eastAsia="Georgia"/>
              </w:rPr>
            </w:pPr>
            <w:r w:rsidRPr="00780916">
              <w:rPr>
                <w:rFonts w:eastAsia="Georgia"/>
              </w:rPr>
              <w:t xml:space="preserve">Zicha, J. (2016). </w:t>
            </w:r>
            <w:r w:rsidRPr="00780916">
              <w:rPr>
                <w:rFonts w:ascii="Arial Narrow" w:eastAsia="Georgia" w:hAnsi="Arial Narrow" w:cs="Georgia"/>
              </w:rPr>
              <w:t xml:space="preserve"> </w:t>
            </w:r>
            <w:r w:rsidRPr="007C753C">
              <w:rPr>
                <w:rFonts w:eastAsia="Georgia"/>
              </w:rPr>
              <w:t>Posuzování vlivů na životní prostředí v aktuální judikatuře Soudního dvora EU</w:t>
            </w:r>
            <w:r w:rsidRPr="00780916">
              <w:rPr>
                <w:rFonts w:eastAsia="Georgia"/>
              </w:rPr>
              <w:t xml:space="preserve">. In VOMÁČKA, V., ŽÍDEK, D. a kol. </w:t>
            </w:r>
            <w:r w:rsidRPr="007C753C">
              <w:rPr>
                <w:rFonts w:eastAsia="Georgia"/>
                <w:i/>
              </w:rPr>
              <w:t>Posuzování vlivů záměrů a koncepcí na životní prostředí.</w:t>
            </w:r>
            <w:r w:rsidRPr="00780916">
              <w:rPr>
                <w:rFonts w:eastAsia="Georgia"/>
              </w:rPr>
              <w:t xml:space="preserve"> Brno: Masarykova univerzita, Právnická fakulta, s. 1</w:t>
            </w:r>
            <w:r>
              <w:rPr>
                <w:rFonts w:eastAsia="Georgia"/>
              </w:rPr>
              <w:t xml:space="preserve">13-139. </w:t>
            </w:r>
          </w:p>
        </w:tc>
      </w:tr>
      <w:tr w:rsidR="004C1B60" w:rsidTr="00E058EB">
        <w:trPr>
          <w:trHeight w:val="218"/>
        </w:trPr>
        <w:tc>
          <w:tcPr>
            <w:tcW w:w="9859" w:type="dxa"/>
            <w:gridSpan w:val="11"/>
            <w:shd w:val="clear" w:color="auto" w:fill="F7CAAC"/>
          </w:tcPr>
          <w:p w:rsidR="004C1B60" w:rsidRDefault="004C1B60" w:rsidP="00E058EB">
            <w:pPr>
              <w:rPr>
                <w:b/>
              </w:rPr>
            </w:pPr>
            <w:r>
              <w:rPr>
                <w:b/>
              </w:rPr>
              <w:t>Působení v zahraničí</w:t>
            </w:r>
          </w:p>
        </w:tc>
      </w:tr>
      <w:tr w:rsidR="004C1B60" w:rsidTr="00E058EB">
        <w:trPr>
          <w:trHeight w:val="328"/>
        </w:trPr>
        <w:tc>
          <w:tcPr>
            <w:tcW w:w="9859" w:type="dxa"/>
            <w:gridSpan w:val="11"/>
          </w:tcPr>
          <w:p w:rsidR="004C1B60" w:rsidRPr="007C753C" w:rsidRDefault="004C1B60" w:rsidP="00E058EB">
            <w:r w:rsidRPr="007C753C">
              <w:t>Evropská komise, Generální ředitelství Životní prostředí, Brusel, 2005, 5 měsíců.</w:t>
            </w:r>
          </w:p>
          <w:p w:rsidR="004C1B60" w:rsidRPr="007C753C" w:rsidRDefault="004C1B60" w:rsidP="00E058EB">
            <w:r w:rsidRPr="007C753C">
              <w:t>Ministerstvo životního prostředí Švédska, Stockholm, Švédsko, 2008, 5 měsíců.</w:t>
            </w:r>
          </w:p>
          <w:p w:rsidR="004C1B60" w:rsidRPr="00AF28C0" w:rsidRDefault="004C1B60" w:rsidP="00E058EB">
            <w:r w:rsidRPr="007C753C">
              <w:t>Ministerstvo životního prostředí a prostorového plánování Makedonie, Skopje, 2016/2017, 13 měsíců.</w:t>
            </w:r>
          </w:p>
        </w:tc>
      </w:tr>
      <w:tr w:rsidR="004C1B60" w:rsidTr="00E058EB">
        <w:trPr>
          <w:cantSplit/>
          <w:trHeight w:val="470"/>
        </w:trPr>
        <w:tc>
          <w:tcPr>
            <w:tcW w:w="2518" w:type="dxa"/>
            <w:shd w:val="clear" w:color="auto" w:fill="F7CAAC"/>
          </w:tcPr>
          <w:p w:rsidR="004C1B60" w:rsidRDefault="004C1B60" w:rsidP="00E058EB">
            <w:pPr>
              <w:jc w:val="both"/>
              <w:rPr>
                <w:b/>
              </w:rPr>
            </w:pPr>
            <w:r>
              <w:rPr>
                <w:b/>
              </w:rPr>
              <w:t xml:space="preserve">Podpis </w:t>
            </w:r>
          </w:p>
        </w:tc>
        <w:tc>
          <w:tcPr>
            <w:tcW w:w="4536" w:type="dxa"/>
            <w:gridSpan w:val="5"/>
          </w:tcPr>
          <w:p w:rsidR="004C1B60" w:rsidRDefault="004C1B60" w:rsidP="00E058EB">
            <w:pPr>
              <w:jc w:val="both"/>
            </w:pPr>
            <w:r>
              <w:t>Jiří Zicha v. r.</w:t>
            </w:r>
          </w:p>
        </w:tc>
        <w:tc>
          <w:tcPr>
            <w:tcW w:w="786" w:type="dxa"/>
            <w:gridSpan w:val="2"/>
            <w:shd w:val="clear" w:color="auto" w:fill="F7CAAC"/>
          </w:tcPr>
          <w:p w:rsidR="004C1B60" w:rsidRDefault="004C1B60" w:rsidP="00E058EB">
            <w:pPr>
              <w:jc w:val="both"/>
            </w:pPr>
            <w:r>
              <w:rPr>
                <w:b/>
              </w:rPr>
              <w:t>datum</w:t>
            </w:r>
          </w:p>
        </w:tc>
        <w:tc>
          <w:tcPr>
            <w:tcW w:w="2019" w:type="dxa"/>
            <w:gridSpan w:val="3"/>
          </w:tcPr>
          <w:p w:rsidR="004C1B60" w:rsidRDefault="00F320F3" w:rsidP="00E058EB">
            <w:pPr>
              <w:jc w:val="both"/>
            </w:pPr>
            <w:r>
              <w:t>15. 6. 2018</w:t>
            </w:r>
          </w:p>
        </w:tc>
      </w:tr>
    </w:tbl>
    <w:p w:rsidR="004C1B60" w:rsidRDefault="004C1B60"/>
    <w:p w:rsidR="00E058EB" w:rsidRDefault="00E058EB">
      <w:pPr>
        <w:spacing w:after="200" w:line="276"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E058EB" w:rsidTr="00E058EB">
        <w:tc>
          <w:tcPr>
            <w:tcW w:w="9900" w:type="dxa"/>
            <w:gridSpan w:val="4"/>
            <w:tcBorders>
              <w:bottom w:val="double" w:sz="4" w:space="0" w:color="auto"/>
            </w:tcBorders>
            <w:shd w:val="clear" w:color="auto" w:fill="BDD6EE"/>
          </w:tcPr>
          <w:p w:rsidR="00E058EB" w:rsidRDefault="00E058EB" w:rsidP="00E058EB">
            <w:pPr>
              <w:jc w:val="both"/>
              <w:rPr>
                <w:b/>
                <w:sz w:val="28"/>
              </w:rPr>
            </w:pPr>
            <w:r>
              <w:rPr>
                <w:b/>
                <w:sz w:val="28"/>
              </w:rPr>
              <w:lastRenderedPageBreak/>
              <w:t>C-II – Související tvůrčí, resp. vědecká a umělecká činnost</w:t>
            </w:r>
          </w:p>
        </w:tc>
      </w:tr>
      <w:tr w:rsidR="00E058EB" w:rsidTr="00E058EB">
        <w:trPr>
          <w:trHeight w:val="318"/>
        </w:trPr>
        <w:tc>
          <w:tcPr>
            <w:tcW w:w="9900" w:type="dxa"/>
            <w:gridSpan w:val="4"/>
            <w:shd w:val="clear" w:color="auto" w:fill="F7CAAC"/>
          </w:tcPr>
          <w:p w:rsidR="00E058EB" w:rsidRDefault="00E058EB" w:rsidP="00E058EB">
            <w:pPr>
              <w:rPr>
                <w:b/>
              </w:rPr>
            </w:pPr>
            <w:r>
              <w:rPr>
                <w:b/>
              </w:rPr>
              <w:t xml:space="preserve">Přehled řešených grantů a projektů u akademicky zaměřeného bakalářského studijního programu a u magisterského a doktorského studijního programu  </w:t>
            </w:r>
          </w:p>
        </w:tc>
      </w:tr>
      <w:tr w:rsidR="00E058EB" w:rsidTr="00E058EB">
        <w:trPr>
          <w:cantSplit/>
        </w:trPr>
        <w:tc>
          <w:tcPr>
            <w:tcW w:w="2233" w:type="dxa"/>
            <w:shd w:val="clear" w:color="auto" w:fill="F7CAAC"/>
          </w:tcPr>
          <w:p w:rsidR="00E058EB" w:rsidRDefault="00E058EB" w:rsidP="00E058EB">
            <w:pPr>
              <w:jc w:val="both"/>
              <w:rPr>
                <w:b/>
              </w:rPr>
            </w:pPr>
            <w:r>
              <w:rPr>
                <w:b/>
              </w:rPr>
              <w:t>Řešitel/spoluřešitel</w:t>
            </w:r>
          </w:p>
        </w:tc>
        <w:tc>
          <w:tcPr>
            <w:tcW w:w="5524" w:type="dxa"/>
            <w:shd w:val="clear" w:color="auto" w:fill="F7CAAC"/>
          </w:tcPr>
          <w:p w:rsidR="00E058EB" w:rsidRDefault="00E058EB" w:rsidP="00E058EB">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E058EB" w:rsidRDefault="00E058EB" w:rsidP="00E058EB">
            <w:pPr>
              <w:jc w:val="center"/>
              <w:rPr>
                <w:b/>
                <w:sz w:val="24"/>
              </w:rPr>
            </w:pPr>
            <w:r>
              <w:rPr>
                <w:b/>
              </w:rPr>
              <w:t>Zdroj</w:t>
            </w:r>
          </w:p>
        </w:tc>
        <w:tc>
          <w:tcPr>
            <w:tcW w:w="1383" w:type="dxa"/>
            <w:shd w:val="clear" w:color="auto" w:fill="F7CAAC"/>
          </w:tcPr>
          <w:p w:rsidR="00E058EB" w:rsidRDefault="00E058EB" w:rsidP="00E058EB">
            <w:pPr>
              <w:jc w:val="center"/>
              <w:rPr>
                <w:b/>
                <w:sz w:val="24"/>
              </w:rPr>
            </w:pPr>
            <w:r>
              <w:rPr>
                <w:b/>
              </w:rPr>
              <w:t>Období</w:t>
            </w:r>
          </w:p>
          <w:p w:rsidR="00E058EB" w:rsidRDefault="00E058EB" w:rsidP="00E058EB">
            <w:pPr>
              <w:jc w:val="center"/>
              <w:rPr>
                <w:b/>
                <w:sz w:val="24"/>
              </w:rPr>
            </w:pPr>
          </w:p>
        </w:tc>
      </w:tr>
      <w:tr w:rsidR="00E058EB" w:rsidTr="00E058EB">
        <w:tc>
          <w:tcPr>
            <w:tcW w:w="2233" w:type="dxa"/>
          </w:tcPr>
          <w:p w:rsidR="00E058EB" w:rsidRPr="00C05782" w:rsidRDefault="00E058EB" w:rsidP="00E058EB"/>
        </w:tc>
        <w:tc>
          <w:tcPr>
            <w:tcW w:w="5524" w:type="dxa"/>
          </w:tcPr>
          <w:p w:rsidR="00E058EB" w:rsidRPr="00C05782" w:rsidRDefault="00E058EB" w:rsidP="00E058EB"/>
        </w:tc>
        <w:tc>
          <w:tcPr>
            <w:tcW w:w="760" w:type="dxa"/>
          </w:tcPr>
          <w:p w:rsidR="00E058EB" w:rsidRPr="00C05782" w:rsidRDefault="00E058EB" w:rsidP="00E058EB">
            <w:pPr>
              <w:jc w:val="center"/>
            </w:pPr>
          </w:p>
        </w:tc>
        <w:tc>
          <w:tcPr>
            <w:tcW w:w="1383" w:type="dxa"/>
          </w:tcPr>
          <w:p w:rsidR="00E058EB" w:rsidRPr="006D0292" w:rsidRDefault="00E058EB" w:rsidP="00E058EB">
            <w:pPr>
              <w:jc w:val="center"/>
            </w:pPr>
          </w:p>
        </w:tc>
      </w:tr>
      <w:tr w:rsidR="00E058EB" w:rsidTr="00E058EB">
        <w:trPr>
          <w:trHeight w:val="318"/>
        </w:trPr>
        <w:tc>
          <w:tcPr>
            <w:tcW w:w="9900" w:type="dxa"/>
            <w:gridSpan w:val="4"/>
            <w:shd w:val="clear" w:color="auto" w:fill="F7CAAC"/>
          </w:tcPr>
          <w:p w:rsidR="00E058EB" w:rsidRDefault="00E058EB" w:rsidP="00E058EB">
            <w:pPr>
              <w:rPr>
                <w:b/>
              </w:rPr>
            </w:pPr>
            <w:r>
              <w:rPr>
                <w:b/>
              </w:rPr>
              <w:t>Přehled řešených projektů a dalších aktivit v rámci spolupráce s praxí u profesně zaměřeného bakalářského a magisterského studijního programu</w:t>
            </w:r>
          </w:p>
        </w:tc>
      </w:tr>
      <w:tr w:rsidR="00E058EB" w:rsidTr="00E058EB">
        <w:trPr>
          <w:cantSplit/>
          <w:trHeight w:val="283"/>
        </w:trPr>
        <w:tc>
          <w:tcPr>
            <w:tcW w:w="2233" w:type="dxa"/>
            <w:shd w:val="clear" w:color="auto" w:fill="F7CAAC"/>
          </w:tcPr>
          <w:p w:rsidR="00E058EB" w:rsidRDefault="00E058EB" w:rsidP="00E058EB">
            <w:pPr>
              <w:jc w:val="both"/>
              <w:rPr>
                <w:b/>
              </w:rPr>
            </w:pPr>
            <w:r>
              <w:rPr>
                <w:b/>
              </w:rPr>
              <w:t>Pracoviště praxe</w:t>
            </w:r>
          </w:p>
        </w:tc>
        <w:tc>
          <w:tcPr>
            <w:tcW w:w="5524" w:type="dxa"/>
            <w:shd w:val="clear" w:color="auto" w:fill="F7CAAC"/>
          </w:tcPr>
          <w:p w:rsidR="00E058EB" w:rsidRDefault="00E058EB" w:rsidP="00E058EB">
            <w:pPr>
              <w:jc w:val="both"/>
              <w:rPr>
                <w:b/>
              </w:rPr>
            </w:pPr>
            <w:r>
              <w:rPr>
                <w:b/>
              </w:rPr>
              <w:t xml:space="preserve">Název či popis projektu uskutečňovaného ve spolupráci s praxí </w:t>
            </w:r>
          </w:p>
        </w:tc>
        <w:tc>
          <w:tcPr>
            <w:tcW w:w="2143" w:type="dxa"/>
            <w:gridSpan w:val="2"/>
            <w:shd w:val="clear" w:color="auto" w:fill="F7CAAC"/>
          </w:tcPr>
          <w:p w:rsidR="00E058EB" w:rsidRDefault="00E058EB" w:rsidP="00E058EB">
            <w:pPr>
              <w:jc w:val="center"/>
              <w:rPr>
                <w:b/>
                <w:sz w:val="24"/>
              </w:rPr>
            </w:pPr>
            <w:r>
              <w:rPr>
                <w:b/>
              </w:rPr>
              <w:t>Období</w:t>
            </w:r>
          </w:p>
        </w:tc>
      </w:tr>
      <w:tr w:rsidR="00E058EB" w:rsidTr="00E058EB">
        <w:tc>
          <w:tcPr>
            <w:tcW w:w="2233" w:type="dxa"/>
          </w:tcPr>
          <w:p w:rsidR="00E058EB" w:rsidRPr="00C05782" w:rsidRDefault="00E058EB" w:rsidP="00E058EB">
            <w:pPr>
              <w:jc w:val="both"/>
            </w:pPr>
          </w:p>
        </w:tc>
        <w:tc>
          <w:tcPr>
            <w:tcW w:w="5524" w:type="dxa"/>
          </w:tcPr>
          <w:p w:rsidR="00E058EB" w:rsidRPr="00C05782" w:rsidRDefault="00E058EB" w:rsidP="00E058EB">
            <w:pPr>
              <w:jc w:val="center"/>
            </w:pPr>
          </w:p>
        </w:tc>
        <w:tc>
          <w:tcPr>
            <w:tcW w:w="2143" w:type="dxa"/>
            <w:gridSpan w:val="2"/>
          </w:tcPr>
          <w:p w:rsidR="00E058EB" w:rsidRPr="00C05782" w:rsidRDefault="00E058EB" w:rsidP="00E058EB">
            <w:pPr>
              <w:jc w:val="center"/>
            </w:pPr>
          </w:p>
        </w:tc>
      </w:tr>
      <w:tr w:rsidR="00E058EB" w:rsidTr="00E058EB">
        <w:tc>
          <w:tcPr>
            <w:tcW w:w="9900" w:type="dxa"/>
            <w:gridSpan w:val="4"/>
            <w:shd w:val="clear" w:color="auto" w:fill="F7CAAC"/>
          </w:tcPr>
          <w:p w:rsidR="00E058EB" w:rsidRDefault="00E058EB" w:rsidP="00E058EB">
            <w:pPr>
              <w:rPr>
                <w:sz w:val="24"/>
              </w:rPr>
            </w:pPr>
            <w:r>
              <w:rPr>
                <w:b/>
              </w:rPr>
              <w:t>Odborné aktivity vztahující se k tvůrčí, resp. vědecké a umělecké činnosti vysoké školy, která souvisí se studijním programem</w:t>
            </w:r>
          </w:p>
        </w:tc>
      </w:tr>
      <w:tr w:rsidR="00E058EB" w:rsidTr="00E058EB">
        <w:trPr>
          <w:trHeight w:val="1903"/>
        </w:trPr>
        <w:tc>
          <w:tcPr>
            <w:tcW w:w="9900" w:type="dxa"/>
            <w:gridSpan w:val="4"/>
            <w:shd w:val="clear" w:color="auto" w:fill="FFFFFF"/>
          </w:tcPr>
          <w:p w:rsidR="00AB3F3A" w:rsidRPr="00AB3F3A" w:rsidRDefault="00E058EB" w:rsidP="00AB3F3A">
            <w:pPr>
              <w:jc w:val="both"/>
              <w:rPr>
                <w:sz w:val="21"/>
                <w:szCs w:val="21"/>
              </w:rPr>
            </w:pPr>
            <w:r w:rsidRPr="00CD54E1">
              <w:rPr>
                <w:sz w:val="21"/>
                <w:szCs w:val="21"/>
              </w:rPr>
              <w:t xml:space="preserve">- </w:t>
            </w:r>
            <w:r w:rsidR="00AB3F3A" w:rsidRPr="00AB3F3A">
              <w:rPr>
                <w:sz w:val="21"/>
                <w:szCs w:val="21"/>
              </w:rPr>
              <w:t xml:space="preserve">Tvůrčí činnost pracovníků věnujících se problematice vzdělávání dospělých se orientuje na oblast sociální andragogiky (zejm. vzdělávání dospělých z minorit), mezigeneračního učení a některých aspektů autoregulace učení dospělých. Vybranými publikačními výstupy jsou (publ. </w:t>
            </w:r>
            <w:proofErr w:type="gramStart"/>
            <w:r w:rsidR="00AB3F3A" w:rsidRPr="00AB3F3A">
              <w:rPr>
                <w:sz w:val="21"/>
                <w:szCs w:val="21"/>
              </w:rPr>
              <w:t>činnost</w:t>
            </w:r>
            <w:proofErr w:type="gramEnd"/>
            <w:r w:rsidR="00AB3F3A" w:rsidRPr="00AB3F3A">
              <w:rPr>
                <w:sz w:val="21"/>
                <w:szCs w:val="21"/>
              </w:rPr>
              <w:t xml:space="preserve"> orientovaná na sociální andragogiku je uvedena </w:t>
            </w:r>
            <w:r w:rsidR="00AB3F3A">
              <w:rPr>
                <w:sz w:val="21"/>
                <w:szCs w:val="21"/>
              </w:rPr>
              <w:t xml:space="preserve">v Sebehodnotící zprávě </w:t>
            </w:r>
            <w:r w:rsidR="00AB3F3A" w:rsidRPr="00AB3F3A">
              <w:rPr>
                <w:sz w:val="21"/>
                <w:szCs w:val="21"/>
              </w:rPr>
              <w:t>ve Standardu 5.2-5.4):</w:t>
            </w:r>
          </w:p>
          <w:p w:rsidR="00AB3F3A" w:rsidRPr="00AB3F3A" w:rsidRDefault="00F34EB7" w:rsidP="00AB3F3A">
            <w:pPr>
              <w:jc w:val="both"/>
              <w:rPr>
                <w:sz w:val="21"/>
                <w:szCs w:val="21"/>
              </w:rPr>
            </w:pPr>
            <w:r w:rsidRPr="00F34EB7">
              <w:rPr>
                <w:sz w:val="21"/>
                <w:szCs w:val="21"/>
                <w:vertAlign w:val="superscript"/>
              </w:rPr>
              <w:t>*</w:t>
            </w:r>
            <w:r w:rsidR="00AB3F3A" w:rsidRPr="00F34EB7">
              <w:rPr>
                <w:b/>
                <w:sz w:val="21"/>
                <w:szCs w:val="21"/>
              </w:rPr>
              <w:t>Kalenda, J.</w:t>
            </w:r>
            <w:r w:rsidR="00AB3F3A" w:rsidRPr="00AB3F3A">
              <w:rPr>
                <w:sz w:val="21"/>
                <w:szCs w:val="21"/>
              </w:rPr>
              <w:t>, &amp; Kočvarová, I. (2017). Proměny bariér ke vzdělávání dospělých v České republice: 2005–2015. Studia paedagogica, 22(3), 69-89.</w:t>
            </w:r>
            <w:ins w:id="62" w:author="*" w:date="2018-08-24T08:07:00Z">
              <w:r>
                <w:rPr>
                  <w:sz w:val="21"/>
                  <w:szCs w:val="21"/>
                </w:rPr>
                <w:t xml:space="preserve"> (spoluautorský podíl 50 %)</w:t>
              </w:r>
            </w:ins>
          </w:p>
          <w:p w:rsidR="00AB3F3A" w:rsidRPr="00AB3F3A" w:rsidRDefault="00AB3F3A" w:rsidP="00AB3F3A">
            <w:pPr>
              <w:jc w:val="both"/>
              <w:rPr>
                <w:sz w:val="21"/>
                <w:szCs w:val="21"/>
              </w:rPr>
            </w:pPr>
            <w:r w:rsidRPr="00F34EB7">
              <w:rPr>
                <w:b/>
                <w:sz w:val="21"/>
                <w:szCs w:val="21"/>
              </w:rPr>
              <w:t>Kalenda, J.</w:t>
            </w:r>
            <w:r w:rsidRPr="00AB3F3A">
              <w:rPr>
                <w:sz w:val="21"/>
                <w:szCs w:val="21"/>
              </w:rPr>
              <w:t>, &amp; Vávrová, S. (2017). Adult part-time students´ self-regulated learning. Turkish Online Journal of Educational Technology.</w:t>
            </w:r>
            <w:ins w:id="63" w:author="*" w:date="2018-08-24T08:07:00Z">
              <w:r w:rsidR="00F34EB7">
                <w:rPr>
                  <w:sz w:val="21"/>
                  <w:szCs w:val="21"/>
                </w:rPr>
                <w:t xml:space="preserve"> </w:t>
              </w:r>
              <w:r w:rsidR="00F34EB7">
                <w:rPr>
                  <w:sz w:val="21"/>
                  <w:szCs w:val="21"/>
                </w:rPr>
                <w:t>(spoluautorský podíl 50 %)</w:t>
              </w:r>
            </w:ins>
          </w:p>
          <w:p w:rsidR="00AB3F3A" w:rsidRDefault="00AB3F3A" w:rsidP="00AB3F3A">
            <w:pPr>
              <w:jc w:val="both"/>
              <w:rPr>
                <w:ins w:id="64" w:author="*" w:date="2018-08-24T08:10:00Z"/>
                <w:sz w:val="21"/>
                <w:szCs w:val="21"/>
              </w:rPr>
            </w:pPr>
            <w:r w:rsidRPr="00AB3F3A">
              <w:rPr>
                <w:sz w:val="21"/>
                <w:szCs w:val="21"/>
              </w:rPr>
              <w:t>Kalenda, J. (2016). Education barriers for czech adults. Turkish Online Journal of Educational Technology, 2016</w:t>
            </w:r>
            <w:r w:rsidR="00F34EB7">
              <w:rPr>
                <w:sz w:val="21"/>
                <w:szCs w:val="21"/>
              </w:rPr>
              <w:t xml:space="preserve"> </w:t>
            </w:r>
            <w:r w:rsidRPr="00AB3F3A">
              <w:rPr>
                <w:sz w:val="21"/>
                <w:szCs w:val="21"/>
              </w:rPr>
              <w:t>(NovemberSpecialIssue), 754-765.</w:t>
            </w:r>
          </w:p>
          <w:p w:rsidR="00F34EB7" w:rsidRPr="00AB3F3A" w:rsidRDefault="00F34EB7" w:rsidP="00AB3F3A">
            <w:pPr>
              <w:jc w:val="both"/>
              <w:rPr>
                <w:sz w:val="21"/>
                <w:szCs w:val="21"/>
              </w:rPr>
            </w:pPr>
            <w:ins w:id="65" w:author="*" w:date="2018-08-24T08:10:00Z">
              <w:r w:rsidRPr="00F34EB7">
                <w:rPr>
                  <w:sz w:val="21"/>
                  <w:szCs w:val="21"/>
                </w:rPr>
                <w:t xml:space="preserve">Kalenda, J. (2016). Situational analysis as a framework for interdisciplinary research in the social sciences. </w:t>
              </w:r>
              <w:r w:rsidRPr="00F34EB7">
                <w:rPr>
                  <w:i/>
                  <w:iCs/>
                  <w:sz w:val="21"/>
                  <w:szCs w:val="21"/>
                </w:rPr>
                <w:t>Human Affairs</w:t>
              </w:r>
              <w:r w:rsidRPr="00F34EB7">
                <w:rPr>
                  <w:sz w:val="21"/>
                  <w:szCs w:val="21"/>
                </w:rPr>
                <w:t xml:space="preserve">, </w:t>
              </w:r>
              <w:r w:rsidRPr="00F34EB7">
                <w:rPr>
                  <w:i/>
                  <w:iCs/>
                  <w:sz w:val="21"/>
                  <w:szCs w:val="21"/>
                </w:rPr>
                <w:t>26</w:t>
              </w:r>
              <w:r w:rsidRPr="00F34EB7">
                <w:rPr>
                  <w:sz w:val="21"/>
                  <w:szCs w:val="21"/>
                </w:rPr>
                <w:t>(3), 340-355.</w:t>
              </w:r>
            </w:ins>
          </w:p>
          <w:p w:rsidR="00AB3F3A" w:rsidRPr="00AB3F3A" w:rsidRDefault="00AB3F3A" w:rsidP="00AB3F3A">
            <w:pPr>
              <w:jc w:val="both"/>
              <w:rPr>
                <w:sz w:val="21"/>
                <w:szCs w:val="21"/>
              </w:rPr>
            </w:pPr>
            <w:r w:rsidRPr="00AB3F3A">
              <w:rPr>
                <w:sz w:val="21"/>
                <w:szCs w:val="21"/>
              </w:rPr>
              <w:t xml:space="preserve">Jakesova, J., Gavora, P., &amp; </w:t>
            </w:r>
            <w:r w:rsidRPr="00F34EB7">
              <w:rPr>
                <w:b/>
                <w:sz w:val="21"/>
                <w:szCs w:val="21"/>
              </w:rPr>
              <w:t>Kalenda, J.</w:t>
            </w:r>
            <w:r w:rsidRPr="00AB3F3A">
              <w:rPr>
                <w:sz w:val="21"/>
                <w:szCs w:val="21"/>
              </w:rPr>
              <w:t xml:space="preserve"> (2016). Self-Regulation of Behaviour: Students Versus other Adults. International Journal of Educational Psychology, 5(1), 56</w:t>
            </w:r>
            <w:r w:rsidR="00F34EB7">
              <w:rPr>
                <w:sz w:val="21"/>
                <w:szCs w:val="21"/>
              </w:rPr>
              <w:t>-79</w:t>
            </w:r>
            <w:r w:rsidRPr="00AB3F3A">
              <w:rPr>
                <w:sz w:val="21"/>
                <w:szCs w:val="21"/>
              </w:rPr>
              <w:t>.</w:t>
            </w:r>
            <w:ins w:id="66" w:author="*" w:date="2018-08-24T08:07:00Z">
              <w:r w:rsidR="00F34EB7">
                <w:rPr>
                  <w:sz w:val="21"/>
                  <w:szCs w:val="21"/>
                </w:rPr>
                <w:t xml:space="preserve"> </w:t>
              </w:r>
            </w:ins>
            <w:ins w:id="67" w:author="*" w:date="2018-08-24T08:09:00Z">
              <w:r w:rsidR="00F34EB7">
                <w:rPr>
                  <w:sz w:val="21"/>
                  <w:szCs w:val="21"/>
                </w:rPr>
                <w:t>(spoluautorský podíl 3</w:t>
              </w:r>
              <w:r w:rsidR="00F34EB7">
                <w:rPr>
                  <w:sz w:val="21"/>
                  <w:szCs w:val="21"/>
                </w:rPr>
                <w:t>0 %)</w:t>
              </w:r>
            </w:ins>
          </w:p>
          <w:p w:rsidR="00AB3F3A" w:rsidRPr="00AB3F3A" w:rsidRDefault="00AB3F3A" w:rsidP="00AB3F3A">
            <w:pPr>
              <w:jc w:val="both"/>
              <w:rPr>
                <w:sz w:val="21"/>
                <w:szCs w:val="21"/>
              </w:rPr>
            </w:pPr>
            <w:r w:rsidRPr="00F34EB7">
              <w:rPr>
                <w:b/>
                <w:sz w:val="21"/>
                <w:szCs w:val="21"/>
              </w:rPr>
              <w:t>Kalenda, J.</w:t>
            </w:r>
            <w:r w:rsidRPr="00AB3F3A">
              <w:rPr>
                <w:sz w:val="21"/>
                <w:szCs w:val="21"/>
              </w:rPr>
              <w:t xml:space="preserve">, &amp; Vávrová, S. (2015). Mapping the self-regulated learning of adults. Efficiency And Responsibility In Education 2015. </w:t>
            </w:r>
            <w:ins w:id="68" w:author="*" w:date="2018-08-24T08:09:00Z">
              <w:r w:rsidR="00F34EB7">
                <w:rPr>
                  <w:sz w:val="21"/>
                  <w:szCs w:val="21"/>
                </w:rPr>
                <w:t>(spoluautorský podíl 50 %)</w:t>
              </w:r>
            </w:ins>
          </w:p>
          <w:p w:rsidR="00AB3F3A" w:rsidRPr="00AB3F3A" w:rsidRDefault="00F34EB7" w:rsidP="00AB3F3A">
            <w:pPr>
              <w:jc w:val="both"/>
              <w:rPr>
                <w:sz w:val="21"/>
                <w:szCs w:val="21"/>
              </w:rPr>
            </w:pPr>
            <w:r>
              <w:rPr>
                <w:sz w:val="21"/>
                <w:szCs w:val="21"/>
                <w:vertAlign w:val="superscript"/>
              </w:rPr>
              <w:t>**</w:t>
            </w:r>
            <w:r w:rsidR="00AB3F3A" w:rsidRPr="00AB3F3A">
              <w:rPr>
                <w:sz w:val="21"/>
                <w:szCs w:val="21"/>
              </w:rPr>
              <w:t xml:space="preserve">Krausová, J. (2015). Mezigenerační spravedlnost a solidarita (názory studentů sociální pedagogiky). Czech &amp; Slovak Social Work/Sociální Práce/Sociálna Práca, 14(3). </w:t>
            </w:r>
          </w:p>
          <w:p w:rsidR="00AB3F3A" w:rsidRPr="00AB3F3A" w:rsidRDefault="00AB3F3A" w:rsidP="00AB3F3A">
            <w:pPr>
              <w:jc w:val="both"/>
              <w:rPr>
                <w:sz w:val="21"/>
                <w:szCs w:val="21"/>
              </w:rPr>
            </w:pPr>
            <w:r w:rsidRPr="00AB3F3A">
              <w:rPr>
                <w:sz w:val="21"/>
                <w:szCs w:val="21"/>
              </w:rPr>
              <w:t xml:space="preserve">Kitliňská, J. (2014). Mezigenerační programy a jejich potenciál v rámci mezigeneračního učení. Media4u Magazine, 11(2). </w:t>
            </w:r>
          </w:p>
          <w:p w:rsidR="00AB3F3A" w:rsidRPr="00AB3F3A" w:rsidRDefault="00AB3F3A" w:rsidP="00AB3F3A">
            <w:pPr>
              <w:jc w:val="both"/>
              <w:rPr>
                <w:sz w:val="21"/>
                <w:szCs w:val="21"/>
              </w:rPr>
            </w:pPr>
            <w:r w:rsidRPr="00AB3F3A">
              <w:rPr>
                <w:sz w:val="21"/>
                <w:szCs w:val="21"/>
              </w:rPr>
              <w:t xml:space="preserve">Kitlinska, J. (2013). Intergenerational programs implemented in the Czech Republic. Procedia-Social and Behavioral Sciences, 106. </w:t>
            </w:r>
          </w:p>
          <w:p w:rsidR="00AB3F3A" w:rsidRPr="00AB3F3A" w:rsidRDefault="00AB3F3A" w:rsidP="00AB3F3A">
            <w:pPr>
              <w:jc w:val="both"/>
              <w:rPr>
                <w:sz w:val="21"/>
                <w:szCs w:val="21"/>
              </w:rPr>
            </w:pPr>
            <w:r w:rsidRPr="00AB3F3A">
              <w:rPr>
                <w:sz w:val="21"/>
                <w:szCs w:val="21"/>
              </w:rPr>
              <w:t>Kitliňská, J. (2012). Mezigenerační učení v kontextu aktuálních trendů a koncepcí. Media4u Magazine, 9(4).</w:t>
            </w:r>
          </w:p>
          <w:p w:rsidR="00AB3F3A" w:rsidRDefault="00AB3F3A" w:rsidP="00AB3F3A">
            <w:pPr>
              <w:jc w:val="both"/>
              <w:rPr>
                <w:sz w:val="21"/>
                <w:szCs w:val="21"/>
              </w:rPr>
            </w:pPr>
            <w:r w:rsidRPr="00AB3F3A">
              <w:rPr>
                <w:sz w:val="21"/>
                <w:szCs w:val="21"/>
              </w:rPr>
              <w:t>Kitliňská, J. (2012). Dobrovolnictví jako příležitost k mezigeneračnímu učení. Sociální práce, 4(12).</w:t>
            </w:r>
          </w:p>
          <w:p w:rsidR="00CF4028" w:rsidRDefault="00AB3F3A" w:rsidP="00CF4028">
            <w:pPr>
              <w:jc w:val="both"/>
              <w:rPr>
                <w:sz w:val="21"/>
                <w:szCs w:val="21"/>
              </w:rPr>
            </w:pPr>
            <w:r>
              <w:rPr>
                <w:sz w:val="21"/>
                <w:szCs w:val="21"/>
              </w:rPr>
              <w:t xml:space="preserve">- </w:t>
            </w:r>
            <w:r w:rsidR="00E058EB" w:rsidRPr="00CD54E1">
              <w:rPr>
                <w:sz w:val="21"/>
                <w:szCs w:val="21"/>
              </w:rPr>
              <w:t>Organizace a spoluorganizace konferencí a odborných seminářů</w:t>
            </w:r>
            <w:r w:rsidR="00CF4028">
              <w:rPr>
                <w:sz w:val="21"/>
                <w:szCs w:val="21"/>
              </w:rPr>
              <w:t>:</w:t>
            </w:r>
            <w:r w:rsidR="00E058EB" w:rsidRPr="00CD54E1">
              <w:rPr>
                <w:sz w:val="21"/>
                <w:szCs w:val="21"/>
              </w:rPr>
              <w:t xml:space="preserve"> </w:t>
            </w:r>
            <w:r w:rsidR="00CF4028" w:rsidRPr="00CD54E1">
              <w:rPr>
                <w:sz w:val="21"/>
                <w:szCs w:val="21"/>
              </w:rPr>
              <w:t xml:space="preserve">Andragogika a Romové v edukační, sociální </w:t>
            </w:r>
            <w:r w:rsidR="0041591C">
              <w:rPr>
                <w:sz w:val="21"/>
                <w:szCs w:val="21"/>
              </w:rPr>
              <w:br/>
            </w:r>
            <w:r w:rsidR="00CF4028" w:rsidRPr="00CD54E1">
              <w:rPr>
                <w:sz w:val="21"/>
                <w:szCs w:val="21"/>
              </w:rPr>
              <w:t>a zdravotnické práci pomáhajících profesí (FHS UTB ve Zlíně, 2011). Současná orientace andragogiky a její další směřování (FHS UTB ve Zlíně, 2011)</w:t>
            </w:r>
            <w:r w:rsidR="00CF4028">
              <w:rPr>
                <w:sz w:val="21"/>
                <w:szCs w:val="21"/>
              </w:rPr>
              <w:t xml:space="preserve">. </w:t>
            </w:r>
            <w:r w:rsidR="00CF4028" w:rsidRPr="00CD54E1">
              <w:rPr>
                <w:sz w:val="21"/>
                <w:szCs w:val="21"/>
              </w:rPr>
              <w:t>Andragogické a multikulturní kompetence v </w:t>
            </w:r>
            <w:bookmarkStart w:id="69" w:name="OLE_LINK1"/>
            <w:bookmarkStart w:id="70" w:name="OLE_LINK2"/>
            <w:bookmarkStart w:id="71" w:name="OLE_LINK3"/>
            <w:r w:rsidR="00CF4028" w:rsidRPr="00CD54E1">
              <w:rPr>
                <w:sz w:val="21"/>
                <w:szCs w:val="21"/>
              </w:rPr>
              <w:t xml:space="preserve">edukační, sociální </w:t>
            </w:r>
            <w:r w:rsidR="0041591C">
              <w:rPr>
                <w:sz w:val="21"/>
                <w:szCs w:val="21"/>
              </w:rPr>
              <w:br/>
            </w:r>
            <w:r w:rsidR="00CF4028" w:rsidRPr="00CD54E1">
              <w:rPr>
                <w:sz w:val="21"/>
                <w:szCs w:val="21"/>
              </w:rPr>
              <w:t xml:space="preserve">a zdravotnické práci pomáhajících profesí </w:t>
            </w:r>
            <w:bookmarkEnd w:id="69"/>
            <w:bookmarkEnd w:id="70"/>
            <w:bookmarkEnd w:id="71"/>
            <w:r w:rsidR="00CF4028" w:rsidRPr="00CD54E1">
              <w:rPr>
                <w:sz w:val="21"/>
                <w:szCs w:val="21"/>
              </w:rPr>
              <w:t>(</w:t>
            </w:r>
            <w:bookmarkStart w:id="72" w:name="OLE_LINK4"/>
            <w:bookmarkStart w:id="73" w:name="OLE_LINK5"/>
            <w:bookmarkStart w:id="74" w:name="OLE_LINK6"/>
            <w:r w:rsidR="00CF4028" w:rsidRPr="00CD54E1">
              <w:rPr>
                <w:sz w:val="21"/>
                <w:szCs w:val="21"/>
              </w:rPr>
              <w:t>FHS UTB ve Zlíně, 2012</w:t>
            </w:r>
            <w:bookmarkEnd w:id="72"/>
            <w:bookmarkEnd w:id="73"/>
            <w:bookmarkEnd w:id="74"/>
            <w:r w:rsidR="00CF4028">
              <w:rPr>
                <w:sz w:val="21"/>
                <w:szCs w:val="21"/>
              </w:rPr>
              <w:t>).</w:t>
            </w:r>
            <w:r w:rsidR="00CF4028" w:rsidRPr="00CD54E1">
              <w:rPr>
                <w:sz w:val="21"/>
                <w:szCs w:val="21"/>
              </w:rPr>
              <w:t xml:space="preserve"> Andragogika a minority (FHS UTB ve Zlíně, 2013</w:t>
            </w:r>
            <w:r w:rsidR="00CF4028">
              <w:rPr>
                <w:sz w:val="21"/>
                <w:szCs w:val="21"/>
              </w:rPr>
              <w:t xml:space="preserve">). </w:t>
            </w:r>
            <w:r w:rsidR="00E058EB" w:rsidRPr="00CD54E1">
              <w:rPr>
                <w:sz w:val="21"/>
                <w:szCs w:val="21"/>
              </w:rPr>
              <w:t>Social services - a pillar of European society</w:t>
            </w:r>
            <w:r w:rsidR="00CF4028">
              <w:rPr>
                <w:sz w:val="21"/>
                <w:szCs w:val="21"/>
              </w:rPr>
              <w:t xml:space="preserve"> (Lodz, Polsko, 2014).</w:t>
            </w:r>
            <w:r w:rsidR="00E058EB" w:rsidRPr="00CD54E1">
              <w:rPr>
                <w:sz w:val="21"/>
                <w:szCs w:val="21"/>
              </w:rPr>
              <w:t xml:space="preserve"> Víme jak na to? Aktuální otázky </w:t>
            </w:r>
            <w:r w:rsidR="0041591C">
              <w:rPr>
                <w:sz w:val="21"/>
                <w:szCs w:val="21"/>
              </w:rPr>
              <w:br/>
            </w:r>
            <w:r w:rsidR="00E058EB" w:rsidRPr="00CD54E1">
              <w:rPr>
                <w:sz w:val="21"/>
                <w:szCs w:val="21"/>
              </w:rPr>
              <w:t xml:space="preserve">ve vzdělávání, psychologickém, sociálním a právním poradenství a v interkulturních vztazích s Romy a příslušníky </w:t>
            </w:r>
            <w:r w:rsidR="00CF4028">
              <w:rPr>
                <w:sz w:val="21"/>
                <w:szCs w:val="21"/>
              </w:rPr>
              <w:t>dalších minorit (PdF JČU, 2014).</w:t>
            </w:r>
            <w:r w:rsidR="00CD54E1" w:rsidRPr="00CD54E1">
              <w:rPr>
                <w:sz w:val="21"/>
                <w:szCs w:val="21"/>
              </w:rPr>
              <w:t xml:space="preserve"> Andragogika a pedagogika: nové perspektivy (FHS UTB ve Zlíně, v přípravě)</w:t>
            </w:r>
            <w:r w:rsidR="00CF4028">
              <w:rPr>
                <w:sz w:val="21"/>
                <w:szCs w:val="21"/>
              </w:rPr>
              <w:t>.</w:t>
            </w:r>
          </w:p>
          <w:p w:rsidR="00CD54E1" w:rsidRPr="00CD54E1" w:rsidRDefault="00CF4028" w:rsidP="00CD54E1">
            <w:pPr>
              <w:jc w:val="both"/>
              <w:rPr>
                <w:sz w:val="21"/>
                <w:szCs w:val="21"/>
              </w:rPr>
            </w:pPr>
            <w:r w:rsidRPr="00CD54E1">
              <w:rPr>
                <w:sz w:val="21"/>
                <w:szCs w:val="21"/>
              </w:rPr>
              <w:t>- Vedení studentů v oblasti vědecké a výzkumné činnosti v rámci SVOČ a studentský vědeckých sil.</w:t>
            </w:r>
          </w:p>
          <w:p w:rsidR="00E058EB" w:rsidRDefault="00E058EB" w:rsidP="00CD54E1">
            <w:pPr>
              <w:jc w:val="both"/>
              <w:rPr>
                <w:sz w:val="21"/>
                <w:szCs w:val="21"/>
              </w:rPr>
            </w:pPr>
            <w:r w:rsidRPr="00CD54E1">
              <w:rPr>
                <w:sz w:val="21"/>
                <w:szCs w:val="21"/>
              </w:rPr>
              <w:t>- Pracovníci prezentují výsledky své vědecko-výzkumné činnosti na významných mezinárodních konferencích (např. Sel</w:t>
            </w:r>
            <w:r w:rsidR="00273BFE">
              <w:rPr>
                <w:sz w:val="21"/>
                <w:szCs w:val="21"/>
              </w:rPr>
              <w:t>f</w:t>
            </w:r>
            <w:r w:rsidRPr="00CD54E1">
              <w:rPr>
                <w:sz w:val="21"/>
                <w:szCs w:val="21"/>
              </w:rPr>
              <w:t>-driving postitive psychology and well-being, Melbourne, Austrálie, 2017; International Conference on Educational Measurement, Evaluation</w:t>
            </w:r>
            <w:r w:rsidR="006136AE">
              <w:rPr>
                <w:sz w:val="21"/>
                <w:szCs w:val="21"/>
              </w:rPr>
              <w:t xml:space="preserve"> and Assessment (ICEMEA), Abu Dh</w:t>
            </w:r>
            <w:r w:rsidRPr="00CD54E1">
              <w:rPr>
                <w:sz w:val="21"/>
                <w:szCs w:val="21"/>
              </w:rPr>
              <w:t>abi, SAE, 2017).</w:t>
            </w:r>
          </w:p>
          <w:p w:rsidR="00F34EB7" w:rsidRPr="00F34EB7" w:rsidRDefault="00F34EB7" w:rsidP="00F34EB7">
            <w:pPr>
              <w:jc w:val="both"/>
              <w:rPr>
                <w:ins w:id="75" w:author="*" w:date="2018-08-24T08:11:00Z"/>
                <w:sz w:val="21"/>
                <w:szCs w:val="21"/>
              </w:rPr>
            </w:pPr>
            <w:ins w:id="76" w:author="*" w:date="2018-08-24T08:11:00Z">
              <w:r>
                <w:rPr>
                  <w:sz w:val="21"/>
                  <w:szCs w:val="21"/>
                </w:rPr>
                <w:t xml:space="preserve">Pozn.: </w:t>
              </w:r>
              <w:r w:rsidRPr="00F34EB7">
                <w:rPr>
                  <w:sz w:val="21"/>
                  <w:szCs w:val="21"/>
                  <w:vertAlign w:val="superscript"/>
                </w:rPr>
                <w:t xml:space="preserve">* </w:t>
              </w:r>
              <w:r w:rsidRPr="00F34EB7">
                <w:rPr>
                  <w:sz w:val="21"/>
                  <w:szCs w:val="21"/>
                </w:rPr>
                <w:t>Tučně je uveden spoluautor článku, který participuje na výuce ve studijním programu Andragogika.</w:t>
              </w:r>
            </w:ins>
          </w:p>
          <w:p w:rsidR="00F34EB7" w:rsidRPr="00F34EB7" w:rsidRDefault="00F34EB7" w:rsidP="00F34EB7">
            <w:pPr>
              <w:jc w:val="both"/>
              <w:rPr>
                <w:sz w:val="21"/>
                <w:szCs w:val="21"/>
              </w:rPr>
            </w:pPr>
            <w:ins w:id="77" w:author="*" w:date="2018-08-24T08:11:00Z">
              <w:r w:rsidRPr="00F34EB7">
                <w:rPr>
                  <w:sz w:val="21"/>
                  <w:szCs w:val="21"/>
                  <w:vertAlign w:val="superscript"/>
                </w:rPr>
                <w:t>**</w:t>
              </w:r>
              <w:r w:rsidRPr="00F34EB7">
                <w:rPr>
                  <w:sz w:val="21"/>
                  <w:szCs w:val="21"/>
                </w:rPr>
                <w:t xml:space="preserve"> Roz. Kitliňská.</w:t>
              </w:r>
            </w:ins>
          </w:p>
        </w:tc>
      </w:tr>
      <w:tr w:rsidR="00E058EB" w:rsidTr="00E058EB">
        <w:trPr>
          <w:trHeight w:val="306"/>
        </w:trPr>
        <w:tc>
          <w:tcPr>
            <w:tcW w:w="9900" w:type="dxa"/>
            <w:gridSpan w:val="4"/>
            <w:shd w:val="clear" w:color="auto" w:fill="F7CAAC"/>
            <w:vAlign w:val="center"/>
          </w:tcPr>
          <w:p w:rsidR="00E058EB" w:rsidRDefault="00E058EB" w:rsidP="00E058EB">
            <w:pPr>
              <w:rPr>
                <w:b/>
              </w:rPr>
            </w:pPr>
            <w:r>
              <w:rPr>
                <w:b/>
              </w:rPr>
              <w:t>Informace o spolupráci s praxí vztahující se ke studijnímu programu</w:t>
            </w:r>
          </w:p>
        </w:tc>
      </w:tr>
      <w:tr w:rsidR="00E058EB" w:rsidTr="00CF4028">
        <w:trPr>
          <w:trHeight w:val="1038"/>
        </w:trPr>
        <w:tc>
          <w:tcPr>
            <w:tcW w:w="9900" w:type="dxa"/>
            <w:gridSpan w:val="4"/>
            <w:shd w:val="clear" w:color="auto" w:fill="FFFFFF"/>
          </w:tcPr>
          <w:p w:rsidR="00E058EB" w:rsidRPr="00CD54E1" w:rsidRDefault="00E058EB" w:rsidP="00CF4028">
            <w:pPr>
              <w:jc w:val="both"/>
              <w:rPr>
                <w:sz w:val="21"/>
                <w:szCs w:val="21"/>
              </w:rPr>
            </w:pPr>
            <w:r w:rsidRPr="00CD54E1">
              <w:rPr>
                <w:sz w:val="21"/>
                <w:szCs w:val="21"/>
              </w:rPr>
              <w:t>Odborníci z praxe jsou pravidelně zváni k realizaci  přednášek s</w:t>
            </w:r>
            <w:r w:rsidR="00CF4028">
              <w:rPr>
                <w:sz w:val="21"/>
                <w:szCs w:val="21"/>
              </w:rPr>
              <w:t>tudentům (např. Věcně o migraci</w:t>
            </w:r>
            <w:r w:rsidRPr="00CD54E1">
              <w:rPr>
                <w:sz w:val="21"/>
                <w:szCs w:val="21"/>
              </w:rPr>
              <w:t>). Odborníci z praxe vedenou některé bakalářské práce, studenti v rámci svých výzkumů k závěrečným pracím intenzivně sp</w:t>
            </w:r>
            <w:r w:rsidR="00CF4028">
              <w:rPr>
                <w:sz w:val="21"/>
                <w:szCs w:val="21"/>
              </w:rPr>
              <w:t xml:space="preserve">olupracují s </w:t>
            </w:r>
            <w:r w:rsidRPr="00CD54E1">
              <w:rPr>
                <w:sz w:val="21"/>
                <w:szCs w:val="21"/>
              </w:rPr>
              <w:t>řadou organizací a institucí z praxe. Na univerzitě je každoročně pořádán Veletrh pracovních příležitostí, na kterém prezentují svou činnost potenciální zaměstnavatelé.</w:t>
            </w:r>
          </w:p>
        </w:tc>
      </w:tr>
    </w:tbl>
    <w:p w:rsidR="00E058EB" w:rsidRDefault="00E058EB" w:rsidP="00E058EB"/>
    <w:p w:rsidR="00E058EB" w:rsidRDefault="00E058EB" w:rsidP="00E058EB">
      <w:pPr>
        <w:spacing w:after="240"/>
      </w:pPr>
    </w:p>
    <w:p w:rsidR="00E058EB" w:rsidRDefault="00E058EB" w:rsidP="00E058EB">
      <w:pPr>
        <w:spacing w:after="240"/>
      </w:pPr>
    </w:p>
    <w:p w:rsidR="00E058EB" w:rsidRDefault="00E058EB" w:rsidP="00E058EB">
      <w:pPr>
        <w:spacing w:after="240"/>
      </w:pPr>
    </w:p>
    <w:p w:rsidR="00E058EB" w:rsidRDefault="00E058EB" w:rsidP="00E058E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E058EB" w:rsidTr="00E058EB">
        <w:tc>
          <w:tcPr>
            <w:tcW w:w="9859" w:type="dxa"/>
            <w:tcBorders>
              <w:bottom w:val="double" w:sz="4" w:space="0" w:color="auto"/>
            </w:tcBorders>
            <w:shd w:val="clear" w:color="auto" w:fill="BDD6EE"/>
          </w:tcPr>
          <w:p w:rsidR="00E058EB" w:rsidRDefault="00E058EB" w:rsidP="00E058EB">
            <w:pPr>
              <w:jc w:val="both"/>
              <w:rPr>
                <w:b/>
                <w:sz w:val="28"/>
              </w:rPr>
            </w:pPr>
            <w:r>
              <w:rPr>
                <w:b/>
                <w:sz w:val="28"/>
              </w:rPr>
              <w:t>C-III – Informační zabezpečení studijního programu</w:t>
            </w:r>
          </w:p>
        </w:tc>
      </w:tr>
      <w:tr w:rsidR="00E058EB" w:rsidTr="00E058EB">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E058EB" w:rsidRDefault="00E058EB" w:rsidP="00E058EB">
            <w:r>
              <w:rPr>
                <w:b/>
              </w:rPr>
              <w:t xml:space="preserve">Název a stručný popis studijního informačního systému </w:t>
            </w:r>
          </w:p>
        </w:tc>
      </w:tr>
      <w:tr w:rsidR="00E058EB" w:rsidTr="00E058EB">
        <w:trPr>
          <w:trHeight w:val="2268"/>
        </w:trPr>
        <w:tc>
          <w:tcPr>
            <w:tcW w:w="9859" w:type="dxa"/>
            <w:tcBorders>
              <w:top w:val="single" w:sz="2" w:space="0" w:color="auto"/>
              <w:left w:val="single" w:sz="2" w:space="0" w:color="auto"/>
              <w:bottom w:val="single" w:sz="2" w:space="0" w:color="auto"/>
              <w:right w:val="single" w:sz="2" w:space="0" w:color="auto"/>
            </w:tcBorders>
          </w:tcPr>
          <w:p w:rsidR="00E058EB" w:rsidRDefault="00E058EB" w:rsidP="00E058EB">
            <w:pPr>
              <w:jc w:val="both"/>
            </w:pPr>
            <w: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28" w:history="1">
              <w:r w:rsidRPr="00F1112A">
                <w:rPr>
                  <w:rStyle w:val="Hypertextovodkaz"/>
                </w:rPr>
                <w:t>https://stag.utb.cz/portal/</w:t>
              </w:r>
            </w:hyperlink>
            <w:r>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nevyhnutelné002E</w:t>
            </w:r>
          </w:p>
        </w:tc>
      </w:tr>
      <w:tr w:rsidR="00E058EB" w:rsidTr="00E058EB">
        <w:trPr>
          <w:trHeight w:val="283"/>
        </w:trPr>
        <w:tc>
          <w:tcPr>
            <w:tcW w:w="9859" w:type="dxa"/>
            <w:shd w:val="clear" w:color="auto" w:fill="F7CAAC"/>
            <w:vAlign w:val="center"/>
          </w:tcPr>
          <w:p w:rsidR="00E058EB" w:rsidRDefault="00E058EB" w:rsidP="00E058EB">
            <w:pPr>
              <w:rPr>
                <w:b/>
              </w:rPr>
            </w:pPr>
            <w:r>
              <w:rPr>
                <w:b/>
              </w:rPr>
              <w:t>Přístup ke studijní literatuře</w:t>
            </w:r>
          </w:p>
        </w:tc>
      </w:tr>
      <w:tr w:rsidR="00E058EB" w:rsidTr="00E058EB">
        <w:trPr>
          <w:trHeight w:val="2268"/>
        </w:trPr>
        <w:tc>
          <w:tcPr>
            <w:tcW w:w="9859" w:type="dxa"/>
          </w:tcPr>
          <w:p w:rsidR="00E058EB" w:rsidRPr="00175671" w:rsidRDefault="00E058EB" w:rsidP="00E058EB">
            <w:pPr>
              <w:jc w:val="both"/>
              <w:rPr>
                <w:rStyle w:val="Hypertextovodkaz"/>
              </w:rPr>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29" w:history="1">
              <w:r>
                <w:rPr>
                  <w:rStyle w:val="Hypertextovodkaz"/>
                </w:rPr>
                <w:t>http://digilib.k.utb.cz</w:t>
              </w:r>
            </w:hyperlink>
            <w:r>
              <w:t xml:space="preserve">. Práce jsou zde zpravidla dostupné volně v plném textu. Kromě toho provozuje knihovna také repozitář publikační činnosti akademických pracovníků univerzity na adrese </w:t>
            </w:r>
            <w:hyperlink r:id="rId30" w:history="1">
              <w:r>
                <w:rPr>
                  <w:rStyle w:val="Hypertextovodkaz"/>
                </w:rPr>
                <w:t>http://publikace.k.utb.cz</w:t>
              </w:r>
            </w:hyperlink>
            <w:r>
              <w:t>.</w:t>
            </w:r>
          </w:p>
          <w:p w:rsidR="00E058EB" w:rsidRDefault="00E058EB" w:rsidP="00E058EB">
            <w:pPr>
              <w:rPr>
                <w:b/>
              </w:rPr>
            </w:pPr>
          </w:p>
        </w:tc>
      </w:tr>
      <w:tr w:rsidR="00E058EB" w:rsidTr="00E058EB">
        <w:trPr>
          <w:trHeight w:val="283"/>
        </w:trPr>
        <w:tc>
          <w:tcPr>
            <w:tcW w:w="9859" w:type="dxa"/>
            <w:shd w:val="clear" w:color="auto" w:fill="F7CAAC"/>
            <w:vAlign w:val="center"/>
          </w:tcPr>
          <w:p w:rsidR="00E058EB" w:rsidRDefault="00E058EB" w:rsidP="00E058EB">
            <w:r>
              <w:rPr>
                <w:b/>
              </w:rPr>
              <w:t>Přehled zpřístupněných databází</w:t>
            </w:r>
          </w:p>
        </w:tc>
      </w:tr>
      <w:tr w:rsidR="00E058EB" w:rsidTr="00E058EB">
        <w:trPr>
          <w:trHeight w:val="2268"/>
        </w:trPr>
        <w:tc>
          <w:tcPr>
            <w:tcW w:w="9859" w:type="dxa"/>
          </w:tcPr>
          <w:p w:rsidR="00E058EB" w:rsidRPr="00C05782" w:rsidRDefault="00E058EB" w:rsidP="00E058EB">
            <w:pPr>
              <w:jc w:val="both"/>
            </w:pPr>
            <w:r w:rsidRPr="00C05782">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C05782">
              <w:t xml:space="preserve">Veškeré informační zdroje jsou dostupné skrze moderní centrální portál Xerxes </w:t>
            </w:r>
            <w:hyperlink r:id="rId31" w:history="1">
              <w:r w:rsidRPr="00C05782">
                <w:rPr>
                  <w:rStyle w:val="Hypertextovodkaz"/>
                </w:rPr>
                <w:t>http://portal.k.utb.cz</w:t>
              </w:r>
            </w:hyperlink>
            <w:r w:rsidRPr="00C05782">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E058EB" w:rsidRPr="00C05782" w:rsidRDefault="00E058EB" w:rsidP="00E058EB">
            <w:r w:rsidRPr="00C05782">
              <w:t>Konkrétní dostupné databáze:</w:t>
            </w:r>
          </w:p>
          <w:p w:rsidR="00E058EB" w:rsidRPr="00C05782" w:rsidRDefault="00E058EB" w:rsidP="00E058EB">
            <w:pPr>
              <w:pStyle w:val="Odstavecseseznamem"/>
              <w:numPr>
                <w:ilvl w:val="0"/>
                <w:numId w:val="16"/>
              </w:numPr>
              <w:spacing w:after="160" w:line="256" w:lineRule="auto"/>
              <w:rPr>
                <w:iCs/>
                <w:sz w:val="20"/>
                <w:szCs w:val="20"/>
              </w:rPr>
            </w:pPr>
            <w:r w:rsidRPr="00C05782">
              <w:rPr>
                <w:iCs/>
                <w:sz w:val="20"/>
                <w:szCs w:val="20"/>
              </w:rPr>
              <w:t>Citační databáze Web of Science a Scopus</w:t>
            </w:r>
          </w:p>
          <w:p w:rsidR="00E058EB" w:rsidRPr="00C05782" w:rsidRDefault="00E058EB" w:rsidP="00E058EB">
            <w:pPr>
              <w:pStyle w:val="Odstavecseseznamem"/>
              <w:numPr>
                <w:ilvl w:val="0"/>
                <w:numId w:val="16"/>
              </w:numPr>
              <w:spacing w:after="160" w:line="256" w:lineRule="auto"/>
              <w:rPr>
                <w:iCs/>
                <w:sz w:val="20"/>
                <w:szCs w:val="20"/>
              </w:rPr>
            </w:pPr>
            <w:r w:rsidRPr="00C05782">
              <w:rPr>
                <w:iCs/>
                <w:sz w:val="20"/>
                <w:szCs w:val="20"/>
              </w:rPr>
              <w:t>Multioborové kolekce elektronických časopisů Elsevier ScienceDirect, Wiley Online Library, SpringerLink a další.</w:t>
            </w:r>
          </w:p>
          <w:p w:rsidR="00E058EB" w:rsidRPr="00C05782" w:rsidRDefault="00E058EB" w:rsidP="00E058EB">
            <w:pPr>
              <w:pStyle w:val="Odstavecseseznamem"/>
              <w:numPr>
                <w:ilvl w:val="0"/>
                <w:numId w:val="16"/>
              </w:numPr>
              <w:spacing w:after="160" w:line="256" w:lineRule="auto"/>
              <w:rPr>
                <w:iCs/>
                <w:sz w:val="20"/>
                <w:szCs w:val="20"/>
              </w:rPr>
            </w:pPr>
            <w:r w:rsidRPr="00C05782">
              <w:rPr>
                <w:iCs/>
                <w:sz w:val="20"/>
                <w:szCs w:val="20"/>
              </w:rPr>
              <w:t>Multioborové plnotextové databáze Ebsco a ProQuest</w:t>
            </w:r>
          </w:p>
          <w:p w:rsidR="00E058EB" w:rsidRPr="00C05782" w:rsidRDefault="00E058EB" w:rsidP="00E058EB">
            <w:pPr>
              <w:pStyle w:val="Odstavecseseznamem"/>
              <w:numPr>
                <w:ilvl w:val="0"/>
                <w:numId w:val="16"/>
              </w:numPr>
              <w:rPr>
                <w:iCs/>
                <w:sz w:val="20"/>
                <w:szCs w:val="20"/>
              </w:rPr>
            </w:pPr>
            <w:r w:rsidRPr="00C05782">
              <w:rPr>
                <w:iCs/>
                <w:sz w:val="20"/>
                <w:szCs w:val="20"/>
              </w:rPr>
              <w:t xml:space="preserve">Seznam všech databází: </w:t>
            </w:r>
            <w:hyperlink r:id="rId32" w:history="1">
              <w:r w:rsidRPr="00C05782">
                <w:rPr>
                  <w:rStyle w:val="Hypertextovodkaz"/>
                  <w:sz w:val="20"/>
                  <w:szCs w:val="20"/>
                </w:rPr>
                <w:t>http://portal.k.utb.cz/databases/alphabetical/</w:t>
              </w:r>
            </w:hyperlink>
          </w:p>
          <w:p w:rsidR="00E058EB" w:rsidRDefault="00E058EB" w:rsidP="00E058EB"/>
        </w:tc>
      </w:tr>
      <w:tr w:rsidR="00E058EB" w:rsidTr="00E058EB">
        <w:trPr>
          <w:trHeight w:val="284"/>
        </w:trPr>
        <w:tc>
          <w:tcPr>
            <w:tcW w:w="9859" w:type="dxa"/>
            <w:shd w:val="clear" w:color="auto" w:fill="F7CAAC"/>
            <w:vAlign w:val="center"/>
          </w:tcPr>
          <w:p w:rsidR="00E058EB" w:rsidRDefault="00E058EB" w:rsidP="00E058EB">
            <w:pPr>
              <w:rPr>
                <w:b/>
              </w:rPr>
            </w:pPr>
            <w:r>
              <w:rPr>
                <w:b/>
              </w:rPr>
              <w:t>Název a stručný popis používaného antiplagiátorského systému</w:t>
            </w:r>
          </w:p>
        </w:tc>
      </w:tr>
      <w:tr w:rsidR="00E058EB" w:rsidTr="00E058EB">
        <w:trPr>
          <w:trHeight w:val="2268"/>
        </w:trPr>
        <w:tc>
          <w:tcPr>
            <w:tcW w:w="9859" w:type="dxa"/>
            <w:shd w:val="clear" w:color="auto" w:fill="FFFFFF"/>
          </w:tcPr>
          <w:p w:rsidR="00E058EB" w:rsidRDefault="00E058EB" w:rsidP="00E058EB">
            <w:pPr>
              <w:jc w:val="both"/>
            </w:pPr>
            <w:r>
              <w:lastRenderedPageBreak/>
              <w:t xml:space="preserve">V rámci předcházení a zamezování plagiátorství UTB ve Zlíně efektivně využívá po několik let antiplagiátoský systém </w:t>
            </w:r>
            <w:r w:rsidRPr="00462131">
              <w:rPr>
                <w:i/>
              </w:rPr>
              <w:t>Theses.cz</w:t>
            </w:r>
            <w:r>
              <w:t>,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E058EB" w:rsidRDefault="00E058EB" w:rsidP="00E058EB">
      <w:pPr>
        <w:spacing w:after="240"/>
      </w:pPr>
    </w:p>
    <w:p w:rsidR="00E058EB" w:rsidRDefault="00E058EB" w:rsidP="00E058EB">
      <w:pPr>
        <w:spacing w:after="240"/>
      </w:pPr>
    </w:p>
    <w:p w:rsidR="00E058EB" w:rsidRDefault="00E058EB" w:rsidP="00E058EB">
      <w:pPr>
        <w:spacing w:after="240"/>
      </w:pPr>
    </w:p>
    <w:p w:rsidR="00E058EB" w:rsidRDefault="00E058EB" w:rsidP="005D1776">
      <w:pPr>
        <w:spacing w:after="240"/>
      </w:pPr>
      <w:r>
        <w:br w:type="page"/>
      </w:r>
    </w:p>
    <w:tbl>
      <w:tblPr>
        <w:tblW w:w="93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27"/>
        <w:gridCol w:w="74"/>
        <w:gridCol w:w="1274"/>
        <w:gridCol w:w="52"/>
        <w:gridCol w:w="2269"/>
        <w:gridCol w:w="78"/>
        <w:gridCol w:w="2348"/>
      </w:tblGrid>
      <w:tr w:rsidR="005D1776" w:rsidTr="005D1776">
        <w:tc>
          <w:tcPr>
            <w:tcW w:w="9389" w:type="dxa"/>
            <w:gridSpan w:val="8"/>
            <w:tcBorders>
              <w:top w:val="single" w:sz="4" w:space="0" w:color="auto"/>
              <w:left w:val="single" w:sz="4" w:space="0" w:color="auto"/>
              <w:bottom w:val="double" w:sz="4" w:space="0" w:color="auto"/>
              <w:right w:val="single" w:sz="4" w:space="0" w:color="auto"/>
            </w:tcBorders>
            <w:shd w:val="clear" w:color="auto" w:fill="BDD6EE"/>
            <w:hideMark/>
          </w:tcPr>
          <w:p w:rsidR="005D1776" w:rsidRDefault="005D1776">
            <w:pPr>
              <w:jc w:val="both"/>
              <w:rPr>
                <w:b/>
                <w:sz w:val="28"/>
              </w:rPr>
            </w:pPr>
            <w:r>
              <w:rPr>
                <w:b/>
                <w:sz w:val="28"/>
              </w:rPr>
              <w:lastRenderedPageBreak/>
              <w:t xml:space="preserve">C-IV – </w:t>
            </w:r>
            <w:r>
              <w:rPr>
                <w:b/>
                <w:sz w:val="26"/>
                <w:szCs w:val="26"/>
              </w:rPr>
              <w:t>Materiální zabezpečení studijního programu</w:t>
            </w:r>
          </w:p>
        </w:tc>
      </w:tr>
      <w:tr w:rsidR="005D1776" w:rsidTr="005D1776">
        <w:tc>
          <w:tcPr>
            <w:tcW w:w="3167" w:type="dxa"/>
            <w:tcBorders>
              <w:top w:val="single" w:sz="2" w:space="0" w:color="auto"/>
              <w:left w:val="single" w:sz="2" w:space="0" w:color="auto"/>
              <w:bottom w:val="single" w:sz="2" w:space="0" w:color="auto"/>
              <w:right w:val="single" w:sz="2" w:space="0" w:color="auto"/>
            </w:tcBorders>
            <w:shd w:val="clear" w:color="auto" w:fill="F7CAAC"/>
            <w:hideMark/>
          </w:tcPr>
          <w:p w:rsidR="005D1776" w:rsidRDefault="005D1776">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hideMark/>
          </w:tcPr>
          <w:p w:rsidR="005D1776" w:rsidRDefault="005D1776">
            <w:r>
              <w:t>Fakulta humanitních studií Univerzity Tomáše Bati ve Zlíně, Štefánikova 5670, 760 01 Zlín</w:t>
            </w:r>
          </w:p>
        </w:tc>
      </w:tr>
      <w:tr w:rsidR="005D1776" w:rsidTr="005D1776">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5D1776" w:rsidRDefault="005D1776">
            <w:pPr>
              <w:jc w:val="both"/>
              <w:rPr>
                <w:b/>
              </w:rPr>
            </w:pPr>
            <w:r>
              <w:rPr>
                <w:b/>
              </w:rPr>
              <w:t>Kapacita výukových místností pro teoretickou výuku</w:t>
            </w:r>
          </w:p>
        </w:tc>
      </w:tr>
      <w:tr w:rsidR="005D1776" w:rsidTr="005D1776">
        <w:trPr>
          <w:trHeight w:val="1002"/>
        </w:trPr>
        <w:tc>
          <w:tcPr>
            <w:tcW w:w="9389" w:type="dxa"/>
            <w:gridSpan w:val="8"/>
            <w:tcBorders>
              <w:top w:val="single" w:sz="4" w:space="0" w:color="auto"/>
              <w:left w:val="single" w:sz="4" w:space="0" w:color="auto"/>
              <w:bottom w:val="single" w:sz="4" w:space="0" w:color="auto"/>
              <w:right w:val="single" w:sz="4" w:space="0" w:color="auto"/>
            </w:tcBorders>
            <w:hideMark/>
          </w:tcPr>
          <w:p w:rsidR="005D1776" w:rsidRDefault="005D1776">
            <w:pPr>
              <w:jc w:val="both"/>
            </w:pPr>
            <w:r>
              <w:t xml:space="preserve">Výuka probíhá ve Vzdělávacím komplexu Univerzity Tomáše Bati ve Zlíně, ve kterém sídlí Fakulta humanitních studií. Vzdělávací komplex je zcela nový moderně vybavený objekt dokončený v roce 2017. Výuka probíhá </w:t>
            </w:r>
            <w:r>
              <w:br/>
              <w:t>od letního semestru 2018. Prostory jsou určeny pro 2080 studentů (okamžitá obsazenost). Výukové prostory obsahují posluchárny pro 240, 98, 70 a 72 osob, 13 seminárních učeben a 1 počítačovou učebnu.</w:t>
            </w:r>
          </w:p>
        </w:tc>
      </w:tr>
      <w:tr w:rsidR="005D1776" w:rsidTr="005D1776">
        <w:trPr>
          <w:trHeight w:val="202"/>
        </w:trPr>
        <w:tc>
          <w:tcPr>
            <w:tcW w:w="33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5D1776" w:rsidRDefault="005D1776">
            <w:pPr>
              <w:rPr>
                <w:b/>
              </w:rPr>
            </w:pPr>
            <w:r>
              <w:rPr>
                <w:b/>
              </w:rPr>
              <w:t>Z toho kapacita v prostorách v nájmu</w:t>
            </w:r>
          </w:p>
        </w:tc>
        <w:tc>
          <w:tcPr>
            <w:tcW w:w="1274" w:type="dxa"/>
            <w:tcBorders>
              <w:top w:val="single" w:sz="4" w:space="0" w:color="auto"/>
              <w:left w:val="single" w:sz="4" w:space="0" w:color="auto"/>
              <w:bottom w:val="single" w:sz="4" w:space="0" w:color="auto"/>
              <w:right w:val="single" w:sz="4" w:space="0" w:color="auto"/>
            </w:tcBorders>
          </w:tcPr>
          <w:p w:rsidR="005D1776" w:rsidRDefault="005D1776"/>
        </w:tc>
        <w:tc>
          <w:tcPr>
            <w:tcW w:w="232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5D1776" w:rsidRDefault="005D1776">
            <w:pPr>
              <w:rPr>
                <w:b/>
                <w:shd w:val="clear" w:color="auto" w:fill="F7CAAC"/>
              </w:rPr>
            </w:pPr>
            <w:r>
              <w:rPr>
                <w:b/>
                <w:shd w:val="clear" w:color="auto" w:fill="F7CAAC"/>
              </w:rPr>
              <w:t>Doba platnosti nájmu</w:t>
            </w:r>
          </w:p>
        </w:tc>
        <w:tc>
          <w:tcPr>
            <w:tcW w:w="2426" w:type="dxa"/>
            <w:gridSpan w:val="2"/>
            <w:tcBorders>
              <w:top w:val="single" w:sz="4" w:space="0" w:color="auto"/>
              <w:left w:val="single" w:sz="4" w:space="0" w:color="auto"/>
              <w:bottom w:val="single" w:sz="4" w:space="0" w:color="auto"/>
              <w:right w:val="single" w:sz="4" w:space="0" w:color="auto"/>
            </w:tcBorders>
          </w:tcPr>
          <w:p w:rsidR="005D1776" w:rsidRDefault="005D1776"/>
        </w:tc>
      </w:tr>
      <w:tr w:rsidR="005D1776" w:rsidTr="005D1776">
        <w:trPr>
          <w:trHeight w:val="139"/>
        </w:trPr>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5D1776" w:rsidRDefault="005D1776">
            <w:r>
              <w:rPr>
                <w:b/>
              </w:rPr>
              <w:t>Kapacita a popis odborné učebny</w:t>
            </w:r>
          </w:p>
        </w:tc>
      </w:tr>
      <w:tr w:rsidR="005D1776" w:rsidTr="005D1776">
        <w:trPr>
          <w:trHeight w:val="559"/>
        </w:trPr>
        <w:tc>
          <w:tcPr>
            <w:tcW w:w="9389" w:type="dxa"/>
            <w:gridSpan w:val="8"/>
            <w:tcBorders>
              <w:top w:val="single" w:sz="4" w:space="0" w:color="auto"/>
              <w:left w:val="single" w:sz="4" w:space="0" w:color="auto"/>
              <w:bottom w:val="single" w:sz="4" w:space="0" w:color="auto"/>
              <w:right w:val="single" w:sz="4" w:space="0" w:color="auto"/>
            </w:tcBorders>
            <w:hideMark/>
          </w:tcPr>
          <w:p w:rsidR="005D1776" w:rsidRDefault="005D1776" w:rsidP="00567486">
            <w:pPr>
              <w:jc w:val="both"/>
            </w:pPr>
            <w:r>
              <w:t>Výuka většiny předmětů nevyžaduje odbornou učebnu. Pr</w:t>
            </w:r>
            <w:r w:rsidR="00494374">
              <w:t>o výuku cizích jazyků je k dispo</w:t>
            </w:r>
            <w:r>
              <w:t>zici 5 multimediálních jazykových učeben a pro výuku Informačních technologií a Metodologie</w:t>
            </w:r>
            <w:r w:rsidR="00567486">
              <w:t xml:space="preserve"> společenských věd</w:t>
            </w:r>
            <w:r>
              <w:t xml:space="preserve"> je k dispozici počítačová učebna.</w:t>
            </w:r>
          </w:p>
        </w:tc>
      </w:tr>
      <w:tr w:rsidR="005D1776" w:rsidTr="005D1776">
        <w:trPr>
          <w:trHeight w:val="166"/>
        </w:trPr>
        <w:tc>
          <w:tcPr>
            <w:tcW w:w="33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5D1776" w:rsidRDefault="005D1776">
            <w:r>
              <w:rPr>
                <w:b/>
              </w:rPr>
              <w:t>Z toho kapacita v prostorách v nájmu</w:t>
            </w:r>
          </w:p>
        </w:tc>
        <w:tc>
          <w:tcPr>
            <w:tcW w:w="1274" w:type="dxa"/>
            <w:tcBorders>
              <w:top w:val="single" w:sz="4" w:space="0" w:color="auto"/>
              <w:left w:val="single" w:sz="4" w:space="0" w:color="auto"/>
              <w:bottom w:val="single" w:sz="4" w:space="0" w:color="auto"/>
              <w:right w:val="single" w:sz="4" w:space="0" w:color="auto"/>
            </w:tcBorders>
          </w:tcPr>
          <w:p w:rsidR="005D1776" w:rsidRDefault="005D1776"/>
        </w:tc>
        <w:tc>
          <w:tcPr>
            <w:tcW w:w="232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5D1776" w:rsidRDefault="005D1776">
            <w:r>
              <w:rPr>
                <w:b/>
                <w:shd w:val="clear" w:color="auto" w:fill="F7CAAC"/>
              </w:rPr>
              <w:t>Doba platnosti nájmu</w:t>
            </w:r>
          </w:p>
        </w:tc>
        <w:tc>
          <w:tcPr>
            <w:tcW w:w="2426" w:type="dxa"/>
            <w:gridSpan w:val="2"/>
            <w:tcBorders>
              <w:top w:val="single" w:sz="4" w:space="0" w:color="auto"/>
              <w:left w:val="single" w:sz="4" w:space="0" w:color="auto"/>
              <w:bottom w:val="single" w:sz="4" w:space="0" w:color="auto"/>
              <w:right w:val="single" w:sz="4" w:space="0" w:color="auto"/>
            </w:tcBorders>
          </w:tcPr>
          <w:p w:rsidR="005D1776" w:rsidRDefault="005D1776"/>
        </w:tc>
      </w:tr>
      <w:tr w:rsidR="005D1776" w:rsidTr="005D1776">
        <w:trPr>
          <w:trHeight w:val="135"/>
        </w:trPr>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5D1776" w:rsidRDefault="005D1776">
            <w:r>
              <w:rPr>
                <w:b/>
              </w:rPr>
              <w:t>Kapacita a popis odborné učebny</w:t>
            </w:r>
          </w:p>
        </w:tc>
      </w:tr>
      <w:tr w:rsidR="005D1776" w:rsidTr="005D1776">
        <w:trPr>
          <w:trHeight w:val="563"/>
        </w:trPr>
        <w:tc>
          <w:tcPr>
            <w:tcW w:w="9389" w:type="dxa"/>
            <w:gridSpan w:val="8"/>
            <w:tcBorders>
              <w:top w:val="single" w:sz="4" w:space="0" w:color="auto"/>
              <w:left w:val="single" w:sz="4" w:space="0" w:color="auto"/>
              <w:bottom w:val="single" w:sz="4" w:space="0" w:color="auto"/>
              <w:right w:val="single" w:sz="4" w:space="0" w:color="auto"/>
            </w:tcBorders>
          </w:tcPr>
          <w:p w:rsidR="005D1776" w:rsidRDefault="005D1776">
            <w:pPr>
              <w:rPr>
                <w:b/>
              </w:rPr>
            </w:pPr>
          </w:p>
        </w:tc>
      </w:tr>
      <w:tr w:rsidR="005D1776" w:rsidTr="005D1776">
        <w:trPr>
          <w:trHeight w:val="135"/>
        </w:trPr>
        <w:tc>
          <w:tcPr>
            <w:tcW w:w="3294" w:type="dxa"/>
            <w:gridSpan w:val="2"/>
            <w:tcBorders>
              <w:top w:val="single" w:sz="4" w:space="0" w:color="auto"/>
              <w:left w:val="single" w:sz="4" w:space="0" w:color="auto"/>
              <w:bottom w:val="single" w:sz="4" w:space="0" w:color="auto"/>
              <w:right w:val="single" w:sz="4" w:space="0" w:color="auto"/>
            </w:tcBorders>
            <w:shd w:val="clear" w:color="auto" w:fill="F7CAAC"/>
            <w:hideMark/>
          </w:tcPr>
          <w:p w:rsidR="005D1776" w:rsidRDefault="005D1776">
            <w:pPr>
              <w:rPr>
                <w:b/>
              </w:rPr>
            </w:pPr>
            <w:r>
              <w:rPr>
                <w:b/>
              </w:rPr>
              <w:t>Z toho kapacita v prostorách v nájmu</w:t>
            </w:r>
          </w:p>
        </w:tc>
        <w:tc>
          <w:tcPr>
            <w:tcW w:w="1400" w:type="dxa"/>
            <w:gridSpan w:val="3"/>
            <w:tcBorders>
              <w:top w:val="single" w:sz="4" w:space="0" w:color="auto"/>
              <w:left w:val="single" w:sz="4" w:space="0" w:color="auto"/>
              <w:bottom w:val="single" w:sz="4" w:space="0" w:color="auto"/>
              <w:right w:val="single" w:sz="4" w:space="0" w:color="auto"/>
            </w:tcBorders>
          </w:tcPr>
          <w:p w:rsidR="005D1776" w:rsidRDefault="005D1776">
            <w:pPr>
              <w:rPr>
                <w:b/>
              </w:rPr>
            </w:pPr>
          </w:p>
        </w:tc>
        <w:tc>
          <w:tcPr>
            <w:tcW w:w="2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5D1776" w:rsidRDefault="005D1776">
            <w:pPr>
              <w:rPr>
                <w:b/>
              </w:rPr>
            </w:pPr>
            <w:r>
              <w:rPr>
                <w:b/>
                <w:shd w:val="clear" w:color="auto" w:fill="F7CAAC"/>
              </w:rPr>
              <w:t>Doba platnosti nájmu</w:t>
            </w:r>
          </w:p>
        </w:tc>
        <w:tc>
          <w:tcPr>
            <w:tcW w:w="2348" w:type="dxa"/>
            <w:tcBorders>
              <w:top w:val="single" w:sz="4" w:space="0" w:color="auto"/>
              <w:left w:val="single" w:sz="4" w:space="0" w:color="auto"/>
              <w:bottom w:val="single" w:sz="4" w:space="0" w:color="auto"/>
              <w:right w:val="single" w:sz="4" w:space="0" w:color="auto"/>
            </w:tcBorders>
          </w:tcPr>
          <w:p w:rsidR="005D1776" w:rsidRDefault="005D1776">
            <w:pPr>
              <w:rPr>
                <w:b/>
              </w:rPr>
            </w:pPr>
          </w:p>
        </w:tc>
      </w:tr>
      <w:tr w:rsidR="005D1776" w:rsidTr="005D1776">
        <w:trPr>
          <w:trHeight w:val="135"/>
        </w:trPr>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5D1776" w:rsidRDefault="005D1776">
            <w:pPr>
              <w:rPr>
                <w:b/>
              </w:rPr>
            </w:pPr>
            <w:r>
              <w:rPr>
                <w:b/>
              </w:rPr>
              <w:t xml:space="preserve">Vyjádření orgánu </w:t>
            </w:r>
            <w:r>
              <w:rPr>
                <w:b/>
                <w:shd w:val="clear" w:color="auto" w:fill="F7CAAC"/>
              </w:rPr>
              <w:t>hygienické služby ze dne</w:t>
            </w:r>
          </w:p>
        </w:tc>
      </w:tr>
      <w:tr w:rsidR="005D1776" w:rsidTr="005D1776">
        <w:trPr>
          <w:trHeight w:val="680"/>
        </w:trPr>
        <w:tc>
          <w:tcPr>
            <w:tcW w:w="9389" w:type="dxa"/>
            <w:gridSpan w:val="8"/>
            <w:tcBorders>
              <w:top w:val="single" w:sz="4" w:space="0" w:color="auto"/>
              <w:left w:val="single" w:sz="4" w:space="0" w:color="auto"/>
              <w:bottom w:val="single" w:sz="4" w:space="0" w:color="auto"/>
              <w:right w:val="single" w:sz="4" w:space="0" w:color="auto"/>
            </w:tcBorders>
          </w:tcPr>
          <w:p w:rsidR="005D1776" w:rsidRDefault="005D1776"/>
        </w:tc>
      </w:tr>
      <w:tr w:rsidR="005D1776" w:rsidTr="005D1776">
        <w:trPr>
          <w:trHeight w:val="205"/>
        </w:trPr>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5D1776" w:rsidRDefault="005D1776">
            <w:pPr>
              <w:rPr>
                <w:b/>
              </w:rPr>
            </w:pPr>
            <w:r>
              <w:rPr>
                <w:b/>
              </w:rPr>
              <w:t>Opatření a podmínky k zajištění rovného přístupu</w:t>
            </w:r>
          </w:p>
        </w:tc>
      </w:tr>
      <w:tr w:rsidR="005D1776" w:rsidTr="005D1776">
        <w:trPr>
          <w:trHeight w:val="1475"/>
        </w:trPr>
        <w:tc>
          <w:tcPr>
            <w:tcW w:w="9389" w:type="dxa"/>
            <w:gridSpan w:val="8"/>
            <w:tcBorders>
              <w:top w:val="single" w:sz="4" w:space="0" w:color="auto"/>
              <w:left w:val="single" w:sz="4" w:space="0" w:color="auto"/>
              <w:bottom w:val="single" w:sz="4" w:space="0" w:color="auto"/>
              <w:right w:val="single" w:sz="4" w:space="0" w:color="auto"/>
            </w:tcBorders>
            <w:hideMark/>
          </w:tcPr>
          <w:p w:rsidR="005D1776" w:rsidRDefault="005D1776">
            <w:pPr>
              <w:jc w:val="both"/>
            </w:pPr>
            <w:r>
              <w:t xml:space="preserve">Přístup do budovy a učeben Vzdělávacího komplexu je bezbariérový. Problematika rovného přístupu ke vzdělávání na UTB je upravena Směrnicí rektora č. 12/2015 Podpora uchazečů a studentů se specifickými potřebami </w:t>
            </w:r>
            <w:r>
              <w:br/>
              <w:t xml:space="preserve">na Univerzitě Tomáše Bati ve Zlíně. Na UTB je zřízena Akademická poradna. Její služby jsou poskytovány celouniverzitně (na všech fakultách jsou zastoupeni koordinátoři a tutoři) uchazečům a studentům ve všech formách a stupních studia UTB. Služby a poradenská činnost Akademické poradny se mj. soustředí na </w:t>
            </w:r>
            <w:r>
              <w:rPr>
                <w:rStyle w:val="Zdraznn"/>
                <w:i w:val="0"/>
              </w:rPr>
              <w:t xml:space="preserve">studenty </w:t>
            </w:r>
            <w:r>
              <w:rPr>
                <w:iCs/>
              </w:rPr>
              <w:br/>
            </w:r>
            <w:r>
              <w:rPr>
                <w:rStyle w:val="Zdraznn"/>
                <w:i w:val="0"/>
              </w:rPr>
              <w:t>se specifickými potřebami.</w:t>
            </w:r>
          </w:p>
        </w:tc>
      </w:tr>
    </w:tbl>
    <w:p w:rsidR="005D1776" w:rsidRDefault="005D1776" w:rsidP="00E058EB">
      <w:pPr>
        <w:spacing w:after="160" w:line="259" w:lineRule="auto"/>
      </w:pPr>
    </w:p>
    <w:p w:rsidR="005D1776" w:rsidRDefault="005D1776" w:rsidP="005D1776">
      <w:pPr>
        <w:spacing w:after="200" w:line="276"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E058EB" w:rsidTr="00E058EB">
        <w:tc>
          <w:tcPr>
            <w:tcW w:w="9778" w:type="dxa"/>
            <w:gridSpan w:val="2"/>
            <w:tcBorders>
              <w:bottom w:val="double" w:sz="4" w:space="0" w:color="auto"/>
            </w:tcBorders>
            <w:shd w:val="clear" w:color="auto" w:fill="BDD6EE"/>
          </w:tcPr>
          <w:p w:rsidR="00E058EB" w:rsidRDefault="00E058EB" w:rsidP="00E058EB">
            <w:pPr>
              <w:jc w:val="both"/>
              <w:rPr>
                <w:b/>
                <w:sz w:val="28"/>
              </w:rPr>
            </w:pPr>
            <w:r>
              <w:rPr>
                <w:b/>
                <w:sz w:val="28"/>
              </w:rPr>
              <w:lastRenderedPageBreak/>
              <w:t>C-V – Finanční zabezpečení studijního programu</w:t>
            </w:r>
          </w:p>
        </w:tc>
      </w:tr>
      <w:tr w:rsidR="00E058EB" w:rsidTr="00E058EB">
        <w:tc>
          <w:tcPr>
            <w:tcW w:w="4219" w:type="dxa"/>
            <w:tcBorders>
              <w:top w:val="single" w:sz="12" w:space="0" w:color="auto"/>
            </w:tcBorders>
            <w:shd w:val="clear" w:color="auto" w:fill="F7CAAC"/>
          </w:tcPr>
          <w:p w:rsidR="00E058EB" w:rsidRDefault="00E058EB" w:rsidP="00E058EB">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E058EB" w:rsidRDefault="005D1776" w:rsidP="00E058EB">
            <w:pPr>
              <w:jc w:val="both"/>
              <w:rPr>
                <w:bCs/>
              </w:rPr>
            </w:pPr>
            <w:r>
              <w:rPr>
                <w:bCs/>
              </w:rPr>
              <w:t>ano</w:t>
            </w:r>
          </w:p>
        </w:tc>
      </w:tr>
      <w:tr w:rsidR="00E058EB" w:rsidTr="00E058EB">
        <w:tc>
          <w:tcPr>
            <w:tcW w:w="9778" w:type="dxa"/>
            <w:gridSpan w:val="2"/>
            <w:shd w:val="clear" w:color="auto" w:fill="F7CAAC"/>
          </w:tcPr>
          <w:p w:rsidR="00E058EB" w:rsidRDefault="00E058EB" w:rsidP="00E058EB">
            <w:pPr>
              <w:jc w:val="both"/>
              <w:rPr>
                <w:b/>
              </w:rPr>
            </w:pPr>
            <w:r>
              <w:rPr>
                <w:b/>
              </w:rPr>
              <w:t>Zhodnocení předpokládaných nákladů a zdrojů na uskutečňování studijního programu</w:t>
            </w:r>
          </w:p>
        </w:tc>
      </w:tr>
      <w:tr w:rsidR="00E058EB" w:rsidTr="006136AE">
        <w:trPr>
          <w:trHeight w:val="2328"/>
        </w:trPr>
        <w:tc>
          <w:tcPr>
            <w:tcW w:w="9778" w:type="dxa"/>
            <w:gridSpan w:val="2"/>
          </w:tcPr>
          <w:p w:rsidR="00E058EB" w:rsidRDefault="006136AE" w:rsidP="005D1776">
            <w:pPr>
              <w:spacing w:after="240"/>
            </w:pPr>
            <w:r>
              <w:t>Realizace studijního programu je financována převážně ze státního rozpočtu.</w:t>
            </w:r>
          </w:p>
        </w:tc>
      </w:tr>
    </w:tbl>
    <w:p w:rsidR="00E058EB" w:rsidRDefault="00E058EB" w:rsidP="00E058EB"/>
    <w:p w:rsidR="00E058EB" w:rsidRDefault="00E058EB" w:rsidP="00E058EB"/>
    <w:p w:rsidR="00E058EB" w:rsidRDefault="00E058EB" w:rsidP="00E058EB">
      <w:pPr>
        <w:spacing w:after="240"/>
      </w:pPr>
    </w:p>
    <w:p w:rsidR="00E058EB" w:rsidRDefault="00E058EB" w:rsidP="00E058EB">
      <w:pPr>
        <w:spacing w:after="240"/>
      </w:pPr>
    </w:p>
    <w:p w:rsidR="00E058EB" w:rsidRDefault="00E058EB" w:rsidP="00E058EB">
      <w:pPr>
        <w:spacing w:after="240"/>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E058EB" w:rsidTr="00E058EB">
        <w:tc>
          <w:tcPr>
            <w:tcW w:w="9285" w:type="dxa"/>
            <w:tcBorders>
              <w:bottom w:val="double" w:sz="4" w:space="0" w:color="auto"/>
            </w:tcBorders>
            <w:shd w:val="clear" w:color="auto" w:fill="BDD6EE"/>
          </w:tcPr>
          <w:p w:rsidR="00E058EB" w:rsidRDefault="00E058EB" w:rsidP="00E058EB">
            <w:pPr>
              <w:jc w:val="both"/>
              <w:rPr>
                <w:b/>
                <w:sz w:val="28"/>
              </w:rPr>
            </w:pPr>
            <w:r>
              <w:rPr>
                <w:b/>
                <w:sz w:val="28"/>
              </w:rPr>
              <w:lastRenderedPageBreak/>
              <w:t xml:space="preserve">D-I – </w:t>
            </w:r>
            <w:r>
              <w:rPr>
                <w:b/>
                <w:sz w:val="26"/>
                <w:szCs w:val="26"/>
              </w:rPr>
              <w:t>Záměr rozvoje a další údaje ke studijnímu programu</w:t>
            </w:r>
          </w:p>
        </w:tc>
      </w:tr>
      <w:tr w:rsidR="00E058EB" w:rsidTr="00E058EB">
        <w:trPr>
          <w:trHeight w:val="185"/>
        </w:trPr>
        <w:tc>
          <w:tcPr>
            <w:tcW w:w="9285" w:type="dxa"/>
            <w:shd w:val="clear" w:color="auto" w:fill="F7CAAC"/>
          </w:tcPr>
          <w:p w:rsidR="00E058EB" w:rsidRDefault="00E058EB" w:rsidP="00E058EB">
            <w:pPr>
              <w:rPr>
                <w:b/>
              </w:rPr>
            </w:pPr>
            <w:r>
              <w:rPr>
                <w:b/>
              </w:rPr>
              <w:t>Záměr rozvoje studijního programu a jeho odůvodnění</w:t>
            </w:r>
          </w:p>
        </w:tc>
      </w:tr>
      <w:tr w:rsidR="00E058EB" w:rsidTr="00D664CA">
        <w:trPr>
          <w:trHeight w:val="1373"/>
        </w:trPr>
        <w:tc>
          <w:tcPr>
            <w:tcW w:w="9285" w:type="dxa"/>
            <w:shd w:val="clear" w:color="auto" w:fill="FFFFFF"/>
          </w:tcPr>
          <w:p w:rsidR="00F30767" w:rsidRDefault="00D664CA" w:rsidP="00F30767">
            <w:pPr>
              <w:jc w:val="both"/>
            </w:pPr>
            <w:r>
              <w:t>Rozvoj bude zacílen zejména na vědecko výzkumnou činnost v oblasti andragogiky a na vytvoření podmínek pro možnost akreditace navazujícího magisterského programu Andragogika.</w:t>
            </w:r>
          </w:p>
          <w:p w:rsidR="00F30767" w:rsidRDefault="00F30767" w:rsidP="00F30767">
            <w:pPr>
              <w:jc w:val="both"/>
            </w:pPr>
          </w:p>
          <w:p w:rsidR="00E058EB" w:rsidRDefault="00E058EB" w:rsidP="00F30767">
            <w:pPr>
              <w:jc w:val="both"/>
            </w:pPr>
            <w:r>
              <w:t xml:space="preserve">Fakulta uskutečňuje studijní obor </w:t>
            </w:r>
            <w:r w:rsidR="00F30767">
              <w:t>Sociální pedagogika</w:t>
            </w:r>
            <w:r>
              <w:t xml:space="preserve">. Některé předměty jsou svým zaměřením podobné s předměty studijního programu </w:t>
            </w:r>
            <w:r w:rsidR="00F30767">
              <w:t>Andragogika</w:t>
            </w:r>
            <w:r>
              <w:t>, jsou však vyučovány zvlášť s ohledem na specifika obou disciplín.</w:t>
            </w:r>
          </w:p>
        </w:tc>
      </w:tr>
      <w:tr w:rsidR="00E058EB" w:rsidTr="00E058EB">
        <w:trPr>
          <w:trHeight w:val="188"/>
        </w:trPr>
        <w:tc>
          <w:tcPr>
            <w:tcW w:w="9285" w:type="dxa"/>
            <w:shd w:val="clear" w:color="auto" w:fill="F7CAAC"/>
          </w:tcPr>
          <w:p w:rsidR="00E058EB" w:rsidRDefault="00E058EB" w:rsidP="00E058EB">
            <w:pPr>
              <w:rPr>
                <w:b/>
              </w:rPr>
            </w:pPr>
            <w:r>
              <w:rPr>
                <w:b/>
              </w:rPr>
              <w:t xml:space="preserve">Počet přijímaných uchazečů ke studiu </w:t>
            </w:r>
            <w:r w:rsidRPr="00622F16">
              <w:rPr>
                <w:b/>
              </w:rPr>
              <w:t>ve studijním programu</w:t>
            </w:r>
          </w:p>
        </w:tc>
      </w:tr>
      <w:tr w:rsidR="00E058EB" w:rsidTr="00E058EB">
        <w:trPr>
          <w:trHeight w:val="322"/>
        </w:trPr>
        <w:tc>
          <w:tcPr>
            <w:tcW w:w="9285" w:type="dxa"/>
            <w:shd w:val="clear" w:color="auto" w:fill="FFFFFF"/>
          </w:tcPr>
          <w:p w:rsidR="00E058EB" w:rsidRDefault="00E058EB" w:rsidP="00E058EB">
            <w:r>
              <w:t>Maximální</w:t>
            </w:r>
            <w:r w:rsidR="00C316DB">
              <w:t xml:space="preserve"> počet přijímaných uchazečů je 3</w:t>
            </w:r>
            <w:r>
              <w:t>0.</w:t>
            </w:r>
          </w:p>
        </w:tc>
      </w:tr>
      <w:tr w:rsidR="00E058EB" w:rsidTr="00E058EB">
        <w:trPr>
          <w:trHeight w:val="200"/>
        </w:trPr>
        <w:tc>
          <w:tcPr>
            <w:tcW w:w="9285" w:type="dxa"/>
            <w:shd w:val="clear" w:color="auto" w:fill="F7CAAC"/>
          </w:tcPr>
          <w:p w:rsidR="00E058EB" w:rsidRDefault="00E058EB" w:rsidP="00E058EB">
            <w:pPr>
              <w:rPr>
                <w:b/>
              </w:rPr>
            </w:pPr>
            <w:r>
              <w:rPr>
                <w:b/>
              </w:rPr>
              <w:t>Předpokládaná uplatnitelnost absolventů na trhu práce</w:t>
            </w:r>
          </w:p>
        </w:tc>
      </w:tr>
      <w:tr w:rsidR="00E058EB" w:rsidTr="00D664CA">
        <w:trPr>
          <w:trHeight w:val="1176"/>
        </w:trPr>
        <w:tc>
          <w:tcPr>
            <w:tcW w:w="9285" w:type="dxa"/>
            <w:shd w:val="clear" w:color="auto" w:fill="FFFFFF"/>
          </w:tcPr>
          <w:p w:rsidR="00E058EB" w:rsidRDefault="00D664CA" w:rsidP="00D664CA">
            <w:pPr>
              <w:jc w:val="both"/>
            </w:pPr>
            <w:r>
              <w:t xml:space="preserve">Typickými zaměstnavateli jsou organizace, instituce a podniky, které využívají personální specialisty pro plánování, realizaci a hodnocení v </w:t>
            </w:r>
            <w:r w:rsidR="00AB22AF">
              <w:t>o</w:t>
            </w:r>
            <w:r>
              <w:t xml:space="preserve">blasti řízení lidských zdrojů. Absolventi se mohou uplatnit na úřadech práce na pozicích zprostředkovatelů zaměstnání, pracovníků job </w:t>
            </w:r>
            <w:r w:rsidR="00DA678D">
              <w:t>klubů</w:t>
            </w:r>
            <w:r>
              <w:t xml:space="preserve"> apod. Uplatnění </w:t>
            </w:r>
            <w:r w:rsidR="00DA678D">
              <w:t>naleznou</w:t>
            </w:r>
            <w:r>
              <w:t xml:space="preserve"> rovněž na obecních </w:t>
            </w:r>
            <w:r>
              <w:br/>
              <w:t xml:space="preserve">a krajských úřadech, na ministerstvech a dalších orgánech státní správy a samosprávy, a to na pozicích týkajících se agendy lidských zdrojů a </w:t>
            </w:r>
            <w:r w:rsidR="00DA678D">
              <w:t>vzdělávání</w:t>
            </w:r>
            <w:r>
              <w:t xml:space="preserve"> dospělých. </w:t>
            </w:r>
            <w:r w:rsidR="00CA5C33">
              <w:t>Absolventi dosud realizovaného studijního oboru Andragogika v profilaci na řízení lidských zdrojů v neziskové sféře vykazují velmi nízkou nezaměstnanost.</w:t>
            </w:r>
          </w:p>
        </w:tc>
      </w:tr>
    </w:tbl>
    <w:p w:rsidR="00E058EB" w:rsidRDefault="00E058EB" w:rsidP="00E058EB">
      <w:pPr>
        <w:spacing w:after="240"/>
      </w:pPr>
    </w:p>
    <w:p w:rsidR="00E058EB" w:rsidRDefault="00E058EB" w:rsidP="00E058EB">
      <w:pPr>
        <w:spacing w:after="240"/>
      </w:pPr>
    </w:p>
    <w:p w:rsidR="00E058EB" w:rsidRDefault="00E058EB" w:rsidP="00E058EB">
      <w:pPr>
        <w:spacing w:after="240"/>
      </w:pPr>
    </w:p>
    <w:p w:rsidR="00E058EB" w:rsidRDefault="00E058EB" w:rsidP="00E058EB">
      <w:pPr>
        <w:spacing w:after="240"/>
        <w:jc w:val="center"/>
        <w:sectPr w:rsidR="00E058EB" w:rsidSect="00E058EB">
          <w:pgSz w:w="11906" w:h="16838"/>
          <w:pgMar w:top="1134" w:right="1418" w:bottom="1134" w:left="1418" w:header="708" w:footer="708" w:gutter="0"/>
          <w:cols w:space="708"/>
          <w:titlePg/>
          <w:rtlGutter/>
          <w:docGrid w:linePitch="360"/>
        </w:sectPr>
      </w:pPr>
    </w:p>
    <w:p w:rsidR="00485EEE" w:rsidRPr="00485EEE" w:rsidRDefault="00485EEE" w:rsidP="00485EEE">
      <w:pPr>
        <w:spacing w:line="259" w:lineRule="auto"/>
        <w:jc w:val="center"/>
        <w:rPr>
          <w:rFonts w:ascii="Calibri Light" w:eastAsia="Calibri" w:hAnsi="Calibri Light"/>
          <w:b/>
          <w:sz w:val="32"/>
          <w:szCs w:val="32"/>
          <w:lang w:eastAsia="en-US"/>
        </w:rPr>
      </w:pPr>
      <w:r w:rsidRPr="00485EEE">
        <w:rPr>
          <w:rFonts w:ascii="Calibri Light" w:eastAsia="Calibri" w:hAnsi="Calibri Light"/>
          <w:b/>
          <w:sz w:val="32"/>
          <w:szCs w:val="32"/>
          <w:lang w:eastAsia="en-US"/>
        </w:rPr>
        <w:lastRenderedPageBreak/>
        <w:t>Sebehodnotící zpráva pro akreditaci studijních programů</w:t>
      </w:r>
    </w:p>
    <w:p w:rsidR="00485EEE" w:rsidRPr="00485EEE" w:rsidRDefault="00485EEE" w:rsidP="00485EEE">
      <w:pPr>
        <w:jc w:val="center"/>
        <w:rPr>
          <w:rFonts w:ascii="Calibri Light" w:eastAsia="Calibri" w:hAnsi="Calibri Light"/>
          <w:bCs/>
          <w:sz w:val="28"/>
          <w:szCs w:val="28"/>
          <w:lang w:eastAsia="en-US"/>
        </w:rPr>
      </w:pPr>
      <w:r w:rsidRPr="00485EEE">
        <w:rPr>
          <w:rFonts w:ascii="Calibri Light" w:eastAsia="Calibri" w:hAnsi="Calibri Light"/>
          <w:bCs/>
          <w:sz w:val="28"/>
          <w:szCs w:val="28"/>
          <w:lang w:eastAsia="en-US"/>
        </w:rPr>
        <w:t>Příloha E</w:t>
      </w:r>
    </w:p>
    <w:p w:rsidR="00485EEE" w:rsidRPr="00485EEE" w:rsidRDefault="00485EEE" w:rsidP="00485EEE">
      <w:pPr>
        <w:spacing w:after="160" w:line="259" w:lineRule="auto"/>
        <w:jc w:val="center"/>
        <w:rPr>
          <w:rFonts w:ascii="Calibri Light" w:eastAsia="Calibri" w:hAnsi="Calibri Light"/>
          <w:b/>
          <w:sz w:val="28"/>
          <w:szCs w:val="28"/>
          <w:lang w:eastAsia="en-US"/>
        </w:rPr>
      </w:pPr>
    </w:p>
    <w:p w:rsidR="00485EEE" w:rsidRPr="00485EEE" w:rsidRDefault="00485EEE" w:rsidP="00485EEE">
      <w:pPr>
        <w:spacing w:line="259" w:lineRule="auto"/>
        <w:ind w:left="426"/>
        <w:jc w:val="both"/>
        <w:rPr>
          <w:rFonts w:ascii="Calibri Light" w:eastAsia="Calibri" w:hAnsi="Calibri Light" w:cs="Arial"/>
          <w:sz w:val="22"/>
          <w:szCs w:val="22"/>
          <w:lang w:eastAsia="en-US"/>
        </w:rPr>
      </w:pPr>
    </w:p>
    <w:p w:rsidR="00485EEE" w:rsidRPr="00485EEE" w:rsidRDefault="00485EEE" w:rsidP="00485EEE">
      <w:pPr>
        <w:keepNext/>
        <w:keepLines/>
        <w:spacing w:before="240" w:line="259" w:lineRule="auto"/>
        <w:ind w:left="360" w:hanging="360"/>
        <w:outlineLvl w:val="0"/>
        <w:rPr>
          <w:rFonts w:ascii="Calibri Light" w:hAnsi="Calibri Light"/>
          <w:b/>
          <w:color w:val="000000"/>
          <w:sz w:val="32"/>
          <w:szCs w:val="32"/>
          <w:lang w:eastAsia="en-US"/>
        </w:rPr>
      </w:pPr>
      <w:r w:rsidRPr="00485EEE">
        <w:rPr>
          <w:rFonts w:ascii="Calibri Light" w:hAnsi="Calibri Light"/>
          <w:b/>
          <w:color w:val="000000"/>
          <w:sz w:val="32"/>
          <w:szCs w:val="32"/>
          <w:lang w:eastAsia="en-US"/>
        </w:rPr>
        <w:t>Instituce</w:t>
      </w:r>
    </w:p>
    <w:p w:rsidR="00485EEE" w:rsidRPr="00485EEE" w:rsidRDefault="00485EEE" w:rsidP="00485EEE">
      <w:pPr>
        <w:spacing w:line="259" w:lineRule="auto"/>
        <w:ind w:left="426"/>
        <w:rPr>
          <w:rFonts w:ascii="Calibri Light" w:eastAsia="Calibri" w:hAnsi="Calibri Light"/>
          <w:bCs/>
          <w:sz w:val="24"/>
          <w:szCs w:val="24"/>
          <w:u w:val="single"/>
          <w:lang w:eastAsia="en-US"/>
        </w:rPr>
      </w:pPr>
    </w:p>
    <w:p w:rsidR="00485EEE" w:rsidRPr="00485EEE" w:rsidRDefault="00485EEE" w:rsidP="00485EEE">
      <w:pPr>
        <w:keepNext/>
        <w:keepLines/>
        <w:spacing w:before="40" w:line="259" w:lineRule="auto"/>
        <w:ind w:left="360"/>
        <w:outlineLvl w:val="1"/>
        <w:rPr>
          <w:rFonts w:ascii="Calibri Light" w:hAnsi="Calibri Light"/>
          <w:b/>
          <w:color w:val="000000"/>
          <w:sz w:val="26"/>
          <w:szCs w:val="26"/>
          <w:lang w:eastAsia="en-US"/>
        </w:rPr>
      </w:pPr>
      <w:r w:rsidRPr="00485EEE">
        <w:rPr>
          <w:rFonts w:ascii="Calibri Light" w:hAnsi="Calibri Light"/>
          <w:b/>
          <w:color w:val="000000"/>
          <w:sz w:val="26"/>
          <w:szCs w:val="26"/>
          <w:lang w:eastAsia="en-US"/>
        </w:rPr>
        <w:t>Působnost orgánů vysoké školy</w:t>
      </w:r>
    </w:p>
    <w:p w:rsidR="00485EEE" w:rsidRPr="00485EEE" w:rsidRDefault="00485EEE" w:rsidP="00485EEE">
      <w:pPr>
        <w:tabs>
          <w:tab w:val="left" w:pos="2835"/>
        </w:tabs>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t>Standardy 1.1-1.2</w:t>
      </w:r>
    </w:p>
    <w:p w:rsidR="00485EEE" w:rsidRPr="00485EEE" w:rsidRDefault="00485EEE" w:rsidP="00485EEE">
      <w:pPr>
        <w:keepNext/>
        <w:keepLines/>
        <w:spacing w:before="40" w:line="259" w:lineRule="auto"/>
        <w:jc w:val="both"/>
        <w:outlineLvl w:val="1"/>
        <w:rPr>
          <w:rFonts w:ascii="Calibri Light" w:hAnsi="Calibri Light"/>
          <w:color w:val="000000"/>
          <w:sz w:val="22"/>
          <w:szCs w:val="22"/>
          <w:lang w:eastAsia="en-US"/>
        </w:rPr>
      </w:pPr>
      <w:r w:rsidRPr="00485EEE">
        <w:rPr>
          <w:rFonts w:ascii="Calibri Light" w:hAnsi="Calibri Light"/>
          <w:color w:val="000000"/>
          <w:sz w:val="22"/>
          <w:szCs w:val="22"/>
          <w:lang w:eastAsia="en-US"/>
        </w:rP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sidRPr="00485EEE">
        <w:rPr>
          <w:rFonts w:ascii="Calibri Light" w:hAnsi="Calibri Light"/>
          <w:color w:val="000000"/>
          <w:sz w:val="22"/>
          <w:szCs w:val="22"/>
          <w:vertAlign w:val="superscript"/>
          <w:lang w:eastAsia="en-US"/>
        </w:rPr>
        <w:footnoteReference w:id="1"/>
      </w:r>
    </w:p>
    <w:p w:rsidR="00485EEE" w:rsidRPr="00485EEE" w:rsidRDefault="00485EEE" w:rsidP="00485EEE">
      <w:pPr>
        <w:rPr>
          <w:rFonts w:ascii="Calibri Light" w:hAnsi="Calibri Light"/>
          <w:color w:val="000000"/>
          <w:sz w:val="26"/>
          <w:szCs w:val="26"/>
          <w:lang w:eastAsia="en-US"/>
        </w:rPr>
      </w:pPr>
    </w:p>
    <w:p w:rsidR="00485EEE" w:rsidRPr="00485EEE" w:rsidRDefault="00485EEE" w:rsidP="00485EEE">
      <w:pPr>
        <w:keepNext/>
        <w:keepLines/>
        <w:spacing w:before="40" w:line="259" w:lineRule="auto"/>
        <w:ind w:left="360"/>
        <w:outlineLvl w:val="1"/>
        <w:rPr>
          <w:rFonts w:ascii="Calibri Light" w:hAnsi="Calibri Light"/>
          <w:b/>
          <w:color w:val="000000"/>
          <w:sz w:val="26"/>
          <w:szCs w:val="26"/>
          <w:lang w:eastAsia="en-US"/>
        </w:rPr>
      </w:pPr>
      <w:r w:rsidRPr="00485EEE">
        <w:rPr>
          <w:rFonts w:ascii="Calibri Light" w:hAnsi="Calibri Light"/>
          <w:b/>
          <w:color w:val="000000"/>
          <w:sz w:val="26"/>
          <w:szCs w:val="26"/>
          <w:lang w:eastAsia="en-US"/>
        </w:rPr>
        <w:t xml:space="preserve">Vnitřní systém zajišťování kvality </w:t>
      </w:r>
    </w:p>
    <w:p w:rsidR="00485EEE" w:rsidRPr="00485EEE" w:rsidRDefault="00485EEE" w:rsidP="00485EEE">
      <w:pPr>
        <w:keepNext/>
        <w:keepLines/>
        <w:spacing w:before="40" w:line="259" w:lineRule="auto"/>
        <w:ind w:left="1080" w:hanging="360"/>
        <w:outlineLvl w:val="2"/>
        <w:rPr>
          <w:rFonts w:ascii="Calibri Light" w:hAnsi="Calibri Light"/>
          <w:color w:val="000000"/>
          <w:sz w:val="24"/>
          <w:szCs w:val="24"/>
          <w:lang w:eastAsia="en-US"/>
        </w:rPr>
      </w:pPr>
      <w:r w:rsidRPr="00485EEE">
        <w:rPr>
          <w:rFonts w:ascii="Calibri Light" w:hAnsi="Calibri Light"/>
          <w:color w:val="000000"/>
          <w:sz w:val="24"/>
          <w:szCs w:val="24"/>
          <w:lang w:eastAsia="en-US"/>
        </w:rPr>
        <w:t>Vymezení pravomoci a odpovědnost za kvalitu</w:t>
      </w:r>
    </w:p>
    <w:p w:rsidR="00485EEE" w:rsidRPr="00485EEE" w:rsidRDefault="00485EEE" w:rsidP="00485EEE">
      <w:pPr>
        <w:tabs>
          <w:tab w:val="left" w:pos="2835"/>
        </w:tabs>
        <w:spacing w:before="120" w:after="120" w:line="259" w:lineRule="auto"/>
        <w:rPr>
          <w:rFonts w:ascii="Calibri Light" w:eastAsia="Calibri" w:hAnsi="Calibri Light" w:cs="Arial"/>
          <w:color w:val="000000"/>
          <w:sz w:val="22"/>
          <w:szCs w:val="22"/>
          <w:lang w:eastAsia="en-US"/>
        </w:rPr>
      </w:pPr>
      <w:r w:rsidRPr="00485EEE">
        <w:rPr>
          <w:rFonts w:ascii="Calibri Light" w:eastAsia="Calibri" w:hAnsi="Calibri Light" w:cs="Arial"/>
          <w:color w:val="000000"/>
          <w:sz w:val="22"/>
          <w:szCs w:val="22"/>
          <w:lang w:eastAsia="en-US"/>
        </w:rPr>
        <w:tab/>
      </w:r>
      <w:r w:rsidRPr="00485EEE">
        <w:rPr>
          <w:rFonts w:ascii="Calibri Light" w:eastAsia="Calibri" w:hAnsi="Calibri Light" w:cs="Arial"/>
          <w:color w:val="000000"/>
          <w:sz w:val="22"/>
          <w:szCs w:val="22"/>
          <w:lang w:eastAsia="en-US"/>
        </w:rPr>
        <w:tab/>
        <w:t xml:space="preserve">Standard 1.3 </w:t>
      </w:r>
    </w:p>
    <w:p w:rsidR="00485EEE" w:rsidRPr="00485EEE" w:rsidRDefault="00485EEE" w:rsidP="00485EEE">
      <w:pPr>
        <w:tabs>
          <w:tab w:val="left" w:pos="2835"/>
        </w:tabs>
        <w:spacing w:before="120" w:after="120" w:line="259" w:lineRule="auto"/>
        <w:jc w:val="both"/>
        <w:rPr>
          <w:rFonts w:ascii="Calibri Light" w:eastAsia="Calibri" w:hAnsi="Calibri Light" w:cs="Arial"/>
          <w:color w:val="000000"/>
          <w:sz w:val="22"/>
          <w:szCs w:val="22"/>
          <w:lang w:eastAsia="en-US"/>
        </w:rPr>
      </w:pPr>
      <w:r w:rsidRPr="00485EEE">
        <w:rPr>
          <w:rFonts w:ascii="Calibri Light" w:eastAsia="Calibri" w:hAnsi="Calibri Light" w:cs="Arial"/>
          <w:color w:val="000000"/>
          <w:sz w:val="22"/>
          <w:szCs w:val="22"/>
          <w:lang w:eastAsia="en-US"/>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sidRPr="00485EEE">
        <w:rPr>
          <w:rFonts w:ascii="Calibri Light" w:eastAsia="Calibri" w:hAnsi="Calibri Light" w:cs="Arial"/>
          <w:color w:val="000000"/>
          <w:sz w:val="22"/>
          <w:szCs w:val="22"/>
          <w:vertAlign w:val="superscript"/>
          <w:lang w:eastAsia="en-US"/>
        </w:rPr>
        <w:footnoteReference w:id="2"/>
      </w:r>
    </w:p>
    <w:p w:rsidR="00485EEE" w:rsidRPr="00485EEE" w:rsidRDefault="00485EEE" w:rsidP="00485EEE">
      <w:pPr>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Pro účely zajišťování kvality má pak jmenovánu čtrnáctičlennou Radu pro vnitřní hodnocení UTB ve Zlíně, která se řídí Jednacím řádem Rady pro vnitřní hodnocení UTB (Směrnice rektora č. 18/2017) ze dne 15. května 2017.</w:t>
      </w:r>
      <w:r w:rsidRPr="00485EEE">
        <w:rPr>
          <w:rFonts w:ascii="Calibri Light" w:eastAsia="Calibri" w:hAnsi="Calibri Light" w:cs="Arial"/>
          <w:sz w:val="22"/>
          <w:szCs w:val="22"/>
          <w:vertAlign w:val="superscript"/>
          <w:lang w:eastAsia="en-US"/>
        </w:rPr>
        <w:footnoteReference w:id="3"/>
      </w:r>
    </w:p>
    <w:p w:rsidR="00485EEE" w:rsidRPr="00485EEE" w:rsidRDefault="00485EEE" w:rsidP="00485EEE">
      <w:pPr>
        <w:keepNext/>
        <w:keepLines/>
        <w:spacing w:before="40" w:line="259" w:lineRule="auto"/>
        <w:ind w:left="1080"/>
        <w:outlineLvl w:val="2"/>
        <w:rPr>
          <w:rFonts w:ascii="Calibri Light" w:hAnsi="Calibri Light"/>
          <w:sz w:val="24"/>
          <w:szCs w:val="24"/>
          <w:lang w:eastAsia="en-US"/>
        </w:rPr>
      </w:pP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Procesy vzniku a úprav studijních programů </w:t>
      </w:r>
    </w:p>
    <w:p w:rsidR="00485EEE" w:rsidRPr="00485EEE" w:rsidRDefault="00485EEE" w:rsidP="00485EEE">
      <w:pPr>
        <w:tabs>
          <w:tab w:val="left" w:pos="2835"/>
        </w:tabs>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t>Standard 1.4</w:t>
      </w: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června 2017.</w:t>
      </w:r>
      <w:r w:rsidRPr="00485EEE">
        <w:rPr>
          <w:rFonts w:ascii="Calibri Light" w:eastAsia="Calibri" w:hAnsi="Calibri Light" w:cs="Arial"/>
          <w:sz w:val="22"/>
          <w:szCs w:val="22"/>
          <w:vertAlign w:val="superscript"/>
          <w:lang w:eastAsia="en-US"/>
        </w:rPr>
        <w:footnoteReference w:id="4"/>
      </w: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Principy a systém uznávání zahraničního vzdělávání pro přijetí ke studiu </w:t>
      </w:r>
    </w:p>
    <w:p w:rsidR="00485EEE" w:rsidRPr="00485EEE" w:rsidRDefault="00485EEE" w:rsidP="00485EEE">
      <w:pPr>
        <w:tabs>
          <w:tab w:val="left" w:pos="2835"/>
        </w:tabs>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t>Standard 1.5</w:t>
      </w: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xml:space="preserve">UTB ve Zlíně má vytvořena pravidla a stanoveny principy uznávání zahraničního vzdělávání pro přijetí ke studiu, včetně popsaného procesu posuzování splnění podmínky předchozího vzdělání. Systém a principy jsou </w:t>
      </w:r>
      <w:r w:rsidRPr="00485EEE">
        <w:rPr>
          <w:rFonts w:ascii="Calibri Light" w:eastAsia="Calibri" w:hAnsi="Calibri Light" w:cs="Arial"/>
          <w:sz w:val="22"/>
          <w:szCs w:val="22"/>
          <w:lang w:eastAsia="en-US"/>
        </w:rPr>
        <w:lastRenderedPageBreak/>
        <w:t>systematizovány ve směrnici rektora SR/13/2017 „Uznání zahraničního středoškolského a vysokoškolského vzdělání a kvalifikace“ ze dne 12. 4. 2017.</w:t>
      </w:r>
      <w:r w:rsidRPr="00485EEE">
        <w:rPr>
          <w:rFonts w:ascii="Calibri Light" w:eastAsia="Calibri" w:hAnsi="Calibri Light" w:cs="Arial"/>
          <w:sz w:val="22"/>
          <w:szCs w:val="22"/>
          <w:vertAlign w:val="superscript"/>
          <w:lang w:eastAsia="en-US"/>
        </w:rPr>
        <w:footnoteReference w:id="5"/>
      </w: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Vedení kvalifikačních a rigorózních prací </w:t>
      </w:r>
    </w:p>
    <w:p w:rsidR="00485EEE" w:rsidRPr="00485EEE" w:rsidRDefault="00485EEE" w:rsidP="00485EEE">
      <w:pPr>
        <w:tabs>
          <w:tab w:val="left" w:pos="2835"/>
        </w:tabs>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t>Standard 1.6</w:t>
      </w: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xml:space="preserve">Danou problematiku upravuje čl. 16 a 17 „Řádu pro tvorbu, schvalování, uskutečňování a změny studijních programů Univerzity Tomáše Bati ve Zlíně“ a čl. 28 „Studijního a zkušebního řádu Univerzity Tomáše Bati </w:t>
      </w:r>
      <w:r w:rsidR="004333BE">
        <w:rPr>
          <w:rFonts w:ascii="Calibri Light" w:eastAsia="Calibri" w:hAnsi="Calibri Light" w:cs="Arial"/>
          <w:sz w:val="22"/>
          <w:szCs w:val="22"/>
          <w:lang w:eastAsia="en-US"/>
        </w:rPr>
        <w:br/>
      </w:r>
      <w:r w:rsidRPr="00485EEE">
        <w:rPr>
          <w:rFonts w:ascii="Calibri Light" w:eastAsia="Calibri" w:hAnsi="Calibri Light" w:cs="Arial"/>
          <w:sz w:val="22"/>
          <w:szCs w:val="22"/>
          <w:lang w:eastAsia="en-US"/>
        </w:rPr>
        <w:t>ve Zlíně“.</w:t>
      </w:r>
      <w:r w:rsidRPr="00485EEE">
        <w:rPr>
          <w:rFonts w:ascii="Calibri Light" w:eastAsia="Calibri" w:hAnsi="Calibri Light" w:cs="Arial"/>
          <w:sz w:val="22"/>
          <w:szCs w:val="22"/>
          <w:vertAlign w:val="superscript"/>
          <w:lang w:eastAsia="en-US"/>
        </w:rPr>
        <w:footnoteReference w:id="6"/>
      </w:r>
    </w:p>
    <w:p w:rsidR="00485EEE" w:rsidRDefault="004333BE" w:rsidP="004333BE">
      <w:pPr>
        <w:tabs>
          <w:tab w:val="left" w:pos="2835"/>
        </w:tabs>
        <w:spacing w:before="120" w:after="120" w:line="259" w:lineRule="auto"/>
        <w:jc w:val="both"/>
        <w:rPr>
          <w:rFonts w:ascii="Calibri Light" w:eastAsia="Calibri" w:hAnsi="Calibri Light" w:cs="Arial"/>
          <w:sz w:val="22"/>
          <w:szCs w:val="22"/>
          <w:lang w:eastAsia="en-US"/>
        </w:rPr>
      </w:pPr>
      <w:r w:rsidRPr="004333BE">
        <w:rPr>
          <w:rFonts w:ascii="Calibri Light" w:eastAsia="Calibri" w:hAnsi="Calibri Light" w:cs="Arial"/>
          <w:sz w:val="22"/>
          <w:szCs w:val="22"/>
          <w:lang w:eastAsia="en-US"/>
        </w:rPr>
        <w:t>Na Fakultě humanitních studií UTB ve Zlíně (dále jen FHS UTB ve Zlíně) upravuje nejvyšší počet kvalifikačních prací, které může vést jedna osoba, Rozhodnutí děkanky RD/02/2018.</w:t>
      </w:r>
      <w:r>
        <w:rPr>
          <w:rStyle w:val="Znakapoznpodarou"/>
          <w:rFonts w:ascii="Calibri Light" w:eastAsia="Calibri" w:hAnsi="Calibri Light" w:cs="Arial"/>
          <w:sz w:val="22"/>
          <w:szCs w:val="22"/>
          <w:lang w:eastAsia="en-US"/>
        </w:rPr>
        <w:footnoteReference w:id="7"/>
      </w:r>
      <w:r w:rsidRPr="004333BE">
        <w:rPr>
          <w:rFonts w:ascii="Calibri Light" w:eastAsia="Calibri" w:hAnsi="Calibri Light" w:cs="Arial"/>
          <w:sz w:val="22"/>
          <w:szCs w:val="22"/>
          <w:lang w:eastAsia="en-US"/>
        </w:rPr>
        <w:t xml:space="preserve">  Jeden vedeoucí může vést v jednom akademickém roce maximálně 15 bakalářských prací. Bakalášké práce může vést osoba s titulem Mgr. a vyšším. Bakalářské práce vedou zpravidla akademičtí pracovníci FHS UTB ve Zlíně. Externího vedoucího bakalářské práce schvaluje ředitel Ústavu pedagogických věd (ústav, který odpovídá za realizaci stud. </w:t>
      </w:r>
      <w:proofErr w:type="gramStart"/>
      <w:r w:rsidRPr="004333BE">
        <w:rPr>
          <w:rFonts w:ascii="Calibri Light" w:eastAsia="Calibri" w:hAnsi="Calibri Light" w:cs="Arial"/>
          <w:sz w:val="22"/>
          <w:szCs w:val="22"/>
          <w:lang w:eastAsia="en-US"/>
        </w:rPr>
        <w:t>programu</w:t>
      </w:r>
      <w:proofErr w:type="gramEnd"/>
      <w:r w:rsidRPr="004333BE">
        <w:rPr>
          <w:rFonts w:ascii="Calibri Light" w:eastAsia="Calibri" w:hAnsi="Calibri Light" w:cs="Arial"/>
          <w:sz w:val="22"/>
          <w:szCs w:val="22"/>
          <w:lang w:eastAsia="en-US"/>
        </w:rPr>
        <w:t>) na základě písemné žádosti studenta, ve které uvede jméno, tituly externího vedoucího a jeho krátké profesní CV.</w:t>
      </w:r>
    </w:p>
    <w:p w:rsidR="004333BE" w:rsidRPr="004333BE" w:rsidRDefault="004333BE" w:rsidP="004333BE">
      <w:pPr>
        <w:tabs>
          <w:tab w:val="left" w:pos="2835"/>
        </w:tabs>
        <w:spacing w:before="120" w:after="120" w:line="259" w:lineRule="auto"/>
        <w:jc w:val="both"/>
        <w:rPr>
          <w:rFonts w:ascii="Calibri Light" w:eastAsia="Calibri" w:hAnsi="Calibri Light" w:cs="Arial"/>
          <w:sz w:val="22"/>
          <w:szCs w:val="22"/>
          <w:lang w:eastAsia="en-US"/>
        </w:rPr>
      </w:pP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Procesy zpětné vazby při hodnocení kvality </w:t>
      </w:r>
    </w:p>
    <w:p w:rsidR="00485EEE" w:rsidRPr="00485EEE" w:rsidRDefault="00485EEE" w:rsidP="00485EEE">
      <w:pPr>
        <w:tabs>
          <w:tab w:val="left" w:pos="2835"/>
        </w:tabs>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t>Standard 1.7</w:t>
      </w:r>
    </w:p>
    <w:p w:rsidR="00485EEE" w:rsidRPr="00CA6D74" w:rsidRDefault="00485EEE" w:rsidP="00CA6D74">
      <w:pPr>
        <w:tabs>
          <w:tab w:val="left" w:pos="2835"/>
        </w:tabs>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sidR="00CA6D74">
        <w:rPr>
          <w:rFonts w:ascii="Calibri Light" w:eastAsia="Calibri" w:hAnsi="Calibri Light" w:cs="Arial"/>
          <w:sz w:val="22"/>
          <w:szCs w:val="22"/>
          <w:lang w:eastAsia="en-US"/>
        </w:rPr>
        <w:t xml:space="preserve"> </w:t>
      </w:r>
      <w:r w:rsidR="00CA6D74" w:rsidRPr="00CA6D74">
        <w:rPr>
          <w:rFonts w:ascii="Calibri Light" w:eastAsia="Calibri" w:hAnsi="Calibri Light" w:cs="Arial"/>
          <w:sz w:val="22"/>
          <w:szCs w:val="22"/>
          <w:lang w:eastAsia="en-US"/>
        </w:rPr>
        <w:t>(viz Zpráva o vnitřním hodnocení</w:t>
      </w:r>
      <w:r w:rsidR="00CA6D74" w:rsidRPr="00CA6D74">
        <w:rPr>
          <w:rFonts w:ascii="Calibri Light" w:eastAsia="Calibri" w:hAnsi="Calibri Light" w:cs="Arial"/>
          <w:sz w:val="22"/>
          <w:szCs w:val="22"/>
          <w:vertAlign w:val="superscript"/>
          <w:lang w:eastAsia="en-US"/>
        </w:rPr>
        <w:footnoteReference w:id="8"/>
      </w:r>
      <w:r w:rsidR="00CA6D74" w:rsidRPr="00CA6D74">
        <w:rPr>
          <w:rFonts w:ascii="Calibri Light" w:eastAsia="Calibri" w:hAnsi="Calibri Light" w:cs="Arial"/>
          <w:sz w:val="22"/>
          <w:szCs w:val="22"/>
          <w:lang w:eastAsia="en-US"/>
        </w:rPr>
        <w:t>).</w:t>
      </w:r>
    </w:p>
    <w:p w:rsidR="00B55830" w:rsidRPr="00485EEE" w:rsidRDefault="00B55830" w:rsidP="00485EEE">
      <w:pPr>
        <w:tabs>
          <w:tab w:val="left" w:pos="2835"/>
        </w:tabs>
        <w:spacing w:before="120" w:after="120" w:line="259" w:lineRule="auto"/>
        <w:jc w:val="both"/>
        <w:rPr>
          <w:rFonts w:ascii="Calibri Light" w:eastAsia="Calibri" w:hAnsi="Calibri Light" w:cs="Arial"/>
          <w:sz w:val="22"/>
          <w:szCs w:val="22"/>
          <w:lang w:eastAsia="en-US"/>
        </w:rPr>
      </w:pPr>
      <w:r w:rsidRPr="00BE70B5">
        <w:rPr>
          <w:rFonts w:ascii="Calibri Light" w:hAnsi="Calibri Light"/>
          <w:sz w:val="22"/>
          <w:szCs w:val="22"/>
        </w:rPr>
        <w:t>Fakulta humanitních studií realizuje hodnocení studijních oborů z pohledu absolventa, kolegy z jiné univerzity a zaměstnavatele absolventů. Reflexe těchto hodnocení se promítá do realizace výuky studijních programů. Pravidelně na konci každého semestru probíhá hodnocení kvality výuky (předmětů, ale i obecně průběhu semestru) v informačním systému STAG. Studenti mají možnost vyjádřit svůj pohled na výuku prostřednictvím bodové škály a komentářů. Výsledky hodnocení se zabývají příslušní ředitelé ústavů, ale i děkanka a proděkan.</w:t>
      </w:r>
    </w:p>
    <w:p w:rsidR="00485EEE" w:rsidRDefault="00485EEE" w:rsidP="00485EEE">
      <w:pPr>
        <w:tabs>
          <w:tab w:val="left" w:pos="2835"/>
        </w:tabs>
        <w:spacing w:before="120" w:after="120" w:line="259" w:lineRule="auto"/>
        <w:rPr>
          <w:rFonts w:ascii="Calibri Light" w:eastAsia="Calibri" w:hAnsi="Calibri Light" w:cs="Arial"/>
          <w:sz w:val="22"/>
          <w:szCs w:val="22"/>
          <w:lang w:eastAsia="en-US"/>
        </w:rPr>
      </w:pPr>
    </w:p>
    <w:p w:rsidR="00CA6D74" w:rsidRDefault="00CA6D74" w:rsidP="00485EEE">
      <w:pPr>
        <w:tabs>
          <w:tab w:val="left" w:pos="2835"/>
        </w:tabs>
        <w:spacing w:before="120" w:after="120" w:line="259" w:lineRule="auto"/>
        <w:rPr>
          <w:rFonts w:ascii="Calibri Light" w:eastAsia="Calibri" w:hAnsi="Calibri Light" w:cs="Arial"/>
          <w:sz w:val="22"/>
          <w:szCs w:val="22"/>
          <w:lang w:eastAsia="en-US"/>
        </w:rPr>
      </w:pPr>
    </w:p>
    <w:p w:rsidR="00CA6D74" w:rsidRDefault="00CA6D74" w:rsidP="00485EEE">
      <w:pPr>
        <w:tabs>
          <w:tab w:val="left" w:pos="2835"/>
        </w:tabs>
        <w:spacing w:before="120" w:after="120" w:line="259" w:lineRule="auto"/>
        <w:rPr>
          <w:rFonts w:ascii="Calibri Light" w:eastAsia="Calibri" w:hAnsi="Calibri Light" w:cs="Arial"/>
          <w:sz w:val="22"/>
          <w:szCs w:val="22"/>
          <w:lang w:eastAsia="en-US"/>
        </w:rPr>
      </w:pPr>
    </w:p>
    <w:p w:rsidR="00CA6D74" w:rsidRPr="00485EEE" w:rsidRDefault="00CA6D74" w:rsidP="00485EEE">
      <w:pPr>
        <w:tabs>
          <w:tab w:val="left" w:pos="2835"/>
        </w:tabs>
        <w:spacing w:before="120" w:after="120" w:line="259" w:lineRule="auto"/>
        <w:rPr>
          <w:rFonts w:ascii="Calibri Light" w:eastAsia="Calibri" w:hAnsi="Calibri Light" w:cs="Arial"/>
          <w:sz w:val="22"/>
          <w:szCs w:val="22"/>
          <w:lang w:eastAsia="en-US"/>
        </w:rPr>
      </w:pP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lastRenderedPageBreak/>
        <w:t xml:space="preserve">Sledování úspěšnosti uchazečů o studium, studentů a uplatnitelnosti absolventů </w:t>
      </w:r>
    </w:p>
    <w:p w:rsidR="00485EEE" w:rsidRPr="00485EEE" w:rsidRDefault="00485EEE" w:rsidP="00485EEE">
      <w:pPr>
        <w:tabs>
          <w:tab w:val="left" w:pos="2835"/>
        </w:tabs>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t>Standard 1.8</w:t>
      </w:r>
    </w:p>
    <w:p w:rsidR="00485EEE" w:rsidRPr="00B55830" w:rsidRDefault="00485EEE" w:rsidP="00485EEE">
      <w:pPr>
        <w:tabs>
          <w:tab w:val="left" w:pos="2835"/>
        </w:tabs>
        <w:spacing w:before="120" w:after="120" w:line="259" w:lineRule="auto"/>
        <w:jc w:val="both"/>
        <w:rPr>
          <w:rFonts w:ascii="Calibri Light" w:eastAsia="Calibri" w:hAnsi="Calibri Light" w:cs="Arial"/>
          <w:sz w:val="22"/>
          <w:szCs w:val="22"/>
          <w:lang w:eastAsia="en-US"/>
        </w:rPr>
      </w:pPr>
      <w:r w:rsidRPr="00B55830">
        <w:rPr>
          <w:rFonts w:ascii="Calibri Light" w:eastAsia="Calibri" w:hAnsi="Calibri Light" w:cs="Arial"/>
          <w:sz w:val="22"/>
          <w:szCs w:val="22"/>
          <w:lang w:eastAsia="en-US"/>
        </w:rPr>
        <w:t>UTB ve Zlíně má   stanoveny ukazatele, jejichž prostřednictvím sleduje míru úspěšnosti v přijímacím řízení, studijní neúspěšnost ve studijním programu, míru řádného ukončení studia studijního programu a uplatnitel</w:t>
      </w:r>
      <w:r w:rsidR="00CA6D74">
        <w:rPr>
          <w:rFonts w:ascii="Calibri Light" w:eastAsia="Calibri" w:hAnsi="Calibri Light" w:cs="Arial"/>
          <w:sz w:val="22"/>
          <w:szCs w:val="22"/>
          <w:lang w:eastAsia="en-US"/>
        </w:rPr>
        <w:t xml:space="preserve">nost absolventů </w:t>
      </w:r>
      <w:r w:rsidR="00CA6D74">
        <w:rPr>
          <w:rFonts w:ascii="Calibri Light" w:eastAsia="Calibri" w:hAnsi="Calibri Light" w:cs="Arial"/>
        </w:rPr>
        <w:t>(viz Zpráva o vnitřním hodnocení</w:t>
      </w:r>
      <w:r w:rsidR="00CA6D74">
        <w:rPr>
          <w:rStyle w:val="Znakapoznpodarou"/>
          <w:rFonts w:ascii="Calibri Light" w:eastAsia="Calibri" w:hAnsi="Calibri Light" w:cs="Arial"/>
        </w:rPr>
        <w:footnoteReference w:id="9"/>
      </w:r>
      <w:r w:rsidR="00CA6D74">
        <w:rPr>
          <w:rFonts w:ascii="Calibri Light" w:eastAsia="Calibri" w:hAnsi="Calibri Light" w:cs="Arial"/>
        </w:rPr>
        <w:t>)</w:t>
      </w:r>
      <w:r w:rsidR="00CA6D74" w:rsidRPr="00CF37CF">
        <w:rPr>
          <w:rFonts w:ascii="Calibri Light" w:eastAsia="Calibri" w:hAnsi="Calibri Light" w:cs="Arial"/>
        </w:rPr>
        <w:t>.</w:t>
      </w:r>
    </w:p>
    <w:p w:rsidR="00B55830" w:rsidRPr="00485EEE" w:rsidRDefault="00B55830" w:rsidP="00485EEE">
      <w:pPr>
        <w:tabs>
          <w:tab w:val="left" w:pos="2835"/>
        </w:tabs>
        <w:spacing w:before="120" w:after="120" w:line="259" w:lineRule="auto"/>
        <w:jc w:val="both"/>
        <w:rPr>
          <w:rFonts w:ascii="Calibri Light" w:eastAsia="Calibri" w:hAnsi="Calibri Light" w:cs="Arial"/>
          <w:color w:val="E36C0A"/>
          <w:sz w:val="22"/>
          <w:szCs w:val="22"/>
          <w:lang w:eastAsia="en-US"/>
        </w:rPr>
      </w:pPr>
      <w:r w:rsidRPr="00BE70B5">
        <w:rPr>
          <w:rFonts w:ascii="Calibri Light" w:eastAsia="Calibri" w:hAnsi="Calibri Light" w:cs="Arial"/>
          <w:color w:val="000000" w:themeColor="text1"/>
          <w:sz w:val="22"/>
          <w:szCs w:val="22"/>
          <w:lang w:eastAsia="en-US"/>
        </w:rPr>
        <w:t>Fakulta humanitních studií sleduje a analyzuje úspěšnost uchazečů o studium, snaží se také o průzkum názorů uchazečů. Studijní (ne)úspěšnost v jednotlivých oborech/předmětech je každoročně vyhodnocována, přičemž garanti studijních oborů navrhují řešení v případě vysoké studijní neúspěšnosti v konkrétním předmětu. Fakulta se dlouhodobě snaží o udržování kontaktů s absolventy, sleduje jejich uplatnění a využívá zpětné vazby pro zkvalitnění studijních programů.</w:t>
      </w:r>
    </w:p>
    <w:p w:rsidR="00485EEE" w:rsidRPr="00485EEE" w:rsidRDefault="00485EEE" w:rsidP="00485EEE">
      <w:pPr>
        <w:rPr>
          <w:rFonts w:ascii="Calibri Light" w:eastAsia="Calibri" w:hAnsi="Calibri Light" w:cs="Arial"/>
          <w:sz w:val="22"/>
          <w:szCs w:val="22"/>
          <w:lang w:eastAsia="en-US"/>
        </w:rPr>
      </w:pPr>
    </w:p>
    <w:p w:rsidR="00485EEE" w:rsidRPr="00485EEE" w:rsidRDefault="00485EEE" w:rsidP="00485EEE">
      <w:pPr>
        <w:keepNext/>
        <w:keepLines/>
        <w:spacing w:before="40" w:line="259" w:lineRule="auto"/>
        <w:ind w:left="360"/>
        <w:outlineLvl w:val="1"/>
        <w:rPr>
          <w:rFonts w:ascii="Calibri Light" w:hAnsi="Calibri Light"/>
          <w:color w:val="5B9BD5"/>
          <w:sz w:val="26"/>
          <w:szCs w:val="26"/>
          <w:lang w:eastAsia="en-US"/>
        </w:rPr>
      </w:pPr>
      <w:r w:rsidRPr="00485EEE">
        <w:rPr>
          <w:rFonts w:ascii="Calibri Light" w:hAnsi="Calibri Light"/>
          <w:b/>
          <w:bCs/>
          <w:sz w:val="26"/>
          <w:szCs w:val="26"/>
          <w:lang w:eastAsia="en-US"/>
        </w:rPr>
        <w:t>Vzdělávací a tvůrčí činnost</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Mezinárodní rozměr a aplikace soudobého stavu poznání </w:t>
      </w:r>
    </w:p>
    <w:p w:rsidR="00485EEE" w:rsidRPr="00485EEE" w:rsidRDefault="00485EEE" w:rsidP="00485EEE">
      <w:pPr>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t>Standard 1.9</w:t>
      </w:r>
    </w:p>
    <w:p w:rsidR="00485EEE" w:rsidRPr="00485EEE" w:rsidRDefault="00485EEE" w:rsidP="00485EEE">
      <w:pPr>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485EEE" w:rsidRPr="00485EEE" w:rsidRDefault="00485EEE" w:rsidP="00485EEE">
      <w:pPr>
        <w:spacing w:before="120" w:after="120" w:line="276" w:lineRule="auto"/>
        <w:jc w:val="both"/>
        <w:rPr>
          <w:rFonts w:ascii="Calibri Light" w:eastAsia="Calibri" w:hAnsi="Calibri Light" w:cs="FrutigerCE-Light"/>
          <w:sz w:val="22"/>
          <w:szCs w:val="22"/>
        </w:rPr>
      </w:pPr>
      <w:r w:rsidRPr="00485EEE">
        <w:rPr>
          <w:rFonts w:ascii="Calibri Light" w:eastAsia="Calibri" w:hAnsi="Calibri Light" w:cs="FrutigerCE-Light"/>
          <w:sz w:val="22"/>
          <w:szCs w:val="22"/>
        </w:rPr>
        <w:t>UTB ve Zlíně podporuje rozvoj mobilitních příležitostí pro studenty UTB ve Zlíně se zájmem o výjezd</w:t>
      </w:r>
      <w:r w:rsidRPr="00485EEE">
        <w:rPr>
          <w:rFonts w:ascii="Calibri Light" w:eastAsia="Calibri" w:hAnsi="Calibri Light" w:cs="Arial"/>
          <w:sz w:val="22"/>
          <w:szCs w:val="22"/>
          <w:lang w:eastAsia="en-US"/>
        </w:rPr>
        <w:t xml:space="preserve"> </w:t>
      </w:r>
      <w:r w:rsidRPr="00485EEE">
        <w:rPr>
          <w:rFonts w:ascii="Calibri Light" w:eastAsia="Calibri" w:hAnsi="Calibri Light" w:cs="FrutigerCE-Light"/>
          <w:sz w:val="22"/>
          <w:szCs w:val="22"/>
        </w:rPr>
        <w:t>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485EEE">
        <w:rPr>
          <w:rFonts w:ascii="Calibri Light" w:eastAsia="Calibri" w:hAnsi="Calibri Light" w:cs="FrutigerCE-Light"/>
          <w:sz w:val="22"/>
          <w:szCs w:val="22"/>
          <w:vertAlign w:val="superscript"/>
        </w:rPr>
        <w:footnoteReference w:id="10"/>
      </w:r>
      <w:r w:rsidRPr="00485EEE">
        <w:rPr>
          <w:rFonts w:ascii="Calibri Light" w:eastAsia="Calibri" w:hAnsi="Calibri Light" w:cs="FrutigerCE-Light"/>
          <w:sz w:val="22"/>
          <w:szCs w:val="22"/>
        </w:rPr>
        <w:t xml:space="preserve"> </w:t>
      </w:r>
    </w:p>
    <w:p w:rsidR="00485EEE" w:rsidRPr="00485EEE" w:rsidRDefault="00485EEE" w:rsidP="00485EEE">
      <w:pPr>
        <w:spacing w:before="120" w:after="120" w:line="276" w:lineRule="auto"/>
        <w:jc w:val="both"/>
        <w:rPr>
          <w:rFonts w:ascii="Calibri Light" w:eastAsia="Calibri" w:hAnsi="Calibri Light" w:cs="FrutigerCE-Light"/>
          <w:sz w:val="22"/>
          <w:szCs w:val="22"/>
        </w:rPr>
      </w:pPr>
      <w:r w:rsidRPr="00485EEE">
        <w:rPr>
          <w:rFonts w:ascii="Calibri Light" w:eastAsia="Calibri" w:hAnsi="Calibri Light" w:cs="FrutigerCE-Light"/>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485EEE" w:rsidRPr="00485EEE" w:rsidRDefault="00485EEE" w:rsidP="00485EEE">
      <w:pPr>
        <w:autoSpaceDE w:val="0"/>
        <w:autoSpaceDN w:val="0"/>
        <w:adjustRightInd w:val="0"/>
        <w:spacing w:line="276" w:lineRule="auto"/>
        <w:jc w:val="both"/>
        <w:rPr>
          <w:rFonts w:ascii="Calibri Light" w:eastAsia="Calibri" w:hAnsi="Calibri Light" w:cs="Arial"/>
          <w:sz w:val="22"/>
          <w:szCs w:val="22"/>
          <w:lang w:eastAsia="en-US"/>
        </w:rPr>
      </w:pPr>
      <w:r w:rsidRPr="00485EEE">
        <w:rPr>
          <w:rFonts w:ascii="Calibri Light" w:eastAsia="Calibri" w:hAnsi="Calibri Light" w:cs="FrutigerCE-Light"/>
          <w:sz w:val="22"/>
          <w:szCs w:val="22"/>
        </w:rP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16/2017 Mobility studentů UTB do zahraničí a zahraničních studentů na UTB.</w:t>
      </w:r>
      <w:r w:rsidRPr="00485EEE">
        <w:rPr>
          <w:rFonts w:ascii="Calibri Light" w:eastAsia="Calibri" w:hAnsi="Calibri Light" w:cs="FrutigerCE-Light"/>
          <w:sz w:val="22"/>
          <w:szCs w:val="22"/>
          <w:vertAlign w:val="superscript"/>
        </w:rPr>
        <w:footnoteReference w:id="11"/>
      </w:r>
    </w:p>
    <w:p w:rsidR="00485EEE" w:rsidRPr="00485EEE" w:rsidRDefault="00485EEE" w:rsidP="00485EEE">
      <w:pPr>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xml:space="preserve">V daném studijním programu se např. jedná o mobility na University College of Northern Denmark (Dánsko), University of Tampere (Finsko), Uniwersytet Jagiellonski, Krakow (Polsko), Universidade do Porto (Portugalsko), University of </w:t>
      </w:r>
      <w:proofErr w:type="gramStart"/>
      <w:r w:rsidRPr="00485EEE">
        <w:rPr>
          <w:rFonts w:ascii="Calibri Light" w:eastAsia="Calibri" w:hAnsi="Calibri Light" w:cs="Arial"/>
          <w:sz w:val="22"/>
          <w:szCs w:val="22"/>
          <w:lang w:eastAsia="en-US"/>
        </w:rPr>
        <w:t>Ljubljana</w:t>
      </w:r>
      <w:proofErr w:type="gramEnd"/>
      <w:r w:rsidRPr="00485EEE">
        <w:rPr>
          <w:rFonts w:ascii="Calibri Light" w:eastAsia="Calibri" w:hAnsi="Calibri Light" w:cs="Arial"/>
          <w:sz w:val="22"/>
          <w:szCs w:val="22"/>
          <w:lang w:eastAsia="en-US"/>
        </w:rPr>
        <w:t xml:space="preserve"> (Slovinsko), Universidad Rey Juan Carlos, Madrid (Španělsko)</w:t>
      </w:r>
      <w:r w:rsidR="00CA6D74">
        <w:rPr>
          <w:rFonts w:ascii="Calibri Light" w:eastAsia="Calibri" w:hAnsi="Calibri Light" w:cs="Arial"/>
          <w:sz w:val="22"/>
          <w:szCs w:val="22"/>
          <w:lang w:eastAsia="en-US"/>
        </w:rPr>
        <w:t>.</w:t>
      </w:r>
      <w:r w:rsidRPr="00485EEE">
        <w:rPr>
          <w:rFonts w:ascii="Calibri Light" w:eastAsia="Calibri" w:hAnsi="Calibri Light" w:cs="Arial"/>
          <w:sz w:val="22"/>
          <w:szCs w:val="22"/>
          <w:lang w:eastAsia="en-US"/>
        </w:rPr>
        <w:tab/>
      </w:r>
    </w:p>
    <w:p w:rsidR="00485EEE" w:rsidRDefault="00485EEE" w:rsidP="00485EEE">
      <w:pPr>
        <w:spacing w:before="120" w:after="120" w:line="259" w:lineRule="auto"/>
        <w:jc w:val="both"/>
        <w:rPr>
          <w:rFonts w:ascii="Calibri Light" w:eastAsia="Calibri" w:hAnsi="Calibri Light" w:cs="Arial"/>
          <w:sz w:val="22"/>
          <w:szCs w:val="22"/>
          <w:lang w:eastAsia="en-US"/>
        </w:rPr>
      </w:pPr>
    </w:p>
    <w:p w:rsidR="00CA6D74" w:rsidRDefault="00CA6D74" w:rsidP="00485EEE">
      <w:pPr>
        <w:spacing w:before="120" w:after="120" w:line="259" w:lineRule="auto"/>
        <w:jc w:val="both"/>
        <w:rPr>
          <w:rFonts w:ascii="Calibri Light" w:eastAsia="Calibri" w:hAnsi="Calibri Light" w:cs="Arial"/>
          <w:sz w:val="22"/>
          <w:szCs w:val="22"/>
          <w:lang w:eastAsia="en-US"/>
        </w:rPr>
      </w:pPr>
    </w:p>
    <w:p w:rsidR="00CA6D74" w:rsidRPr="00485EEE" w:rsidRDefault="00CA6D74" w:rsidP="00485EEE">
      <w:pPr>
        <w:spacing w:before="120" w:after="120" w:line="259" w:lineRule="auto"/>
        <w:jc w:val="both"/>
        <w:rPr>
          <w:rFonts w:ascii="Calibri Light" w:eastAsia="Calibri" w:hAnsi="Calibri Light" w:cs="Arial"/>
          <w:sz w:val="22"/>
          <w:szCs w:val="22"/>
          <w:lang w:eastAsia="en-US"/>
        </w:rPr>
      </w:pP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lastRenderedPageBreak/>
        <w:t>Spolupráce s praxí při uskutečňování studijních programů</w:t>
      </w:r>
    </w:p>
    <w:p w:rsidR="00485EEE" w:rsidRPr="00485EEE" w:rsidRDefault="00485EEE" w:rsidP="00485EEE">
      <w:pPr>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t>Standard 1.10</w:t>
      </w:r>
    </w:p>
    <w:p w:rsidR="00485EEE" w:rsidRPr="00485EEE" w:rsidRDefault="00485EEE" w:rsidP="00485EEE">
      <w:pPr>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xml:space="preserve">UTB ve Zlíně dlouhodobě rozvíjí spolupráci s praxí s přihlédnutím k typům a případným profilům studijních programů; jde zejména o praktickou výuku, zadávání kvalifikačních a rigorózních prací, přiznávání stipendií </w:t>
      </w:r>
      <w:r w:rsidR="00CA6D74">
        <w:rPr>
          <w:rFonts w:ascii="Calibri Light" w:eastAsia="Calibri" w:hAnsi="Calibri Light" w:cs="Arial"/>
          <w:sz w:val="22"/>
          <w:szCs w:val="22"/>
          <w:lang w:eastAsia="en-US"/>
        </w:rPr>
        <w:br/>
      </w:r>
      <w:r w:rsidRPr="00485EEE">
        <w:rPr>
          <w:rFonts w:ascii="Calibri Light" w:eastAsia="Calibri" w:hAnsi="Calibri Light" w:cs="Arial"/>
          <w:sz w:val="22"/>
          <w:szCs w:val="22"/>
          <w:lang w:eastAsia="en-US"/>
        </w:rPr>
        <w:t>a zapojování odborníků z praxe do vzdělávacího procesu.</w:t>
      </w:r>
    </w:p>
    <w:p w:rsidR="00485EEE" w:rsidRPr="00485EEE" w:rsidRDefault="00485EEE" w:rsidP="00485EEE">
      <w:pPr>
        <w:spacing w:before="120" w:after="120" w:line="259" w:lineRule="auto"/>
        <w:rPr>
          <w:rFonts w:ascii="Calibri Light" w:eastAsia="Calibri" w:hAnsi="Calibri Light" w:cs="Arial"/>
          <w:sz w:val="22"/>
          <w:szCs w:val="22"/>
          <w:lang w:eastAsia="en-US"/>
        </w:rPr>
      </w:pP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Spolupráce s praxí při tvorbě studijních programů </w:t>
      </w:r>
    </w:p>
    <w:p w:rsidR="00485EEE" w:rsidRPr="00485EEE" w:rsidRDefault="00485EEE" w:rsidP="00485EEE">
      <w:pPr>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t>Standard 1.11</w:t>
      </w:r>
    </w:p>
    <w:p w:rsidR="00485EEE" w:rsidRPr="00485EEE" w:rsidRDefault="00485EEE" w:rsidP="00485EEE">
      <w:pPr>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UTB ve Zlíně komunikuje s profesními komorami, oborovými sdruženími, organizacemi zaměstnavatelů nebo dalšími odborníky z praxe a zjišťuje jejich očekávání a požadavky na absolventy studijních programů.</w:t>
      </w:r>
    </w:p>
    <w:p w:rsidR="00485EEE" w:rsidRPr="00485EEE" w:rsidRDefault="00485EEE" w:rsidP="00485EEE">
      <w:pPr>
        <w:keepNext/>
        <w:keepLines/>
        <w:spacing w:before="40" w:line="259" w:lineRule="auto"/>
        <w:ind w:left="360"/>
        <w:outlineLvl w:val="1"/>
        <w:rPr>
          <w:rFonts w:ascii="Calibri Light" w:hAnsi="Calibri Light"/>
          <w:color w:val="5B9BD5"/>
          <w:sz w:val="26"/>
          <w:szCs w:val="26"/>
          <w:lang w:eastAsia="en-US"/>
        </w:rPr>
      </w:pPr>
      <w:r w:rsidRPr="00485EEE">
        <w:rPr>
          <w:rFonts w:ascii="Calibri Light" w:hAnsi="Calibri Light"/>
          <w:b/>
          <w:bCs/>
          <w:sz w:val="26"/>
          <w:szCs w:val="26"/>
          <w:lang w:eastAsia="en-US"/>
        </w:rPr>
        <w:t xml:space="preserve">Podpůrné zdroje a administrativa </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Informační systém </w:t>
      </w:r>
    </w:p>
    <w:p w:rsidR="00485EEE" w:rsidRPr="00485EEE" w:rsidRDefault="00485EEE" w:rsidP="00485EEE">
      <w:pPr>
        <w:tabs>
          <w:tab w:val="left" w:pos="2835"/>
        </w:tabs>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t>Standard 1.12</w:t>
      </w: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UTB ve Zlíně má vybudován funkční informační systém a komunikační prostředky, které zajišťují přístup k přesným a srozumitelným informacím o studijních programech, pravidlech studia a požadavcích spojených se studiem.</w:t>
      </w:r>
    </w:p>
    <w:p w:rsidR="00485EEE" w:rsidRPr="00485EEE" w:rsidRDefault="00485EEE" w:rsidP="00485EEE">
      <w:pPr>
        <w:spacing w:after="16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UTB ve Zlíně má s ohledem na to funkční informační systém studijní agendy IS/STAG, který používá od roku 2003. Tvůrcem IS/STAG je ZČU v Plzni a v současné době systém využívá 11 VVŠ v ČR.</w:t>
      </w:r>
    </w:p>
    <w:p w:rsidR="00485EEE" w:rsidRPr="00485EEE" w:rsidRDefault="00485EEE" w:rsidP="00485EEE">
      <w:pPr>
        <w:spacing w:after="16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Informační systém IS/STAG pokrývá funkce od přijímacího řízení až po vydání diplomů, eviduje studenty prezenční a kombinované formy studia, studenty celoživotního vzdělávání a účastníky U3V.</w:t>
      </w:r>
    </w:p>
    <w:p w:rsidR="00485EEE" w:rsidRPr="00485EEE" w:rsidRDefault="00485EEE" w:rsidP="00485EEE">
      <w:pPr>
        <w:spacing w:after="16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485EEE" w:rsidRPr="00485EEE" w:rsidRDefault="00485EEE" w:rsidP="00485EEE">
      <w:pPr>
        <w:spacing w:after="16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Všichni studenti mají umožněn dálkový, časově neomezený přístup k informacím studijní agendy IS/STAG prostřednictvím portálového rozhraní.</w:t>
      </w:r>
      <w:r w:rsidRPr="00485EEE">
        <w:rPr>
          <w:rFonts w:ascii="Calibri Light" w:eastAsia="Calibri" w:hAnsi="Calibri Light" w:cs="Arial"/>
          <w:sz w:val="22"/>
          <w:szCs w:val="22"/>
          <w:vertAlign w:val="superscript"/>
          <w:lang w:eastAsia="en-US"/>
        </w:rPr>
        <w:footnoteReference w:id="12"/>
      </w:r>
      <w:r w:rsidRPr="00485EEE">
        <w:rPr>
          <w:rFonts w:ascii="Calibri Light" w:eastAsia="Calibri" w:hAnsi="Calibri Light" w:cs="Arial"/>
          <w:sz w:val="22"/>
          <w:szCs w:val="22"/>
          <w:lang w:eastAsia="en-US"/>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485EEE" w:rsidRPr="00485EEE" w:rsidRDefault="00485EEE" w:rsidP="00485EEE">
      <w:pPr>
        <w:spacing w:after="160" w:line="259" w:lineRule="auto"/>
        <w:jc w:val="both"/>
        <w:rPr>
          <w:rFonts w:ascii="Calibri Light" w:hAnsi="Calibri Light" w:cs="Arial"/>
          <w:sz w:val="22"/>
          <w:szCs w:val="22"/>
          <w:lang w:eastAsia="en-US"/>
        </w:rPr>
      </w:pPr>
      <w:r w:rsidRPr="00485EEE">
        <w:rPr>
          <w:rFonts w:ascii="Calibri Light" w:eastAsia="Calibri" w:hAnsi="Calibri Light" w:cs="Arial"/>
          <w:sz w:val="22"/>
          <w:szCs w:val="22"/>
          <w:lang w:eastAsia="en-US"/>
        </w:rPr>
        <w:t xml:space="preserve">Prostřednictvím webových stránek UTB ve Zlíně mají studenti a uchazeči o studium přístup k přesným a </w:t>
      </w:r>
      <w:r w:rsidRPr="00485EEE">
        <w:rPr>
          <w:rFonts w:ascii="Calibri Light" w:hAnsi="Calibri Light" w:cs="Arial"/>
          <w:sz w:val="22"/>
          <w:szCs w:val="22"/>
          <w:lang w:eastAsia="en-US"/>
        </w:rPr>
        <w:t>přesným a srozumitelným informacím o pravidlech studia a požadavcích spojených se studiem, které jsou součástí norem UTB ve Zlíně</w:t>
      </w:r>
      <w:r w:rsidRPr="00485EEE">
        <w:rPr>
          <w:rFonts w:ascii="Calibri Light" w:hAnsi="Calibri Light" w:cs="Arial"/>
          <w:sz w:val="22"/>
          <w:szCs w:val="22"/>
          <w:vertAlign w:val="superscript"/>
          <w:lang w:eastAsia="en-US"/>
        </w:rPr>
        <w:footnoteReference w:id="13"/>
      </w:r>
      <w:r w:rsidRPr="00485EEE">
        <w:rPr>
          <w:rFonts w:ascii="Calibri Light" w:hAnsi="Calibri Light" w:cs="Arial"/>
          <w:sz w:val="22"/>
          <w:szCs w:val="22"/>
          <w:lang w:eastAsia="en-US"/>
        </w:rPr>
        <w:t>, případně které jsou součástí norem některé z fakult UTB ve Zlíně.</w:t>
      </w:r>
      <w:r w:rsidRPr="00485EEE">
        <w:rPr>
          <w:rFonts w:ascii="Calibri Light" w:hAnsi="Calibri Light" w:cs="Arial"/>
          <w:sz w:val="22"/>
          <w:szCs w:val="22"/>
          <w:vertAlign w:val="superscript"/>
          <w:lang w:eastAsia="en-US"/>
        </w:rPr>
        <w:footnoteReference w:id="14"/>
      </w:r>
    </w:p>
    <w:p w:rsidR="00485EEE" w:rsidRPr="00485EEE" w:rsidRDefault="00485EEE" w:rsidP="00485EEE">
      <w:pPr>
        <w:spacing w:after="160" w:line="259" w:lineRule="auto"/>
        <w:jc w:val="both"/>
        <w:rPr>
          <w:rFonts w:ascii="Calibri Light" w:hAnsi="Calibri Light" w:cs="Arial"/>
          <w:sz w:val="22"/>
          <w:szCs w:val="22"/>
          <w:lang w:eastAsia="en-US"/>
        </w:rPr>
      </w:pPr>
      <w:r w:rsidRPr="00485EEE">
        <w:rPr>
          <w:rFonts w:ascii="Calibri Light" w:hAnsi="Calibri Light" w:cs="Arial"/>
          <w:sz w:val="22"/>
          <w:szCs w:val="22"/>
          <w:lang w:eastAsia="en-US"/>
        </w:rPr>
        <w:lastRenderedPageBreak/>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sidRPr="00485EEE">
        <w:rPr>
          <w:rFonts w:ascii="Calibri Light" w:hAnsi="Calibri Light" w:cs="Arial"/>
          <w:sz w:val="22"/>
          <w:szCs w:val="22"/>
          <w:vertAlign w:val="superscript"/>
          <w:lang w:eastAsia="en-US"/>
        </w:rPr>
        <w:footnoteReference w:id="15"/>
      </w:r>
      <w:r w:rsidRPr="00485EEE">
        <w:rPr>
          <w:rFonts w:ascii="Calibri Light" w:hAnsi="Calibri Light" w:cs="Arial"/>
          <w:sz w:val="22"/>
          <w:szCs w:val="22"/>
          <w:lang w:eastAsia="en-US"/>
        </w:rPr>
        <w:t>, které bylo pro tuto činnost specializovaně zřízeno, tak jeho portálem s nabídkami pracovních příležitostí, stáží a brigád.</w:t>
      </w:r>
      <w:r w:rsidRPr="00485EEE">
        <w:rPr>
          <w:rFonts w:ascii="Calibri Light" w:hAnsi="Calibri Light" w:cs="Arial"/>
          <w:sz w:val="22"/>
          <w:szCs w:val="22"/>
          <w:vertAlign w:val="superscript"/>
          <w:lang w:eastAsia="en-US"/>
        </w:rPr>
        <w:footnoteReference w:id="16"/>
      </w:r>
      <w:r w:rsidRPr="00485EEE">
        <w:rPr>
          <w:rFonts w:ascii="Calibri Light" w:hAnsi="Calibri Light" w:cs="Arial"/>
          <w:sz w:val="22"/>
          <w:szCs w:val="22"/>
          <w:lang w:eastAsia="en-US"/>
        </w:rPr>
        <w:t xml:space="preserve"> V rámci Job centra UTB také působí Akademická poradna UTB, která má svůj vlastní informační modul.</w:t>
      </w:r>
      <w:r w:rsidRPr="00485EEE">
        <w:rPr>
          <w:rFonts w:ascii="Calibri Light" w:hAnsi="Calibri Light" w:cs="Arial"/>
          <w:sz w:val="22"/>
          <w:szCs w:val="22"/>
          <w:vertAlign w:val="superscript"/>
          <w:lang w:eastAsia="en-US"/>
        </w:rPr>
        <w:footnoteReference w:id="17"/>
      </w:r>
    </w:p>
    <w:p w:rsidR="00485EEE" w:rsidRPr="00485EEE" w:rsidRDefault="00485EEE" w:rsidP="00485EEE">
      <w:pPr>
        <w:tabs>
          <w:tab w:val="left" w:pos="2835"/>
        </w:tabs>
        <w:spacing w:before="120" w:after="120" w:line="259" w:lineRule="auto"/>
        <w:rPr>
          <w:rFonts w:ascii="Calibri Light" w:eastAsia="Calibri" w:hAnsi="Calibri Light" w:cs="Arial"/>
          <w:sz w:val="22"/>
          <w:szCs w:val="22"/>
          <w:lang w:eastAsia="en-US"/>
        </w:rPr>
      </w:pP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Knihovny a elektronické zdroje </w:t>
      </w:r>
    </w:p>
    <w:p w:rsidR="00485EEE" w:rsidRPr="00485EEE" w:rsidRDefault="00485EEE" w:rsidP="00485EEE">
      <w:pPr>
        <w:tabs>
          <w:tab w:val="left" w:pos="2835"/>
        </w:tabs>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t>Standard 1.13</w:t>
      </w:r>
    </w:p>
    <w:p w:rsidR="00485EEE" w:rsidRPr="00485EEE" w:rsidRDefault="00485EEE" w:rsidP="00485EEE">
      <w:pPr>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485EEE" w:rsidRPr="00485EEE" w:rsidRDefault="00485EEE" w:rsidP="00485EEE">
      <w:pPr>
        <w:spacing w:after="160" w:line="259" w:lineRule="auto"/>
        <w:jc w:val="both"/>
        <w:rPr>
          <w:rFonts w:ascii="Calibri Light" w:eastAsia="Calibri" w:hAnsi="Calibri Light" w:cs="Arial"/>
          <w:sz w:val="22"/>
          <w:szCs w:val="22"/>
          <w:lang w:eastAsia="en-US"/>
        </w:rPr>
      </w:pPr>
    </w:p>
    <w:p w:rsidR="00485EEE" w:rsidRPr="00485EEE" w:rsidRDefault="00485EEE" w:rsidP="00485EEE">
      <w:pPr>
        <w:spacing w:after="160" w:line="259" w:lineRule="auto"/>
        <w:jc w:val="both"/>
        <w:rPr>
          <w:rFonts w:ascii="Calibri Light" w:eastAsia="Calibri" w:hAnsi="Calibri Light" w:cs="Arial"/>
          <w:i/>
          <w:sz w:val="22"/>
          <w:szCs w:val="22"/>
          <w:lang w:eastAsia="en-US"/>
        </w:rPr>
      </w:pPr>
      <w:r w:rsidRPr="00485EEE">
        <w:rPr>
          <w:rFonts w:ascii="Calibri Light" w:eastAsia="Calibri" w:hAnsi="Calibri Light" w:cs="Arial"/>
          <w:i/>
          <w:sz w:val="22"/>
          <w:szCs w:val="22"/>
          <w:lang w:eastAsia="en-US"/>
        </w:rPr>
        <w:t>Dostupnost knihovního fondu</w:t>
      </w:r>
    </w:p>
    <w:p w:rsidR="00485EEE" w:rsidRPr="00485EEE" w:rsidRDefault="00485EEE" w:rsidP="00485EEE">
      <w:pPr>
        <w:spacing w:after="16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485EEE" w:rsidRPr="00485EEE" w:rsidRDefault="00485EEE" w:rsidP="00485EEE">
      <w:pPr>
        <w:spacing w:after="16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485EEE" w:rsidRPr="00485EEE" w:rsidRDefault="00485EEE" w:rsidP="00485EEE">
      <w:pPr>
        <w:spacing w:after="16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485EEE" w:rsidRDefault="00485EEE" w:rsidP="00485EEE">
      <w:pPr>
        <w:spacing w:after="16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485EEE">
        <w:rPr>
          <w:rFonts w:ascii="Calibri Light" w:eastAsia="Calibri" w:hAnsi="Calibri Light" w:cs="Arial"/>
          <w:color w:val="00B050"/>
          <w:sz w:val="22"/>
          <w:szCs w:val="22"/>
          <w:lang w:eastAsia="en-US"/>
        </w:rPr>
        <w:t>n</w:t>
      </w:r>
      <w:r w:rsidRPr="00485EEE">
        <w:rPr>
          <w:rFonts w:ascii="Calibri Light" w:eastAsia="Calibri" w:hAnsi="Calibri Light" w:cs="Arial"/>
          <w:sz w:val="22"/>
          <w:szCs w:val="22"/>
          <w:lang w:eastAsia="en-US"/>
        </w:rP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485EEE">
        <w:rPr>
          <w:rFonts w:ascii="Calibri Light" w:eastAsia="Calibri" w:hAnsi="Calibri Light" w:cs="Arial"/>
          <w:sz w:val="22"/>
          <w:szCs w:val="22"/>
          <w:vertAlign w:val="superscript"/>
          <w:lang w:eastAsia="en-US"/>
        </w:rPr>
        <w:footnoteReference w:id="18"/>
      </w:r>
      <w:r w:rsidRPr="00485EEE">
        <w:rPr>
          <w:rFonts w:ascii="Calibri Light" w:eastAsia="Calibri" w:hAnsi="Calibri Light" w:cs="Arial"/>
          <w:sz w:val="22"/>
          <w:szCs w:val="22"/>
          <w:lang w:eastAsia="en-US"/>
        </w:rPr>
        <w:t xml:space="preserve"> Práce jsou zde zpravidla dostupné volně v plném </w:t>
      </w:r>
      <w:r w:rsidRPr="00485EEE">
        <w:rPr>
          <w:rFonts w:ascii="Calibri Light" w:eastAsia="Calibri" w:hAnsi="Calibri Light" w:cs="Arial"/>
          <w:sz w:val="22"/>
          <w:szCs w:val="22"/>
          <w:lang w:eastAsia="en-US"/>
        </w:rPr>
        <w:lastRenderedPageBreak/>
        <w:t>textu. Kromě toho provozuje knihovna také repozitář publikační činnosti akademických pracovníků univerzity.</w:t>
      </w:r>
      <w:r w:rsidRPr="00485EEE">
        <w:rPr>
          <w:rFonts w:ascii="Calibri Light" w:eastAsia="Calibri" w:hAnsi="Calibri Light" w:cs="Arial"/>
          <w:sz w:val="22"/>
          <w:szCs w:val="22"/>
          <w:vertAlign w:val="superscript"/>
          <w:lang w:eastAsia="en-US"/>
        </w:rPr>
        <w:footnoteReference w:id="19"/>
      </w:r>
    </w:p>
    <w:p w:rsidR="00CA6D74" w:rsidRPr="00485EEE" w:rsidRDefault="00CA6D74" w:rsidP="00485EEE">
      <w:pPr>
        <w:spacing w:after="160" w:line="259" w:lineRule="auto"/>
        <w:jc w:val="both"/>
        <w:rPr>
          <w:rFonts w:ascii="Calibri Light" w:eastAsia="Calibri" w:hAnsi="Calibri Light" w:cs="Arial"/>
          <w:sz w:val="22"/>
          <w:szCs w:val="22"/>
          <w:u w:val="single"/>
          <w:lang w:eastAsia="en-US"/>
        </w:rPr>
      </w:pPr>
    </w:p>
    <w:p w:rsidR="00CA6D74" w:rsidRDefault="00485EEE" w:rsidP="00CA6D74">
      <w:pPr>
        <w:rPr>
          <w:rFonts w:ascii="Calibri Light" w:eastAsia="Calibri" w:hAnsi="Calibri Light" w:cs="Arial"/>
          <w:i/>
          <w:iCs/>
          <w:sz w:val="22"/>
          <w:szCs w:val="22"/>
          <w:lang w:eastAsia="en-US"/>
        </w:rPr>
      </w:pPr>
      <w:r w:rsidRPr="00485EEE">
        <w:rPr>
          <w:rFonts w:ascii="Calibri Light" w:eastAsia="Calibri" w:hAnsi="Calibri Light" w:cs="Arial"/>
          <w:i/>
          <w:iCs/>
          <w:sz w:val="22"/>
          <w:szCs w:val="22"/>
          <w:lang w:eastAsia="en-US"/>
        </w:rPr>
        <w:t>Dostupnost elektronických zdrojů</w:t>
      </w:r>
    </w:p>
    <w:p w:rsidR="00CA6D74" w:rsidRPr="00485EEE" w:rsidRDefault="00CA6D74" w:rsidP="00CA6D74">
      <w:pPr>
        <w:rPr>
          <w:rFonts w:ascii="Calibri Light" w:eastAsia="Calibri" w:hAnsi="Calibri Light" w:cs="Arial"/>
          <w:i/>
          <w:iCs/>
          <w:sz w:val="22"/>
          <w:szCs w:val="22"/>
          <w:lang w:eastAsia="en-US"/>
        </w:rPr>
      </w:pPr>
    </w:p>
    <w:p w:rsidR="00485EEE" w:rsidRPr="00485EEE" w:rsidRDefault="00485EEE" w:rsidP="00485EEE">
      <w:pPr>
        <w:spacing w:after="16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33">
        <w:r w:rsidRPr="00485EEE">
          <w:rPr>
            <w:rFonts w:ascii="Calibri Light" w:eastAsia="Calibri" w:hAnsi="Calibri Light" w:cs="Arial"/>
            <w:sz w:val="22"/>
            <w:szCs w:val="22"/>
            <w:u w:val="single"/>
            <w:lang w:eastAsia="en-US"/>
          </w:rPr>
          <w:t>http://portal.k.utb.cz</w:t>
        </w:r>
      </w:hyperlink>
      <w:r w:rsidRPr="00485EEE">
        <w:rPr>
          <w:rFonts w:ascii="Calibri Light" w:eastAsia="Calibri" w:hAnsi="Calibri Light" w:cs="Arial"/>
          <w:sz w:val="22"/>
          <w:szCs w:val="22"/>
          <w:lang w:eastAsia="en-US"/>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485EEE">
        <w:rPr>
          <w:rFonts w:ascii="Calibri Light" w:eastAsia="Calibri" w:hAnsi="Calibri Light" w:cs="Arial"/>
          <w:color w:val="00B050"/>
          <w:sz w:val="22"/>
          <w:szCs w:val="22"/>
          <w:lang w:eastAsia="en-US"/>
        </w:rPr>
        <w:t>v</w:t>
      </w:r>
      <w:r w:rsidRPr="00485EEE">
        <w:rPr>
          <w:rFonts w:ascii="Calibri Light" w:eastAsia="Calibri" w:hAnsi="Calibri Light" w:cs="Arial"/>
          <w:sz w:val="22"/>
          <w:szCs w:val="22"/>
          <w:lang w:eastAsia="en-US"/>
        </w:rPr>
        <w:t xml:space="preserve">zdáleného přístupu. </w:t>
      </w:r>
    </w:p>
    <w:p w:rsidR="00485EEE" w:rsidRPr="00485EEE" w:rsidRDefault="00485EEE" w:rsidP="00485EEE">
      <w:pPr>
        <w:spacing w:after="16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Konkrétní dostupné databáze</w:t>
      </w:r>
      <w:r w:rsidRPr="00485EEE">
        <w:rPr>
          <w:rFonts w:ascii="Calibri Light" w:eastAsia="Calibri" w:hAnsi="Calibri Light" w:cs="Arial"/>
          <w:sz w:val="22"/>
          <w:szCs w:val="22"/>
          <w:vertAlign w:val="superscript"/>
          <w:lang w:eastAsia="en-US"/>
        </w:rPr>
        <w:footnoteReference w:id="20"/>
      </w:r>
      <w:r w:rsidRPr="00485EEE">
        <w:rPr>
          <w:rFonts w:ascii="Calibri Light" w:eastAsia="Calibri" w:hAnsi="Calibri Light" w:cs="Arial"/>
          <w:sz w:val="22"/>
          <w:szCs w:val="22"/>
          <w:lang w:eastAsia="en-US"/>
        </w:rPr>
        <w:t>:</w:t>
      </w:r>
    </w:p>
    <w:p w:rsidR="00485EEE" w:rsidRPr="00485EEE" w:rsidRDefault="00485EEE" w:rsidP="00485EEE">
      <w:pPr>
        <w:numPr>
          <w:ilvl w:val="0"/>
          <w:numId w:val="16"/>
        </w:numPr>
        <w:spacing w:after="160" w:line="256" w:lineRule="auto"/>
        <w:contextualSpacing/>
        <w:rPr>
          <w:rFonts w:ascii="Calibri Light" w:eastAsia="Calibri" w:hAnsi="Calibri Light" w:cs="Arial"/>
          <w:color w:val="000000"/>
          <w:sz w:val="22"/>
          <w:szCs w:val="22"/>
          <w:lang w:eastAsia="en-US"/>
        </w:rPr>
      </w:pPr>
      <w:r w:rsidRPr="00485EEE">
        <w:rPr>
          <w:rFonts w:ascii="Calibri Light" w:eastAsia="Calibri" w:hAnsi="Calibri Light" w:cs="Arial"/>
          <w:sz w:val="22"/>
          <w:szCs w:val="22"/>
          <w:lang w:eastAsia="en-US"/>
        </w:rPr>
        <w:t>Citační databáze Web of Science a Scopus</w:t>
      </w:r>
    </w:p>
    <w:p w:rsidR="00485EEE" w:rsidRPr="00485EEE" w:rsidRDefault="00485EEE" w:rsidP="00485EEE">
      <w:pPr>
        <w:numPr>
          <w:ilvl w:val="0"/>
          <w:numId w:val="16"/>
        </w:numPr>
        <w:spacing w:after="160" w:line="256" w:lineRule="auto"/>
        <w:contextualSpacing/>
        <w:rPr>
          <w:rFonts w:ascii="Calibri Light" w:eastAsia="Calibri" w:hAnsi="Calibri Light" w:cs="Arial"/>
          <w:color w:val="000000"/>
          <w:sz w:val="22"/>
          <w:szCs w:val="22"/>
          <w:lang w:eastAsia="en-US"/>
        </w:rPr>
      </w:pPr>
      <w:r w:rsidRPr="00485EEE">
        <w:rPr>
          <w:rFonts w:ascii="Calibri Light" w:eastAsia="Calibri" w:hAnsi="Calibri Light" w:cs="Arial"/>
          <w:sz w:val="22"/>
          <w:szCs w:val="22"/>
          <w:lang w:eastAsia="en-US"/>
        </w:rPr>
        <w:t>Multioborové kolekce elektronických časopisů Elsevier ScienceDirect, Wiley Online Library, SpringerLink</w:t>
      </w:r>
    </w:p>
    <w:p w:rsidR="00485EEE" w:rsidRPr="00485EEE" w:rsidRDefault="00485EEE" w:rsidP="00485EEE">
      <w:pPr>
        <w:numPr>
          <w:ilvl w:val="0"/>
          <w:numId w:val="16"/>
        </w:numPr>
        <w:spacing w:after="160" w:line="256" w:lineRule="auto"/>
        <w:contextualSpacing/>
        <w:rPr>
          <w:rFonts w:ascii="Calibri Light" w:eastAsia="Calibri" w:hAnsi="Calibri Light" w:cs="Arial"/>
          <w:color w:val="000000"/>
          <w:sz w:val="22"/>
          <w:szCs w:val="22"/>
          <w:lang w:eastAsia="en-US"/>
        </w:rPr>
      </w:pPr>
      <w:r w:rsidRPr="00485EEE">
        <w:rPr>
          <w:rFonts w:ascii="Calibri Light" w:eastAsia="Calibri" w:hAnsi="Calibri Light" w:cs="Arial"/>
          <w:sz w:val="22"/>
          <w:szCs w:val="22"/>
          <w:lang w:eastAsia="en-US"/>
        </w:rPr>
        <w:t>Multioborové plnotextové databáze Ebsco a ProQuest</w:t>
      </w:r>
    </w:p>
    <w:p w:rsidR="00485EEE" w:rsidRPr="00485EEE" w:rsidRDefault="00485EEE" w:rsidP="00485EEE">
      <w:pPr>
        <w:spacing w:after="160" w:line="256" w:lineRule="auto"/>
        <w:contextualSpacing/>
        <w:rPr>
          <w:rFonts w:ascii="Calibri Light" w:eastAsia="Calibri" w:hAnsi="Calibri Light" w:cs="Arial"/>
          <w:color w:val="000000"/>
          <w:sz w:val="22"/>
          <w:szCs w:val="22"/>
          <w:lang w:eastAsia="en-US"/>
        </w:rPr>
      </w:pPr>
    </w:p>
    <w:p w:rsidR="00485EEE" w:rsidRPr="00485EEE" w:rsidRDefault="00485EEE" w:rsidP="00485EEE">
      <w:pPr>
        <w:spacing w:after="160" w:line="256" w:lineRule="auto"/>
        <w:contextualSpacing/>
        <w:rPr>
          <w:rFonts w:ascii="Calibri Light" w:eastAsia="Calibri" w:hAnsi="Calibri Light" w:cs="Arial"/>
          <w:color w:val="000000"/>
          <w:sz w:val="22"/>
          <w:szCs w:val="22"/>
          <w:lang w:eastAsia="en-US"/>
        </w:rPr>
      </w:pP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Studium studentů se specifickými potřebami </w:t>
      </w:r>
    </w:p>
    <w:p w:rsidR="00485EEE" w:rsidRPr="00485EEE" w:rsidRDefault="00485EEE" w:rsidP="00485EEE">
      <w:pPr>
        <w:tabs>
          <w:tab w:val="left" w:pos="2835"/>
        </w:tabs>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t>Standard 1.14</w:t>
      </w:r>
    </w:p>
    <w:p w:rsidR="00485EEE" w:rsidRPr="00485EEE" w:rsidRDefault="00485EEE" w:rsidP="00485EEE">
      <w:pPr>
        <w:spacing w:after="160" w:line="259" w:lineRule="auto"/>
        <w:jc w:val="both"/>
        <w:rPr>
          <w:rFonts w:ascii="Calibri Light" w:eastAsia="Calibri" w:hAnsi="Calibri Light"/>
          <w:iCs/>
          <w:sz w:val="22"/>
          <w:szCs w:val="22"/>
          <w:lang w:eastAsia="en-US"/>
        </w:rPr>
      </w:pPr>
      <w:r w:rsidRPr="00485EEE">
        <w:rPr>
          <w:rFonts w:ascii="Calibri Light" w:eastAsia="Calibri" w:hAnsi="Calibri Light" w:cs="Arial"/>
          <w:sz w:val="22"/>
          <w:szCs w:val="22"/>
          <w:lang w:eastAsia="en-US"/>
        </w:rPr>
        <w:t xml:space="preserve">UTB ve Zlíně zajišťuje dostupné služby, stipendia a další podpůrná opatření pro vyrovnání příležitostí studovat na vysoké škole pro studenty se specifickými potřebami. Danou problematiku upravuje směrnice rektora </w:t>
      </w:r>
      <w:r w:rsidRPr="00485EEE">
        <w:rPr>
          <w:rFonts w:ascii="Calibri Light" w:eastAsia="Calibri" w:hAnsi="Calibri Light" w:cs="Arial"/>
          <w:bCs/>
          <w:i/>
          <w:sz w:val="22"/>
          <w:szCs w:val="22"/>
          <w:lang w:eastAsia="en-US"/>
        </w:rPr>
        <w:t>Podpora uchazečů a studentů se specifickými potřebami na Univerzitě Tomáše Bati ve Zlíně</w:t>
      </w:r>
      <w:r w:rsidRPr="00485EEE">
        <w:rPr>
          <w:rFonts w:ascii="Calibri Light" w:eastAsia="Calibri" w:hAnsi="Calibri Light" w:cs="Arial"/>
          <w:bCs/>
          <w:sz w:val="22"/>
          <w:szCs w:val="22"/>
          <w:lang w:eastAsia="en-US"/>
        </w:rPr>
        <w:t xml:space="preserve"> č. 12/2015.</w:t>
      </w:r>
      <w:r w:rsidRPr="00485EEE">
        <w:rPr>
          <w:rFonts w:ascii="Calibri Light" w:eastAsia="Calibri" w:hAnsi="Calibri Light" w:cs="Arial"/>
          <w:bCs/>
          <w:sz w:val="22"/>
          <w:szCs w:val="22"/>
          <w:vertAlign w:val="superscript"/>
          <w:lang w:eastAsia="en-US"/>
        </w:rPr>
        <w:footnoteReference w:id="21"/>
      </w:r>
      <w:r w:rsidRPr="00485EEE">
        <w:rPr>
          <w:rFonts w:ascii="Calibri Light" w:eastAsia="Calibri" w:hAnsi="Calibri Light" w:cs="Arial"/>
          <w:b/>
          <w:bCs/>
          <w:sz w:val="22"/>
          <w:szCs w:val="22"/>
          <w:lang w:eastAsia="en-US"/>
        </w:rPr>
        <w:t xml:space="preserve"> </w:t>
      </w:r>
      <w:r w:rsidRPr="00485EEE">
        <w:rPr>
          <w:rFonts w:ascii="Calibri Light" w:eastAsia="Calibri" w:hAnsi="Calibri Light"/>
          <w:iCs/>
          <w:sz w:val="22"/>
          <w:szCs w:val="22"/>
          <w:lang w:eastAsia="en-US"/>
        </w:rPr>
        <w:t>Pro uchazeče o studium a studenty se specifickými potřebami na UTB ve Zlíně je k dispozici nabídka informačních a poradenských služeb souvisejících se studiem a s možností uplatnění absolventů studijních programů v praxi.</w:t>
      </w:r>
    </w:p>
    <w:p w:rsidR="00485EEE" w:rsidRPr="00485EEE" w:rsidRDefault="00485EEE" w:rsidP="00485EEE">
      <w:pPr>
        <w:spacing w:after="160" w:line="259" w:lineRule="auto"/>
        <w:jc w:val="both"/>
        <w:rPr>
          <w:rFonts w:ascii="Calibri Light" w:eastAsia="Calibri" w:hAnsi="Calibri Light" w:cs="Arial"/>
          <w:sz w:val="22"/>
          <w:szCs w:val="22"/>
          <w:lang w:eastAsia="en-US"/>
        </w:rPr>
      </w:pPr>
      <w:r w:rsidRPr="00485EEE">
        <w:rPr>
          <w:rFonts w:ascii="Calibri Light" w:eastAsia="Calibri" w:hAnsi="Calibri Light"/>
          <w:iCs/>
          <w:sz w:val="22"/>
          <w:szCs w:val="22"/>
          <w:lang w:eastAsia="en-US"/>
        </w:rPr>
        <w:t xml:space="preserve">V prvé řadě se jedná o </w:t>
      </w:r>
      <w:r w:rsidRPr="00485EEE">
        <w:rPr>
          <w:rFonts w:ascii="Calibri Light" w:eastAsia="Calibri" w:hAnsi="Calibri Light" w:cs="Arial"/>
          <w:i/>
          <w:sz w:val="22"/>
          <w:szCs w:val="22"/>
          <w:lang w:eastAsia="en-US"/>
        </w:rPr>
        <w:t>Akademickou poradna UTB ve Zlíně</w:t>
      </w:r>
      <w:r w:rsidRPr="00485EEE">
        <w:rPr>
          <w:rFonts w:ascii="Calibri Light" w:eastAsia="Calibri" w:hAnsi="Calibri Light" w:cs="Arial"/>
          <w:sz w:val="22"/>
          <w:szCs w:val="22"/>
          <w:lang w:eastAsia="en-US"/>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485EEE" w:rsidRPr="00485EEE" w:rsidRDefault="00485EEE" w:rsidP="00485EEE">
      <w:pPr>
        <w:spacing w:after="16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485EEE" w:rsidRPr="00485EEE" w:rsidRDefault="00485EEE" w:rsidP="00485EEE">
      <w:pPr>
        <w:spacing w:after="16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V případě studia studentů s SPV mohou studenti využívat následujících služeb poskytovaných UTB ve Zlíně: konzultace s </w:t>
      </w:r>
      <w:proofErr w:type="gramStart"/>
      <w:r w:rsidRPr="00485EEE">
        <w:rPr>
          <w:rFonts w:ascii="Calibri Light" w:eastAsia="Calibri" w:hAnsi="Calibri Light" w:cs="Arial"/>
          <w:sz w:val="22"/>
          <w:szCs w:val="22"/>
          <w:lang w:eastAsia="en-US"/>
        </w:rPr>
        <w:t>APO</w:t>
      </w:r>
      <w:proofErr w:type="gramEnd"/>
      <w:r w:rsidRPr="00485EEE">
        <w:rPr>
          <w:rFonts w:ascii="Calibri Light" w:eastAsia="Calibri" w:hAnsi="Calibri Light" w:cs="Arial"/>
          <w:sz w:val="22"/>
          <w:szCs w:val="22"/>
          <w:lang w:eastAsia="en-US"/>
        </w:rPr>
        <w:t xml:space="preserve">, zpracování funkční diagnostiky od speciálního pedagoga, spolupráce s tutorem (příp. fakultním koordinátorem) – zohlednění a doporučení pro studium konkrétních předmětů, zprostředkování </w:t>
      </w:r>
      <w:r w:rsidRPr="00485EEE">
        <w:rPr>
          <w:rFonts w:ascii="Calibri Light" w:eastAsia="Calibri" w:hAnsi="Calibri Light" w:cs="Arial"/>
          <w:sz w:val="22"/>
          <w:szCs w:val="22"/>
          <w:lang w:eastAsia="en-US"/>
        </w:rPr>
        <w:lastRenderedPageBreak/>
        <w:t>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485EEE" w:rsidRPr="00485EEE" w:rsidRDefault="00485EEE" w:rsidP="00485EEE">
      <w:pPr>
        <w:spacing w:after="160" w:line="259" w:lineRule="auto"/>
        <w:jc w:val="both"/>
        <w:rPr>
          <w:rFonts w:ascii="Calibri Light" w:eastAsia="Calibri" w:hAnsi="Calibri Light" w:cs="Arial"/>
          <w:color w:val="000000"/>
          <w:sz w:val="22"/>
          <w:szCs w:val="22"/>
          <w:lang w:eastAsia="en-US"/>
        </w:rPr>
      </w:pPr>
      <w:r w:rsidRPr="00485EEE">
        <w:rPr>
          <w:rFonts w:ascii="Calibri Light" w:eastAsia="Calibri" w:hAnsi="Calibri Light" w:cs="Arial"/>
          <w:color w:val="000000"/>
          <w:sz w:val="22"/>
          <w:szCs w:val="22"/>
          <w:lang w:eastAsia="en-US"/>
        </w:rPr>
        <w:t>V současné době (červenec 2017 – červen 2022) pak na UTB ver Zlíně probíhá realizace Strategického projektu UTB ve Zlíně (</w:t>
      </w:r>
      <w:proofErr w:type="gramStart"/>
      <w:r w:rsidRPr="00485EEE">
        <w:rPr>
          <w:rFonts w:ascii="Calibri Light" w:eastAsia="Calibri" w:hAnsi="Calibri Light" w:cs="Arial"/>
          <w:color w:val="000000"/>
          <w:sz w:val="22"/>
          <w:szCs w:val="22"/>
          <w:lang w:eastAsia="en-US"/>
        </w:rPr>
        <w:t>reg</w:t>
      </w:r>
      <w:proofErr w:type="gramEnd"/>
      <w:r w:rsidRPr="00485EEE">
        <w:rPr>
          <w:rFonts w:ascii="Calibri Light" w:eastAsia="Calibri" w:hAnsi="Calibri Light" w:cs="Arial"/>
          <w:color w:val="000000"/>
          <w:sz w:val="22"/>
          <w:szCs w:val="22"/>
          <w:lang w:eastAsia="en-US"/>
        </w:rPr>
        <w:t>.</w:t>
      </w:r>
      <w:proofErr w:type="gramStart"/>
      <w:r w:rsidRPr="00485EEE">
        <w:rPr>
          <w:rFonts w:ascii="Calibri Light" w:eastAsia="Calibri" w:hAnsi="Calibri Light" w:cs="Arial"/>
          <w:color w:val="000000"/>
          <w:sz w:val="22"/>
          <w:szCs w:val="22"/>
          <w:lang w:eastAsia="en-US"/>
        </w:rPr>
        <w:t>č.</w:t>
      </w:r>
      <w:proofErr w:type="gramEnd"/>
      <w:r w:rsidRPr="00485EEE">
        <w:rPr>
          <w:rFonts w:ascii="Calibri Light" w:eastAsia="Calibri" w:hAnsi="Calibri Light" w:cs="Arial"/>
          <w:color w:val="000000"/>
          <w:sz w:val="22"/>
          <w:szCs w:val="22"/>
          <w:lang w:eastAsia="en-US"/>
        </w:rPr>
        <w:t xml:space="preserve">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485EEE" w:rsidRPr="00485EEE" w:rsidRDefault="00485EEE" w:rsidP="00485EEE">
      <w:pPr>
        <w:spacing w:after="160" w:line="259" w:lineRule="auto"/>
        <w:jc w:val="both"/>
        <w:rPr>
          <w:rFonts w:ascii="Calibri Light" w:eastAsia="Calibri" w:hAnsi="Calibri Light" w:cs="Arial"/>
          <w:color w:val="FF0000"/>
          <w:sz w:val="22"/>
          <w:szCs w:val="22"/>
          <w:lang w:eastAsia="en-US"/>
        </w:rPr>
      </w:pP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Opatření proti neetickému jednání a k ochraně duševního vlastnictví</w:t>
      </w:r>
    </w:p>
    <w:p w:rsidR="00485EEE" w:rsidRPr="00485EEE" w:rsidRDefault="00485EEE" w:rsidP="00485EEE">
      <w:pPr>
        <w:tabs>
          <w:tab w:val="left" w:pos="2835"/>
        </w:tabs>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t>Standard 1.15</w:t>
      </w:r>
    </w:p>
    <w:p w:rsidR="00485EEE" w:rsidRPr="00485EEE" w:rsidRDefault="00485EEE" w:rsidP="00485EEE">
      <w:pPr>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Pr="00485EEE">
        <w:rPr>
          <w:rFonts w:ascii="Calibri Light" w:eastAsia="Calibri" w:hAnsi="Calibri Light" w:cs="Arial"/>
          <w:sz w:val="22"/>
          <w:szCs w:val="22"/>
          <w:vertAlign w:val="superscript"/>
          <w:lang w:eastAsia="en-US"/>
        </w:rPr>
        <w:footnoteReference w:id="22"/>
      </w:r>
    </w:p>
    <w:p w:rsidR="00485EEE" w:rsidRPr="00485EEE" w:rsidRDefault="00485EEE" w:rsidP="00485EEE">
      <w:pPr>
        <w:jc w:val="both"/>
        <w:rPr>
          <w:rFonts w:ascii="Calibri Light" w:hAnsi="Calibri Light"/>
          <w:color w:val="5B9BD5"/>
          <w:sz w:val="32"/>
          <w:szCs w:val="32"/>
          <w:lang w:eastAsia="en-US"/>
        </w:rPr>
      </w:pPr>
      <w:r w:rsidRPr="00485EEE">
        <w:rPr>
          <w:rFonts w:ascii="Calibri" w:eastAsia="Calibri" w:hAnsi="Calibri" w:cs="Arial"/>
          <w:sz w:val="22"/>
          <w:szCs w:val="22"/>
          <w:lang w:eastAsia="en-US"/>
        </w:rPr>
        <w:br w:type="page"/>
      </w:r>
    </w:p>
    <w:p w:rsidR="00485EEE" w:rsidRPr="00485EEE" w:rsidRDefault="00485EEE" w:rsidP="00485EEE">
      <w:pPr>
        <w:keepNext/>
        <w:keepLines/>
        <w:spacing w:before="240" w:line="259" w:lineRule="auto"/>
        <w:outlineLvl w:val="0"/>
        <w:rPr>
          <w:rFonts w:ascii="Calibri Light" w:hAnsi="Calibri Light"/>
          <w:color w:val="5B9BD5"/>
          <w:sz w:val="32"/>
          <w:szCs w:val="32"/>
          <w:lang w:eastAsia="en-US"/>
        </w:rPr>
      </w:pPr>
      <w:r w:rsidRPr="00485EEE">
        <w:rPr>
          <w:rFonts w:ascii="Calibri Light" w:hAnsi="Calibri Light"/>
          <w:color w:val="5B9BD5"/>
          <w:sz w:val="32"/>
          <w:szCs w:val="32"/>
          <w:lang w:eastAsia="en-US"/>
        </w:rPr>
        <w:lastRenderedPageBreak/>
        <w:t>Studijní program</w:t>
      </w:r>
    </w:p>
    <w:p w:rsidR="00485EEE" w:rsidRPr="00485EEE" w:rsidRDefault="00485EEE" w:rsidP="00485EEE">
      <w:pPr>
        <w:spacing w:line="259" w:lineRule="auto"/>
        <w:rPr>
          <w:rFonts w:eastAsia="Calibri"/>
          <w:bCs/>
          <w:sz w:val="24"/>
          <w:szCs w:val="24"/>
          <w:lang w:eastAsia="en-US"/>
        </w:rPr>
      </w:pPr>
    </w:p>
    <w:p w:rsidR="00485EEE" w:rsidRPr="00485EEE" w:rsidRDefault="00485EEE" w:rsidP="00485EEE">
      <w:pPr>
        <w:keepNext/>
        <w:keepLines/>
        <w:spacing w:before="40" w:line="259" w:lineRule="auto"/>
        <w:ind w:left="360"/>
        <w:outlineLvl w:val="1"/>
        <w:rPr>
          <w:rFonts w:ascii="Calibri Light" w:hAnsi="Calibri Light"/>
          <w:color w:val="5B9BD5"/>
          <w:sz w:val="26"/>
          <w:szCs w:val="26"/>
          <w:lang w:eastAsia="en-US"/>
        </w:rPr>
      </w:pPr>
      <w:r w:rsidRPr="00485EEE">
        <w:rPr>
          <w:rFonts w:ascii="Calibri Light" w:hAnsi="Calibri Light"/>
          <w:color w:val="5B9BD5"/>
          <w:sz w:val="26"/>
          <w:szCs w:val="26"/>
          <w:lang w:eastAsia="en-US"/>
        </w:rPr>
        <w:t xml:space="preserve">Soulad studijního programu s posláním vysoké školy a mezinárodní rozměr studijního programu </w:t>
      </w:r>
    </w:p>
    <w:p w:rsidR="00485EEE" w:rsidRPr="00485EEE" w:rsidRDefault="00485EEE" w:rsidP="00485EEE">
      <w:pPr>
        <w:keepNext/>
        <w:keepLines/>
        <w:spacing w:before="40" w:line="259" w:lineRule="auto"/>
        <w:ind w:left="993" w:hanging="284"/>
        <w:outlineLvl w:val="2"/>
        <w:rPr>
          <w:rFonts w:ascii="Calibri Light" w:hAnsi="Calibri Light"/>
          <w:sz w:val="24"/>
          <w:szCs w:val="24"/>
          <w:lang w:eastAsia="en-US"/>
        </w:rPr>
      </w:pPr>
      <w:r w:rsidRPr="00485EEE">
        <w:rPr>
          <w:rFonts w:ascii="Calibri Light" w:hAnsi="Calibri Light"/>
          <w:sz w:val="24"/>
          <w:szCs w:val="24"/>
          <w:lang w:eastAsia="en-US"/>
        </w:rPr>
        <w:t>Soulad studijního programu s posláním a strategickými dokumenty vysoké školy</w:t>
      </w:r>
      <w:r w:rsidRPr="00485EEE">
        <w:rPr>
          <w:rFonts w:ascii="Calibri Light" w:hAnsi="Calibri Light"/>
          <w:sz w:val="24"/>
          <w:szCs w:val="24"/>
          <w:lang w:eastAsia="en-US"/>
        </w:rPr>
        <w:tab/>
      </w:r>
      <w:r w:rsidRPr="00485EEE">
        <w:rPr>
          <w:rFonts w:ascii="Calibri Light" w:hAnsi="Calibri Light"/>
          <w:sz w:val="24"/>
          <w:szCs w:val="24"/>
          <w:lang w:eastAsia="en-US"/>
        </w:rPr>
        <w:tab/>
      </w:r>
      <w:r w:rsidRPr="00485EEE">
        <w:rPr>
          <w:rFonts w:ascii="Calibri Light" w:hAnsi="Calibri Light"/>
          <w:sz w:val="24"/>
          <w:szCs w:val="24"/>
          <w:lang w:eastAsia="en-US"/>
        </w:rPr>
        <w:tab/>
      </w:r>
      <w:r w:rsidRPr="00485EEE">
        <w:rPr>
          <w:rFonts w:ascii="Calibri Light" w:hAnsi="Calibri Light"/>
          <w:sz w:val="24"/>
          <w:szCs w:val="24"/>
          <w:lang w:eastAsia="en-US"/>
        </w:rPr>
        <w:tab/>
        <w:t>Standard 2.1</w:t>
      </w:r>
    </w:p>
    <w:p w:rsidR="00485EEE" w:rsidRPr="00485EEE" w:rsidRDefault="00485EEE" w:rsidP="00485EEE">
      <w:pPr>
        <w:spacing w:after="16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Studijní program Sociální pedagogika je v souladu s Dlouhodobým záměrem vzdělávací a vědecké, výzkumné, vývojové a inovační, umělecké a další tvůrčí činno</w:t>
      </w:r>
      <w:r>
        <w:rPr>
          <w:rFonts w:ascii="Calibri Light" w:eastAsia="Calibri" w:hAnsi="Calibri Light" w:cs="Arial"/>
          <w:sz w:val="22"/>
          <w:szCs w:val="22"/>
          <w:lang w:eastAsia="en-US"/>
        </w:rPr>
        <w:t xml:space="preserve">sti Fakulty humanitních studií </w:t>
      </w:r>
      <w:r w:rsidRPr="00485EEE">
        <w:rPr>
          <w:rFonts w:ascii="Calibri Light" w:eastAsia="Calibri" w:hAnsi="Calibri Light" w:cs="Arial"/>
          <w:sz w:val="22"/>
          <w:szCs w:val="22"/>
          <w:lang w:eastAsia="en-US"/>
        </w:rPr>
        <w:t xml:space="preserve">a Univerzity Tomáše Bati </w:t>
      </w:r>
      <w:r>
        <w:rPr>
          <w:rFonts w:ascii="Calibri Light" w:eastAsia="Calibri" w:hAnsi="Calibri Light" w:cs="Arial"/>
          <w:sz w:val="22"/>
          <w:szCs w:val="22"/>
          <w:lang w:eastAsia="en-US"/>
        </w:rPr>
        <w:br/>
      </w:r>
      <w:r w:rsidRPr="00485EEE">
        <w:rPr>
          <w:rFonts w:ascii="Calibri Light" w:eastAsia="Calibri" w:hAnsi="Calibri Light" w:cs="Arial"/>
          <w:sz w:val="22"/>
          <w:szCs w:val="22"/>
          <w:lang w:eastAsia="en-US"/>
        </w:rPr>
        <w:t>ve Zlíně období 2016 – 2020. Rozvoj studijníh</w:t>
      </w:r>
      <w:r>
        <w:rPr>
          <w:rFonts w:ascii="Calibri Light" w:eastAsia="Calibri" w:hAnsi="Calibri Light" w:cs="Arial"/>
          <w:sz w:val="22"/>
          <w:szCs w:val="22"/>
          <w:lang w:eastAsia="en-US"/>
        </w:rPr>
        <w:t xml:space="preserve">o programu plně zapadá </w:t>
      </w:r>
      <w:r w:rsidRPr="00485EEE">
        <w:rPr>
          <w:rFonts w:ascii="Calibri Light" w:eastAsia="Calibri" w:hAnsi="Calibri Light" w:cs="Arial"/>
          <w:sz w:val="22"/>
          <w:szCs w:val="22"/>
          <w:lang w:eastAsia="en-US"/>
        </w:rPr>
        <w:t xml:space="preserve">do strategie diverzifikace sociálních </w:t>
      </w:r>
      <w:r>
        <w:rPr>
          <w:rFonts w:ascii="Calibri Light" w:eastAsia="Calibri" w:hAnsi="Calibri Light" w:cs="Arial"/>
          <w:sz w:val="22"/>
          <w:szCs w:val="22"/>
          <w:lang w:eastAsia="en-US"/>
        </w:rPr>
        <w:br/>
      </w:r>
      <w:r w:rsidRPr="00485EEE">
        <w:rPr>
          <w:rFonts w:ascii="Calibri Light" w:eastAsia="Calibri" w:hAnsi="Calibri Light" w:cs="Arial"/>
          <w:sz w:val="22"/>
          <w:szCs w:val="22"/>
          <w:lang w:eastAsia="en-US"/>
        </w:rPr>
        <w:t xml:space="preserve">a humanitních studijních programů na Fakultě humanitních studií (FHS) UTB  ve Zlíně, kdy jednou z rozvíjených oblastí jsou pedagogické vědy. </w:t>
      </w:r>
    </w:p>
    <w:p w:rsidR="00485EEE" w:rsidRPr="00485EEE" w:rsidRDefault="00485EEE" w:rsidP="00485EEE">
      <w:pPr>
        <w:keepNext/>
        <w:keepLines/>
        <w:spacing w:before="40" w:line="259" w:lineRule="auto"/>
        <w:ind w:left="993" w:hanging="273"/>
        <w:outlineLvl w:val="2"/>
        <w:rPr>
          <w:rFonts w:ascii="Calibri Light" w:hAnsi="Calibri Light"/>
          <w:sz w:val="24"/>
          <w:szCs w:val="24"/>
          <w:lang w:eastAsia="en-US"/>
        </w:rPr>
      </w:pPr>
      <w:r w:rsidRPr="00485EEE">
        <w:rPr>
          <w:rFonts w:ascii="Calibri Light" w:hAnsi="Calibri Light"/>
          <w:sz w:val="24"/>
          <w:szCs w:val="24"/>
          <w:lang w:eastAsia="en-US"/>
        </w:rPr>
        <w:t>Souvislost</w:t>
      </w:r>
      <w:r w:rsidR="004333BE">
        <w:rPr>
          <w:rFonts w:ascii="Calibri Light" w:hAnsi="Calibri Light"/>
          <w:sz w:val="24"/>
          <w:szCs w:val="24"/>
          <w:lang w:eastAsia="en-US"/>
        </w:rPr>
        <w:t xml:space="preserve"> s tvůrčí činností vysoké školy</w:t>
      </w:r>
    </w:p>
    <w:p w:rsidR="00485EEE" w:rsidRPr="00485EEE" w:rsidRDefault="00485EEE" w:rsidP="00485EEE">
      <w:pPr>
        <w:spacing w:line="259" w:lineRule="auto"/>
        <w:ind w:left="3540"/>
        <w:rPr>
          <w:rFonts w:ascii="Calibri" w:eastAsia="Calibri" w:hAnsi="Calibri" w:cs="Arial"/>
          <w:sz w:val="22"/>
          <w:szCs w:val="22"/>
          <w:lang w:eastAsia="en-US"/>
        </w:rPr>
      </w:pPr>
      <w:r w:rsidRPr="00485EEE">
        <w:rPr>
          <w:rFonts w:ascii="Calibri" w:eastAsia="Calibri" w:hAnsi="Calibri" w:cs="Arial"/>
          <w:sz w:val="22"/>
          <w:szCs w:val="22"/>
          <w:lang w:eastAsia="en-US"/>
        </w:rPr>
        <w:t>Standard 2.2</w:t>
      </w:r>
    </w:p>
    <w:p w:rsidR="00485EEE" w:rsidRDefault="00485EEE" w:rsidP="00485EEE">
      <w:pPr>
        <w:spacing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xml:space="preserve">Tvůrčí činnost ve studijním programu se v souladu se standardy FHS a UTB ve Zlíně soustředí na projektovou činnost a na publikování výstupů podle metodiky hodnocení výzkumných organizací a hodnocení účelové podpory výzkumu, vývoje a inovací. Tvůrčí činnost ve studijním programu je v souladu se Směrnicí rektora </w:t>
      </w:r>
      <w:r>
        <w:rPr>
          <w:rFonts w:ascii="Calibri Light" w:eastAsia="Calibri" w:hAnsi="Calibri Light" w:cs="Arial"/>
          <w:sz w:val="22"/>
          <w:szCs w:val="22"/>
          <w:lang w:eastAsia="en-US"/>
        </w:rPr>
        <w:br/>
      </w:r>
      <w:r w:rsidRPr="00485EEE">
        <w:rPr>
          <w:rFonts w:ascii="Calibri Light" w:eastAsia="Calibri" w:hAnsi="Calibri Light" w:cs="Arial"/>
          <w:sz w:val="22"/>
          <w:szCs w:val="22"/>
          <w:lang w:eastAsia="en-US"/>
        </w:rPr>
        <w:t>č. 17/2013 Hodnocení pedagogických a tvůrčích aktivit.</w:t>
      </w:r>
    </w:p>
    <w:p w:rsidR="004333BE" w:rsidRPr="00485EEE" w:rsidRDefault="004333BE" w:rsidP="00485EEE">
      <w:pPr>
        <w:spacing w:line="259" w:lineRule="auto"/>
        <w:jc w:val="both"/>
        <w:rPr>
          <w:rFonts w:ascii="Calibri Light" w:eastAsia="Calibri" w:hAnsi="Calibri Light" w:cs="Arial"/>
          <w:sz w:val="22"/>
          <w:szCs w:val="22"/>
          <w:lang w:eastAsia="en-US"/>
        </w:rPr>
      </w:pP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Mezinárodní rozměr studijního programu</w:t>
      </w:r>
    </w:p>
    <w:p w:rsidR="00485EEE" w:rsidRPr="00485EEE" w:rsidRDefault="00485EEE" w:rsidP="00485EEE">
      <w:pPr>
        <w:spacing w:after="160" w:line="259" w:lineRule="auto"/>
        <w:ind w:left="2832" w:firstLine="708"/>
        <w:rPr>
          <w:rFonts w:ascii="Calibri" w:eastAsia="Calibri" w:hAnsi="Calibri" w:cs="Arial"/>
          <w:sz w:val="22"/>
          <w:szCs w:val="22"/>
          <w:lang w:eastAsia="en-US"/>
        </w:rPr>
      </w:pPr>
      <w:r w:rsidRPr="00485EEE">
        <w:rPr>
          <w:rFonts w:ascii="Calibri" w:eastAsia="Calibri" w:hAnsi="Calibri" w:cs="Arial"/>
          <w:sz w:val="22"/>
          <w:szCs w:val="22"/>
          <w:lang w:eastAsia="en-US"/>
        </w:rPr>
        <w:t>Standard 2.3</w:t>
      </w:r>
    </w:p>
    <w:p w:rsidR="00485EEE" w:rsidRPr="00485EEE" w:rsidRDefault="00485EEE" w:rsidP="00485EEE">
      <w:pPr>
        <w:spacing w:line="259" w:lineRule="auto"/>
        <w:ind w:firstLine="6"/>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Mezinárodní spolupráce je soustředěna na pedagogickou a vědecko výzkumnou oblast. V rámci pedagogické oblasti se jedná o studijní a výukové pobyty stu</w:t>
      </w:r>
      <w:r>
        <w:rPr>
          <w:rFonts w:ascii="Calibri Light" w:eastAsia="Calibri" w:hAnsi="Calibri Light" w:cs="Arial"/>
          <w:sz w:val="22"/>
          <w:szCs w:val="22"/>
          <w:lang w:eastAsia="en-US"/>
        </w:rPr>
        <w:t xml:space="preserve">dentů a pedagogů vyjíždějících </w:t>
      </w:r>
      <w:r w:rsidRPr="00485EEE">
        <w:rPr>
          <w:rFonts w:ascii="Calibri Light" w:eastAsia="Calibri" w:hAnsi="Calibri Light" w:cs="Arial"/>
          <w:sz w:val="22"/>
          <w:szCs w:val="22"/>
          <w:lang w:eastAsia="en-US"/>
        </w:rPr>
        <w:t xml:space="preserve">do zahraničí, např.: University College of Northern Denmark (Dánsko), University of Tampere (Finsko), Uniwersytet Jagiellonski, Krakow (Polsko), Universidade do Porto (Portugalsko), University of </w:t>
      </w:r>
      <w:proofErr w:type="gramStart"/>
      <w:r w:rsidRPr="00485EEE">
        <w:rPr>
          <w:rFonts w:ascii="Calibri Light" w:eastAsia="Calibri" w:hAnsi="Calibri Light" w:cs="Arial"/>
          <w:sz w:val="22"/>
          <w:szCs w:val="22"/>
          <w:lang w:eastAsia="en-US"/>
        </w:rPr>
        <w:t>Ljubljana</w:t>
      </w:r>
      <w:proofErr w:type="gramEnd"/>
      <w:r w:rsidRPr="00485EEE">
        <w:rPr>
          <w:rFonts w:ascii="Calibri Light" w:eastAsia="Calibri" w:hAnsi="Calibri Light" w:cs="Arial"/>
          <w:sz w:val="22"/>
          <w:szCs w:val="22"/>
          <w:lang w:eastAsia="en-US"/>
        </w:rPr>
        <w:t xml:space="preserve"> (Slovinsko), Universidad Rey Juan Carlos, Madrid (Španělsko). Celkem mohou studenti a pedagogové vyjet na 26 zahraničních univerzit </w:t>
      </w:r>
      <w:r>
        <w:rPr>
          <w:rFonts w:ascii="Calibri Light" w:eastAsia="Calibri" w:hAnsi="Calibri Light" w:cs="Arial"/>
          <w:sz w:val="22"/>
          <w:szCs w:val="22"/>
          <w:lang w:eastAsia="en-US"/>
        </w:rPr>
        <w:br/>
      </w:r>
      <w:r w:rsidRPr="00485EEE">
        <w:rPr>
          <w:rFonts w:ascii="Calibri Light" w:eastAsia="Calibri" w:hAnsi="Calibri Light" w:cs="Arial"/>
          <w:sz w:val="22"/>
          <w:szCs w:val="22"/>
          <w:lang w:eastAsia="en-US"/>
        </w:rPr>
        <w:t xml:space="preserve">a vysokých škol v rámci programu Erasmus+. Na těchto pracovištích </w:t>
      </w:r>
      <w:r>
        <w:rPr>
          <w:rFonts w:ascii="Calibri Light" w:eastAsia="Calibri" w:hAnsi="Calibri Light" w:cs="Arial"/>
          <w:sz w:val="22"/>
          <w:szCs w:val="22"/>
          <w:lang w:eastAsia="en-US"/>
        </w:rPr>
        <w:t>jsou</w:t>
      </w:r>
      <w:r w:rsidRPr="00485EEE">
        <w:rPr>
          <w:rFonts w:ascii="Calibri Light" w:eastAsia="Calibri" w:hAnsi="Calibri Light" w:cs="Arial"/>
          <w:sz w:val="22"/>
          <w:szCs w:val="22"/>
          <w:lang w:eastAsia="en-US"/>
        </w:rPr>
        <w:t xml:space="preserve"> realizován</w:t>
      </w:r>
      <w:r>
        <w:rPr>
          <w:rFonts w:ascii="Calibri Light" w:eastAsia="Calibri" w:hAnsi="Calibri Light" w:cs="Arial"/>
          <w:sz w:val="22"/>
          <w:szCs w:val="22"/>
          <w:lang w:eastAsia="en-US"/>
        </w:rPr>
        <w:t>y</w:t>
      </w:r>
      <w:r w:rsidRPr="00485EEE">
        <w:rPr>
          <w:rFonts w:ascii="Calibri Light" w:eastAsia="Calibri" w:hAnsi="Calibri Light" w:cs="Arial"/>
          <w:sz w:val="22"/>
          <w:szCs w:val="22"/>
          <w:lang w:eastAsia="en-US"/>
        </w:rPr>
        <w:t xml:space="preserve"> studijní program</w:t>
      </w:r>
      <w:r>
        <w:rPr>
          <w:rFonts w:ascii="Calibri Light" w:eastAsia="Calibri" w:hAnsi="Calibri Light" w:cs="Arial"/>
          <w:sz w:val="22"/>
          <w:szCs w:val="22"/>
          <w:lang w:eastAsia="en-US"/>
        </w:rPr>
        <w:t xml:space="preserve">y pedagogické, které lze využít také pro studenty studijního programu Andragogika. </w:t>
      </w:r>
      <w:r w:rsidRPr="00485EEE">
        <w:rPr>
          <w:rFonts w:ascii="Calibri Light" w:eastAsia="Calibri" w:hAnsi="Calibri Light" w:cs="Arial"/>
          <w:sz w:val="22"/>
          <w:szCs w:val="22"/>
          <w:lang w:eastAsia="en-US"/>
        </w:rPr>
        <w:t xml:space="preserve">Pedagogická oblast mezinárodní spolupráce je zajištěna také v oblasti </w:t>
      </w:r>
      <w:r>
        <w:rPr>
          <w:rFonts w:ascii="Calibri Light" w:eastAsia="Calibri" w:hAnsi="Calibri Light" w:cs="Arial"/>
          <w:sz w:val="22"/>
          <w:szCs w:val="22"/>
          <w:lang w:eastAsia="en-US"/>
        </w:rPr>
        <w:t xml:space="preserve">studentů </w:t>
      </w:r>
      <w:r w:rsidRPr="00485EEE">
        <w:rPr>
          <w:rFonts w:ascii="Calibri Light" w:eastAsia="Calibri" w:hAnsi="Calibri Light" w:cs="Arial"/>
          <w:sz w:val="22"/>
          <w:szCs w:val="22"/>
          <w:lang w:eastAsia="en-US"/>
        </w:rPr>
        <w:t xml:space="preserve">a vyučujících přijíždějících např. ze Španělska, Jižní Koreje, Kazachstánu, Turecka, Taiwanu aj. Vědecko výzkumná mezinárodní spolupráce je </w:t>
      </w:r>
      <w:proofErr w:type="gramStart"/>
      <w:r w:rsidRPr="00485EEE">
        <w:rPr>
          <w:rFonts w:ascii="Calibri Light" w:eastAsia="Calibri" w:hAnsi="Calibri Light" w:cs="Arial"/>
          <w:sz w:val="22"/>
          <w:szCs w:val="22"/>
          <w:lang w:eastAsia="en-US"/>
        </w:rPr>
        <w:t>realizována</w:t>
      </w:r>
      <w:proofErr w:type="gramEnd"/>
      <w:r w:rsidRPr="00485EEE">
        <w:rPr>
          <w:rFonts w:ascii="Calibri Light" w:eastAsia="Calibri" w:hAnsi="Calibri Light" w:cs="Arial"/>
          <w:sz w:val="22"/>
          <w:szCs w:val="22"/>
          <w:lang w:eastAsia="en-US"/>
        </w:rPr>
        <w:t xml:space="preserve"> s The Resilience Research </w:t>
      </w:r>
      <w:proofErr w:type="gramStart"/>
      <w:r w:rsidRPr="00485EEE">
        <w:rPr>
          <w:rFonts w:ascii="Calibri Light" w:eastAsia="Calibri" w:hAnsi="Calibri Light" w:cs="Arial"/>
          <w:sz w:val="22"/>
          <w:szCs w:val="22"/>
          <w:lang w:eastAsia="en-US"/>
        </w:rPr>
        <w:t>Centre</w:t>
      </w:r>
      <w:proofErr w:type="gramEnd"/>
      <w:r w:rsidRPr="00485EEE">
        <w:rPr>
          <w:rFonts w:ascii="Calibri Light" w:eastAsia="Calibri" w:hAnsi="Calibri Light" w:cs="Arial"/>
          <w:sz w:val="22"/>
          <w:szCs w:val="22"/>
          <w:lang w:eastAsia="en-US"/>
        </w:rPr>
        <w:t xml:space="preserve"> v kanadském Halifaxu, School of Education Universtiy of the Gambia v Gambii, s Wydział Etnologii i Nauk o Edukacji Uniwersytet Śląski w Katowicach v Polsku. Řada mezinárodních kontaktů je rozvíjena na osobní úrovni pracovníků, kteří se pravidelně účastní mezinárodních konferencí. </w:t>
      </w:r>
    </w:p>
    <w:p w:rsidR="00485EEE" w:rsidRPr="00485EEE" w:rsidRDefault="00485EEE" w:rsidP="00485EEE">
      <w:pPr>
        <w:spacing w:line="259" w:lineRule="auto"/>
        <w:ind w:firstLine="6"/>
        <w:jc w:val="both"/>
        <w:rPr>
          <w:rFonts w:ascii="Calibri Light" w:eastAsia="Calibri" w:hAnsi="Calibri Light" w:cs="Arial"/>
          <w:sz w:val="22"/>
          <w:szCs w:val="22"/>
          <w:lang w:eastAsia="en-US"/>
        </w:rPr>
      </w:pPr>
    </w:p>
    <w:p w:rsidR="00485EEE" w:rsidRPr="00485EEE" w:rsidRDefault="00485EEE" w:rsidP="00485EEE">
      <w:pPr>
        <w:keepNext/>
        <w:keepLines/>
        <w:spacing w:before="40" w:line="259" w:lineRule="auto"/>
        <w:ind w:left="360"/>
        <w:outlineLvl w:val="1"/>
        <w:rPr>
          <w:rFonts w:ascii="Calibri Light" w:hAnsi="Calibri Light"/>
          <w:color w:val="5B9BD5"/>
          <w:sz w:val="26"/>
          <w:szCs w:val="26"/>
          <w:lang w:eastAsia="en-US"/>
        </w:rPr>
      </w:pPr>
      <w:r w:rsidRPr="00485EEE">
        <w:rPr>
          <w:rFonts w:ascii="Calibri Light" w:hAnsi="Calibri Light"/>
          <w:color w:val="5B9BD5"/>
          <w:sz w:val="26"/>
          <w:szCs w:val="26"/>
          <w:lang w:eastAsia="en-US"/>
        </w:rPr>
        <w:t xml:space="preserve">Profil absolventa a obsah studia </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Soulad získaných odborných znalostí, dovedností a způsobilostí s typem a profilem studijního programu </w:t>
      </w:r>
    </w:p>
    <w:p w:rsidR="00485EEE" w:rsidRPr="00485EEE" w:rsidRDefault="00485EEE" w:rsidP="00485EEE">
      <w:pPr>
        <w:tabs>
          <w:tab w:val="left" w:pos="2835"/>
        </w:tabs>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 2.4</w:t>
      </w:r>
    </w:p>
    <w:p w:rsid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Absolvent získává základní teoretické zn</w:t>
      </w:r>
      <w:r>
        <w:rPr>
          <w:rFonts w:ascii="Calibri Light" w:eastAsia="Calibri" w:hAnsi="Calibri Light" w:cs="Arial"/>
          <w:sz w:val="22"/>
          <w:szCs w:val="22"/>
          <w:lang w:eastAsia="en-US"/>
        </w:rPr>
        <w:t xml:space="preserve">alosti v oblastech andragogiky </w:t>
      </w:r>
      <w:r w:rsidRPr="00485EEE">
        <w:rPr>
          <w:rFonts w:ascii="Calibri Light" w:eastAsia="Calibri" w:hAnsi="Calibri Light" w:cs="Arial"/>
          <w:sz w:val="22"/>
          <w:szCs w:val="22"/>
          <w:lang w:eastAsia="en-US"/>
        </w:rPr>
        <w:t>a andragogického myšlení (rozumí základním andragogickým teoriím, zná historii vzdělávání dospělých, zná principy a zásady didaktiky vzdělávání dospělých, plánuje a realizuje výchovně vzdělávací aktivity pro dospělé), fungování veřejného sektoru (orientuje se v legislativě a praktickém fun</w:t>
      </w:r>
      <w:r>
        <w:rPr>
          <w:rFonts w:ascii="Calibri Light" w:eastAsia="Calibri" w:hAnsi="Calibri Light" w:cs="Arial"/>
          <w:sz w:val="22"/>
          <w:szCs w:val="22"/>
          <w:lang w:eastAsia="en-US"/>
        </w:rPr>
        <w:t xml:space="preserve">gování státních, samosprávných </w:t>
      </w:r>
      <w:r w:rsidRPr="00485EEE">
        <w:rPr>
          <w:rFonts w:ascii="Calibri Light" w:eastAsia="Calibri" w:hAnsi="Calibri Light" w:cs="Arial"/>
          <w:sz w:val="22"/>
          <w:szCs w:val="22"/>
          <w:lang w:eastAsia="en-US"/>
        </w:rPr>
        <w:t xml:space="preserve">a neziskových subjektů), psychologie (zná základní terminologii v psychologii, zná specifika psychického vývoje jednotlivých věkových </w:t>
      </w:r>
      <w:r w:rsidRPr="00485EEE">
        <w:rPr>
          <w:rFonts w:ascii="Calibri Light" w:eastAsia="Calibri" w:hAnsi="Calibri Light" w:cs="Arial"/>
          <w:sz w:val="22"/>
          <w:szCs w:val="22"/>
          <w:lang w:eastAsia="en-US"/>
        </w:rPr>
        <w:lastRenderedPageBreak/>
        <w:t>kategorií, uvědomuje si vliv sociálního prostředí na psychiku člověka), sociologie (zná základní terminologii v sociologii, orientuje se v procesech fungování současné společnosti, rozumí sociálním jevům ovlivňující andragogickou práci v praxi) a managementu v neziskové sféře (zná základní manažerské postupy a procesy, rozumí zákonitostem řízení lidských zdrojů, využívá různé komunikační techniky při práci s klienty nebo zaměstnanci).</w:t>
      </w:r>
      <w:r w:rsidR="00E16DDC" w:rsidRPr="00E16DDC">
        <w:t xml:space="preserve"> </w:t>
      </w:r>
      <w:r w:rsidR="00E16DDC" w:rsidRPr="00E16DDC">
        <w:rPr>
          <w:rFonts w:ascii="Calibri Light" w:eastAsia="Calibri" w:hAnsi="Calibri Light" w:cs="Arial"/>
          <w:sz w:val="22"/>
          <w:szCs w:val="22"/>
          <w:lang w:eastAsia="en-US"/>
        </w:rPr>
        <w:t xml:space="preserve">Absolvent dokáže navrhovat, plánovat, realizovat a hodnotit vzdělávací programy pro dospělé v oblasti neziskového sektoru; volí vhodné komunikačí strategie se zaměstnanci s ohledem na zaměření dané orgaizace; umí navrhnout rozvoj organizace v oblasti řízení lidských zrojů; umí realizovat výzkum v andragogické oblasti; své odborné znalosti a dovednosti dokáže využít v jednom z cizích jazyků (anglickém, německém, ruském, francouzském). </w:t>
      </w:r>
      <w:r w:rsidRPr="00485EEE">
        <w:rPr>
          <w:rFonts w:ascii="Calibri Light" w:eastAsia="Calibri" w:hAnsi="Calibri Light" w:cs="Arial"/>
          <w:sz w:val="22"/>
          <w:szCs w:val="22"/>
          <w:lang w:eastAsia="en-US"/>
        </w:rPr>
        <w:t xml:space="preserve"> Absolvent je schopen pokračovat v samostatném rozvíjení odborných znalostí, schopností</w:t>
      </w:r>
      <w:r>
        <w:rPr>
          <w:rFonts w:ascii="Calibri Light" w:eastAsia="Calibri" w:hAnsi="Calibri Light" w:cs="Arial"/>
          <w:sz w:val="22"/>
          <w:szCs w:val="22"/>
          <w:lang w:eastAsia="en-US"/>
        </w:rPr>
        <w:t xml:space="preserve"> </w:t>
      </w:r>
      <w:r w:rsidRPr="00485EEE">
        <w:rPr>
          <w:rFonts w:ascii="Calibri Light" w:eastAsia="Calibri" w:hAnsi="Calibri Light" w:cs="Arial"/>
          <w:sz w:val="22"/>
          <w:szCs w:val="22"/>
          <w:lang w:eastAsia="en-US"/>
        </w:rPr>
        <w:t>a dovedností. Dokáže efektivně využívat osobních a osobnostních zdrojů a účinně je také regenerovat. Je připraven pro kvalifikovaný výkon profesí v oblasti řízení, výchovy a vzd</w:t>
      </w:r>
      <w:r>
        <w:rPr>
          <w:rFonts w:ascii="Calibri Light" w:eastAsia="Calibri" w:hAnsi="Calibri Light" w:cs="Arial"/>
          <w:sz w:val="22"/>
          <w:szCs w:val="22"/>
          <w:lang w:eastAsia="en-US"/>
        </w:rPr>
        <w:t xml:space="preserve">ělávání zaměstnanců či klientů </w:t>
      </w:r>
      <w:r w:rsidRPr="00485EEE">
        <w:rPr>
          <w:rFonts w:ascii="Calibri Light" w:eastAsia="Calibri" w:hAnsi="Calibri Light" w:cs="Arial"/>
          <w:sz w:val="22"/>
          <w:szCs w:val="22"/>
          <w:lang w:eastAsia="en-US"/>
        </w:rPr>
        <w:t>v různých neziskových organizacích. Ve státní správě se absolvent uplatňuje jako odborník na vzdělávání dospělých a řízení lidských zdrojů v neziskové sféře např. na ministerstvech, úřadech práce a dalších organizačních složkách státu. V samosprávě se absolvent uplatňuje na krajských a obecních úřadech. Absolvent se také uplatňuje v nestátních neziskových organizacích zaměřených na vzdělávání dospělých.</w:t>
      </w:r>
      <w:r>
        <w:rPr>
          <w:rFonts w:ascii="Calibri Light" w:eastAsia="Calibri" w:hAnsi="Calibri Light" w:cs="Arial"/>
          <w:sz w:val="22"/>
          <w:szCs w:val="22"/>
          <w:lang w:eastAsia="en-US"/>
        </w:rPr>
        <w:t xml:space="preserve"> Z</w:t>
      </w:r>
      <w:r w:rsidRPr="00485EEE">
        <w:rPr>
          <w:rFonts w:ascii="Calibri Light" w:eastAsia="Calibri" w:hAnsi="Calibri Light" w:cs="Arial"/>
          <w:sz w:val="22"/>
          <w:szCs w:val="22"/>
          <w:lang w:eastAsia="en-US"/>
        </w:rPr>
        <w:t>nalosti, d</w:t>
      </w:r>
      <w:r w:rsidR="006136AE">
        <w:rPr>
          <w:rFonts w:ascii="Calibri Light" w:eastAsia="Calibri" w:hAnsi="Calibri Light" w:cs="Arial"/>
          <w:sz w:val="22"/>
          <w:szCs w:val="22"/>
          <w:lang w:eastAsia="en-US"/>
        </w:rPr>
        <w:t xml:space="preserve">ovednosti </w:t>
      </w:r>
      <w:r>
        <w:rPr>
          <w:rFonts w:ascii="Calibri Light" w:eastAsia="Calibri" w:hAnsi="Calibri Light" w:cs="Arial"/>
          <w:sz w:val="22"/>
          <w:szCs w:val="22"/>
          <w:lang w:eastAsia="en-US"/>
        </w:rPr>
        <w:t>a způsobilosti</w:t>
      </w:r>
      <w:r w:rsidRPr="00485EEE">
        <w:rPr>
          <w:rFonts w:ascii="Calibri Light" w:eastAsia="Calibri" w:hAnsi="Calibri Light" w:cs="Arial"/>
          <w:sz w:val="22"/>
          <w:szCs w:val="22"/>
          <w:lang w:eastAsia="en-US"/>
        </w:rPr>
        <w:t xml:space="preserve"> jsou v souladu s cíli a obsahem (profilem) studijního programu </w:t>
      </w:r>
      <w:r>
        <w:rPr>
          <w:rFonts w:ascii="Calibri Light" w:eastAsia="Calibri" w:hAnsi="Calibri Light" w:cs="Arial"/>
          <w:sz w:val="22"/>
          <w:szCs w:val="22"/>
          <w:lang w:eastAsia="en-US"/>
        </w:rPr>
        <w:t>Andragogika</w:t>
      </w:r>
      <w:r w:rsidRPr="00485EEE">
        <w:rPr>
          <w:rFonts w:ascii="Calibri Light" w:eastAsia="Calibri" w:hAnsi="Calibri Light" w:cs="Arial"/>
          <w:sz w:val="22"/>
          <w:szCs w:val="22"/>
          <w:lang w:eastAsia="en-US"/>
        </w:rPr>
        <w:t xml:space="preserve"> v bakalářském stupni studia.</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Jazykové kompetence </w:t>
      </w:r>
    </w:p>
    <w:p w:rsidR="00485EEE" w:rsidRPr="00485EEE" w:rsidRDefault="00485EEE" w:rsidP="00485EEE">
      <w:pPr>
        <w:tabs>
          <w:tab w:val="left" w:pos="2835"/>
        </w:tabs>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 2.5</w:t>
      </w: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xml:space="preserve">Jazykové kompetence studentů jsou rozvíjeny ve čtyřech jazycích (anglickém, německém, ruském </w:t>
      </w:r>
      <w:r w:rsidRPr="00485EEE">
        <w:rPr>
          <w:rFonts w:ascii="Calibri Light" w:eastAsia="Calibri" w:hAnsi="Calibri Light" w:cs="Arial"/>
          <w:sz w:val="22"/>
          <w:szCs w:val="22"/>
          <w:lang w:eastAsia="en-US"/>
        </w:rPr>
        <w:br/>
        <w:t xml:space="preserve">a francouzském), přičemž si studenty vybírá jeden z nich. Celková časová dotace je 90 hodin přímé výuky formou semináře. Cizí jazyky jsou vyučovány ve 2. ročníku v obou semestrech a 3. ročníku v zimním semestru. Student si osvojuje jazykové znalosti a dovednosti tak, aby byl schopen komunikovat ve vybraném jazyce v běžných situacích a byl schopen využívat znalosti cizího jazyka v odborných tématech </w:t>
      </w:r>
      <w:r w:rsidR="00AB22AF">
        <w:rPr>
          <w:rFonts w:ascii="Calibri Light" w:eastAsia="Calibri" w:hAnsi="Calibri Light" w:cs="Arial"/>
          <w:sz w:val="22"/>
          <w:szCs w:val="22"/>
          <w:lang w:eastAsia="en-US"/>
        </w:rPr>
        <w:t>vzdělávání dospělých</w:t>
      </w:r>
      <w:r w:rsidR="006136AE">
        <w:rPr>
          <w:rFonts w:ascii="Calibri Light" w:eastAsia="Calibri" w:hAnsi="Calibri Light" w:cs="Arial"/>
          <w:sz w:val="22"/>
          <w:szCs w:val="22"/>
          <w:lang w:eastAsia="en-US"/>
        </w:rPr>
        <w:t xml:space="preserve"> na úrovni </w:t>
      </w:r>
      <w:r w:rsidR="006136AE" w:rsidRPr="006136AE">
        <w:rPr>
          <w:rFonts w:ascii="Calibri Light" w:hAnsi="Calibri Light" w:cs="Calibri Light"/>
          <w:sz w:val="19"/>
          <w:szCs w:val="19"/>
        </w:rPr>
        <w:t>B1 SERR/CEFR</w:t>
      </w:r>
      <w:r w:rsidR="00AB22AF" w:rsidRPr="006136AE">
        <w:rPr>
          <w:rFonts w:ascii="Calibri Light" w:eastAsia="Calibri" w:hAnsi="Calibri Light" w:cs="Calibri Light"/>
          <w:sz w:val="22"/>
          <w:szCs w:val="22"/>
          <w:lang w:eastAsia="en-US"/>
        </w:rPr>
        <w:t>.</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Pravidla a podmínky utváření studijních plánů </w:t>
      </w:r>
    </w:p>
    <w:p w:rsidR="00485EEE" w:rsidRPr="00485EEE" w:rsidRDefault="00485EEE" w:rsidP="00485EEE">
      <w:pPr>
        <w:tabs>
          <w:tab w:val="left" w:pos="2835"/>
        </w:tabs>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 2.6</w:t>
      </w:r>
    </w:p>
    <w:p w:rsidR="00485EEE" w:rsidRPr="00485EEE" w:rsidRDefault="00AB22AF" w:rsidP="00485EEE">
      <w:pPr>
        <w:tabs>
          <w:tab w:val="left" w:pos="2835"/>
        </w:tabs>
        <w:spacing w:before="120" w:after="120" w:line="259" w:lineRule="auto"/>
        <w:jc w:val="both"/>
        <w:rPr>
          <w:rFonts w:ascii="Calibri Light" w:eastAsia="Calibri" w:hAnsi="Calibri Light" w:cs="Arial"/>
          <w:sz w:val="22"/>
          <w:szCs w:val="22"/>
          <w:lang w:eastAsia="en-US"/>
        </w:rPr>
      </w:pPr>
      <w:r w:rsidRPr="00AB22AF">
        <w:rPr>
          <w:rFonts w:ascii="Calibri Light" w:eastAsia="Calibri" w:hAnsi="Calibri Light" w:cs="Arial"/>
          <w:sz w:val="22"/>
          <w:szCs w:val="22"/>
          <w:lang w:eastAsia="en-US"/>
        </w:rPr>
        <w:t xml:space="preserve">Využívá se kreditový systém ECTS. Vyučovací hodina trvá 50 minut. Studijní plán se skládá z povinných </w:t>
      </w:r>
      <w:r w:rsidRPr="00AB22AF">
        <w:rPr>
          <w:rFonts w:ascii="Calibri Light" w:eastAsia="Calibri" w:hAnsi="Calibri Light" w:cs="Arial"/>
          <w:sz w:val="22"/>
          <w:szCs w:val="22"/>
          <w:lang w:eastAsia="en-US"/>
        </w:rPr>
        <w:br/>
        <w:t>a povinně volitelných předmětů. Povinné předměty se dělí na základní teoretické předměty, předměty profilujícího základu a ostatní. Povinně volitelné předměty jsou předměty profilujícího základu. Studenti si vybírají v každém semestru 2. ročníku vždy dva povinně volitelné předměty. Povinně volitelné předměty umožňují studentům vybrat si předměty ze tří oblastí: sociální (Současná česká společnost, Sociální služby), komunikační (Metodika supervizí, Poradenský vztah) a multikulturní (Multikulturní výchova, Multikulturní mediace). Součástí státní závěrečné zkoušky je obhajoba bakalářské práce a tři tematické okruhy: Obecná andragogika, Aplikovaná andragogika a Lidské zdroje v neziskové sféře.</w:t>
      </w:r>
      <w:r w:rsidR="00485EEE" w:rsidRPr="00485EEE">
        <w:rPr>
          <w:rFonts w:ascii="Calibri Light" w:eastAsia="Calibri" w:hAnsi="Calibri Light" w:cs="Arial"/>
          <w:sz w:val="22"/>
          <w:szCs w:val="22"/>
          <w:lang w:eastAsia="en-US"/>
        </w:rPr>
        <w:t xml:space="preserve"> </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Vymezení uplatnění absolventů </w:t>
      </w:r>
    </w:p>
    <w:p w:rsidR="00485EEE" w:rsidRPr="00485EEE" w:rsidRDefault="00485EEE" w:rsidP="00485EEE">
      <w:pPr>
        <w:tabs>
          <w:tab w:val="left" w:pos="2835"/>
        </w:tabs>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 2.7</w:t>
      </w:r>
    </w:p>
    <w:p w:rsidR="00485EEE" w:rsidRPr="00485EEE" w:rsidRDefault="00AB22AF" w:rsidP="00485EEE">
      <w:pPr>
        <w:tabs>
          <w:tab w:val="left" w:pos="2835"/>
        </w:tabs>
        <w:spacing w:before="120" w:after="120" w:line="259" w:lineRule="auto"/>
        <w:jc w:val="both"/>
        <w:rPr>
          <w:rFonts w:ascii="Calibri Light" w:eastAsia="Calibri" w:hAnsi="Calibri Light" w:cs="Arial"/>
          <w:sz w:val="22"/>
          <w:szCs w:val="22"/>
          <w:lang w:eastAsia="en-US"/>
        </w:rPr>
      </w:pPr>
      <w:r w:rsidRPr="00AB22AF">
        <w:rPr>
          <w:rFonts w:ascii="Calibri Light" w:eastAsia="Calibri" w:hAnsi="Calibri Light" w:cs="Arial"/>
          <w:sz w:val="22"/>
          <w:szCs w:val="22"/>
          <w:lang w:eastAsia="en-US"/>
        </w:rPr>
        <w:t xml:space="preserve">Typickými zaměstnavateli jsou organizace, instituce a podniky, které využívají personální specialisty pro plánování, realizaci a hodnocení v </w:t>
      </w:r>
      <w:r>
        <w:rPr>
          <w:rFonts w:ascii="Calibri Light" w:eastAsia="Calibri" w:hAnsi="Calibri Light" w:cs="Arial"/>
          <w:sz w:val="22"/>
          <w:szCs w:val="22"/>
          <w:lang w:eastAsia="en-US"/>
        </w:rPr>
        <w:t>o</w:t>
      </w:r>
      <w:r w:rsidRPr="00AB22AF">
        <w:rPr>
          <w:rFonts w:ascii="Calibri Light" w:eastAsia="Calibri" w:hAnsi="Calibri Light" w:cs="Arial"/>
          <w:sz w:val="22"/>
          <w:szCs w:val="22"/>
          <w:lang w:eastAsia="en-US"/>
        </w:rPr>
        <w:t xml:space="preserve">blasti řízení lidských zdrojů. Absolventi se mohou uplatnit na úřadech práce na pozicích zprostředkovatelů zaměstnání, pracovníků job </w:t>
      </w:r>
      <w:r w:rsidR="00C44560" w:rsidRPr="00AB22AF">
        <w:rPr>
          <w:rFonts w:ascii="Calibri Light" w:eastAsia="Calibri" w:hAnsi="Calibri Light" w:cs="Arial"/>
          <w:sz w:val="22"/>
          <w:szCs w:val="22"/>
          <w:lang w:eastAsia="en-US"/>
        </w:rPr>
        <w:t>klubů</w:t>
      </w:r>
      <w:r w:rsidRPr="00AB22AF">
        <w:rPr>
          <w:rFonts w:ascii="Calibri Light" w:eastAsia="Calibri" w:hAnsi="Calibri Light" w:cs="Arial"/>
          <w:sz w:val="22"/>
          <w:szCs w:val="22"/>
          <w:lang w:eastAsia="en-US"/>
        </w:rPr>
        <w:t xml:space="preserve"> apod. Uplatnění </w:t>
      </w:r>
      <w:r w:rsidR="00C44560" w:rsidRPr="00AB22AF">
        <w:rPr>
          <w:rFonts w:ascii="Calibri Light" w:eastAsia="Calibri" w:hAnsi="Calibri Light" w:cs="Arial"/>
          <w:sz w:val="22"/>
          <w:szCs w:val="22"/>
          <w:lang w:eastAsia="en-US"/>
        </w:rPr>
        <w:t>naleznou</w:t>
      </w:r>
      <w:r w:rsidRPr="00AB22AF">
        <w:rPr>
          <w:rFonts w:ascii="Calibri Light" w:eastAsia="Calibri" w:hAnsi="Calibri Light" w:cs="Arial"/>
          <w:sz w:val="22"/>
          <w:szCs w:val="22"/>
          <w:lang w:eastAsia="en-US"/>
        </w:rPr>
        <w:t xml:space="preserve"> rovněž </w:t>
      </w:r>
      <w:r w:rsidR="003A050F">
        <w:rPr>
          <w:rFonts w:ascii="Calibri Light" w:eastAsia="Calibri" w:hAnsi="Calibri Light" w:cs="Arial"/>
          <w:sz w:val="22"/>
          <w:szCs w:val="22"/>
          <w:lang w:eastAsia="en-US"/>
        </w:rPr>
        <w:br/>
      </w:r>
      <w:r w:rsidRPr="00AB22AF">
        <w:rPr>
          <w:rFonts w:ascii="Calibri Light" w:eastAsia="Calibri" w:hAnsi="Calibri Light" w:cs="Arial"/>
          <w:sz w:val="22"/>
          <w:szCs w:val="22"/>
          <w:lang w:eastAsia="en-US"/>
        </w:rPr>
        <w:t xml:space="preserve">na obecních a krajských úřadech, na ministerstvech a dalších orgánech státní správy a samosprávy, </w:t>
      </w:r>
      <w:r w:rsidR="003A050F">
        <w:rPr>
          <w:rFonts w:ascii="Calibri Light" w:eastAsia="Calibri" w:hAnsi="Calibri Light" w:cs="Arial"/>
          <w:sz w:val="22"/>
          <w:szCs w:val="22"/>
          <w:lang w:eastAsia="en-US"/>
        </w:rPr>
        <w:br/>
      </w:r>
      <w:r w:rsidRPr="00AB22AF">
        <w:rPr>
          <w:rFonts w:ascii="Calibri Light" w:eastAsia="Calibri" w:hAnsi="Calibri Light" w:cs="Arial"/>
          <w:sz w:val="22"/>
          <w:szCs w:val="22"/>
          <w:lang w:eastAsia="en-US"/>
        </w:rPr>
        <w:t xml:space="preserve">a to na pozicích týkajících se agendy lidských zdrojů a </w:t>
      </w:r>
      <w:r w:rsidR="00C44560" w:rsidRPr="00AB22AF">
        <w:rPr>
          <w:rFonts w:ascii="Calibri Light" w:eastAsia="Calibri" w:hAnsi="Calibri Light" w:cs="Arial"/>
          <w:sz w:val="22"/>
          <w:szCs w:val="22"/>
          <w:lang w:eastAsia="en-US"/>
        </w:rPr>
        <w:t>vzdělávání</w:t>
      </w:r>
      <w:r w:rsidRPr="00AB22AF">
        <w:rPr>
          <w:rFonts w:ascii="Calibri Light" w:eastAsia="Calibri" w:hAnsi="Calibri Light" w:cs="Arial"/>
          <w:sz w:val="22"/>
          <w:szCs w:val="22"/>
          <w:lang w:eastAsia="en-US"/>
        </w:rPr>
        <w:t xml:space="preserve"> dospělých</w:t>
      </w:r>
      <w:r w:rsidR="003A050F">
        <w:rPr>
          <w:rFonts w:ascii="Calibri Light" w:eastAsia="Calibri" w:hAnsi="Calibri Light" w:cs="Arial"/>
          <w:sz w:val="22"/>
          <w:szCs w:val="22"/>
          <w:lang w:eastAsia="en-US"/>
        </w:rPr>
        <w:t>.</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lastRenderedPageBreak/>
        <w:t xml:space="preserve">Standardní doba studia </w:t>
      </w:r>
    </w:p>
    <w:p w:rsidR="00485EEE" w:rsidRPr="00485EEE" w:rsidRDefault="00485EEE" w:rsidP="00485EEE">
      <w:pPr>
        <w:tabs>
          <w:tab w:val="left" w:pos="2835"/>
        </w:tabs>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 2.8</w:t>
      </w:r>
    </w:p>
    <w:p w:rsidR="00485EEE" w:rsidRPr="00485EEE" w:rsidRDefault="00485EEE" w:rsidP="00485EEE">
      <w:pPr>
        <w:tabs>
          <w:tab w:val="left" w:pos="2835"/>
        </w:tabs>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Standardní doba studia jsou 3 roky.</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Soulad obsahu studia s cíli studia a profilem absolventa </w:t>
      </w:r>
    </w:p>
    <w:p w:rsidR="003A050F" w:rsidRPr="003A050F" w:rsidRDefault="00485EEE" w:rsidP="003A050F">
      <w:pPr>
        <w:tabs>
          <w:tab w:val="left" w:pos="2835"/>
        </w:tabs>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 2.9</w:t>
      </w:r>
    </w:p>
    <w:p w:rsidR="003A050F" w:rsidRDefault="003A050F" w:rsidP="00485EEE">
      <w:pPr>
        <w:spacing w:after="160" w:line="259" w:lineRule="auto"/>
        <w:jc w:val="both"/>
        <w:rPr>
          <w:rFonts w:ascii="Calibri Light" w:eastAsia="Calibri" w:hAnsi="Calibri Light" w:cs="Arial"/>
          <w:sz w:val="22"/>
          <w:szCs w:val="22"/>
          <w:lang w:eastAsia="en-US"/>
        </w:rPr>
      </w:pPr>
      <w:r w:rsidRPr="003A050F">
        <w:rPr>
          <w:rFonts w:ascii="Calibri Light" w:eastAsia="Calibri" w:hAnsi="Calibri Light" w:cs="Arial"/>
          <w:sz w:val="22"/>
          <w:szCs w:val="22"/>
          <w:lang w:eastAsia="en-US"/>
        </w:rPr>
        <w:t>Studijní program je zaměřen na řízení lidských zdrojů v neziskové sféře, proto se studijní plán soustředí zejm. na oblast výchovy a vzdělávání dospělých v souvislosti s rozvojem lidského kapitálu v neziskovém sektoru. Cílem studia je vést studenty k pochopení aktuálních jevů</w:t>
      </w:r>
      <w:r>
        <w:rPr>
          <w:rFonts w:ascii="Calibri Light" w:eastAsia="Calibri" w:hAnsi="Calibri Light" w:cs="Arial"/>
          <w:sz w:val="22"/>
          <w:szCs w:val="22"/>
          <w:lang w:eastAsia="en-US"/>
        </w:rPr>
        <w:t xml:space="preserve"> a procesů týkajících se práce </w:t>
      </w:r>
      <w:r w:rsidRPr="003A050F">
        <w:rPr>
          <w:rFonts w:ascii="Calibri Light" w:eastAsia="Calibri" w:hAnsi="Calibri Light" w:cs="Arial"/>
          <w:sz w:val="22"/>
          <w:szCs w:val="22"/>
          <w:lang w:eastAsia="en-US"/>
        </w:rPr>
        <w:t xml:space="preserve">s lidskými zdroji </w:t>
      </w:r>
      <w:r>
        <w:rPr>
          <w:rFonts w:ascii="Calibri Light" w:eastAsia="Calibri" w:hAnsi="Calibri Light" w:cs="Arial"/>
          <w:sz w:val="22"/>
          <w:szCs w:val="22"/>
          <w:lang w:eastAsia="en-US"/>
        </w:rPr>
        <w:br/>
      </w:r>
      <w:r w:rsidRPr="003A050F">
        <w:rPr>
          <w:rFonts w:ascii="Calibri Light" w:eastAsia="Calibri" w:hAnsi="Calibri Light" w:cs="Arial"/>
          <w:sz w:val="22"/>
          <w:szCs w:val="22"/>
          <w:lang w:eastAsia="en-US"/>
        </w:rPr>
        <w:t>v neziskové sféře, a to jak státní (státní správa, samospráva, rozpočtové a příspěvkové organizace), tak nestátní (oblast sociální, výchovná, vzdělávací, kultur</w:t>
      </w:r>
      <w:r>
        <w:rPr>
          <w:rFonts w:ascii="Calibri Light" w:eastAsia="Calibri" w:hAnsi="Calibri Light" w:cs="Arial"/>
          <w:sz w:val="22"/>
          <w:szCs w:val="22"/>
          <w:lang w:eastAsia="en-US"/>
        </w:rPr>
        <w:t xml:space="preserve">ní apod.). Studium je zaměřeno </w:t>
      </w:r>
      <w:r w:rsidRPr="003A050F">
        <w:rPr>
          <w:rFonts w:ascii="Calibri Light" w:eastAsia="Calibri" w:hAnsi="Calibri Light" w:cs="Arial"/>
          <w:sz w:val="22"/>
          <w:szCs w:val="22"/>
          <w:lang w:eastAsia="en-US"/>
        </w:rPr>
        <w:t xml:space="preserve">na teoretické i praktické problémy při orientaci člověka v procesech sociální změny, zejména na mobilizaci lidského kapitálu a jeho zdrojů. Důraz je kladen na rozvoj komunikačních dovedností a prezentačních dovedností studentů, schopnost práce v týmu a řešení problémových úkolů. </w:t>
      </w:r>
      <w:r w:rsidRPr="00485EEE">
        <w:rPr>
          <w:rFonts w:ascii="Calibri Light" w:eastAsia="Calibri" w:hAnsi="Calibri Light" w:cs="Arial"/>
          <w:sz w:val="22"/>
          <w:szCs w:val="22"/>
          <w:lang w:eastAsia="en-US"/>
        </w:rPr>
        <w:t xml:space="preserve">Cíle studia a profil absolventa je </w:t>
      </w:r>
      <w:r>
        <w:rPr>
          <w:rFonts w:ascii="Calibri Light" w:eastAsia="Calibri" w:hAnsi="Calibri Light" w:cs="Arial"/>
          <w:sz w:val="22"/>
          <w:szCs w:val="22"/>
          <w:lang w:eastAsia="en-US"/>
        </w:rPr>
        <w:t xml:space="preserve">reflektován v obsahu studia, </w:t>
      </w:r>
      <w:r>
        <w:rPr>
          <w:rFonts w:ascii="Calibri Light" w:eastAsia="Calibri" w:hAnsi="Calibri Light" w:cs="Arial"/>
          <w:sz w:val="22"/>
          <w:szCs w:val="22"/>
          <w:lang w:eastAsia="en-US"/>
        </w:rPr>
        <w:br/>
        <w:t>ve kterém jsou studijní předměty zaměřeny na různé aspekty vzdělávání dospělých, problematiku neziskového sektoru a efektivní využívání lidských zdrojů.</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Struktura a rozsah studijních předmětů </w:t>
      </w:r>
    </w:p>
    <w:p w:rsidR="00485EEE" w:rsidRPr="00485EEE" w:rsidRDefault="00485EEE" w:rsidP="00485EEE">
      <w:pPr>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 2.12</w:t>
      </w:r>
    </w:p>
    <w:p w:rsidR="00485EEE" w:rsidRDefault="00485EEE" w:rsidP="00485EEE">
      <w:pPr>
        <w:spacing w:line="259" w:lineRule="auto"/>
        <w:rPr>
          <w:rFonts w:ascii="Calibri Light" w:eastAsia="Calibri" w:hAnsi="Calibri Light" w:cs="Arial"/>
          <w:sz w:val="22"/>
          <w:szCs w:val="22"/>
          <w:lang w:eastAsia="en-US"/>
        </w:rPr>
      </w:pPr>
    </w:p>
    <w:tbl>
      <w:tblPr>
        <w:tblW w:w="6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085"/>
        <w:gridCol w:w="1134"/>
        <w:gridCol w:w="814"/>
      </w:tblGrid>
      <w:tr w:rsidR="00107E42" w:rsidRPr="004F6023" w:rsidTr="00D10D02">
        <w:trPr>
          <w:jc w:val="center"/>
        </w:trPr>
        <w:tc>
          <w:tcPr>
            <w:tcW w:w="4085" w:type="dxa"/>
            <w:shd w:val="clear" w:color="auto" w:fill="auto"/>
          </w:tcPr>
          <w:p w:rsidR="00107E42" w:rsidRPr="004F6023" w:rsidRDefault="00107E42" w:rsidP="00D10D02">
            <w:pPr>
              <w:jc w:val="both"/>
              <w:rPr>
                <w:rFonts w:ascii="Calibri Light" w:hAnsi="Calibri Light"/>
                <w:b/>
              </w:rPr>
            </w:pPr>
            <w:r w:rsidRPr="004F6023">
              <w:rPr>
                <w:rFonts w:ascii="Calibri Light" w:hAnsi="Calibri Light"/>
                <w:b/>
              </w:rPr>
              <w:t>Název předmětu</w:t>
            </w:r>
          </w:p>
        </w:tc>
        <w:tc>
          <w:tcPr>
            <w:tcW w:w="1134" w:type="dxa"/>
            <w:shd w:val="clear" w:color="auto" w:fill="auto"/>
          </w:tcPr>
          <w:p w:rsidR="00107E42" w:rsidRPr="004F6023" w:rsidRDefault="00107E42" w:rsidP="00D10D02">
            <w:pPr>
              <w:jc w:val="both"/>
              <w:rPr>
                <w:rFonts w:ascii="Calibri Light" w:hAnsi="Calibri Light"/>
                <w:b/>
              </w:rPr>
            </w:pPr>
            <w:r w:rsidRPr="004F6023">
              <w:rPr>
                <w:rFonts w:ascii="Calibri Light" w:hAnsi="Calibri Light"/>
                <w:b/>
              </w:rPr>
              <w:t>rozsah</w:t>
            </w:r>
            <w:r w:rsidRPr="004F6023">
              <w:rPr>
                <w:rFonts w:ascii="Calibri Light" w:hAnsi="Calibri Light"/>
              </w:rPr>
              <w:t>*</w:t>
            </w:r>
          </w:p>
        </w:tc>
        <w:tc>
          <w:tcPr>
            <w:tcW w:w="814" w:type="dxa"/>
            <w:shd w:val="clear" w:color="auto" w:fill="auto"/>
          </w:tcPr>
          <w:p w:rsidR="00107E42" w:rsidRPr="004F6023" w:rsidRDefault="00107E42" w:rsidP="00D10D02">
            <w:pPr>
              <w:jc w:val="both"/>
              <w:rPr>
                <w:rFonts w:ascii="Calibri Light" w:hAnsi="Calibri Light"/>
                <w:b/>
              </w:rPr>
            </w:pPr>
            <w:r w:rsidRPr="004F6023">
              <w:rPr>
                <w:rFonts w:ascii="Calibri Light" w:hAnsi="Calibri Light"/>
                <w:b/>
              </w:rPr>
              <w:t>profil. základ</w:t>
            </w:r>
          </w:p>
        </w:tc>
      </w:tr>
      <w:tr w:rsidR="00107E42" w:rsidRPr="004F6023" w:rsidTr="00D10D02">
        <w:trPr>
          <w:jc w:val="center"/>
        </w:trPr>
        <w:tc>
          <w:tcPr>
            <w:tcW w:w="6033" w:type="dxa"/>
            <w:gridSpan w:val="3"/>
          </w:tcPr>
          <w:p w:rsidR="00107E42" w:rsidRPr="004F6023" w:rsidRDefault="00107E42" w:rsidP="00D10D02">
            <w:pPr>
              <w:jc w:val="center"/>
              <w:rPr>
                <w:rFonts w:ascii="Calibri Light" w:hAnsi="Calibri Light"/>
              </w:rPr>
            </w:pPr>
            <w:r w:rsidRPr="004F6023">
              <w:rPr>
                <w:rFonts w:ascii="Calibri Light" w:hAnsi="Calibri Light"/>
              </w:rPr>
              <w:t>Povinné předměty</w:t>
            </w: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Základy andragogiky</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20p + 10</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ZT</w:t>
            </w: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Základy sociální a kulturní antropologie</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15p + 5</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PZ</w:t>
            </w: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Základy práva</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10s + 5</w:t>
            </w:r>
          </w:p>
        </w:tc>
        <w:tc>
          <w:tcPr>
            <w:tcW w:w="814" w:type="dxa"/>
          </w:tcPr>
          <w:p w:rsidR="00107E42" w:rsidRPr="004F6023" w:rsidRDefault="00107E42" w:rsidP="00D10D02">
            <w:pPr>
              <w:jc w:val="both"/>
              <w:rPr>
                <w:rFonts w:ascii="Calibri Light" w:hAnsi="Calibri Light"/>
              </w:rPr>
            </w:pP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Úvod do filozofie</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15p + 5</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PZ</w:t>
            </w: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Základy psychologie</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15p + 10</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ZT</w:t>
            </w: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Základy podnikatelství</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10p + 5</w:t>
            </w:r>
          </w:p>
        </w:tc>
        <w:tc>
          <w:tcPr>
            <w:tcW w:w="814" w:type="dxa"/>
          </w:tcPr>
          <w:p w:rsidR="00107E42" w:rsidRPr="004F6023" w:rsidRDefault="00107E42" w:rsidP="00D10D02">
            <w:pPr>
              <w:jc w:val="both"/>
              <w:rPr>
                <w:rFonts w:ascii="Calibri Light" w:hAnsi="Calibri Light"/>
                <w:highlight w:val="yellow"/>
              </w:rPr>
            </w:pP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Vývojová psychologie</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15s + 5</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PZ</w:t>
            </w: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Evaluační techniky</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10s + 5</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PZ</w:t>
            </w: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Metodika tvorby odborných textů</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10s + 5</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PZ</w:t>
            </w: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Občanský sektor</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15p + 5</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PZ</w:t>
            </w: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Vývoj andragogického myšlení</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15p + 10</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ZT</w:t>
            </w: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Základy sociologie</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15p + 10</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ZT</w:t>
            </w: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Cizí jazyk 1 **</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30s + 0</w:t>
            </w:r>
          </w:p>
        </w:tc>
        <w:tc>
          <w:tcPr>
            <w:tcW w:w="814" w:type="dxa"/>
          </w:tcPr>
          <w:p w:rsidR="00107E42" w:rsidRPr="004F6023" w:rsidRDefault="00107E42" w:rsidP="00D10D02">
            <w:pPr>
              <w:jc w:val="both"/>
              <w:rPr>
                <w:rFonts w:ascii="Calibri Light" w:hAnsi="Calibri Light"/>
              </w:rPr>
            </w:pP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Informační technologie</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10s + 10</w:t>
            </w:r>
          </w:p>
        </w:tc>
        <w:tc>
          <w:tcPr>
            <w:tcW w:w="814" w:type="dxa"/>
          </w:tcPr>
          <w:p w:rsidR="00107E42" w:rsidRPr="004F6023" w:rsidRDefault="00107E42" w:rsidP="00D10D02">
            <w:pPr>
              <w:jc w:val="both"/>
              <w:rPr>
                <w:rFonts w:ascii="Calibri Light" w:hAnsi="Calibri Light"/>
              </w:rPr>
            </w:pP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Základy managementu</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15p + 5</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PZ</w:t>
            </w: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Veřejná správa</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10s + 5</w:t>
            </w:r>
          </w:p>
        </w:tc>
        <w:tc>
          <w:tcPr>
            <w:tcW w:w="814" w:type="dxa"/>
          </w:tcPr>
          <w:p w:rsidR="00107E42" w:rsidRPr="004F6023" w:rsidRDefault="00107E42" w:rsidP="00D10D02">
            <w:pPr>
              <w:jc w:val="both"/>
              <w:rPr>
                <w:rFonts w:ascii="Calibri Light" w:hAnsi="Calibri Light"/>
              </w:rPr>
            </w:pP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Sociální andragogika</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15p + 5</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ZT</w:t>
            </w: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Cizí jazyk 2</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30s + 0</w:t>
            </w:r>
          </w:p>
        </w:tc>
        <w:tc>
          <w:tcPr>
            <w:tcW w:w="814" w:type="dxa"/>
          </w:tcPr>
          <w:p w:rsidR="00107E42" w:rsidRPr="004F6023" w:rsidRDefault="00107E42" w:rsidP="00D10D02">
            <w:pPr>
              <w:jc w:val="both"/>
              <w:rPr>
                <w:rFonts w:ascii="Calibri Light" w:hAnsi="Calibri Light"/>
              </w:rPr>
            </w:pP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Androdidaktika</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15p + 10</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PZ</w:t>
            </w: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Metodologie společenských věd</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15p + 10</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PZ</w:t>
            </w: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Neziskové organizace</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10s + 10</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PZ</w:t>
            </w: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Cizí jazyk 3</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30s + 0</w:t>
            </w:r>
          </w:p>
        </w:tc>
        <w:tc>
          <w:tcPr>
            <w:tcW w:w="814" w:type="dxa"/>
          </w:tcPr>
          <w:p w:rsidR="00107E42" w:rsidRPr="004F6023" w:rsidRDefault="00107E42" w:rsidP="00D10D02">
            <w:pPr>
              <w:jc w:val="both"/>
              <w:rPr>
                <w:rFonts w:ascii="Calibri Light" w:hAnsi="Calibri Light"/>
              </w:rPr>
            </w:pP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 xml:space="preserve">Manažerské dovednosti </w:t>
            </w:r>
            <w:r w:rsidRPr="004F6023">
              <w:rPr>
                <w:rFonts w:ascii="Calibri Light" w:hAnsi="Calibri Light"/>
              </w:rPr>
              <w:br/>
              <w:t>a techniky ve vzdělávání</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10s + 5</w:t>
            </w:r>
          </w:p>
        </w:tc>
        <w:tc>
          <w:tcPr>
            <w:tcW w:w="814" w:type="dxa"/>
          </w:tcPr>
          <w:p w:rsidR="00107E42" w:rsidRPr="004F6023" w:rsidRDefault="00107E42" w:rsidP="00D10D02">
            <w:pPr>
              <w:jc w:val="both"/>
              <w:rPr>
                <w:rFonts w:ascii="Calibri Light" w:hAnsi="Calibri Light"/>
              </w:rPr>
            </w:pP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Seminář bakalářských prací 1</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10s + 2</w:t>
            </w:r>
          </w:p>
        </w:tc>
        <w:tc>
          <w:tcPr>
            <w:tcW w:w="814" w:type="dxa"/>
          </w:tcPr>
          <w:p w:rsidR="00107E42" w:rsidRPr="004F6023" w:rsidRDefault="00107E42" w:rsidP="00D10D02">
            <w:pPr>
              <w:jc w:val="both"/>
              <w:rPr>
                <w:rFonts w:ascii="Calibri Light" w:hAnsi="Calibri Light"/>
              </w:rPr>
            </w:pP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Gerontagogika</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10s + 5</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PZ</w:t>
            </w: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Lektorské dovednosti</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10s +5</w:t>
            </w:r>
          </w:p>
        </w:tc>
        <w:tc>
          <w:tcPr>
            <w:tcW w:w="814" w:type="dxa"/>
          </w:tcPr>
          <w:p w:rsidR="00107E42" w:rsidRPr="004F6023" w:rsidRDefault="00107E42" w:rsidP="00D10D02">
            <w:pPr>
              <w:jc w:val="both"/>
              <w:rPr>
                <w:rFonts w:ascii="Calibri Light" w:hAnsi="Calibri Light"/>
              </w:rPr>
            </w:pP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lastRenderedPageBreak/>
              <w:t>Řízení lidských zdrojů</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15p + 5</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ZT</w:t>
            </w: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Fundraisingové techniky a postupy</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10s + 5</w:t>
            </w:r>
          </w:p>
        </w:tc>
        <w:tc>
          <w:tcPr>
            <w:tcW w:w="814" w:type="dxa"/>
          </w:tcPr>
          <w:p w:rsidR="00107E42" w:rsidRPr="004F6023" w:rsidRDefault="00107E42" w:rsidP="00D10D02">
            <w:pPr>
              <w:jc w:val="both"/>
              <w:rPr>
                <w:rFonts w:ascii="Calibri Light" w:hAnsi="Calibri Light"/>
              </w:rPr>
            </w:pP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Odborná praxe</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60 hodin</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PZ</w:t>
            </w: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Tvorba vzdělávacího programu</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10s + 10</w:t>
            </w:r>
          </w:p>
        </w:tc>
        <w:tc>
          <w:tcPr>
            <w:tcW w:w="814" w:type="dxa"/>
          </w:tcPr>
          <w:p w:rsidR="00107E42" w:rsidRPr="004F6023" w:rsidRDefault="00107E42" w:rsidP="00D10D02">
            <w:pPr>
              <w:jc w:val="both"/>
              <w:rPr>
                <w:rFonts w:ascii="Calibri Light" w:hAnsi="Calibri Light"/>
              </w:rPr>
            </w:pP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Seminář bakalářských prací 2</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30 hodin</w:t>
            </w:r>
          </w:p>
        </w:tc>
        <w:tc>
          <w:tcPr>
            <w:tcW w:w="814" w:type="dxa"/>
          </w:tcPr>
          <w:p w:rsidR="00107E42" w:rsidRPr="004F6023" w:rsidRDefault="00107E42" w:rsidP="00D10D02">
            <w:pPr>
              <w:jc w:val="both"/>
              <w:rPr>
                <w:rFonts w:ascii="Calibri Light" w:hAnsi="Calibri Light"/>
              </w:rPr>
            </w:pPr>
          </w:p>
        </w:tc>
      </w:tr>
      <w:tr w:rsidR="00107E42" w:rsidRPr="004F6023" w:rsidTr="00D10D02">
        <w:trPr>
          <w:jc w:val="center"/>
        </w:trPr>
        <w:tc>
          <w:tcPr>
            <w:tcW w:w="6033" w:type="dxa"/>
            <w:gridSpan w:val="3"/>
          </w:tcPr>
          <w:p w:rsidR="00107E42" w:rsidRPr="004F6023" w:rsidRDefault="00107E42" w:rsidP="00D10D02">
            <w:pPr>
              <w:jc w:val="center"/>
              <w:rPr>
                <w:rFonts w:ascii="Calibri Light" w:hAnsi="Calibri Light"/>
              </w:rPr>
            </w:pPr>
            <w:r w:rsidRPr="004F6023">
              <w:rPr>
                <w:rFonts w:ascii="Calibri Light" w:hAnsi="Calibri Light"/>
              </w:rPr>
              <w:t>Povinně volitelné předměty</w:t>
            </w: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Současná česká společnost</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10s +5</w:t>
            </w:r>
          </w:p>
        </w:tc>
        <w:tc>
          <w:tcPr>
            <w:tcW w:w="814" w:type="dxa"/>
          </w:tcPr>
          <w:p w:rsidR="00107E42" w:rsidRPr="004F6023" w:rsidRDefault="00107E42" w:rsidP="00D10D02">
            <w:pPr>
              <w:jc w:val="both"/>
              <w:rPr>
                <w:rFonts w:ascii="Calibri Light" w:hAnsi="Calibri Light"/>
              </w:rPr>
            </w:pPr>
            <w:r>
              <w:rPr>
                <w:rFonts w:ascii="Calibri Light" w:hAnsi="Calibri Light"/>
              </w:rPr>
              <w:t>PZ</w:t>
            </w: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Multikulturní výchova</w:t>
            </w:r>
          </w:p>
        </w:tc>
        <w:tc>
          <w:tcPr>
            <w:tcW w:w="1134" w:type="dxa"/>
          </w:tcPr>
          <w:p w:rsidR="00107E42" w:rsidRDefault="00107E42" w:rsidP="00D10D02">
            <w:r w:rsidRPr="001F41DC">
              <w:rPr>
                <w:rFonts w:ascii="Calibri Light" w:hAnsi="Calibri Light"/>
              </w:rPr>
              <w:t>10s +5</w:t>
            </w:r>
          </w:p>
        </w:tc>
        <w:tc>
          <w:tcPr>
            <w:tcW w:w="814" w:type="dxa"/>
          </w:tcPr>
          <w:p w:rsidR="00107E42" w:rsidRDefault="00107E42" w:rsidP="00D10D02">
            <w:r w:rsidRPr="000B74F1">
              <w:rPr>
                <w:rFonts w:ascii="Calibri Light" w:hAnsi="Calibri Light"/>
              </w:rPr>
              <w:t>PZ</w:t>
            </w: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Poradenský vztah</w:t>
            </w:r>
          </w:p>
        </w:tc>
        <w:tc>
          <w:tcPr>
            <w:tcW w:w="1134" w:type="dxa"/>
          </w:tcPr>
          <w:p w:rsidR="00107E42" w:rsidRDefault="00107E42" w:rsidP="00D10D02">
            <w:r w:rsidRPr="001F41DC">
              <w:rPr>
                <w:rFonts w:ascii="Calibri Light" w:hAnsi="Calibri Light"/>
              </w:rPr>
              <w:t>10s +5</w:t>
            </w:r>
          </w:p>
        </w:tc>
        <w:tc>
          <w:tcPr>
            <w:tcW w:w="814" w:type="dxa"/>
          </w:tcPr>
          <w:p w:rsidR="00107E42" w:rsidRDefault="00107E42" w:rsidP="00D10D02">
            <w:r w:rsidRPr="000B74F1">
              <w:rPr>
                <w:rFonts w:ascii="Calibri Light" w:hAnsi="Calibri Light"/>
              </w:rPr>
              <w:t>PZ</w:t>
            </w: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Metodika supervizí</w:t>
            </w:r>
          </w:p>
        </w:tc>
        <w:tc>
          <w:tcPr>
            <w:tcW w:w="1134" w:type="dxa"/>
          </w:tcPr>
          <w:p w:rsidR="00107E42" w:rsidRDefault="00107E42" w:rsidP="00D10D02">
            <w:r w:rsidRPr="001F41DC">
              <w:rPr>
                <w:rFonts w:ascii="Calibri Light" w:hAnsi="Calibri Light"/>
              </w:rPr>
              <w:t>10s +5</w:t>
            </w:r>
          </w:p>
        </w:tc>
        <w:tc>
          <w:tcPr>
            <w:tcW w:w="814" w:type="dxa"/>
          </w:tcPr>
          <w:p w:rsidR="00107E42" w:rsidRDefault="00107E42" w:rsidP="00D10D02">
            <w:r w:rsidRPr="000B74F1">
              <w:rPr>
                <w:rFonts w:ascii="Calibri Light" w:hAnsi="Calibri Light"/>
              </w:rPr>
              <w:t>PZ</w:t>
            </w: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Multikulturní mediace</w:t>
            </w:r>
          </w:p>
        </w:tc>
        <w:tc>
          <w:tcPr>
            <w:tcW w:w="1134" w:type="dxa"/>
          </w:tcPr>
          <w:p w:rsidR="00107E42" w:rsidRDefault="00107E42" w:rsidP="00D10D02">
            <w:r w:rsidRPr="001F41DC">
              <w:rPr>
                <w:rFonts w:ascii="Calibri Light" w:hAnsi="Calibri Light"/>
              </w:rPr>
              <w:t>10s +5</w:t>
            </w:r>
          </w:p>
        </w:tc>
        <w:tc>
          <w:tcPr>
            <w:tcW w:w="814" w:type="dxa"/>
          </w:tcPr>
          <w:p w:rsidR="00107E42" w:rsidRDefault="00107E42" w:rsidP="00D10D02">
            <w:r w:rsidRPr="000B74F1">
              <w:rPr>
                <w:rFonts w:ascii="Calibri Light" w:hAnsi="Calibri Light"/>
              </w:rPr>
              <w:t>PZ</w:t>
            </w: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Sociální služby</w:t>
            </w:r>
          </w:p>
        </w:tc>
        <w:tc>
          <w:tcPr>
            <w:tcW w:w="1134" w:type="dxa"/>
          </w:tcPr>
          <w:p w:rsidR="00107E42" w:rsidRDefault="00107E42" w:rsidP="00D10D02">
            <w:r w:rsidRPr="001F41DC">
              <w:rPr>
                <w:rFonts w:ascii="Calibri Light" w:hAnsi="Calibri Light"/>
              </w:rPr>
              <w:t>10s +5</w:t>
            </w:r>
          </w:p>
        </w:tc>
        <w:tc>
          <w:tcPr>
            <w:tcW w:w="814" w:type="dxa"/>
          </w:tcPr>
          <w:p w:rsidR="00107E42" w:rsidRDefault="00107E42" w:rsidP="00D10D02">
            <w:r w:rsidRPr="000B74F1">
              <w:rPr>
                <w:rFonts w:ascii="Calibri Light" w:hAnsi="Calibri Light"/>
              </w:rPr>
              <w:t>PZ</w:t>
            </w:r>
          </w:p>
        </w:tc>
      </w:tr>
    </w:tbl>
    <w:p w:rsidR="00107E42" w:rsidRPr="00485EEE" w:rsidRDefault="00107E42" w:rsidP="00485EEE">
      <w:pPr>
        <w:spacing w:line="259" w:lineRule="auto"/>
        <w:rPr>
          <w:rFonts w:ascii="Calibri Light" w:eastAsia="Calibri" w:hAnsi="Calibri Light" w:cs="Arial"/>
          <w:sz w:val="22"/>
          <w:szCs w:val="22"/>
          <w:lang w:eastAsia="en-US"/>
        </w:rPr>
      </w:pPr>
    </w:p>
    <w:p w:rsidR="00485EEE" w:rsidRPr="00485EEE" w:rsidRDefault="00485EEE" w:rsidP="00485EEE">
      <w:pPr>
        <w:spacing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Rozsah je uveden ve formátu: přímá kontaktní výuka (formou přednášky nebo semináře) + distanční část výuky (e-learning, konzultace elektronickou formou aj.).</w:t>
      </w:r>
    </w:p>
    <w:p w:rsidR="00485EEE" w:rsidRDefault="00485EEE" w:rsidP="00485EEE">
      <w:pPr>
        <w:spacing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Student si na začátku studia vybere jeden ze čtyř cizích jazyků: anglický, německý, ruský, francouzský.</w:t>
      </w:r>
    </w:p>
    <w:p w:rsidR="006C5F1F" w:rsidRDefault="006C5F1F" w:rsidP="00485EEE">
      <w:pPr>
        <w:spacing w:line="259" w:lineRule="auto"/>
        <w:rPr>
          <w:rFonts w:ascii="Calibri Light" w:eastAsia="Calibri" w:hAnsi="Calibri Light" w:cs="Arial"/>
          <w:sz w:val="22"/>
          <w:szCs w:val="22"/>
          <w:lang w:eastAsia="en-US"/>
        </w:rPr>
      </w:pPr>
    </w:p>
    <w:p w:rsidR="00767144" w:rsidRDefault="006C5F1F" w:rsidP="00767144">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 xml:space="preserve">Struktura předmětů je navržena tak, aby odpovídala profilu absolventa a cílům studia. Východiskem je do současné doby realizovaný studijní obor Andragogika v profilaci na řízení lidských zdrojů v neziskové sféře. Došlo však k úpravám s ohledem k připomínkám vzešlých  evaluace oboru v roce 2017, struktura studijních předmětů také reflektuje zpětnou vazbu získanou od studentů, absolventů a akademických pracovníků. Povinné předměty jsou rozděleny na základní teoretické předměty, předměty profilujícího základu a ostatní. </w:t>
      </w:r>
      <w:r w:rsidR="00CD2335">
        <w:rPr>
          <w:rFonts w:ascii="Calibri Light" w:eastAsia="Calibri" w:hAnsi="Calibri Light" w:cs="Arial"/>
          <w:sz w:val="22"/>
          <w:szCs w:val="22"/>
          <w:lang w:eastAsia="en-US"/>
        </w:rPr>
        <w:t>Povinné předměty jsou uskutečňovány formou přednášek a seminářů (přímá výuka) a formou distanční prostřednictvím e-learningového prostředí Moodle, konzultace elektronickou formou aj. V prvním ročníku jsou zařazeny předměty, které tvoří základní znalostní a dovedností bázi studijního programu.</w:t>
      </w:r>
      <w:r w:rsidR="00FC5A72">
        <w:rPr>
          <w:rFonts w:ascii="Calibri Light" w:eastAsia="Calibri" w:hAnsi="Calibri Light" w:cs="Arial"/>
          <w:sz w:val="22"/>
          <w:szCs w:val="22"/>
          <w:lang w:eastAsia="en-US"/>
        </w:rPr>
        <w:t xml:space="preserve"> Některé z těchto předmětů (zejm. Základy andragogiky, Androdidaktika, Základy psychologie, Základy sociologie, Základy sociální a kulturní antropologie) představují prerekvizity pro předměty v zařazené v dalších ročnících. Předměty ve druhém a třetím ročníku rozšiřují a v některých případech prohlubují znalosti a dovednosti studentů v oblasti komunikační, občasnkésho a neziskového sektoru, řízení lidských zrojů a metodologie. Osvojení si těchto znalostí a dovedností je nutné pro naplnění profilu absolventa a cílů studia.</w:t>
      </w:r>
      <w:r w:rsidR="00CD2335">
        <w:rPr>
          <w:rFonts w:ascii="Calibri Light" w:eastAsia="Calibri" w:hAnsi="Calibri Light" w:cs="Arial"/>
          <w:sz w:val="22"/>
          <w:szCs w:val="22"/>
          <w:lang w:eastAsia="en-US"/>
        </w:rPr>
        <w:t xml:space="preserve"> </w:t>
      </w:r>
      <w:r>
        <w:rPr>
          <w:rFonts w:ascii="Calibri Light" w:eastAsia="Calibri" w:hAnsi="Calibri Light" w:cs="Arial"/>
          <w:sz w:val="22"/>
          <w:szCs w:val="22"/>
          <w:lang w:eastAsia="en-US"/>
        </w:rPr>
        <w:t>Povinně volitelné předměty jsou předměty profilujícího základu. Student si v</w:t>
      </w:r>
      <w:r w:rsidR="00CD2335">
        <w:rPr>
          <w:rFonts w:ascii="Calibri Light" w:eastAsia="Calibri" w:hAnsi="Calibri Light" w:cs="Arial"/>
          <w:sz w:val="22"/>
          <w:szCs w:val="22"/>
          <w:lang w:eastAsia="en-US"/>
        </w:rPr>
        <w:t> zimním i letním semestru</w:t>
      </w:r>
      <w:r w:rsidR="00FC5A72">
        <w:rPr>
          <w:rFonts w:ascii="Calibri Light" w:eastAsia="Calibri" w:hAnsi="Calibri Light" w:cs="Arial"/>
          <w:sz w:val="22"/>
          <w:szCs w:val="22"/>
          <w:lang w:eastAsia="en-US"/>
        </w:rPr>
        <w:t xml:space="preserve"> </w:t>
      </w:r>
      <w:r>
        <w:rPr>
          <w:rFonts w:ascii="Calibri Light" w:eastAsia="Calibri" w:hAnsi="Calibri Light" w:cs="Arial"/>
          <w:sz w:val="22"/>
          <w:szCs w:val="22"/>
          <w:lang w:eastAsia="en-US"/>
        </w:rPr>
        <w:t xml:space="preserve">2. ročníku vybírá vždy dva povinně volitelné předměty. Tyto jsou koncipovány tak, aby splňovaly nároky na osvojení si </w:t>
      </w:r>
      <w:r w:rsidR="00CD2335">
        <w:rPr>
          <w:rFonts w:ascii="Calibri Light" w:eastAsia="Calibri" w:hAnsi="Calibri Light" w:cs="Arial"/>
          <w:sz w:val="22"/>
          <w:szCs w:val="22"/>
          <w:lang w:eastAsia="en-US"/>
        </w:rPr>
        <w:t>znalostí a dovedností v oblastech, které pokládáme za velmi významné pro výkon andragogické profese. Jedná se o oblast sociální (Současná česká společnost, Sociální služby), komunikační (Metodika supervizí, Poradenský vztah) a multikulturní (Multikulturní výchova, Multikulturní mediace).</w:t>
      </w:r>
      <w:r>
        <w:rPr>
          <w:rFonts w:ascii="Calibri Light" w:eastAsia="Calibri" w:hAnsi="Calibri Light" w:cs="Arial"/>
          <w:sz w:val="22"/>
          <w:szCs w:val="22"/>
          <w:lang w:eastAsia="en-US"/>
        </w:rPr>
        <w:t xml:space="preserve"> </w:t>
      </w:r>
      <w:r w:rsidR="00FC5A72">
        <w:rPr>
          <w:rFonts w:ascii="Calibri Light" w:eastAsia="Calibri" w:hAnsi="Calibri Light" w:cs="Arial"/>
          <w:sz w:val="22"/>
          <w:szCs w:val="22"/>
          <w:lang w:eastAsia="en-US"/>
        </w:rPr>
        <w:t xml:space="preserve">Časová dotace u jednotlivých předmětů odráží náročnost obsahu a výstupních kompetencí. </w:t>
      </w:r>
      <w:ins w:id="78" w:author="*" w:date="2018-08-23T08:44:00Z">
        <w:r w:rsidR="00767144" w:rsidRPr="00767144">
          <w:rPr>
            <w:rFonts w:ascii="Calibri Light" w:eastAsia="Calibri" w:hAnsi="Calibri Light" w:cs="Arial"/>
            <w:sz w:val="22"/>
            <w:szCs w:val="22"/>
            <w:lang w:eastAsia="en-US"/>
          </w:rPr>
          <w:t>Prerekvizity jsou u 2</w:t>
        </w:r>
      </w:ins>
      <w:ins w:id="79" w:author="*" w:date="2018-08-23T08:58:00Z">
        <w:r w:rsidR="00E15278">
          <w:rPr>
            <w:rFonts w:ascii="Calibri Light" w:eastAsia="Calibri" w:hAnsi="Calibri Light" w:cs="Arial"/>
            <w:sz w:val="22"/>
            <w:szCs w:val="22"/>
            <w:lang w:eastAsia="en-US"/>
          </w:rPr>
          <w:t>6</w:t>
        </w:r>
      </w:ins>
      <w:ins w:id="80" w:author="*" w:date="2018-08-23T08:44:00Z">
        <w:r w:rsidR="00767144" w:rsidRPr="00767144">
          <w:rPr>
            <w:rFonts w:ascii="Calibri Light" w:eastAsia="Calibri" w:hAnsi="Calibri Light" w:cs="Arial"/>
            <w:sz w:val="22"/>
            <w:szCs w:val="22"/>
            <w:lang w:eastAsia="en-US"/>
          </w:rPr>
          <w:t xml:space="preserve"> předmětů z 3</w:t>
        </w:r>
      </w:ins>
      <w:ins w:id="81" w:author="*" w:date="2018-08-23T09:03:00Z">
        <w:r w:rsidR="0061671E">
          <w:rPr>
            <w:rFonts w:ascii="Calibri Light" w:eastAsia="Calibri" w:hAnsi="Calibri Light" w:cs="Arial"/>
            <w:sz w:val="22"/>
            <w:szCs w:val="22"/>
            <w:lang w:eastAsia="en-US"/>
          </w:rPr>
          <w:t>7</w:t>
        </w:r>
      </w:ins>
      <w:ins w:id="82" w:author="*" w:date="2018-08-23T08:44:00Z">
        <w:r w:rsidR="00767144" w:rsidRPr="00767144">
          <w:rPr>
            <w:rFonts w:ascii="Calibri Light" w:eastAsia="Calibri" w:hAnsi="Calibri Light" w:cs="Arial"/>
            <w:sz w:val="22"/>
            <w:szCs w:val="22"/>
            <w:lang w:eastAsia="en-US"/>
          </w:rPr>
          <w:t xml:space="preserve"> předmětů. Tam, kde prerekvizita není uvedena, není zápis předmětu podmíněn předchozím splněním jiného předmětu.</w:t>
        </w:r>
      </w:ins>
      <w:ins w:id="83" w:author="*" w:date="2018-08-23T08:59:00Z">
        <w:r w:rsidR="00E15278">
          <w:rPr>
            <w:rFonts w:ascii="Calibri Light" w:eastAsia="Calibri" w:hAnsi="Calibri Light" w:cs="Arial"/>
            <w:sz w:val="22"/>
            <w:szCs w:val="22"/>
            <w:lang w:eastAsia="en-US"/>
          </w:rPr>
          <w:t xml:space="preserve"> Jedená </w:t>
        </w:r>
        <w:proofErr w:type="gramStart"/>
        <w:r w:rsidR="00E15278">
          <w:rPr>
            <w:rFonts w:ascii="Calibri Light" w:eastAsia="Calibri" w:hAnsi="Calibri Light" w:cs="Arial"/>
            <w:sz w:val="22"/>
            <w:szCs w:val="22"/>
            <w:lang w:eastAsia="en-US"/>
          </w:rPr>
          <w:t>se</w:t>
        </w:r>
      </w:ins>
      <w:proofErr w:type="gramEnd"/>
      <w:r w:rsidR="0061671E">
        <w:rPr>
          <w:rFonts w:ascii="Calibri Light" w:eastAsia="Calibri" w:hAnsi="Calibri Light" w:cs="Arial"/>
          <w:sz w:val="22"/>
          <w:szCs w:val="22"/>
          <w:lang w:eastAsia="en-US"/>
        </w:rPr>
        <w:t xml:space="preserve"> </w:t>
      </w:r>
      <w:ins w:id="84" w:author="*" w:date="2018-08-23T08:59:00Z">
        <w:r w:rsidR="00E15278">
          <w:rPr>
            <w:rFonts w:ascii="Calibri Light" w:eastAsia="Calibri" w:hAnsi="Calibri Light" w:cs="Arial"/>
            <w:sz w:val="22"/>
            <w:szCs w:val="22"/>
            <w:lang w:eastAsia="en-US"/>
          </w:rPr>
          <w:t xml:space="preserve">o tyto předměty: Základy andragogiky, Základy psychologie, Základy sociologie, Základy sociální a kulturní antropologie, </w:t>
        </w:r>
      </w:ins>
      <w:ins w:id="85" w:author="*" w:date="2018-08-23T09:00:00Z">
        <w:r w:rsidR="00E15278">
          <w:rPr>
            <w:rFonts w:ascii="Calibri Light" w:eastAsia="Calibri" w:hAnsi="Calibri Light" w:cs="Arial"/>
            <w:sz w:val="22"/>
            <w:szCs w:val="22"/>
            <w:lang w:eastAsia="en-US"/>
          </w:rPr>
          <w:t>Úvod do filozofie, Metodika tvorby odborných textů, Základy managementu, Základy práva, Základ</w:t>
        </w:r>
        <w:r w:rsidR="0061671E">
          <w:rPr>
            <w:rFonts w:ascii="Calibri Light" w:eastAsia="Calibri" w:hAnsi="Calibri Light" w:cs="Arial"/>
            <w:sz w:val="22"/>
            <w:szCs w:val="22"/>
            <w:lang w:eastAsia="en-US"/>
          </w:rPr>
          <w:t>y podnikatelství</w:t>
        </w:r>
        <w:r w:rsidR="00E15278">
          <w:rPr>
            <w:rFonts w:ascii="Calibri Light" w:eastAsia="Calibri" w:hAnsi="Calibri Light" w:cs="Arial"/>
            <w:sz w:val="22"/>
            <w:szCs w:val="22"/>
            <w:lang w:eastAsia="en-US"/>
          </w:rPr>
          <w:t xml:space="preserve"> Infromační techologie</w:t>
        </w:r>
      </w:ins>
      <w:ins w:id="86" w:author="*" w:date="2018-08-23T09:05:00Z">
        <w:r w:rsidR="0061671E">
          <w:rPr>
            <w:rFonts w:ascii="Calibri Light" w:eastAsia="Calibri" w:hAnsi="Calibri Light" w:cs="Arial"/>
            <w:sz w:val="22"/>
            <w:szCs w:val="22"/>
            <w:lang w:eastAsia="en-US"/>
          </w:rPr>
          <w:t xml:space="preserve"> a Cizí jazyk 1</w:t>
        </w:r>
      </w:ins>
      <w:ins w:id="87" w:author="*" w:date="2018-08-23T09:00:00Z">
        <w:r w:rsidR="00E15278">
          <w:rPr>
            <w:rFonts w:ascii="Calibri Light" w:eastAsia="Calibri" w:hAnsi="Calibri Light" w:cs="Arial"/>
            <w:sz w:val="22"/>
            <w:szCs w:val="22"/>
            <w:lang w:eastAsia="en-US"/>
          </w:rPr>
          <w:t>.</w:t>
        </w:r>
      </w:ins>
      <w:ins w:id="88" w:author="*" w:date="2018-08-23T08:45:00Z">
        <w:r w:rsidR="00767144">
          <w:rPr>
            <w:rFonts w:ascii="Calibri Light" w:eastAsia="Calibri" w:hAnsi="Calibri Light" w:cs="Arial"/>
            <w:sz w:val="22"/>
            <w:szCs w:val="22"/>
            <w:lang w:eastAsia="en-US"/>
          </w:rPr>
          <w:t xml:space="preserve"> </w:t>
        </w:r>
      </w:ins>
      <w:ins w:id="89" w:author="*" w:date="2018-08-23T08:52:00Z">
        <w:r w:rsidR="00767144">
          <w:rPr>
            <w:rFonts w:ascii="Calibri Light" w:eastAsia="Calibri" w:hAnsi="Calibri Light" w:cs="Arial"/>
            <w:sz w:val="22"/>
            <w:szCs w:val="22"/>
            <w:lang w:eastAsia="en-US"/>
          </w:rPr>
          <w:t>Náv</w:t>
        </w:r>
        <w:r w:rsidR="00E15278">
          <w:rPr>
            <w:rFonts w:ascii="Calibri Light" w:eastAsia="Calibri" w:hAnsi="Calibri Light" w:cs="Arial"/>
            <w:sz w:val="22"/>
            <w:szCs w:val="22"/>
            <w:lang w:eastAsia="en-US"/>
          </w:rPr>
          <w:t>a</w:t>
        </w:r>
        <w:r w:rsidR="00767144">
          <w:rPr>
            <w:rFonts w:ascii="Calibri Light" w:eastAsia="Calibri" w:hAnsi="Calibri Light" w:cs="Arial"/>
            <w:sz w:val="22"/>
            <w:szCs w:val="22"/>
            <w:lang w:eastAsia="en-US"/>
          </w:rPr>
          <w:t>znost předmětů</w:t>
        </w:r>
        <w:r w:rsidR="00E15278">
          <w:rPr>
            <w:rFonts w:ascii="Calibri Light" w:eastAsia="Calibri" w:hAnsi="Calibri Light" w:cs="Arial"/>
            <w:sz w:val="22"/>
            <w:szCs w:val="22"/>
            <w:lang w:eastAsia="en-US"/>
          </w:rPr>
          <w:t xml:space="preserve"> s</w:t>
        </w:r>
      </w:ins>
      <w:ins w:id="90" w:author="*" w:date="2018-08-23T08:53:00Z">
        <w:r w:rsidR="00E15278">
          <w:rPr>
            <w:rFonts w:ascii="Calibri Light" w:eastAsia="Calibri" w:hAnsi="Calibri Light" w:cs="Arial"/>
            <w:sz w:val="22"/>
            <w:szCs w:val="22"/>
            <w:lang w:eastAsia="en-US"/>
          </w:rPr>
          <w:t xml:space="preserve"> prerekvizitami </w:t>
        </w:r>
      </w:ins>
      <w:ins w:id="91" w:author="*" w:date="2018-08-23T09:07:00Z">
        <w:r w:rsidR="0061671E">
          <w:rPr>
            <w:rFonts w:ascii="Calibri Light" w:eastAsia="Calibri" w:hAnsi="Calibri Light" w:cs="Arial"/>
            <w:sz w:val="22"/>
            <w:szCs w:val="22"/>
            <w:lang w:eastAsia="en-US"/>
          </w:rPr>
          <w:t xml:space="preserve">je uvedena </w:t>
        </w:r>
        <w:r w:rsidR="0061671E">
          <w:rPr>
            <w:rFonts w:ascii="Calibri Light" w:eastAsia="Calibri" w:hAnsi="Calibri Light" w:cs="Arial"/>
            <w:sz w:val="22"/>
            <w:szCs w:val="22"/>
            <w:lang w:eastAsia="en-US"/>
          </w:rPr>
          <w:br/>
          <w:t>v</w:t>
        </w:r>
      </w:ins>
      <w:ins w:id="92" w:author="*" w:date="2018-08-23T08:53:00Z">
        <w:r w:rsidR="0061671E">
          <w:rPr>
            <w:rFonts w:ascii="Calibri Light" w:eastAsia="Calibri" w:hAnsi="Calibri Light" w:cs="Arial"/>
            <w:sz w:val="22"/>
            <w:szCs w:val="22"/>
            <w:lang w:eastAsia="en-US"/>
          </w:rPr>
          <w:t xml:space="preserve"> tabulce</w:t>
        </w:r>
        <w:r w:rsidR="00E15278">
          <w:rPr>
            <w:rFonts w:ascii="Calibri Light" w:eastAsia="Calibri" w:hAnsi="Calibri Light" w:cs="Arial"/>
            <w:sz w:val="22"/>
            <w:szCs w:val="22"/>
            <w:lang w:eastAsia="en-US"/>
          </w:rPr>
          <w:t xml:space="preserve"> níže.</w:t>
        </w:r>
      </w:ins>
    </w:p>
    <w:p w:rsidR="00E15278" w:rsidRDefault="00E15278" w:rsidP="00767144">
      <w:pPr>
        <w:spacing w:line="259" w:lineRule="auto"/>
        <w:jc w:val="both"/>
        <w:rPr>
          <w:rFonts w:ascii="Calibri Light" w:eastAsia="Calibri" w:hAnsi="Calibri Light" w:cs="Arial"/>
          <w:sz w:val="22"/>
          <w:szCs w:val="22"/>
          <w:lang w:eastAsia="en-US"/>
        </w:rPr>
      </w:pPr>
    </w:p>
    <w:p w:rsidR="00E15278" w:rsidRDefault="00E15278" w:rsidP="00767144">
      <w:pPr>
        <w:spacing w:line="259" w:lineRule="auto"/>
        <w:jc w:val="both"/>
        <w:rPr>
          <w:rFonts w:ascii="Calibri Light" w:eastAsia="Calibri" w:hAnsi="Calibri Light" w:cs="Arial"/>
          <w:sz w:val="22"/>
          <w:szCs w:val="22"/>
          <w:lang w:eastAsia="en-US"/>
        </w:rPr>
      </w:pPr>
    </w:p>
    <w:p w:rsidR="00E15278" w:rsidRDefault="00E15278" w:rsidP="00767144">
      <w:pPr>
        <w:spacing w:line="259" w:lineRule="auto"/>
        <w:jc w:val="both"/>
        <w:rPr>
          <w:rFonts w:ascii="Calibri Light" w:eastAsia="Calibri" w:hAnsi="Calibri Light" w:cs="Arial"/>
          <w:sz w:val="22"/>
          <w:szCs w:val="22"/>
          <w:lang w:eastAsia="en-US"/>
        </w:rPr>
      </w:pPr>
    </w:p>
    <w:p w:rsidR="00E15278" w:rsidRDefault="00E15278" w:rsidP="00767144">
      <w:pPr>
        <w:spacing w:line="259" w:lineRule="auto"/>
        <w:jc w:val="both"/>
        <w:rPr>
          <w:rFonts w:ascii="Calibri Light" w:eastAsia="Calibri" w:hAnsi="Calibri Light" w:cs="Arial"/>
          <w:sz w:val="22"/>
          <w:szCs w:val="22"/>
          <w:lang w:eastAsia="en-US"/>
        </w:rPr>
      </w:pPr>
    </w:p>
    <w:p w:rsidR="00E15278" w:rsidRDefault="00E15278" w:rsidP="00767144">
      <w:pPr>
        <w:spacing w:line="259" w:lineRule="auto"/>
        <w:jc w:val="both"/>
        <w:rPr>
          <w:rFonts w:ascii="Calibri Light" w:eastAsia="Calibri" w:hAnsi="Calibri Light" w:cs="Arial"/>
          <w:sz w:val="22"/>
          <w:szCs w:val="22"/>
          <w:lang w:eastAsia="en-US"/>
        </w:rPr>
      </w:pPr>
    </w:p>
    <w:p w:rsidR="00E15278" w:rsidRDefault="00E15278" w:rsidP="00767144">
      <w:pPr>
        <w:spacing w:line="259" w:lineRule="auto"/>
        <w:jc w:val="both"/>
        <w:rPr>
          <w:rFonts w:ascii="Calibri Light" w:eastAsia="Calibri" w:hAnsi="Calibri Light" w:cs="Arial"/>
          <w:sz w:val="22"/>
          <w:szCs w:val="22"/>
          <w:lang w:eastAsia="en-US"/>
        </w:rPr>
      </w:pPr>
    </w:p>
    <w:p w:rsidR="00E15278" w:rsidRDefault="00E15278" w:rsidP="00767144">
      <w:pPr>
        <w:spacing w:line="259" w:lineRule="auto"/>
        <w:jc w:val="both"/>
        <w:rPr>
          <w:rFonts w:ascii="Calibri Light" w:eastAsia="Calibri" w:hAnsi="Calibri Light" w:cs="Arial"/>
          <w:sz w:val="22"/>
          <w:szCs w:val="22"/>
          <w:lang w:eastAsia="en-US"/>
        </w:rPr>
      </w:pPr>
    </w:p>
    <w:p w:rsidR="00E15278" w:rsidRDefault="00E15278" w:rsidP="00767144">
      <w:pPr>
        <w:spacing w:line="259" w:lineRule="auto"/>
        <w:jc w:val="both"/>
        <w:rPr>
          <w:ins w:id="93" w:author="*" w:date="2018-08-23T08:53:00Z"/>
          <w:rFonts w:ascii="Calibri Light" w:eastAsia="Calibri" w:hAnsi="Calibri Light" w:cs="Arial"/>
          <w:sz w:val="22"/>
          <w:szCs w:val="22"/>
          <w:lang w:eastAsia="en-US"/>
        </w:rPr>
      </w:pPr>
    </w:p>
    <w:p w:rsidR="00E15278" w:rsidRDefault="00E15278" w:rsidP="00767144">
      <w:pPr>
        <w:spacing w:line="259" w:lineRule="auto"/>
        <w:jc w:val="both"/>
        <w:rPr>
          <w:ins w:id="94" w:author="*" w:date="2018-08-23T08:53:00Z"/>
          <w:rFonts w:ascii="Calibri Light" w:eastAsia="Calibri" w:hAnsi="Calibri Light" w:cs="Arial"/>
          <w:sz w:val="22"/>
          <w:szCs w:val="22"/>
          <w:lang w:eastAsia="en-US"/>
        </w:rPr>
      </w:pPr>
    </w:p>
    <w:tbl>
      <w:tblPr>
        <w:tblStyle w:val="Mkatabulky1"/>
        <w:tblW w:w="0" w:type="auto"/>
        <w:jc w:val="center"/>
        <w:tblLook w:val="04A0" w:firstRow="1" w:lastRow="0" w:firstColumn="1" w:lastColumn="0" w:noHBand="0" w:noVBand="1"/>
      </w:tblPr>
      <w:tblGrid>
        <w:gridCol w:w="2127"/>
        <w:gridCol w:w="2265"/>
        <w:gridCol w:w="2266"/>
        <w:gridCol w:w="2266"/>
      </w:tblGrid>
      <w:tr w:rsidR="00E15278" w:rsidRPr="000C1930" w:rsidTr="000C1930">
        <w:trPr>
          <w:jc w:val="center"/>
        </w:trPr>
        <w:tc>
          <w:tcPr>
            <w:tcW w:w="2127" w:type="dxa"/>
            <w:tcBorders>
              <w:top w:val="nil"/>
              <w:left w:val="nil"/>
              <w:bottom w:val="nil"/>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Základy andragogiky</w:t>
            </w:r>
          </w:p>
        </w:tc>
        <w:tc>
          <w:tcPr>
            <w:tcW w:w="2265" w:type="dxa"/>
            <w:tcBorders>
              <w:top w:val="nil"/>
              <w:left w:val="single" w:sz="4" w:space="0" w:color="auto"/>
              <w:bottom w:val="nil"/>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 Evaluační techniky</w:t>
            </w:r>
          </w:p>
        </w:tc>
        <w:tc>
          <w:tcPr>
            <w:tcW w:w="2266" w:type="dxa"/>
            <w:tcBorders>
              <w:top w:val="nil"/>
              <w:left w:val="single" w:sz="4" w:space="0" w:color="auto"/>
              <w:bottom w:val="nil"/>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c>
          <w:tcPr>
            <w:tcW w:w="2266" w:type="dxa"/>
            <w:tcBorders>
              <w:top w:val="nil"/>
              <w:left w:val="single" w:sz="4" w:space="0" w:color="auto"/>
              <w:bottom w:val="nil"/>
              <w:right w:val="nil"/>
            </w:tcBorders>
          </w:tcPr>
          <w:p w:rsidR="00E15278" w:rsidRPr="00E15278" w:rsidRDefault="00E15278" w:rsidP="00E15278">
            <w:pPr>
              <w:spacing w:after="60"/>
              <w:rPr>
                <w:rFonts w:ascii="Calibri Light" w:eastAsia="Calibri" w:hAnsi="Calibri Light" w:cs="Calibri Light"/>
                <w:sz w:val="18"/>
                <w:szCs w:val="18"/>
                <w:lang w:eastAsia="en-US"/>
              </w:rPr>
            </w:pPr>
          </w:p>
        </w:tc>
      </w:tr>
      <w:tr w:rsidR="00E15278" w:rsidRPr="000C1930" w:rsidTr="000C1930">
        <w:trPr>
          <w:jc w:val="center"/>
        </w:trPr>
        <w:tc>
          <w:tcPr>
            <w:tcW w:w="2127" w:type="dxa"/>
            <w:tcBorders>
              <w:top w:val="nil"/>
              <w:left w:val="nil"/>
              <w:bottom w:val="nil"/>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c>
          <w:tcPr>
            <w:tcW w:w="2265" w:type="dxa"/>
            <w:tcBorders>
              <w:top w:val="nil"/>
              <w:left w:val="single" w:sz="4" w:space="0" w:color="auto"/>
              <w:bottom w:val="nil"/>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 Vývoj andragogického myšlení</w:t>
            </w:r>
          </w:p>
        </w:tc>
        <w:tc>
          <w:tcPr>
            <w:tcW w:w="2266" w:type="dxa"/>
            <w:tcBorders>
              <w:top w:val="nil"/>
              <w:left w:val="single" w:sz="4" w:space="0" w:color="auto"/>
              <w:bottom w:val="nil"/>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c>
          <w:tcPr>
            <w:tcW w:w="2266" w:type="dxa"/>
            <w:tcBorders>
              <w:top w:val="nil"/>
              <w:left w:val="single" w:sz="4" w:space="0" w:color="auto"/>
              <w:bottom w:val="nil"/>
              <w:right w:val="nil"/>
            </w:tcBorders>
          </w:tcPr>
          <w:p w:rsidR="00E15278" w:rsidRPr="00E15278" w:rsidRDefault="00E15278" w:rsidP="00E15278">
            <w:pPr>
              <w:spacing w:after="60"/>
              <w:rPr>
                <w:rFonts w:ascii="Calibri Light" w:eastAsia="Calibri" w:hAnsi="Calibri Light" w:cs="Calibri Light"/>
                <w:sz w:val="18"/>
                <w:szCs w:val="18"/>
                <w:lang w:eastAsia="en-US"/>
              </w:rPr>
            </w:pPr>
          </w:p>
        </w:tc>
      </w:tr>
      <w:tr w:rsidR="00E15278" w:rsidRPr="000C1930" w:rsidTr="000C1930">
        <w:trPr>
          <w:jc w:val="center"/>
        </w:trPr>
        <w:tc>
          <w:tcPr>
            <w:tcW w:w="2127" w:type="dxa"/>
            <w:tcBorders>
              <w:top w:val="nil"/>
              <w:left w:val="nil"/>
              <w:bottom w:val="nil"/>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c>
          <w:tcPr>
            <w:tcW w:w="2265" w:type="dxa"/>
            <w:tcBorders>
              <w:top w:val="nil"/>
              <w:left w:val="single" w:sz="4" w:space="0" w:color="auto"/>
              <w:bottom w:val="nil"/>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 Gerontagogika</w:t>
            </w:r>
          </w:p>
        </w:tc>
        <w:tc>
          <w:tcPr>
            <w:tcW w:w="2266" w:type="dxa"/>
            <w:tcBorders>
              <w:top w:val="nil"/>
              <w:left w:val="single" w:sz="4" w:space="0" w:color="auto"/>
              <w:bottom w:val="nil"/>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c>
          <w:tcPr>
            <w:tcW w:w="2266" w:type="dxa"/>
            <w:tcBorders>
              <w:top w:val="nil"/>
              <w:left w:val="single" w:sz="4" w:space="0" w:color="auto"/>
              <w:bottom w:val="nil"/>
              <w:right w:val="nil"/>
            </w:tcBorders>
          </w:tcPr>
          <w:p w:rsidR="00E15278" w:rsidRPr="00E15278" w:rsidRDefault="00E15278" w:rsidP="00E15278">
            <w:pPr>
              <w:spacing w:after="60"/>
              <w:rPr>
                <w:rFonts w:ascii="Calibri Light" w:eastAsia="Calibri" w:hAnsi="Calibri Light" w:cs="Calibri Light"/>
                <w:sz w:val="18"/>
                <w:szCs w:val="18"/>
                <w:lang w:eastAsia="en-US"/>
              </w:rPr>
            </w:pPr>
          </w:p>
        </w:tc>
      </w:tr>
      <w:tr w:rsidR="00E15278" w:rsidRPr="00E15278" w:rsidTr="000C19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127" w:type="dxa"/>
            <w:tcBorders>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c>
          <w:tcPr>
            <w:tcW w:w="2265" w:type="dxa"/>
            <w:tcBorders>
              <w:left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 Odborná praxe</w:t>
            </w:r>
          </w:p>
        </w:tc>
        <w:tc>
          <w:tcPr>
            <w:tcW w:w="2266" w:type="dxa"/>
            <w:tcBorders>
              <w:left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c>
          <w:tcPr>
            <w:tcW w:w="2266" w:type="dxa"/>
            <w:tcBorders>
              <w:lef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r>
      <w:tr w:rsidR="00E15278" w:rsidRPr="00E15278" w:rsidTr="000C19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127" w:type="dxa"/>
            <w:tcBorders>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c>
          <w:tcPr>
            <w:tcW w:w="2265" w:type="dxa"/>
            <w:tcBorders>
              <w:left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 Poradenský vztah</w:t>
            </w:r>
          </w:p>
        </w:tc>
        <w:tc>
          <w:tcPr>
            <w:tcW w:w="2266" w:type="dxa"/>
            <w:tcBorders>
              <w:left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c>
          <w:tcPr>
            <w:tcW w:w="2266" w:type="dxa"/>
            <w:tcBorders>
              <w:lef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r>
      <w:tr w:rsidR="00E15278" w:rsidRPr="00E15278" w:rsidTr="000C19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127" w:type="dxa"/>
            <w:tcBorders>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c>
          <w:tcPr>
            <w:tcW w:w="2265" w:type="dxa"/>
            <w:tcBorders>
              <w:left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 Metodika supervizí</w:t>
            </w:r>
          </w:p>
        </w:tc>
        <w:tc>
          <w:tcPr>
            <w:tcW w:w="2266" w:type="dxa"/>
            <w:tcBorders>
              <w:left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c>
          <w:tcPr>
            <w:tcW w:w="2266" w:type="dxa"/>
            <w:tcBorders>
              <w:lef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r>
      <w:tr w:rsidR="00E15278" w:rsidRPr="00E15278" w:rsidTr="000C19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127" w:type="dxa"/>
            <w:tcBorders>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c>
          <w:tcPr>
            <w:tcW w:w="2265" w:type="dxa"/>
            <w:tcBorders>
              <w:left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 Sociální andragogika</w:t>
            </w:r>
          </w:p>
        </w:tc>
        <w:tc>
          <w:tcPr>
            <w:tcW w:w="2266" w:type="dxa"/>
            <w:tcBorders>
              <w:left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 Sociální služby</w:t>
            </w:r>
          </w:p>
        </w:tc>
        <w:tc>
          <w:tcPr>
            <w:tcW w:w="2266" w:type="dxa"/>
            <w:tcBorders>
              <w:lef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r>
      <w:tr w:rsidR="00E15278" w:rsidRPr="00E15278" w:rsidTr="000C19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127" w:type="dxa"/>
            <w:tcBorders>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c>
          <w:tcPr>
            <w:tcW w:w="2265" w:type="dxa"/>
            <w:tcBorders>
              <w:left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 Androdidaktika</w:t>
            </w:r>
          </w:p>
        </w:tc>
        <w:tc>
          <w:tcPr>
            <w:tcW w:w="2266" w:type="dxa"/>
            <w:tcBorders>
              <w:left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 Lektorské dovednosti</w:t>
            </w:r>
          </w:p>
        </w:tc>
        <w:tc>
          <w:tcPr>
            <w:tcW w:w="2266" w:type="dxa"/>
            <w:tcBorders>
              <w:lef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r>
      <w:tr w:rsidR="00E15278" w:rsidRPr="00E15278" w:rsidTr="000C19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127" w:type="dxa"/>
            <w:tcBorders>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c>
          <w:tcPr>
            <w:tcW w:w="2265" w:type="dxa"/>
            <w:tcBorders>
              <w:left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c>
          <w:tcPr>
            <w:tcW w:w="2266" w:type="dxa"/>
            <w:tcBorders>
              <w:left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 Tvorba vzdělávacího programu</w:t>
            </w:r>
          </w:p>
        </w:tc>
        <w:tc>
          <w:tcPr>
            <w:tcW w:w="2266" w:type="dxa"/>
            <w:tcBorders>
              <w:lef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r>
      <w:tr w:rsidR="00E15278" w:rsidRPr="00E15278" w:rsidTr="000C19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127" w:type="dxa"/>
            <w:tcBorders>
              <w:bottom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c>
          <w:tcPr>
            <w:tcW w:w="2265" w:type="dxa"/>
            <w:tcBorders>
              <w:left w:val="single" w:sz="4" w:space="0" w:color="auto"/>
              <w:bottom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 Metodologie společenských věd</w:t>
            </w:r>
          </w:p>
        </w:tc>
        <w:tc>
          <w:tcPr>
            <w:tcW w:w="2266" w:type="dxa"/>
            <w:tcBorders>
              <w:left w:val="single" w:sz="4" w:space="0" w:color="auto"/>
              <w:bottom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 Seminář bakalářských prací 1</w:t>
            </w:r>
          </w:p>
        </w:tc>
        <w:tc>
          <w:tcPr>
            <w:tcW w:w="2266" w:type="dxa"/>
            <w:tcBorders>
              <w:left w:val="single" w:sz="4" w:space="0" w:color="auto"/>
              <w:bottom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 Seminář bakalářských prací 2</w:t>
            </w:r>
          </w:p>
        </w:tc>
      </w:tr>
      <w:tr w:rsidR="00E15278" w:rsidRPr="000C1930" w:rsidTr="000C1930">
        <w:trPr>
          <w:jc w:val="center"/>
        </w:trPr>
        <w:tc>
          <w:tcPr>
            <w:tcW w:w="2127" w:type="dxa"/>
            <w:tcBorders>
              <w:top w:val="single" w:sz="4" w:space="0" w:color="auto"/>
              <w:left w:val="nil"/>
              <w:bottom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Základy psychologie</w:t>
            </w:r>
          </w:p>
        </w:tc>
        <w:tc>
          <w:tcPr>
            <w:tcW w:w="2265" w:type="dxa"/>
            <w:tcBorders>
              <w:top w:val="single" w:sz="4" w:space="0" w:color="auto"/>
              <w:left w:val="single" w:sz="4" w:space="0" w:color="auto"/>
              <w:bottom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 Vývojová psychologie</w:t>
            </w:r>
          </w:p>
        </w:tc>
        <w:tc>
          <w:tcPr>
            <w:tcW w:w="2266" w:type="dxa"/>
            <w:tcBorders>
              <w:top w:val="single" w:sz="4" w:space="0" w:color="auto"/>
              <w:left w:val="single" w:sz="4" w:space="0" w:color="auto"/>
              <w:bottom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c>
          <w:tcPr>
            <w:tcW w:w="2266" w:type="dxa"/>
            <w:tcBorders>
              <w:top w:val="single" w:sz="4" w:space="0" w:color="auto"/>
              <w:left w:val="single" w:sz="4" w:space="0" w:color="auto"/>
              <w:bottom w:val="single" w:sz="4" w:space="0" w:color="auto"/>
              <w:right w:val="nil"/>
            </w:tcBorders>
          </w:tcPr>
          <w:p w:rsidR="00E15278" w:rsidRPr="00E15278" w:rsidRDefault="00E15278" w:rsidP="00E15278">
            <w:pPr>
              <w:spacing w:after="60"/>
              <w:rPr>
                <w:rFonts w:ascii="Calibri Light" w:eastAsia="Calibri" w:hAnsi="Calibri Light" w:cs="Calibri Light"/>
                <w:sz w:val="18"/>
                <w:szCs w:val="18"/>
                <w:lang w:eastAsia="en-US"/>
              </w:rPr>
            </w:pPr>
          </w:p>
        </w:tc>
      </w:tr>
      <w:tr w:rsidR="00E15278" w:rsidRPr="00E15278" w:rsidTr="000C19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127" w:type="dxa"/>
            <w:tcBorders>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Základy práva</w:t>
            </w:r>
          </w:p>
        </w:tc>
        <w:tc>
          <w:tcPr>
            <w:tcW w:w="2265" w:type="dxa"/>
            <w:tcBorders>
              <w:left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 Občanský sektor</w:t>
            </w:r>
          </w:p>
        </w:tc>
        <w:tc>
          <w:tcPr>
            <w:tcW w:w="2266" w:type="dxa"/>
            <w:tcBorders>
              <w:left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 Veřejná správa</w:t>
            </w:r>
          </w:p>
        </w:tc>
        <w:tc>
          <w:tcPr>
            <w:tcW w:w="2266" w:type="dxa"/>
            <w:tcBorders>
              <w:lef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r>
      <w:tr w:rsidR="00E15278" w:rsidRPr="00E15278" w:rsidTr="000C19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127" w:type="dxa"/>
            <w:tcBorders>
              <w:bottom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c>
          <w:tcPr>
            <w:tcW w:w="2265" w:type="dxa"/>
            <w:tcBorders>
              <w:left w:val="single" w:sz="4" w:space="0" w:color="auto"/>
              <w:bottom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c>
          <w:tcPr>
            <w:tcW w:w="2266" w:type="dxa"/>
            <w:tcBorders>
              <w:left w:val="single" w:sz="4" w:space="0" w:color="auto"/>
              <w:bottom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 Neziskové organizace</w:t>
            </w:r>
          </w:p>
        </w:tc>
        <w:tc>
          <w:tcPr>
            <w:tcW w:w="2266" w:type="dxa"/>
            <w:tcBorders>
              <w:left w:val="single" w:sz="4" w:space="0" w:color="auto"/>
              <w:bottom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 Fundraisingové techniky a postupy</w:t>
            </w:r>
          </w:p>
        </w:tc>
      </w:tr>
      <w:tr w:rsidR="00E15278" w:rsidRPr="00E15278" w:rsidTr="000C19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127" w:type="dxa"/>
            <w:tcBorders>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Základy managementu</w:t>
            </w:r>
          </w:p>
        </w:tc>
        <w:tc>
          <w:tcPr>
            <w:tcW w:w="2265" w:type="dxa"/>
            <w:tcBorders>
              <w:left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 Manažerské dovednosti a techniky ve vzdělávání</w:t>
            </w:r>
          </w:p>
        </w:tc>
        <w:tc>
          <w:tcPr>
            <w:tcW w:w="2266" w:type="dxa"/>
            <w:tcBorders>
              <w:left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c>
          <w:tcPr>
            <w:tcW w:w="2266" w:type="dxa"/>
            <w:tcBorders>
              <w:lef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r>
      <w:tr w:rsidR="000C1930" w:rsidRPr="00E15278" w:rsidTr="000C19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127" w:type="dxa"/>
            <w:tcBorders>
              <w:bottom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c>
          <w:tcPr>
            <w:tcW w:w="2265" w:type="dxa"/>
            <w:tcBorders>
              <w:left w:val="single" w:sz="4" w:space="0" w:color="auto"/>
              <w:bottom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 Řízení lidských zdrojů</w:t>
            </w:r>
          </w:p>
        </w:tc>
        <w:tc>
          <w:tcPr>
            <w:tcW w:w="2266" w:type="dxa"/>
            <w:tcBorders>
              <w:left w:val="single" w:sz="4" w:space="0" w:color="auto"/>
              <w:bottom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c>
          <w:tcPr>
            <w:tcW w:w="2266" w:type="dxa"/>
            <w:tcBorders>
              <w:left w:val="single" w:sz="4" w:space="0" w:color="auto"/>
              <w:bottom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r>
      <w:tr w:rsidR="00E15278" w:rsidRPr="00E15278" w:rsidTr="000C19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127" w:type="dxa"/>
            <w:tcBorders>
              <w:top w:val="single" w:sz="4" w:space="0" w:color="auto"/>
              <w:bottom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Základy sociologie</w:t>
            </w:r>
          </w:p>
        </w:tc>
        <w:tc>
          <w:tcPr>
            <w:tcW w:w="2265" w:type="dxa"/>
            <w:tcBorders>
              <w:top w:val="single" w:sz="4" w:space="0" w:color="auto"/>
              <w:left w:val="single" w:sz="4" w:space="0" w:color="auto"/>
              <w:bottom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 Současná česká společnost</w:t>
            </w:r>
          </w:p>
        </w:tc>
        <w:tc>
          <w:tcPr>
            <w:tcW w:w="2266" w:type="dxa"/>
            <w:tcBorders>
              <w:top w:val="single" w:sz="4" w:space="0" w:color="auto"/>
              <w:left w:val="single" w:sz="4" w:space="0" w:color="auto"/>
              <w:bottom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c>
          <w:tcPr>
            <w:tcW w:w="2266" w:type="dxa"/>
            <w:tcBorders>
              <w:top w:val="single" w:sz="4" w:space="0" w:color="auto"/>
              <w:left w:val="single" w:sz="4" w:space="0" w:color="auto"/>
              <w:bottom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r>
      <w:tr w:rsidR="00E15278" w:rsidRPr="00E15278" w:rsidTr="000C19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127" w:type="dxa"/>
            <w:tcBorders>
              <w:right w:val="single" w:sz="4" w:space="0" w:color="auto"/>
            </w:tcBorders>
          </w:tcPr>
          <w:p w:rsidR="00E15278" w:rsidRPr="00E15278" w:rsidRDefault="001B22E8" w:rsidP="00E15278">
            <w:pPr>
              <w:spacing w:after="60"/>
              <w:rPr>
                <w:rFonts w:ascii="Calibri Light" w:eastAsia="Calibri" w:hAnsi="Calibri Light" w:cs="Calibri Light"/>
                <w:sz w:val="18"/>
                <w:szCs w:val="18"/>
                <w:lang w:eastAsia="en-US"/>
              </w:rPr>
            </w:pPr>
            <w:r>
              <w:rPr>
                <w:rFonts w:ascii="Calibri Light" w:eastAsia="Calibri" w:hAnsi="Calibri Light" w:cs="Calibri Light"/>
                <w:sz w:val="18"/>
                <w:szCs w:val="18"/>
                <w:lang w:eastAsia="en-US"/>
              </w:rPr>
              <w:t xml:space="preserve">Základy soc. a kult. </w:t>
            </w:r>
            <w:proofErr w:type="gramStart"/>
            <w:r w:rsidR="00E15278" w:rsidRPr="00E15278">
              <w:rPr>
                <w:rFonts w:ascii="Calibri Light" w:eastAsia="Calibri" w:hAnsi="Calibri Light" w:cs="Calibri Light"/>
                <w:sz w:val="18"/>
                <w:szCs w:val="18"/>
                <w:lang w:eastAsia="en-US"/>
              </w:rPr>
              <w:t>antropologie</w:t>
            </w:r>
            <w:proofErr w:type="gramEnd"/>
          </w:p>
        </w:tc>
        <w:tc>
          <w:tcPr>
            <w:tcW w:w="2265" w:type="dxa"/>
            <w:tcBorders>
              <w:left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 Multikulturní výchova</w:t>
            </w:r>
          </w:p>
        </w:tc>
        <w:tc>
          <w:tcPr>
            <w:tcW w:w="2266" w:type="dxa"/>
            <w:tcBorders>
              <w:left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c>
          <w:tcPr>
            <w:tcW w:w="2266" w:type="dxa"/>
            <w:tcBorders>
              <w:lef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r>
      <w:tr w:rsidR="00E15278" w:rsidRPr="00E15278" w:rsidTr="000C19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127" w:type="dxa"/>
            <w:tcBorders>
              <w:bottom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c>
          <w:tcPr>
            <w:tcW w:w="2265" w:type="dxa"/>
            <w:tcBorders>
              <w:left w:val="single" w:sz="4" w:space="0" w:color="auto"/>
              <w:bottom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 Multikulturní mediace</w:t>
            </w:r>
          </w:p>
        </w:tc>
        <w:tc>
          <w:tcPr>
            <w:tcW w:w="2266" w:type="dxa"/>
            <w:tcBorders>
              <w:left w:val="single" w:sz="4" w:space="0" w:color="auto"/>
              <w:bottom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c>
          <w:tcPr>
            <w:tcW w:w="2266" w:type="dxa"/>
            <w:tcBorders>
              <w:left w:val="single" w:sz="4" w:space="0" w:color="auto"/>
              <w:bottom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r>
      <w:tr w:rsidR="00E15278" w:rsidRPr="00E15278" w:rsidTr="000C19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127" w:type="dxa"/>
            <w:tcBorders>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Cizí jazyk 1</w:t>
            </w:r>
          </w:p>
        </w:tc>
        <w:tc>
          <w:tcPr>
            <w:tcW w:w="2265" w:type="dxa"/>
            <w:tcBorders>
              <w:left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 Cizí jazyk 2</w:t>
            </w:r>
          </w:p>
        </w:tc>
        <w:tc>
          <w:tcPr>
            <w:tcW w:w="2266" w:type="dxa"/>
            <w:tcBorders>
              <w:left w:val="single" w:sz="4" w:space="0" w:color="auto"/>
              <w:righ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r w:rsidRPr="00E15278">
              <w:rPr>
                <w:rFonts w:ascii="Calibri Light" w:eastAsia="Calibri" w:hAnsi="Calibri Light" w:cs="Calibri Light"/>
                <w:sz w:val="18"/>
                <w:szCs w:val="18"/>
                <w:lang w:eastAsia="en-US"/>
              </w:rPr>
              <w:t>→ Cizí jazyk 3</w:t>
            </w:r>
          </w:p>
        </w:tc>
        <w:tc>
          <w:tcPr>
            <w:tcW w:w="2266" w:type="dxa"/>
            <w:tcBorders>
              <w:left w:val="single" w:sz="4" w:space="0" w:color="auto"/>
            </w:tcBorders>
          </w:tcPr>
          <w:p w:rsidR="00E15278" w:rsidRPr="00E15278" w:rsidRDefault="00E15278" w:rsidP="00E15278">
            <w:pPr>
              <w:spacing w:after="60"/>
              <w:rPr>
                <w:rFonts w:ascii="Calibri Light" w:eastAsia="Calibri" w:hAnsi="Calibri Light" w:cs="Calibri Light"/>
                <w:sz w:val="18"/>
                <w:szCs w:val="18"/>
                <w:lang w:eastAsia="en-US"/>
              </w:rPr>
            </w:pPr>
          </w:p>
        </w:tc>
      </w:tr>
    </w:tbl>
    <w:p w:rsidR="00E15278" w:rsidRPr="000C1930" w:rsidRDefault="00E15278" w:rsidP="00767144">
      <w:pPr>
        <w:spacing w:line="259" w:lineRule="auto"/>
        <w:jc w:val="both"/>
        <w:rPr>
          <w:ins w:id="95" w:author="*" w:date="2018-08-23T08:54:00Z"/>
          <w:rFonts w:ascii="Calibri Light" w:eastAsia="Calibri" w:hAnsi="Calibri Light" w:cs="Arial"/>
          <w:sz w:val="18"/>
          <w:szCs w:val="18"/>
          <w:lang w:eastAsia="en-US"/>
        </w:rPr>
      </w:pPr>
    </w:p>
    <w:p w:rsidR="00E15278" w:rsidRDefault="00E15278" w:rsidP="00767144">
      <w:pPr>
        <w:spacing w:line="259" w:lineRule="auto"/>
        <w:jc w:val="both"/>
        <w:rPr>
          <w:ins w:id="96" w:author="*" w:date="2018-08-23T08:54:00Z"/>
          <w:rFonts w:ascii="Calibri Light" w:eastAsia="Calibri" w:hAnsi="Calibri Light" w:cs="Arial"/>
          <w:sz w:val="22"/>
          <w:szCs w:val="22"/>
          <w:lang w:eastAsia="en-US"/>
        </w:rPr>
      </w:pPr>
    </w:p>
    <w:p w:rsidR="00107E42" w:rsidRPr="00485EEE" w:rsidRDefault="00107E42" w:rsidP="00485EEE">
      <w:pPr>
        <w:spacing w:line="259" w:lineRule="auto"/>
        <w:rPr>
          <w:rFonts w:ascii="Calibri Light" w:eastAsia="Calibri" w:hAnsi="Calibri Light" w:cs="Arial"/>
          <w:sz w:val="22"/>
          <w:szCs w:val="22"/>
          <w:lang w:eastAsia="en-US"/>
        </w:rPr>
      </w:pP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Soulad obsahu studijních předmětů, státních zkoušek a kvalifikačních prací s výsledky učení a profilem absolventa  </w:t>
      </w:r>
    </w:p>
    <w:p w:rsidR="00485EEE" w:rsidRPr="00485EEE" w:rsidRDefault="00485EEE" w:rsidP="00485EEE">
      <w:pPr>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 2.14</w:t>
      </w:r>
    </w:p>
    <w:p w:rsidR="00107E42" w:rsidRPr="003D4F1E" w:rsidRDefault="00107E42" w:rsidP="003D4F1E">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 xml:space="preserve">Obsahem státní závěrečné zkoušky je: 1) obhajoba bakalářské práce; </w:t>
      </w:r>
      <w:r w:rsidRPr="00107E42">
        <w:rPr>
          <w:rFonts w:ascii="Calibri Light" w:eastAsia="Calibri" w:hAnsi="Calibri Light" w:cs="Arial"/>
          <w:sz w:val="22"/>
          <w:szCs w:val="22"/>
          <w:lang w:eastAsia="en-US"/>
        </w:rPr>
        <w:t>2</w:t>
      </w:r>
      <w:r>
        <w:rPr>
          <w:rFonts w:ascii="Calibri Light" w:eastAsia="Calibri" w:hAnsi="Calibri Light" w:cs="Arial"/>
          <w:sz w:val="22"/>
          <w:szCs w:val="22"/>
          <w:lang w:eastAsia="en-US"/>
        </w:rPr>
        <w:t>)</w:t>
      </w:r>
      <w:r w:rsidRPr="00107E42">
        <w:rPr>
          <w:rFonts w:ascii="Calibri Light" w:eastAsia="Calibri" w:hAnsi="Calibri Light" w:cs="Arial"/>
          <w:sz w:val="22"/>
          <w:szCs w:val="22"/>
          <w:lang w:eastAsia="en-US"/>
        </w:rPr>
        <w:t xml:space="preserve"> Obecná andragogika</w:t>
      </w:r>
      <w:r>
        <w:rPr>
          <w:rFonts w:ascii="Calibri Light" w:eastAsia="Calibri" w:hAnsi="Calibri Light" w:cs="Arial"/>
          <w:sz w:val="22"/>
          <w:szCs w:val="22"/>
          <w:lang w:eastAsia="en-US"/>
        </w:rPr>
        <w:t>; 3)</w:t>
      </w:r>
      <w:r w:rsidRPr="00107E42">
        <w:rPr>
          <w:rFonts w:ascii="Calibri Light" w:eastAsia="Calibri" w:hAnsi="Calibri Light" w:cs="Arial"/>
          <w:sz w:val="22"/>
          <w:szCs w:val="22"/>
          <w:lang w:eastAsia="en-US"/>
        </w:rPr>
        <w:t xml:space="preserve"> Aplikovaná andragogika</w:t>
      </w:r>
      <w:r>
        <w:rPr>
          <w:rFonts w:ascii="Calibri Light" w:eastAsia="Calibri" w:hAnsi="Calibri Light" w:cs="Arial"/>
          <w:sz w:val="22"/>
          <w:szCs w:val="22"/>
          <w:lang w:eastAsia="en-US"/>
        </w:rPr>
        <w:t xml:space="preserve">; </w:t>
      </w:r>
      <w:r w:rsidRPr="00107E42">
        <w:rPr>
          <w:rFonts w:ascii="Calibri Light" w:eastAsia="Calibri" w:hAnsi="Calibri Light" w:cs="Arial"/>
          <w:sz w:val="22"/>
          <w:szCs w:val="22"/>
          <w:lang w:eastAsia="en-US"/>
        </w:rPr>
        <w:t>4</w:t>
      </w:r>
      <w:r>
        <w:rPr>
          <w:rFonts w:ascii="Calibri Light" w:eastAsia="Calibri" w:hAnsi="Calibri Light" w:cs="Arial"/>
          <w:sz w:val="22"/>
          <w:szCs w:val="22"/>
          <w:lang w:eastAsia="en-US"/>
        </w:rPr>
        <w:t>)</w:t>
      </w:r>
      <w:r w:rsidRPr="00107E42">
        <w:rPr>
          <w:rFonts w:ascii="Calibri Light" w:eastAsia="Calibri" w:hAnsi="Calibri Light" w:cs="Arial"/>
          <w:sz w:val="22"/>
          <w:szCs w:val="22"/>
          <w:lang w:eastAsia="en-US"/>
        </w:rPr>
        <w:t xml:space="preserve"> Lidské zdroje v neziskové sféře</w:t>
      </w:r>
      <w:r>
        <w:rPr>
          <w:rFonts w:ascii="Calibri Light" w:eastAsia="Calibri" w:hAnsi="Calibri Light" w:cs="Arial"/>
          <w:sz w:val="22"/>
          <w:szCs w:val="22"/>
          <w:lang w:eastAsia="en-US"/>
        </w:rPr>
        <w:t xml:space="preserve">. </w:t>
      </w:r>
      <w:r w:rsidRPr="00485EEE">
        <w:rPr>
          <w:rFonts w:ascii="Calibri Light" w:eastAsia="Calibri" w:hAnsi="Calibri Light" w:cs="Arial"/>
          <w:sz w:val="22"/>
          <w:szCs w:val="22"/>
          <w:lang w:eastAsia="en-US"/>
        </w:rPr>
        <w:t>Obsah státní závěrečné zkoušky reflektuje studijní předměty absolvované studentem během studia.</w:t>
      </w:r>
      <w:r>
        <w:rPr>
          <w:rFonts w:ascii="Calibri Light" w:eastAsia="Calibri" w:hAnsi="Calibri Light" w:cs="Arial"/>
          <w:sz w:val="22"/>
          <w:szCs w:val="22"/>
          <w:lang w:eastAsia="en-US"/>
        </w:rPr>
        <w:t xml:space="preserve"> V okruhu Obecná andragogika jde zejm. o tyto předměty: Základy andragogiky, Základy sociální a kulturní antropologie, Vývoj andragogického myšlení, Základy psychologie, Gerontagogika, Sociální andragogika, Androdidaktika. V okruhu Aplikovaná andragogika jde zejm. o tyto předměty: Evaluační techniky, Sociální služby, Multikulturní výchova, </w:t>
      </w:r>
      <w:r w:rsidR="00C44560">
        <w:rPr>
          <w:rFonts w:ascii="Calibri Light" w:eastAsia="Calibri" w:hAnsi="Calibri Light" w:cs="Arial"/>
          <w:sz w:val="22"/>
          <w:szCs w:val="22"/>
          <w:lang w:eastAsia="en-US"/>
        </w:rPr>
        <w:t>Multikulturní</w:t>
      </w:r>
      <w:r>
        <w:rPr>
          <w:rFonts w:ascii="Calibri Light" w:eastAsia="Calibri" w:hAnsi="Calibri Light" w:cs="Arial"/>
          <w:sz w:val="22"/>
          <w:szCs w:val="22"/>
          <w:lang w:eastAsia="en-US"/>
        </w:rPr>
        <w:t xml:space="preserve"> mediace, Poradenský vztah, Metodika supervizí, Lektorské dovednosti, Odborná praxe. V okruhu Lidské zdroje v neziskové sféře jde zejm. o tyto předměty: Základy managementu, Veřejná správa, Občanský sektor, Neziskové organizace, </w:t>
      </w:r>
      <w:r w:rsidRPr="00107E42">
        <w:rPr>
          <w:rFonts w:ascii="Calibri Light" w:eastAsia="Calibri" w:hAnsi="Calibri Light" w:cs="Arial"/>
          <w:sz w:val="22"/>
          <w:szCs w:val="22"/>
          <w:lang w:eastAsia="en-US"/>
        </w:rPr>
        <w:t>Fundraisingové techniky a postupy</w:t>
      </w:r>
      <w:r>
        <w:rPr>
          <w:rFonts w:ascii="Calibri Light" w:eastAsia="Calibri" w:hAnsi="Calibri Light" w:cs="Arial"/>
          <w:sz w:val="22"/>
          <w:szCs w:val="22"/>
          <w:lang w:eastAsia="en-US"/>
        </w:rPr>
        <w:t xml:space="preserve">, Řízení lidských zdrojů, </w:t>
      </w:r>
      <w:r w:rsidRPr="00107E42">
        <w:rPr>
          <w:rFonts w:ascii="Calibri Light" w:eastAsia="Calibri" w:hAnsi="Calibri Light" w:cs="Arial"/>
          <w:sz w:val="22"/>
          <w:szCs w:val="22"/>
          <w:lang w:eastAsia="en-US"/>
        </w:rPr>
        <w:t>Manažerské</w:t>
      </w:r>
      <w:r>
        <w:rPr>
          <w:rFonts w:ascii="Calibri Light" w:eastAsia="Calibri" w:hAnsi="Calibri Light" w:cs="Arial"/>
          <w:sz w:val="22"/>
          <w:szCs w:val="22"/>
          <w:lang w:eastAsia="en-US"/>
        </w:rPr>
        <w:t xml:space="preserve"> dovednosti </w:t>
      </w:r>
      <w:r w:rsidRPr="00107E42">
        <w:rPr>
          <w:rFonts w:ascii="Calibri Light" w:eastAsia="Calibri" w:hAnsi="Calibri Light" w:cs="Arial"/>
          <w:sz w:val="22"/>
          <w:szCs w:val="22"/>
          <w:lang w:eastAsia="en-US"/>
        </w:rPr>
        <w:t>a techniky ve vzdělávání</w:t>
      </w:r>
      <w:r>
        <w:rPr>
          <w:rFonts w:ascii="Calibri Light" w:eastAsia="Calibri" w:hAnsi="Calibri Light" w:cs="Arial"/>
          <w:sz w:val="22"/>
          <w:szCs w:val="22"/>
          <w:lang w:eastAsia="en-US"/>
        </w:rPr>
        <w:t>.</w:t>
      </w:r>
      <w:r w:rsidR="003D4F1E">
        <w:rPr>
          <w:rFonts w:ascii="Calibri Light" w:eastAsia="Calibri" w:hAnsi="Calibri Light" w:cs="Arial"/>
          <w:sz w:val="22"/>
          <w:szCs w:val="22"/>
          <w:lang w:eastAsia="en-US"/>
        </w:rPr>
        <w:t xml:space="preserve"> </w:t>
      </w:r>
      <w:r w:rsidR="003D4F1E" w:rsidRPr="00485EEE">
        <w:rPr>
          <w:rFonts w:ascii="Calibri Light" w:eastAsia="Calibri" w:hAnsi="Calibri Light" w:cs="Arial"/>
          <w:sz w:val="22"/>
          <w:szCs w:val="22"/>
          <w:lang w:eastAsia="en-US"/>
        </w:rPr>
        <w:t xml:space="preserve">Kvalifikační práce se tematicky soustředí na problematiku </w:t>
      </w:r>
      <w:r w:rsidR="003D4F1E">
        <w:rPr>
          <w:rFonts w:ascii="Calibri Light" w:eastAsia="Calibri" w:hAnsi="Calibri Light" w:cs="Arial"/>
          <w:sz w:val="22"/>
          <w:szCs w:val="22"/>
          <w:lang w:eastAsia="en-US"/>
        </w:rPr>
        <w:t xml:space="preserve">vzdělávání dospělých, neziskového sektoru </w:t>
      </w:r>
      <w:r w:rsidR="003D4F1E">
        <w:rPr>
          <w:rFonts w:ascii="Calibri Light" w:eastAsia="Calibri" w:hAnsi="Calibri Light" w:cs="Arial"/>
          <w:sz w:val="22"/>
          <w:szCs w:val="22"/>
          <w:lang w:eastAsia="en-US"/>
        </w:rPr>
        <w:br/>
        <w:t xml:space="preserve">a využívání lidských zdrojů v této oblasti. </w:t>
      </w:r>
      <w:r w:rsidR="003D4F1E" w:rsidRPr="00485EEE">
        <w:rPr>
          <w:rFonts w:ascii="Calibri Light" w:eastAsia="Calibri" w:hAnsi="Calibri Light" w:cs="Arial"/>
          <w:sz w:val="22"/>
          <w:szCs w:val="22"/>
          <w:lang w:eastAsia="en-US"/>
        </w:rPr>
        <w:t>K obhájeným bakalářským pracím patří např.:</w:t>
      </w:r>
      <w:r w:rsidR="003D4F1E">
        <w:rPr>
          <w:rFonts w:ascii="Calibri Light" w:eastAsia="Calibri" w:hAnsi="Calibri Light" w:cs="Arial"/>
          <w:sz w:val="22"/>
          <w:szCs w:val="22"/>
          <w:lang w:eastAsia="en-US"/>
        </w:rPr>
        <w:t xml:space="preserve"> </w:t>
      </w:r>
      <w:r w:rsidR="003D4F1E" w:rsidRPr="003D4F1E">
        <w:rPr>
          <w:rFonts w:ascii="Calibri Light" w:eastAsia="Calibri" w:hAnsi="Calibri Light" w:cs="Arial"/>
          <w:i/>
          <w:sz w:val="22"/>
          <w:szCs w:val="22"/>
          <w:lang w:eastAsia="en-US"/>
        </w:rPr>
        <w:t xml:space="preserve">Profesní vzdělávání příslušníků Policie České republiky. Uplatnění andragogického vzdělání ve vybraných sociálně terapeutických dílnách. Efektivita metod v zájmovém vzdělávání dospělých. Účast osob starších 50 let na dalším vzdělávání </w:t>
      </w:r>
      <w:r w:rsidR="003D4F1E">
        <w:rPr>
          <w:rFonts w:ascii="Calibri Light" w:eastAsia="Calibri" w:hAnsi="Calibri Light" w:cs="Arial"/>
          <w:i/>
          <w:sz w:val="22"/>
          <w:szCs w:val="22"/>
          <w:lang w:eastAsia="en-US"/>
        </w:rPr>
        <w:br/>
      </w:r>
      <w:r w:rsidR="003D4F1E" w:rsidRPr="003D4F1E">
        <w:rPr>
          <w:rFonts w:ascii="Calibri Light" w:eastAsia="Calibri" w:hAnsi="Calibri Light" w:cs="Arial"/>
          <w:i/>
          <w:sz w:val="22"/>
          <w:szCs w:val="22"/>
          <w:lang w:eastAsia="en-US"/>
        </w:rPr>
        <w:t xml:space="preserve">v rámci celoživotního učení. Vzdělávání zaměstnanců Českých drah. Formální vzdělávání dospělých </w:t>
      </w:r>
      <w:r w:rsidR="003D4F1E">
        <w:rPr>
          <w:rFonts w:ascii="Calibri Light" w:eastAsia="Calibri" w:hAnsi="Calibri Light" w:cs="Arial"/>
          <w:i/>
          <w:sz w:val="22"/>
          <w:szCs w:val="22"/>
          <w:lang w:eastAsia="en-US"/>
        </w:rPr>
        <w:br/>
      </w:r>
      <w:r w:rsidR="003D4F1E" w:rsidRPr="003D4F1E">
        <w:rPr>
          <w:rFonts w:ascii="Calibri Light" w:eastAsia="Calibri" w:hAnsi="Calibri Light" w:cs="Arial"/>
          <w:i/>
          <w:sz w:val="22"/>
          <w:szCs w:val="22"/>
          <w:lang w:eastAsia="en-US"/>
        </w:rPr>
        <w:t xml:space="preserve">ve středním věku. E-learning ve vzdělávání operačních středisek Hasičského záchranného sboru České republiky. </w:t>
      </w:r>
      <w:r w:rsidR="003D4F1E" w:rsidRPr="003D4F1E">
        <w:rPr>
          <w:rFonts w:ascii="Calibri Light" w:eastAsia="Calibri" w:hAnsi="Calibri Light" w:cs="Arial"/>
          <w:i/>
          <w:sz w:val="22"/>
          <w:szCs w:val="22"/>
          <w:lang w:eastAsia="en-US"/>
        </w:rPr>
        <w:lastRenderedPageBreak/>
        <w:t>Individuální cíle vzdělávání zaměstnanců. Další profesní vzdělávání osob nad 50 let pohledem personalistů. Vzdělavatelé v areálu zlínské zoo.</w:t>
      </w:r>
    </w:p>
    <w:p w:rsidR="00485EEE" w:rsidRPr="00485EEE" w:rsidRDefault="00485EEE" w:rsidP="00485EEE">
      <w:pPr>
        <w:spacing w:line="259" w:lineRule="auto"/>
        <w:jc w:val="both"/>
        <w:rPr>
          <w:rFonts w:ascii="Calibri Light" w:eastAsia="Calibri" w:hAnsi="Calibri Light" w:cs="Arial"/>
          <w:sz w:val="22"/>
          <w:szCs w:val="22"/>
          <w:lang w:eastAsia="en-US"/>
        </w:rPr>
      </w:pPr>
    </w:p>
    <w:p w:rsidR="00485EEE" w:rsidRPr="00485EEE" w:rsidRDefault="00485EEE" w:rsidP="00485EEE">
      <w:pPr>
        <w:keepNext/>
        <w:keepLines/>
        <w:spacing w:before="40" w:line="259" w:lineRule="auto"/>
        <w:ind w:left="720"/>
        <w:outlineLvl w:val="2"/>
        <w:rPr>
          <w:rFonts w:ascii="Calibri Light" w:hAnsi="Calibri Light"/>
          <w:sz w:val="24"/>
          <w:szCs w:val="24"/>
          <w:lang w:eastAsia="en-US"/>
        </w:rPr>
      </w:pPr>
    </w:p>
    <w:p w:rsidR="00485EEE" w:rsidRPr="00485EEE" w:rsidRDefault="00485EEE" w:rsidP="00485EEE">
      <w:pPr>
        <w:keepNext/>
        <w:keepLines/>
        <w:spacing w:before="40" w:line="259" w:lineRule="auto"/>
        <w:ind w:left="360"/>
        <w:outlineLvl w:val="1"/>
        <w:rPr>
          <w:rFonts w:ascii="Calibri Light" w:hAnsi="Calibri Light"/>
          <w:color w:val="5B9BD5"/>
          <w:sz w:val="26"/>
          <w:szCs w:val="26"/>
          <w:lang w:eastAsia="en-US"/>
        </w:rPr>
      </w:pPr>
      <w:r w:rsidRPr="00485EEE">
        <w:rPr>
          <w:rFonts w:ascii="Calibri Light" w:hAnsi="Calibri Light"/>
          <w:color w:val="5B9BD5"/>
          <w:sz w:val="26"/>
          <w:szCs w:val="26"/>
          <w:lang w:eastAsia="en-US"/>
        </w:rPr>
        <w:t>Vzdělávací a tvůrčí činnost ve studijním programu</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Metody výuky a hodnocení výsledků studia</w:t>
      </w:r>
    </w:p>
    <w:p w:rsidR="00485EEE" w:rsidRPr="00485EEE" w:rsidRDefault="00485EEE" w:rsidP="00485EEE">
      <w:pPr>
        <w:tabs>
          <w:tab w:val="left" w:pos="2835"/>
        </w:tabs>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Standardy 3.1-3.4</w:t>
      </w: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xml:space="preserve">Výuka je realizována prostřednictvím přednášek, seminářů, cvičení a odborné praxe. Nejčastějšími výukovými metodami jsou: přednáška, vysvětlování, rozhovor, diskuse, situační metody, inscenační metody, heuristické metody, práce s textem, samostatná práce studentů, prezentace studentů pozorování, instruktáž. Hodnocení výsledků studia je průběžné (didaktický test, např. na závěr jazykové lekce, hodnocení výkonu studenta </w:t>
      </w:r>
      <w:r w:rsidR="00943255">
        <w:rPr>
          <w:rFonts w:ascii="Calibri Light" w:eastAsia="Calibri" w:hAnsi="Calibri Light" w:cs="Arial"/>
          <w:sz w:val="22"/>
          <w:szCs w:val="22"/>
          <w:lang w:eastAsia="en-US"/>
        </w:rPr>
        <w:br/>
      </w:r>
      <w:r w:rsidRPr="00485EEE">
        <w:rPr>
          <w:rFonts w:ascii="Calibri Light" w:eastAsia="Calibri" w:hAnsi="Calibri Light" w:cs="Arial"/>
          <w:sz w:val="22"/>
          <w:szCs w:val="22"/>
          <w:lang w:eastAsia="en-US"/>
        </w:rPr>
        <w:t>na semináři a cvičení) a konečné (ústní a písemná zkouška, hodnocení prezentace výsledků práce studentů, např. projektu, seminární práce či bakalářské práce)</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Tvůrčí činnost vztahující se ke studijnímu programu </w:t>
      </w:r>
    </w:p>
    <w:p w:rsidR="00485EEE" w:rsidRPr="00485EEE" w:rsidRDefault="00485EEE" w:rsidP="00485EEE">
      <w:pPr>
        <w:tabs>
          <w:tab w:val="left" w:pos="2835"/>
        </w:tabs>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Standardy 3.5-3.7</w:t>
      </w:r>
    </w:p>
    <w:p w:rsidR="00485EEE" w:rsidRDefault="00485EEE" w:rsidP="00485EEE">
      <w:pPr>
        <w:spacing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Tvůrčí činnost (projektová a publikační</w:t>
      </w:r>
      <w:r w:rsidRPr="00485EEE">
        <w:rPr>
          <w:rFonts w:ascii="Calibri Light" w:eastAsia="Calibri" w:hAnsi="Calibri Light" w:cs="Arial"/>
          <w:sz w:val="22"/>
          <w:szCs w:val="22"/>
          <w:vertAlign w:val="superscript"/>
          <w:lang w:eastAsia="en-US"/>
        </w:rPr>
        <w:footnoteReference w:id="23"/>
      </w:r>
      <w:r w:rsidRPr="00485EEE">
        <w:rPr>
          <w:rFonts w:ascii="Calibri Light" w:eastAsia="Calibri" w:hAnsi="Calibri Light" w:cs="Arial"/>
          <w:sz w:val="22"/>
          <w:szCs w:val="22"/>
          <w:lang w:eastAsia="en-US"/>
        </w:rPr>
        <w:t xml:space="preserve">) se orientuje zejm. na oblast Neučitelské pedagogiky, </w:t>
      </w:r>
      <w:r w:rsidRPr="00485EEE">
        <w:rPr>
          <w:rFonts w:ascii="Calibri Light" w:eastAsia="Calibri" w:hAnsi="Calibri Light" w:cs="Arial"/>
          <w:sz w:val="22"/>
          <w:szCs w:val="22"/>
          <w:lang w:eastAsia="en-US"/>
        </w:rPr>
        <w:br/>
        <w:t xml:space="preserve">pod kterou spadá studijní program </w:t>
      </w:r>
      <w:r w:rsidR="00943255">
        <w:rPr>
          <w:rFonts w:ascii="Calibri Light" w:eastAsia="Calibri" w:hAnsi="Calibri Light" w:cs="Arial"/>
          <w:sz w:val="22"/>
          <w:szCs w:val="22"/>
          <w:lang w:eastAsia="en-US"/>
        </w:rPr>
        <w:t>Andragogika</w:t>
      </w:r>
      <w:r w:rsidRPr="00485EEE">
        <w:rPr>
          <w:rFonts w:ascii="Calibri Light" w:eastAsia="Calibri" w:hAnsi="Calibri Light" w:cs="Arial"/>
          <w:sz w:val="22"/>
          <w:szCs w:val="22"/>
          <w:lang w:eastAsia="en-US"/>
        </w:rPr>
        <w:t xml:space="preserve">. Spjatost výstupů tvůrčí činnosti s profilem studijního </w:t>
      </w:r>
      <w:r w:rsidR="00EF7E08">
        <w:rPr>
          <w:rFonts w:ascii="Calibri Light" w:eastAsia="Calibri" w:hAnsi="Calibri Light" w:cs="Arial"/>
          <w:sz w:val="22"/>
          <w:szCs w:val="22"/>
          <w:lang w:eastAsia="en-US"/>
        </w:rPr>
        <w:t>programu</w:t>
      </w:r>
      <w:r w:rsidR="00EF7E08" w:rsidRPr="00485EEE">
        <w:rPr>
          <w:rFonts w:ascii="Calibri Light" w:eastAsia="Calibri" w:hAnsi="Calibri Light" w:cs="Arial"/>
          <w:sz w:val="22"/>
          <w:szCs w:val="22"/>
          <w:lang w:eastAsia="en-US"/>
        </w:rPr>
        <w:t xml:space="preserve"> </w:t>
      </w:r>
      <w:r w:rsidRPr="00485EEE">
        <w:rPr>
          <w:rFonts w:ascii="Calibri Light" w:eastAsia="Calibri" w:hAnsi="Calibri Light" w:cs="Arial"/>
          <w:sz w:val="22"/>
          <w:szCs w:val="22"/>
          <w:lang w:eastAsia="en-US"/>
        </w:rPr>
        <w:t>a jeho</w:t>
      </w:r>
      <w:r w:rsidR="00943255">
        <w:rPr>
          <w:rFonts w:ascii="Calibri Light" w:eastAsia="Calibri" w:hAnsi="Calibri Light" w:cs="Arial"/>
          <w:sz w:val="22"/>
          <w:szCs w:val="22"/>
          <w:lang w:eastAsia="en-US"/>
        </w:rPr>
        <w:t xml:space="preserve"> cíli je průběžně kontrolována </w:t>
      </w:r>
      <w:r w:rsidRPr="00485EEE">
        <w:rPr>
          <w:rFonts w:ascii="Calibri Light" w:eastAsia="Calibri" w:hAnsi="Calibri Light" w:cs="Arial"/>
          <w:sz w:val="22"/>
          <w:szCs w:val="22"/>
          <w:lang w:eastAsia="en-US"/>
        </w:rPr>
        <w:t>1) ředitelem ústavu, který odpovídá za realizaci studijního programu a garantem studijního programu</w:t>
      </w:r>
      <w:r w:rsidR="00943255">
        <w:rPr>
          <w:rFonts w:ascii="Calibri Light" w:eastAsia="Calibri" w:hAnsi="Calibri Light" w:cs="Arial"/>
          <w:sz w:val="22"/>
          <w:szCs w:val="22"/>
          <w:lang w:eastAsia="en-US"/>
        </w:rPr>
        <w:t>,</w:t>
      </w:r>
      <w:r w:rsidRPr="00485EEE">
        <w:rPr>
          <w:rFonts w:ascii="Calibri Light" w:eastAsia="Calibri" w:hAnsi="Calibri Light" w:cs="Arial"/>
          <w:sz w:val="22"/>
          <w:szCs w:val="22"/>
          <w:lang w:eastAsia="en-US"/>
        </w:rPr>
        <w:t xml:space="preserve"> 2) prostřednictvím vnější evaluace studijního programu třemi hodnotiteli, kteří se mj. vyjadřují také k souvislosti tvůrčí činnosti pracovníků daného ústavu se studijním programem. Hodnotiteli jsou zástupce potenciálního zaměstnavatele, absolvent oboru a akademický pracovník z jiné VŠ, který se podílí na výuce ste</w:t>
      </w:r>
      <w:r w:rsidR="00943255">
        <w:rPr>
          <w:rFonts w:ascii="Calibri Light" w:eastAsia="Calibri" w:hAnsi="Calibri Light" w:cs="Arial"/>
          <w:sz w:val="22"/>
          <w:szCs w:val="22"/>
          <w:lang w:eastAsia="en-US"/>
        </w:rPr>
        <w:t>jného či velmi podobného oboru.</w:t>
      </w:r>
    </w:p>
    <w:p w:rsidR="00741E09" w:rsidRPr="00741E09" w:rsidRDefault="00741E09" w:rsidP="00741E09">
      <w:pPr>
        <w:spacing w:line="259" w:lineRule="auto"/>
        <w:jc w:val="both"/>
        <w:rPr>
          <w:rFonts w:ascii="Calibri Light" w:eastAsia="Calibri" w:hAnsi="Calibri Light" w:cs="Arial"/>
          <w:sz w:val="22"/>
          <w:szCs w:val="22"/>
          <w:lang w:eastAsia="en-US"/>
        </w:rPr>
      </w:pPr>
      <w:r w:rsidRPr="00741E09">
        <w:rPr>
          <w:rFonts w:ascii="Calibri Light" w:eastAsia="Calibri" w:hAnsi="Calibri Light" w:cs="Arial"/>
          <w:sz w:val="22"/>
          <w:szCs w:val="22"/>
          <w:lang w:eastAsia="en-US"/>
        </w:rPr>
        <w:t xml:space="preserve">Tvůrčí činnost pracovníků věnujících se problematice vzdělávání dospělých se orientuje na oblast sociální andragogiky (zejm. vzdělávání dospělých z minorit), mezigeneračního učení a některých aspektů autoregulace učení dospělých. Vybranými publikačními výstupy jsou (publ. </w:t>
      </w:r>
      <w:proofErr w:type="gramStart"/>
      <w:r w:rsidRPr="00741E09">
        <w:rPr>
          <w:rFonts w:ascii="Calibri Light" w:eastAsia="Calibri" w:hAnsi="Calibri Light" w:cs="Arial"/>
          <w:sz w:val="22"/>
          <w:szCs w:val="22"/>
          <w:lang w:eastAsia="en-US"/>
        </w:rPr>
        <w:t>činnost</w:t>
      </w:r>
      <w:proofErr w:type="gramEnd"/>
      <w:r w:rsidRPr="00741E09">
        <w:rPr>
          <w:rFonts w:ascii="Calibri Light" w:eastAsia="Calibri" w:hAnsi="Calibri Light" w:cs="Arial"/>
          <w:sz w:val="22"/>
          <w:szCs w:val="22"/>
          <w:lang w:eastAsia="en-US"/>
        </w:rPr>
        <w:t xml:space="preserve"> orientovaná na sociální andragogiku je uvedena ve Standardu 5.2-5.4):</w:t>
      </w:r>
    </w:p>
    <w:p w:rsidR="00741E09" w:rsidRPr="00741E09" w:rsidRDefault="005D1A0B" w:rsidP="00741E09">
      <w:pPr>
        <w:spacing w:line="259" w:lineRule="auto"/>
        <w:jc w:val="both"/>
        <w:rPr>
          <w:rFonts w:ascii="Calibri Light" w:eastAsia="Calibri" w:hAnsi="Calibri Light" w:cs="Arial"/>
          <w:sz w:val="22"/>
          <w:szCs w:val="22"/>
          <w:lang w:eastAsia="en-US"/>
        </w:rPr>
      </w:pPr>
      <w:r w:rsidRPr="005D1A0B">
        <w:rPr>
          <w:rFonts w:ascii="Calibri Light" w:eastAsia="Calibri" w:hAnsi="Calibri Light" w:cs="Arial"/>
          <w:sz w:val="22"/>
          <w:szCs w:val="22"/>
          <w:vertAlign w:val="superscript"/>
          <w:lang w:eastAsia="en-US"/>
        </w:rPr>
        <w:t>*</w:t>
      </w:r>
      <w:r w:rsidR="00741E09" w:rsidRPr="005D1A0B">
        <w:rPr>
          <w:rFonts w:ascii="Calibri Light" w:eastAsia="Calibri" w:hAnsi="Calibri Light" w:cs="Arial"/>
          <w:b/>
          <w:sz w:val="22"/>
          <w:szCs w:val="22"/>
          <w:lang w:eastAsia="en-US"/>
        </w:rPr>
        <w:t>Kalenda, J.</w:t>
      </w:r>
      <w:r w:rsidR="00741E09" w:rsidRPr="00741E09">
        <w:rPr>
          <w:rFonts w:ascii="Calibri Light" w:eastAsia="Calibri" w:hAnsi="Calibri Light" w:cs="Arial"/>
          <w:sz w:val="22"/>
          <w:szCs w:val="22"/>
          <w:lang w:eastAsia="en-US"/>
        </w:rPr>
        <w:t>, &amp; Kočvarová, I. (2017). Proměny bariér ke vzdělávání dospělých v České republice: 2005–2015. Studia paedagogica, 22(3), 69-89.</w:t>
      </w:r>
      <w:ins w:id="97" w:author="*" w:date="2018-08-24T07:45:00Z">
        <w:r>
          <w:rPr>
            <w:rFonts w:ascii="Calibri Light" w:eastAsia="Calibri" w:hAnsi="Calibri Light" w:cs="Arial"/>
            <w:sz w:val="22"/>
            <w:szCs w:val="22"/>
            <w:lang w:eastAsia="en-US"/>
          </w:rPr>
          <w:t xml:space="preserve"> (spoluautorský podíl 50 %)</w:t>
        </w:r>
      </w:ins>
    </w:p>
    <w:p w:rsidR="00741E09" w:rsidRPr="00741E09" w:rsidRDefault="00741E09" w:rsidP="00741E09">
      <w:pPr>
        <w:spacing w:line="259" w:lineRule="auto"/>
        <w:jc w:val="both"/>
        <w:rPr>
          <w:rFonts w:ascii="Calibri Light" w:eastAsia="Calibri" w:hAnsi="Calibri Light" w:cs="Arial"/>
          <w:sz w:val="22"/>
          <w:szCs w:val="22"/>
          <w:lang w:eastAsia="en-US"/>
        </w:rPr>
      </w:pPr>
      <w:r w:rsidRPr="005D1A0B">
        <w:rPr>
          <w:rFonts w:ascii="Calibri Light" w:eastAsia="Calibri" w:hAnsi="Calibri Light" w:cs="Arial"/>
          <w:b/>
          <w:sz w:val="22"/>
          <w:szCs w:val="22"/>
          <w:lang w:eastAsia="en-US"/>
        </w:rPr>
        <w:t>Kalenda, J.</w:t>
      </w:r>
      <w:r w:rsidRPr="00741E09">
        <w:rPr>
          <w:rFonts w:ascii="Calibri Light" w:eastAsia="Calibri" w:hAnsi="Calibri Light" w:cs="Arial"/>
          <w:sz w:val="22"/>
          <w:szCs w:val="22"/>
          <w:lang w:eastAsia="en-US"/>
        </w:rPr>
        <w:t>, &amp; Vávrová, S. (2017). Adult part-time students´ self-regulated learning. Turkish Online Journal of Educational Technology.</w:t>
      </w:r>
      <w:ins w:id="98" w:author="*" w:date="2018-08-24T07:45:00Z">
        <w:r w:rsidR="008C7AE3">
          <w:rPr>
            <w:rFonts w:ascii="Calibri Light" w:eastAsia="Calibri" w:hAnsi="Calibri Light" w:cs="Arial"/>
            <w:sz w:val="22"/>
            <w:szCs w:val="22"/>
            <w:lang w:eastAsia="en-US"/>
          </w:rPr>
          <w:t xml:space="preserve"> </w:t>
        </w:r>
        <w:r w:rsidR="008C7AE3">
          <w:rPr>
            <w:rFonts w:ascii="Calibri Light" w:eastAsia="Calibri" w:hAnsi="Calibri Light" w:cs="Arial"/>
            <w:sz w:val="22"/>
            <w:szCs w:val="22"/>
            <w:lang w:eastAsia="en-US"/>
          </w:rPr>
          <w:t>(spoluautorský podíl 50 %)</w:t>
        </w:r>
      </w:ins>
    </w:p>
    <w:p w:rsidR="00741E09" w:rsidRDefault="00741E09" w:rsidP="00741E09">
      <w:pPr>
        <w:spacing w:line="259" w:lineRule="auto"/>
        <w:jc w:val="both"/>
        <w:rPr>
          <w:ins w:id="99" w:author="*" w:date="2018-08-24T07:47:00Z"/>
          <w:rFonts w:ascii="Calibri Light" w:eastAsia="Calibri" w:hAnsi="Calibri Light" w:cs="Arial"/>
          <w:sz w:val="22"/>
          <w:szCs w:val="22"/>
          <w:lang w:eastAsia="en-US"/>
        </w:rPr>
      </w:pPr>
      <w:r w:rsidRPr="00741E09">
        <w:rPr>
          <w:rFonts w:ascii="Calibri Light" w:eastAsia="Calibri" w:hAnsi="Calibri Light" w:cs="Arial"/>
          <w:sz w:val="22"/>
          <w:szCs w:val="22"/>
          <w:lang w:eastAsia="en-US"/>
        </w:rPr>
        <w:t>Kalenda, J. (2016). Education barriers for czech adults. Turkish Online Journal of Educational Technology, 2016(NovemberSpecialIssue), 754-765.</w:t>
      </w:r>
    </w:p>
    <w:p w:rsidR="008C7AE3" w:rsidRPr="008C7AE3" w:rsidRDefault="008C7AE3" w:rsidP="00741E09">
      <w:pPr>
        <w:spacing w:line="259" w:lineRule="auto"/>
        <w:jc w:val="both"/>
        <w:rPr>
          <w:rFonts w:ascii="Calibri Light" w:eastAsia="Calibri" w:hAnsi="Calibri Light" w:cs="Calibri Light"/>
          <w:sz w:val="24"/>
          <w:szCs w:val="22"/>
          <w:lang w:eastAsia="en-US"/>
        </w:rPr>
      </w:pPr>
      <w:ins w:id="100" w:author="*" w:date="2018-08-24T07:47:00Z">
        <w:r w:rsidRPr="008C7AE3">
          <w:rPr>
            <w:rFonts w:ascii="Calibri Light" w:hAnsi="Calibri Light" w:cs="Calibri Light"/>
            <w:sz w:val="22"/>
          </w:rPr>
          <w:t xml:space="preserve">Kalenda, J. (2016). Situational analysis as a framework for interdisciplinary research in the social sciences. </w:t>
        </w:r>
        <w:r w:rsidRPr="008C7AE3">
          <w:rPr>
            <w:rFonts w:ascii="Calibri Light" w:hAnsi="Calibri Light" w:cs="Calibri Light"/>
            <w:i/>
            <w:iCs/>
            <w:sz w:val="22"/>
          </w:rPr>
          <w:t>Human Affairs</w:t>
        </w:r>
        <w:r w:rsidRPr="008C7AE3">
          <w:rPr>
            <w:rFonts w:ascii="Calibri Light" w:hAnsi="Calibri Light" w:cs="Calibri Light"/>
            <w:sz w:val="22"/>
          </w:rPr>
          <w:t xml:space="preserve">, </w:t>
        </w:r>
        <w:r w:rsidRPr="008C7AE3">
          <w:rPr>
            <w:rFonts w:ascii="Calibri Light" w:hAnsi="Calibri Light" w:cs="Calibri Light"/>
            <w:i/>
            <w:iCs/>
            <w:sz w:val="22"/>
          </w:rPr>
          <w:t>26</w:t>
        </w:r>
        <w:r w:rsidRPr="008C7AE3">
          <w:rPr>
            <w:rFonts w:ascii="Calibri Light" w:hAnsi="Calibri Light" w:cs="Calibri Light"/>
            <w:sz w:val="22"/>
          </w:rPr>
          <w:t>(3), 340-355.</w:t>
        </w:r>
      </w:ins>
    </w:p>
    <w:p w:rsidR="00741E09" w:rsidRPr="00741E09" w:rsidRDefault="00741E09" w:rsidP="00741E09">
      <w:pPr>
        <w:spacing w:line="259" w:lineRule="auto"/>
        <w:jc w:val="both"/>
        <w:rPr>
          <w:rFonts w:ascii="Calibri Light" w:eastAsia="Calibri" w:hAnsi="Calibri Light" w:cs="Arial"/>
          <w:sz w:val="22"/>
          <w:szCs w:val="22"/>
          <w:lang w:eastAsia="en-US"/>
        </w:rPr>
      </w:pPr>
      <w:r w:rsidRPr="00741E09">
        <w:rPr>
          <w:rFonts w:ascii="Calibri Light" w:eastAsia="Calibri" w:hAnsi="Calibri Light" w:cs="Arial"/>
          <w:sz w:val="22"/>
          <w:szCs w:val="22"/>
          <w:lang w:eastAsia="en-US"/>
        </w:rPr>
        <w:t xml:space="preserve">Jakesova, J., Gavora, P., &amp; </w:t>
      </w:r>
      <w:r w:rsidRPr="005D1A0B">
        <w:rPr>
          <w:rFonts w:ascii="Calibri Light" w:eastAsia="Calibri" w:hAnsi="Calibri Light" w:cs="Arial"/>
          <w:b/>
          <w:sz w:val="22"/>
          <w:szCs w:val="22"/>
          <w:lang w:eastAsia="en-US"/>
        </w:rPr>
        <w:t>Kalenda, J.</w:t>
      </w:r>
      <w:r w:rsidRPr="00741E09">
        <w:rPr>
          <w:rFonts w:ascii="Calibri Light" w:eastAsia="Calibri" w:hAnsi="Calibri Light" w:cs="Arial"/>
          <w:sz w:val="22"/>
          <w:szCs w:val="22"/>
          <w:lang w:eastAsia="en-US"/>
        </w:rPr>
        <w:t xml:space="preserve"> (2016). Self-Regulation of Behaviour: Students Versus other Adults. International Journal of Educational Psychology, 5(1), 56.</w:t>
      </w:r>
      <w:ins w:id="101" w:author="*" w:date="2018-08-24T07:46:00Z">
        <w:r w:rsidR="008C7AE3">
          <w:rPr>
            <w:rFonts w:ascii="Calibri Light" w:eastAsia="Calibri" w:hAnsi="Calibri Light" w:cs="Arial"/>
            <w:sz w:val="22"/>
            <w:szCs w:val="22"/>
            <w:lang w:eastAsia="en-US"/>
          </w:rPr>
          <w:t xml:space="preserve"> (spoluautorský podíl 3</w:t>
        </w:r>
        <w:r w:rsidR="008C7AE3">
          <w:rPr>
            <w:rFonts w:ascii="Calibri Light" w:eastAsia="Calibri" w:hAnsi="Calibri Light" w:cs="Arial"/>
            <w:sz w:val="22"/>
            <w:szCs w:val="22"/>
            <w:lang w:eastAsia="en-US"/>
          </w:rPr>
          <w:t>0 %)</w:t>
        </w:r>
      </w:ins>
    </w:p>
    <w:p w:rsidR="008C7AE3" w:rsidRPr="00741E09" w:rsidRDefault="00741E09" w:rsidP="00741E09">
      <w:pPr>
        <w:spacing w:line="259" w:lineRule="auto"/>
        <w:jc w:val="both"/>
        <w:rPr>
          <w:rFonts w:ascii="Calibri Light" w:eastAsia="Calibri" w:hAnsi="Calibri Light" w:cs="Arial"/>
          <w:sz w:val="22"/>
          <w:szCs w:val="22"/>
          <w:lang w:eastAsia="en-US"/>
        </w:rPr>
      </w:pPr>
      <w:r w:rsidRPr="005D1A0B">
        <w:rPr>
          <w:rFonts w:ascii="Calibri Light" w:eastAsia="Calibri" w:hAnsi="Calibri Light" w:cs="Arial"/>
          <w:b/>
          <w:sz w:val="22"/>
          <w:szCs w:val="22"/>
          <w:lang w:eastAsia="en-US"/>
        </w:rPr>
        <w:t>Kalenda, J.</w:t>
      </w:r>
      <w:r w:rsidRPr="00741E09">
        <w:rPr>
          <w:rFonts w:ascii="Calibri Light" w:eastAsia="Calibri" w:hAnsi="Calibri Light" w:cs="Arial"/>
          <w:sz w:val="22"/>
          <w:szCs w:val="22"/>
          <w:lang w:eastAsia="en-US"/>
        </w:rPr>
        <w:t xml:space="preserve">, &amp; Vávrová, S. (2015). Mapping the self-regulated learning of adults. Efficiency And Responsibility In Education 2015. </w:t>
      </w:r>
      <w:ins w:id="102" w:author="*" w:date="2018-08-24T07:45:00Z">
        <w:r w:rsidR="008C7AE3">
          <w:rPr>
            <w:rFonts w:ascii="Calibri Light" w:eastAsia="Calibri" w:hAnsi="Calibri Light" w:cs="Arial"/>
            <w:sz w:val="22"/>
            <w:szCs w:val="22"/>
            <w:lang w:eastAsia="en-US"/>
          </w:rPr>
          <w:t>(spoluautorský podíl 50 %)</w:t>
        </w:r>
      </w:ins>
    </w:p>
    <w:p w:rsidR="00741E09" w:rsidRPr="00741E09" w:rsidRDefault="005D1A0B" w:rsidP="00741E09">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vertAlign w:val="superscript"/>
          <w:lang w:eastAsia="en-US"/>
        </w:rPr>
        <w:t>**</w:t>
      </w:r>
      <w:r w:rsidR="00741E09" w:rsidRPr="00741E09">
        <w:rPr>
          <w:rFonts w:ascii="Calibri Light" w:eastAsia="Calibri" w:hAnsi="Calibri Light" w:cs="Arial"/>
          <w:sz w:val="22"/>
          <w:szCs w:val="22"/>
          <w:lang w:eastAsia="en-US"/>
        </w:rPr>
        <w:t xml:space="preserve">Krausová, J. (2015). Mezigenerační spravedlnost a solidarita (názory studentů sociální pedagogiky). Czech &amp; Slovak Social Work/Sociální Práce/Sociálna Práca, 14(3). </w:t>
      </w:r>
    </w:p>
    <w:p w:rsidR="00741E09" w:rsidRPr="00741E09" w:rsidRDefault="00741E09" w:rsidP="00741E09">
      <w:pPr>
        <w:spacing w:line="259" w:lineRule="auto"/>
        <w:jc w:val="both"/>
        <w:rPr>
          <w:rFonts w:ascii="Calibri Light" w:eastAsia="Calibri" w:hAnsi="Calibri Light" w:cs="Arial"/>
          <w:sz w:val="22"/>
          <w:szCs w:val="22"/>
          <w:lang w:eastAsia="en-US"/>
        </w:rPr>
      </w:pPr>
      <w:r w:rsidRPr="00741E09">
        <w:rPr>
          <w:rFonts w:ascii="Calibri Light" w:eastAsia="Calibri" w:hAnsi="Calibri Light" w:cs="Arial"/>
          <w:sz w:val="22"/>
          <w:szCs w:val="22"/>
          <w:lang w:eastAsia="en-US"/>
        </w:rPr>
        <w:t xml:space="preserve">Kitliňská, J. (2014). Mezigenerační programy a jejich potenciál v rámci mezigeneračního učení. Media4u Magazine, 11(2). </w:t>
      </w:r>
    </w:p>
    <w:p w:rsidR="00741E09" w:rsidRPr="00741E09" w:rsidRDefault="00741E09" w:rsidP="00741E09">
      <w:pPr>
        <w:spacing w:line="259" w:lineRule="auto"/>
        <w:jc w:val="both"/>
        <w:rPr>
          <w:rFonts w:ascii="Calibri Light" w:eastAsia="Calibri" w:hAnsi="Calibri Light" w:cs="Arial"/>
          <w:sz w:val="22"/>
          <w:szCs w:val="22"/>
          <w:lang w:eastAsia="en-US"/>
        </w:rPr>
      </w:pPr>
      <w:r w:rsidRPr="00741E09">
        <w:rPr>
          <w:rFonts w:ascii="Calibri Light" w:eastAsia="Calibri" w:hAnsi="Calibri Light" w:cs="Arial"/>
          <w:sz w:val="22"/>
          <w:szCs w:val="22"/>
          <w:lang w:eastAsia="en-US"/>
        </w:rPr>
        <w:lastRenderedPageBreak/>
        <w:t>Kitli</w:t>
      </w:r>
      <w:r w:rsidR="005D1A0B">
        <w:rPr>
          <w:rFonts w:ascii="Calibri Light" w:eastAsia="Calibri" w:hAnsi="Calibri Light" w:cs="Arial"/>
          <w:sz w:val="22"/>
          <w:szCs w:val="22"/>
          <w:lang w:eastAsia="en-US"/>
        </w:rPr>
        <w:t>n</w:t>
      </w:r>
      <w:r w:rsidRPr="00741E09">
        <w:rPr>
          <w:rFonts w:ascii="Calibri Light" w:eastAsia="Calibri" w:hAnsi="Calibri Light" w:cs="Arial"/>
          <w:sz w:val="22"/>
          <w:szCs w:val="22"/>
          <w:lang w:eastAsia="en-US"/>
        </w:rPr>
        <w:t xml:space="preserve">ska, J. (2013). Intergenerational programs implemented in the Czech Republic. Procedia-Social and Behavioral Sciences, 106. </w:t>
      </w:r>
    </w:p>
    <w:p w:rsidR="00741E09" w:rsidRPr="00741E09" w:rsidRDefault="00741E09" w:rsidP="00741E09">
      <w:pPr>
        <w:spacing w:line="259" w:lineRule="auto"/>
        <w:jc w:val="both"/>
        <w:rPr>
          <w:rFonts w:ascii="Calibri Light" w:eastAsia="Calibri" w:hAnsi="Calibri Light" w:cs="Arial"/>
          <w:sz w:val="22"/>
          <w:szCs w:val="22"/>
          <w:lang w:eastAsia="en-US"/>
        </w:rPr>
      </w:pPr>
      <w:r w:rsidRPr="00741E09">
        <w:rPr>
          <w:rFonts w:ascii="Calibri Light" w:eastAsia="Calibri" w:hAnsi="Calibri Light" w:cs="Arial"/>
          <w:sz w:val="22"/>
          <w:szCs w:val="22"/>
          <w:lang w:eastAsia="en-US"/>
        </w:rPr>
        <w:t>Kitliňská, J. (2012). Mezigenerační učení v kontextu aktuálních trendů a koncepcí. Media4u Magazine, 9(4).</w:t>
      </w:r>
    </w:p>
    <w:p w:rsidR="00741E09" w:rsidRPr="00485EEE" w:rsidRDefault="00741E09" w:rsidP="00741E09">
      <w:pPr>
        <w:spacing w:line="259" w:lineRule="auto"/>
        <w:jc w:val="both"/>
        <w:rPr>
          <w:rFonts w:ascii="Calibri Light" w:eastAsia="Calibri" w:hAnsi="Calibri Light" w:cs="Arial"/>
          <w:sz w:val="22"/>
          <w:szCs w:val="22"/>
          <w:lang w:eastAsia="en-US"/>
        </w:rPr>
      </w:pPr>
      <w:r w:rsidRPr="00741E09">
        <w:rPr>
          <w:rFonts w:ascii="Calibri Light" w:eastAsia="Calibri" w:hAnsi="Calibri Light" w:cs="Arial"/>
          <w:sz w:val="22"/>
          <w:szCs w:val="22"/>
          <w:lang w:eastAsia="en-US"/>
        </w:rPr>
        <w:t>Kitliňská, J. (2012). Dobrovolnictví jako příležitost k mezigeneračnímu učení. Sociální práce, 4(12).</w:t>
      </w:r>
    </w:p>
    <w:p w:rsidR="00485EEE" w:rsidRDefault="00485EEE" w:rsidP="00485EEE">
      <w:pPr>
        <w:spacing w:line="259" w:lineRule="auto"/>
        <w:jc w:val="both"/>
        <w:rPr>
          <w:rFonts w:ascii="Calibri Light" w:eastAsia="Calibri" w:hAnsi="Calibri Light" w:cs="Arial"/>
          <w:sz w:val="22"/>
          <w:szCs w:val="22"/>
          <w:lang w:eastAsia="en-US"/>
        </w:rPr>
      </w:pPr>
    </w:p>
    <w:p w:rsidR="005D1A0B" w:rsidRPr="005D1A0B" w:rsidRDefault="005D1A0B" w:rsidP="005D1A0B">
      <w:pPr>
        <w:spacing w:line="259" w:lineRule="auto"/>
        <w:jc w:val="both"/>
        <w:rPr>
          <w:ins w:id="103" w:author="*" w:date="2018-08-24T07:42:00Z"/>
          <w:rFonts w:ascii="Calibri Light" w:eastAsia="Calibri" w:hAnsi="Calibri Light" w:cs="Arial"/>
          <w:szCs w:val="22"/>
          <w:lang w:eastAsia="en-US"/>
        </w:rPr>
      </w:pPr>
      <w:ins w:id="104" w:author="*" w:date="2018-08-24T07:42:00Z">
        <w:r w:rsidRPr="005D1A0B">
          <w:rPr>
            <w:rFonts w:ascii="Calibri Light" w:eastAsia="Calibri" w:hAnsi="Calibri Light" w:cs="Arial"/>
            <w:szCs w:val="22"/>
            <w:vertAlign w:val="superscript"/>
            <w:lang w:eastAsia="en-US"/>
          </w:rPr>
          <w:t xml:space="preserve">* </w:t>
        </w:r>
        <w:r w:rsidRPr="005D1A0B">
          <w:rPr>
            <w:rFonts w:ascii="Calibri Light" w:eastAsia="Calibri" w:hAnsi="Calibri Light" w:cs="Arial"/>
            <w:szCs w:val="22"/>
            <w:lang w:eastAsia="en-US"/>
          </w:rPr>
          <w:t>Tučně je uveden spoluautor článku, který participuje na výuce ve studijním programu Andragogika.</w:t>
        </w:r>
      </w:ins>
    </w:p>
    <w:p w:rsidR="005D1A0B" w:rsidRPr="005D1A0B" w:rsidRDefault="005D1A0B" w:rsidP="005D1A0B">
      <w:pPr>
        <w:spacing w:line="259" w:lineRule="auto"/>
        <w:jc w:val="both"/>
        <w:rPr>
          <w:ins w:id="105" w:author="*" w:date="2018-08-24T07:42:00Z"/>
          <w:rFonts w:ascii="Calibri Light" w:eastAsia="Calibri" w:hAnsi="Calibri Light" w:cs="Arial"/>
          <w:szCs w:val="22"/>
          <w:lang w:eastAsia="en-US"/>
        </w:rPr>
      </w:pPr>
      <w:ins w:id="106" w:author="*" w:date="2018-08-24T07:42:00Z">
        <w:r w:rsidRPr="005D1A0B">
          <w:rPr>
            <w:rFonts w:ascii="Calibri Light" w:eastAsia="Calibri" w:hAnsi="Calibri Light" w:cs="Arial"/>
            <w:szCs w:val="22"/>
            <w:vertAlign w:val="superscript"/>
            <w:lang w:eastAsia="en-US"/>
          </w:rPr>
          <w:t>**</w:t>
        </w:r>
        <w:r w:rsidRPr="005D1A0B">
          <w:rPr>
            <w:rFonts w:ascii="Calibri Light" w:eastAsia="Calibri" w:hAnsi="Calibri Light" w:cs="Arial"/>
            <w:szCs w:val="22"/>
            <w:lang w:eastAsia="en-US"/>
          </w:rPr>
          <w:t xml:space="preserve"> Roz. Kitliňská.</w:t>
        </w:r>
      </w:ins>
    </w:p>
    <w:p w:rsidR="005D1A0B" w:rsidRPr="005D1A0B" w:rsidRDefault="005D1A0B" w:rsidP="00485EEE">
      <w:pPr>
        <w:spacing w:line="259" w:lineRule="auto"/>
        <w:jc w:val="both"/>
        <w:rPr>
          <w:rFonts w:ascii="Calibri Light" w:eastAsia="Calibri" w:hAnsi="Calibri Light" w:cs="Arial"/>
          <w:sz w:val="22"/>
          <w:szCs w:val="22"/>
          <w:lang w:eastAsia="en-US"/>
        </w:rPr>
      </w:pPr>
    </w:p>
    <w:p w:rsidR="00485EEE" w:rsidRPr="00485EEE" w:rsidRDefault="00485EEE" w:rsidP="00485EEE">
      <w:pPr>
        <w:keepNext/>
        <w:keepLines/>
        <w:spacing w:before="40" w:line="259" w:lineRule="auto"/>
        <w:ind w:left="360"/>
        <w:outlineLvl w:val="1"/>
        <w:rPr>
          <w:rFonts w:ascii="Calibri Light" w:hAnsi="Calibri Light"/>
          <w:color w:val="5B9BD5"/>
          <w:sz w:val="26"/>
          <w:szCs w:val="26"/>
          <w:lang w:eastAsia="en-US"/>
        </w:rPr>
      </w:pPr>
      <w:r w:rsidRPr="00485EEE">
        <w:rPr>
          <w:rFonts w:ascii="Calibri Light" w:hAnsi="Calibri Light"/>
          <w:color w:val="5B9BD5"/>
          <w:sz w:val="26"/>
          <w:szCs w:val="26"/>
          <w:lang w:eastAsia="en-US"/>
        </w:rPr>
        <w:t>Finanční, materiální a další zabezpečení studijního programu</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Finanční zabezpečení studijního programu </w:t>
      </w:r>
    </w:p>
    <w:p w:rsidR="00485EEE" w:rsidRPr="00485EEE" w:rsidRDefault="00485EEE" w:rsidP="00485EEE">
      <w:pPr>
        <w:tabs>
          <w:tab w:val="left" w:pos="2835"/>
        </w:tabs>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 4.1</w:t>
      </w:r>
    </w:p>
    <w:p w:rsidR="00485EEE" w:rsidRPr="00485EEE" w:rsidRDefault="00485EEE" w:rsidP="00485EEE">
      <w:pPr>
        <w:tabs>
          <w:tab w:val="left" w:pos="2835"/>
        </w:tabs>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Vzdělávací činnost UTB ve Zlíně je financována ze státního rozpočtu. Toto platí i pro studijní program Sociální pedagogika.</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Materiální a technické zabezpečení studijního programu </w:t>
      </w:r>
    </w:p>
    <w:p w:rsidR="00485EEE" w:rsidRPr="00485EEE" w:rsidRDefault="00485EEE" w:rsidP="00485EEE">
      <w:pPr>
        <w:tabs>
          <w:tab w:val="left" w:pos="2835"/>
        </w:tabs>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 4.2</w:t>
      </w: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Výuka probíhá ve Vzdělávacím komplexu Univerzity Tomáše Bati ve Zlíně, ve kterém sídlí Fakulta humanitních studií. Vzdělávací komplex je zcela nový moderně vybavený objekt dokončený v roce 2017. Výuka zde probíhá od letního semestru 2018. Prostory jsou určeny pro 2080 studentů (okamžitá obsazenost). Výukové prostory obsahují posluchárny pro 240, 98, 70 a 72 osob, 13 seminárních učeben a 1 počítačovou učebnu.</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Odborná literatura a elektronické databáze odpovídající studijnímu programu </w:t>
      </w:r>
    </w:p>
    <w:p w:rsidR="00485EEE" w:rsidRPr="00485EEE" w:rsidRDefault="00485EEE" w:rsidP="00485EEE">
      <w:pPr>
        <w:tabs>
          <w:tab w:val="left" w:pos="2835"/>
        </w:tabs>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 4.3</w:t>
      </w: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Knihovna UTB ve Zlíně disponuje více než 1</w:t>
      </w:r>
      <w:r w:rsidR="00732BF5">
        <w:rPr>
          <w:rFonts w:ascii="Calibri Light" w:eastAsia="Calibri" w:hAnsi="Calibri Light" w:cs="Arial"/>
          <w:sz w:val="22"/>
          <w:szCs w:val="22"/>
          <w:lang w:eastAsia="en-US"/>
        </w:rPr>
        <w:t xml:space="preserve"> 400</w:t>
      </w:r>
      <w:r w:rsidRPr="00485EEE">
        <w:rPr>
          <w:rFonts w:ascii="Calibri Light" w:eastAsia="Calibri" w:hAnsi="Calibri Light" w:cs="Arial"/>
          <w:sz w:val="22"/>
          <w:szCs w:val="22"/>
          <w:lang w:eastAsia="en-US"/>
        </w:rPr>
        <w:t xml:space="preserve"> tituly z oblasti </w:t>
      </w:r>
      <w:r w:rsidR="00732BF5">
        <w:rPr>
          <w:rFonts w:ascii="Calibri Light" w:eastAsia="Calibri" w:hAnsi="Calibri Light" w:cs="Arial"/>
          <w:sz w:val="22"/>
          <w:szCs w:val="22"/>
          <w:lang w:eastAsia="en-US"/>
        </w:rPr>
        <w:t xml:space="preserve">andragogiky, řízení </w:t>
      </w:r>
      <w:r w:rsidR="00C44560">
        <w:rPr>
          <w:rFonts w:ascii="Calibri Light" w:eastAsia="Calibri" w:hAnsi="Calibri Light" w:cs="Arial"/>
          <w:sz w:val="22"/>
          <w:szCs w:val="22"/>
          <w:lang w:eastAsia="en-US"/>
        </w:rPr>
        <w:t>lidských</w:t>
      </w:r>
      <w:r w:rsidR="00732BF5">
        <w:rPr>
          <w:rFonts w:ascii="Calibri Light" w:eastAsia="Calibri" w:hAnsi="Calibri Light" w:cs="Arial"/>
          <w:sz w:val="22"/>
          <w:szCs w:val="22"/>
          <w:lang w:eastAsia="en-US"/>
        </w:rPr>
        <w:t xml:space="preserve"> zdrojů </w:t>
      </w:r>
      <w:r w:rsidR="00325996">
        <w:rPr>
          <w:rFonts w:ascii="Calibri Light" w:eastAsia="Calibri" w:hAnsi="Calibri Light" w:cs="Arial"/>
          <w:sz w:val="22"/>
          <w:szCs w:val="22"/>
          <w:lang w:eastAsia="en-US"/>
        </w:rPr>
        <w:br/>
      </w:r>
      <w:r w:rsidR="00732BF5">
        <w:rPr>
          <w:rFonts w:ascii="Calibri Light" w:eastAsia="Calibri" w:hAnsi="Calibri Light" w:cs="Arial"/>
          <w:sz w:val="22"/>
          <w:szCs w:val="22"/>
          <w:lang w:eastAsia="en-US"/>
        </w:rPr>
        <w:t xml:space="preserve">a příbuzných oborů zejm. </w:t>
      </w:r>
      <w:r w:rsidRPr="00485EEE">
        <w:rPr>
          <w:rFonts w:ascii="Calibri Light" w:eastAsia="Calibri" w:hAnsi="Calibri Light" w:cs="Arial"/>
          <w:sz w:val="22"/>
          <w:szCs w:val="22"/>
          <w:lang w:eastAsia="en-US"/>
        </w:rPr>
        <w:t xml:space="preserve">pedagogiky. V rámci realizace studijního programu </w:t>
      </w:r>
      <w:r w:rsidR="00732BF5">
        <w:rPr>
          <w:rFonts w:ascii="Calibri Light" w:eastAsia="Calibri" w:hAnsi="Calibri Light" w:cs="Arial"/>
          <w:sz w:val="22"/>
          <w:szCs w:val="22"/>
          <w:lang w:eastAsia="en-US"/>
        </w:rPr>
        <w:t>Andragogika</w:t>
      </w:r>
      <w:r w:rsidRPr="00485EEE">
        <w:rPr>
          <w:rFonts w:ascii="Calibri Light" w:eastAsia="Calibri" w:hAnsi="Calibri Light" w:cs="Arial"/>
          <w:sz w:val="22"/>
          <w:szCs w:val="22"/>
          <w:lang w:eastAsia="en-US"/>
        </w:rPr>
        <w:t xml:space="preserve"> mají studenti dostatečné množství relevantní odborné literatury.  Knihovna odebírá významné české pedagogické časopisy, které jsou studentů rovněž přístupné. Jedná se o časopisy </w:t>
      </w:r>
      <w:r w:rsidR="00732BF5">
        <w:rPr>
          <w:rFonts w:ascii="Calibri Light" w:eastAsia="Calibri" w:hAnsi="Calibri Light" w:cs="Arial"/>
          <w:sz w:val="22"/>
          <w:szCs w:val="22"/>
          <w:lang w:eastAsia="en-US"/>
        </w:rPr>
        <w:t>Andragogika</w:t>
      </w:r>
      <w:r w:rsidRPr="00485EEE">
        <w:rPr>
          <w:rFonts w:ascii="Calibri Light" w:eastAsia="Calibri" w:hAnsi="Calibri Light" w:cs="Arial"/>
          <w:sz w:val="22"/>
          <w:szCs w:val="22"/>
          <w:lang w:eastAsia="en-US"/>
        </w:rPr>
        <w:t xml:space="preserve">, </w:t>
      </w:r>
      <w:r w:rsidR="00732BF5" w:rsidRPr="00732BF5">
        <w:rPr>
          <w:rFonts w:ascii="Calibri Light" w:eastAsia="Calibri" w:hAnsi="Calibri Light" w:cs="Arial"/>
          <w:iCs/>
          <w:sz w:val="22"/>
          <w:szCs w:val="22"/>
          <w:lang w:eastAsia="en-US"/>
        </w:rPr>
        <w:t>HRM: human resources management</w:t>
      </w:r>
      <w:r w:rsidR="00732BF5">
        <w:rPr>
          <w:rFonts w:ascii="Calibri Light" w:eastAsia="Calibri" w:hAnsi="Calibri Light" w:cs="Arial"/>
          <w:iCs/>
          <w:sz w:val="22"/>
          <w:szCs w:val="22"/>
          <w:lang w:eastAsia="en-US"/>
        </w:rPr>
        <w:t xml:space="preserve">, </w:t>
      </w:r>
      <w:r w:rsidR="00732BF5" w:rsidRPr="00732BF5">
        <w:rPr>
          <w:rFonts w:ascii="Calibri Light" w:eastAsia="Calibri" w:hAnsi="Calibri Light" w:cs="Arial"/>
          <w:iCs/>
          <w:sz w:val="22"/>
          <w:szCs w:val="22"/>
          <w:lang w:eastAsia="en-US"/>
        </w:rPr>
        <w:t>HR forum: časopis České společnosti pro rozvoj lidských zdrojů</w:t>
      </w:r>
      <w:r w:rsidR="009C197C">
        <w:rPr>
          <w:rFonts w:ascii="Calibri Light" w:eastAsia="Calibri" w:hAnsi="Calibri Light" w:cs="Arial"/>
          <w:iCs/>
          <w:sz w:val="22"/>
          <w:szCs w:val="22"/>
          <w:lang w:eastAsia="en-US"/>
        </w:rPr>
        <w:t>.</w:t>
      </w:r>
      <w:r w:rsidR="00732BF5">
        <w:rPr>
          <w:rFonts w:ascii="Calibri Light" w:eastAsia="Calibri" w:hAnsi="Calibri Light" w:cs="Arial"/>
          <w:iCs/>
          <w:sz w:val="22"/>
          <w:szCs w:val="22"/>
          <w:lang w:eastAsia="en-US"/>
        </w:rPr>
        <w:t xml:space="preserve"> </w:t>
      </w:r>
      <w:r w:rsidR="009C197C" w:rsidRPr="00485EEE">
        <w:rPr>
          <w:rFonts w:ascii="Calibri Light" w:eastAsia="Calibri" w:hAnsi="Calibri Light" w:cs="Arial"/>
          <w:sz w:val="22"/>
          <w:szCs w:val="22"/>
          <w:lang w:eastAsia="en-US"/>
        </w:rPr>
        <w:t>Využívat je možno řadu světových odborných databází, které umožňují přístup k zahraničním odborným článkům. K těmto databázím patří: Web of scicence, Scopus, Eric, Ebsco, Proquest.</w:t>
      </w:r>
    </w:p>
    <w:p w:rsidR="00485EEE" w:rsidRPr="00485EEE" w:rsidRDefault="00485EEE" w:rsidP="00485EEE">
      <w:pPr>
        <w:spacing w:line="259" w:lineRule="auto"/>
        <w:ind w:left="1134" w:hanging="425"/>
        <w:rPr>
          <w:rFonts w:eastAsia="Calibri"/>
          <w:bCs/>
          <w:sz w:val="24"/>
          <w:szCs w:val="24"/>
          <w:lang w:eastAsia="en-US"/>
        </w:rPr>
      </w:pPr>
    </w:p>
    <w:p w:rsidR="00485EEE" w:rsidRPr="00485EEE" w:rsidRDefault="00485EEE" w:rsidP="00485EEE">
      <w:pPr>
        <w:keepNext/>
        <w:keepLines/>
        <w:spacing w:before="40" w:line="259" w:lineRule="auto"/>
        <w:ind w:left="360"/>
        <w:outlineLvl w:val="1"/>
        <w:rPr>
          <w:rFonts w:ascii="Calibri Light" w:hAnsi="Calibri Light"/>
          <w:color w:val="5B9BD5"/>
          <w:sz w:val="26"/>
          <w:szCs w:val="26"/>
          <w:lang w:eastAsia="en-US"/>
        </w:rPr>
      </w:pPr>
      <w:r w:rsidRPr="00485EEE">
        <w:rPr>
          <w:rFonts w:ascii="Calibri Light" w:hAnsi="Calibri Light"/>
          <w:color w:val="5B9BD5"/>
          <w:sz w:val="26"/>
          <w:szCs w:val="26"/>
          <w:lang w:eastAsia="en-US"/>
        </w:rPr>
        <w:t xml:space="preserve">Garant studijního programu </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Pravomoci a odpovědnost garanta </w:t>
      </w:r>
    </w:p>
    <w:p w:rsidR="00485EEE" w:rsidRPr="00485EEE" w:rsidRDefault="00485EEE" w:rsidP="00485EEE">
      <w:pPr>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 5.1</w:t>
      </w:r>
    </w:p>
    <w:p w:rsidR="00485EEE" w:rsidRPr="00485EEE" w:rsidRDefault="00485EEE" w:rsidP="00485EEE">
      <w:pPr>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Povinnosti garanta studijního programu jsou stanoveny v čl. 8 odst. 5 Řádu pro tvorbu, schvalování, uskutečňování a změny studijních programů Univerzity Tomáše Bati ve Zlíně.</w:t>
      </w:r>
      <w:r w:rsidRPr="00485EEE">
        <w:rPr>
          <w:rFonts w:ascii="Calibri Light" w:eastAsia="Calibri" w:hAnsi="Calibri Light" w:cs="Arial"/>
          <w:sz w:val="22"/>
          <w:vertAlign w:val="superscript"/>
          <w:lang w:eastAsia="en-US"/>
        </w:rPr>
        <w:footnoteReference w:id="24"/>
      </w:r>
      <w:r w:rsidRPr="00485EEE">
        <w:rPr>
          <w:rFonts w:ascii="Calibri Light" w:eastAsia="Calibri" w:hAnsi="Calibri Light" w:cs="Arial"/>
          <w:sz w:val="22"/>
          <w:szCs w:val="22"/>
          <w:lang w:eastAsia="en-US"/>
        </w:rPr>
        <w:t xml:space="preserve"> </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Zhodnocení osoby garanta z hlediska naplnění standardů </w:t>
      </w:r>
    </w:p>
    <w:p w:rsidR="00485EEE" w:rsidRPr="00485EEE" w:rsidRDefault="00485EEE" w:rsidP="00485EEE">
      <w:pPr>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Standardy 5.2-5.4</w:t>
      </w:r>
    </w:p>
    <w:p w:rsidR="00C33E08" w:rsidRDefault="009C197C" w:rsidP="00485EEE">
      <w:pPr>
        <w:spacing w:before="120" w:after="120"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Garantem</w:t>
      </w:r>
      <w:r w:rsidR="00485EEE" w:rsidRPr="00485EEE">
        <w:rPr>
          <w:rFonts w:ascii="Calibri Light" w:eastAsia="Calibri" w:hAnsi="Calibri Light" w:cs="Arial"/>
          <w:sz w:val="22"/>
          <w:szCs w:val="22"/>
          <w:lang w:eastAsia="en-US"/>
        </w:rPr>
        <w:t xml:space="preserve"> studijního programu je doc. PhDr. </w:t>
      </w:r>
      <w:r>
        <w:rPr>
          <w:rFonts w:ascii="Calibri Light" w:eastAsia="Calibri" w:hAnsi="Calibri Light" w:cs="Arial"/>
          <w:sz w:val="22"/>
          <w:szCs w:val="22"/>
          <w:lang w:eastAsia="en-US"/>
        </w:rPr>
        <w:t>Mgr. Jaroslav Balvín, CSc. Pracovní úvazek garanta</w:t>
      </w:r>
      <w:r w:rsidR="00485EEE" w:rsidRPr="00485EEE">
        <w:rPr>
          <w:rFonts w:ascii="Calibri Light" w:eastAsia="Calibri" w:hAnsi="Calibri Light" w:cs="Arial"/>
          <w:sz w:val="22"/>
          <w:szCs w:val="22"/>
          <w:lang w:eastAsia="en-US"/>
        </w:rPr>
        <w:t xml:space="preserve"> na FHS UTB ve Zlíně je 40 hodin za týd</w:t>
      </w:r>
      <w:r>
        <w:rPr>
          <w:rFonts w:ascii="Calibri Light" w:eastAsia="Calibri" w:hAnsi="Calibri Light" w:cs="Arial"/>
          <w:sz w:val="22"/>
          <w:szCs w:val="22"/>
          <w:lang w:eastAsia="en-US"/>
        </w:rPr>
        <w:t>en. Jiné pracovní úvazky garant nemá. Je docentem</w:t>
      </w:r>
      <w:r w:rsidR="00485EEE" w:rsidRPr="00485EEE">
        <w:rPr>
          <w:rFonts w:ascii="Calibri Light" w:eastAsia="Calibri" w:hAnsi="Calibri Light" w:cs="Arial"/>
          <w:sz w:val="22"/>
          <w:szCs w:val="22"/>
          <w:lang w:eastAsia="en-US"/>
        </w:rPr>
        <w:t xml:space="preserve"> v oboru </w:t>
      </w:r>
      <w:r>
        <w:rPr>
          <w:rFonts w:ascii="Calibri Light" w:eastAsia="Calibri" w:hAnsi="Calibri Light" w:cs="Arial"/>
          <w:sz w:val="22"/>
          <w:szCs w:val="22"/>
          <w:lang w:eastAsia="en-US"/>
        </w:rPr>
        <w:t>Pedagogika</w:t>
      </w:r>
      <w:r w:rsidR="00485EEE" w:rsidRPr="00485EEE">
        <w:rPr>
          <w:rFonts w:ascii="Calibri Light" w:eastAsia="Calibri" w:hAnsi="Calibri Light" w:cs="Arial"/>
          <w:sz w:val="22"/>
          <w:szCs w:val="22"/>
          <w:lang w:eastAsia="en-US"/>
        </w:rPr>
        <w:t xml:space="preserve">. Tento obor je příbuzný </w:t>
      </w:r>
      <w:r>
        <w:rPr>
          <w:rFonts w:ascii="Calibri Light" w:eastAsia="Calibri" w:hAnsi="Calibri Light" w:cs="Arial"/>
          <w:sz w:val="22"/>
          <w:szCs w:val="22"/>
          <w:lang w:eastAsia="en-US"/>
        </w:rPr>
        <w:t>s oborem Andragogika.</w:t>
      </w:r>
      <w:r w:rsidR="00C33E08">
        <w:rPr>
          <w:rFonts w:ascii="Calibri Light" w:eastAsia="Calibri" w:hAnsi="Calibri Light" w:cs="Arial"/>
          <w:sz w:val="22"/>
          <w:szCs w:val="22"/>
          <w:lang w:eastAsia="en-US"/>
        </w:rPr>
        <w:t xml:space="preserve"> Garant rozvíjí studijní obor</w:t>
      </w:r>
      <w:bookmarkStart w:id="107" w:name="_GoBack"/>
      <w:bookmarkEnd w:id="107"/>
      <w:r w:rsidR="00C33E08">
        <w:rPr>
          <w:rFonts w:ascii="Calibri Light" w:eastAsia="Calibri" w:hAnsi="Calibri Light" w:cs="Arial"/>
          <w:sz w:val="22"/>
          <w:szCs w:val="22"/>
          <w:lang w:eastAsia="en-US"/>
        </w:rPr>
        <w:t xml:space="preserve"> Andrgogika na FHS UTB ve Zlíně </w:t>
      </w:r>
      <w:r w:rsidR="00C33E08">
        <w:rPr>
          <w:rFonts w:ascii="Calibri Light" w:eastAsia="Calibri" w:hAnsi="Calibri Light" w:cs="Arial"/>
          <w:sz w:val="22"/>
          <w:szCs w:val="22"/>
          <w:lang w:eastAsia="en-US"/>
        </w:rPr>
        <w:br/>
      </w:r>
      <w:r w:rsidR="00C33E08">
        <w:rPr>
          <w:rFonts w:ascii="Calibri Light" w:eastAsia="Calibri" w:hAnsi="Calibri Light" w:cs="Arial"/>
          <w:sz w:val="22"/>
          <w:szCs w:val="22"/>
          <w:lang w:eastAsia="en-US"/>
        </w:rPr>
        <w:lastRenderedPageBreak/>
        <w:t xml:space="preserve">od samého počátku, tj. od roku 2010, přičemž vykazuje odbornou a publikační </w:t>
      </w:r>
      <w:r w:rsidR="00485EEE" w:rsidRPr="00485EEE">
        <w:rPr>
          <w:rFonts w:ascii="Calibri Light" w:eastAsia="Calibri" w:hAnsi="Calibri Light" w:cs="Arial"/>
          <w:sz w:val="22"/>
          <w:szCs w:val="22"/>
          <w:lang w:eastAsia="en-US"/>
        </w:rPr>
        <w:t xml:space="preserve">činnost </w:t>
      </w:r>
      <w:r w:rsidR="00C33E08">
        <w:rPr>
          <w:rFonts w:ascii="Calibri Light" w:eastAsia="Calibri" w:hAnsi="Calibri Light" w:cs="Arial"/>
          <w:sz w:val="22"/>
          <w:szCs w:val="22"/>
          <w:lang w:eastAsia="en-US"/>
        </w:rPr>
        <w:t xml:space="preserve">v této oblasti </w:t>
      </w:r>
      <w:r w:rsidR="00C33E08">
        <w:rPr>
          <w:rFonts w:ascii="Calibri Light" w:eastAsia="Calibri" w:hAnsi="Calibri Light" w:cs="Arial"/>
          <w:sz w:val="22"/>
          <w:szCs w:val="22"/>
          <w:lang w:eastAsia="en-US"/>
        </w:rPr>
        <w:br/>
        <w:t xml:space="preserve">a v příbuzných pedagogických disciplínách. K jeho nejvýznamnějším publikačním výstupům patří: </w:t>
      </w:r>
    </w:p>
    <w:p w:rsidR="00732E43" w:rsidRDefault="00732E43" w:rsidP="00CA2C45">
      <w:pPr>
        <w:spacing w:line="259" w:lineRule="auto"/>
        <w:jc w:val="both"/>
        <w:rPr>
          <w:rFonts w:ascii="Calibri Light" w:eastAsia="Calibri" w:hAnsi="Calibri Light" w:cs="Arial"/>
          <w:sz w:val="22"/>
          <w:szCs w:val="22"/>
          <w:lang w:eastAsia="en-US"/>
        </w:rPr>
      </w:pPr>
      <w:r w:rsidRPr="00366C55">
        <w:rPr>
          <w:rFonts w:ascii="Calibri Light" w:eastAsia="Calibri" w:hAnsi="Calibri Light" w:cs="Arial"/>
          <w:sz w:val="22"/>
          <w:szCs w:val="22"/>
          <w:lang w:eastAsia="en-US"/>
        </w:rPr>
        <w:t xml:space="preserve">Balvín, J. (2018). </w:t>
      </w:r>
      <w:r w:rsidR="00366C55" w:rsidRPr="00366C55">
        <w:rPr>
          <w:rFonts w:ascii="Calibri Light" w:eastAsia="Calibri" w:hAnsi="Calibri Light" w:cs="Arial"/>
          <w:sz w:val="22"/>
          <w:szCs w:val="22"/>
          <w:lang w:eastAsia="en-US"/>
        </w:rPr>
        <w:t>Identita a etika v osobnosti Miroslava Dědiče.</w:t>
      </w:r>
      <w:r w:rsidRPr="00366C55">
        <w:rPr>
          <w:rFonts w:ascii="Calibri Light" w:eastAsia="Calibri" w:hAnsi="Calibri Light" w:cs="Arial"/>
          <w:sz w:val="22"/>
          <w:szCs w:val="22"/>
          <w:lang w:eastAsia="en-US"/>
        </w:rPr>
        <w:t xml:space="preserve"> In </w:t>
      </w:r>
      <w:r w:rsidR="00366C55" w:rsidRPr="00DB19FE">
        <w:rPr>
          <w:rFonts w:ascii="Calibri Light" w:eastAsia="Calibri" w:hAnsi="Calibri Light" w:cs="Arial"/>
          <w:i/>
          <w:sz w:val="22"/>
          <w:szCs w:val="22"/>
          <w:lang w:eastAsia="en-US"/>
        </w:rPr>
        <w:t>Aktuálne spoločenské témy v edukačnej praxi</w:t>
      </w:r>
      <w:r w:rsidRPr="00366C55">
        <w:rPr>
          <w:rFonts w:ascii="Calibri Light" w:eastAsia="Calibri" w:hAnsi="Calibri Light" w:cs="Arial"/>
          <w:sz w:val="22"/>
          <w:szCs w:val="22"/>
          <w:lang w:eastAsia="en-US"/>
        </w:rPr>
        <w:t>.</w:t>
      </w:r>
      <w:r w:rsidR="00DB19FE">
        <w:rPr>
          <w:rFonts w:ascii="Calibri Light" w:eastAsia="Calibri" w:hAnsi="Calibri Light" w:cs="Arial"/>
          <w:sz w:val="22"/>
          <w:szCs w:val="22"/>
          <w:lang w:eastAsia="en-US"/>
        </w:rPr>
        <w:t xml:space="preserve"> </w:t>
      </w:r>
      <w:r w:rsidR="00DB19FE" w:rsidRPr="00DB19FE">
        <w:rPr>
          <w:rFonts w:ascii="Calibri Light" w:eastAsia="Calibri" w:hAnsi="Calibri Light" w:cs="Arial"/>
          <w:i/>
          <w:sz w:val="22"/>
          <w:szCs w:val="22"/>
          <w:lang w:eastAsia="en-US"/>
        </w:rPr>
        <w:t>Sborník z konference</w:t>
      </w:r>
      <w:r w:rsidR="00DB19FE">
        <w:rPr>
          <w:rFonts w:ascii="Calibri Light" w:eastAsia="Calibri" w:hAnsi="Calibri Light" w:cs="Arial"/>
          <w:sz w:val="22"/>
          <w:szCs w:val="22"/>
          <w:lang w:eastAsia="en-US"/>
        </w:rPr>
        <w:t>.</w:t>
      </w:r>
      <w:r w:rsidRPr="00366C55">
        <w:rPr>
          <w:rFonts w:ascii="Calibri Light" w:eastAsia="Calibri" w:hAnsi="Calibri Light" w:cs="Arial"/>
          <w:sz w:val="22"/>
          <w:szCs w:val="22"/>
          <w:lang w:eastAsia="en-US"/>
        </w:rPr>
        <w:t xml:space="preserve"> Banská Bystrica: UMB. (v tisku).</w:t>
      </w:r>
    </w:p>
    <w:p w:rsidR="00CA2C45" w:rsidRPr="00CA2C45" w:rsidRDefault="00CA2C45" w:rsidP="00CA2C45">
      <w:pPr>
        <w:spacing w:line="259" w:lineRule="auto"/>
        <w:jc w:val="both"/>
        <w:rPr>
          <w:rFonts w:ascii="Calibri Light" w:eastAsia="Calibri" w:hAnsi="Calibri Light" w:cs="Arial"/>
          <w:sz w:val="22"/>
          <w:szCs w:val="22"/>
          <w:lang w:eastAsia="en-US"/>
        </w:rPr>
      </w:pPr>
      <w:r w:rsidRPr="00CA2C45">
        <w:rPr>
          <w:rFonts w:ascii="Calibri Light" w:eastAsia="Calibri" w:hAnsi="Calibri Light" w:cs="Arial"/>
          <w:sz w:val="22"/>
          <w:szCs w:val="22"/>
          <w:lang w:eastAsia="en-US"/>
        </w:rPr>
        <w:t xml:space="preserve">Balvín, J. (2017).  Roma in the Czech and Slovak Republic in the Spectrum of National Diversity. </w:t>
      </w:r>
      <w:r w:rsidRPr="00CA2C45">
        <w:rPr>
          <w:rFonts w:ascii="Calibri Light" w:eastAsia="Calibri" w:hAnsi="Calibri Light" w:cs="Arial"/>
          <w:i/>
          <w:sz w:val="22"/>
          <w:szCs w:val="22"/>
          <w:lang w:eastAsia="en-US"/>
        </w:rPr>
        <w:t>Turkish Online Journal of Educational Technology</w:t>
      </w:r>
      <w:r w:rsidRPr="00CA2C45">
        <w:rPr>
          <w:rFonts w:ascii="Calibri Light" w:eastAsia="Calibri" w:hAnsi="Calibri Light" w:cs="Arial"/>
          <w:sz w:val="22"/>
          <w:szCs w:val="22"/>
          <w:lang w:eastAsia="en-US"/>
        </w:rPr>
        <w:t>. November.</w:t>
      </w:r>
      <w:r>
        <w:rPr>
          <w:rFonts w:ascii="Calibri Light" w:eastAsia="Calibri" w:hAnsi="Calibri Light" w:cs="Arial"/>
          <w:sz w:val="22"/>
          <w:szCs w:val="22"/>
          <w:lang w:eastAsia="en-US"/>
        </w:rPr>
        <w:t xml:space="preserve"> </w:t>
      </w:r>
      <w:r w:rsidRPr="00CA2C45">
        <w:rPr>
          <w:rFonts w:ascii="Calibri Light" w:hAnsi="Calibri Light" w:cs="Calibri Light"/>
        </w:rPr>
        <w:t>865-876</w:t>
      </w:r>
      <w:r>
        <w:rPr>
          <w:rFonts w:ascii="Calibri Light" w:hAnsi="Calibri Light" w:cs="Calibri Light"/>
        </w:rPr>
        <w:t>.</w:t>
      </w:r>
      <w:r w:rsidRPr="00CA2C45">
        <w:rPr>
          <w:rFonts w:ascii="Calibri Light" w:eastAsia="Calibri" w:hAnsi="Calibri Light" w:cs="Arial"/>
          <w:sz w:val="22"/>
          <w:szCs w:val="22"/>
          <w:lang w:eastAsia="en-US"/>
        </w:rPr>
        <w:t xml:space="preserve"> ISSN 2146-7242</w:t>
      </w:r>
      <w:r>
        <w:rPr>
          <w:rFonts w:ascii="Calibri Light" w:eastAsia="Calibri" w:hAnsi="Calibri Light" w:cs="Arial"/>
          <w:sz w:val="22"/>
          <w:szCs w:val="22"/>
          <w:lang w:eastAsia="en-US"/>
        </w:rPr>
        <w:t>.</w:t>
      </w:r>
    </w:p>
    <w:p w:rsidR="00C33E08" w:rsidRDefault="00C33E08" w:rsidP="00DC7C5F">
      <w:pPr>
        <w:spacing w:line="259" w:lineRule="auto"/>
        <w:jc w:val="both"/>
        <w:rPr>
          <w:rFonts w:ascii="Calibri Light" w:eastAsia="Calibri" w:hAnsi="Calibri Light" w:cs="Arial"/>
          <w:sz w:val="22"/>
          <w:szCs w:val="22"/>
          <w:lang w:eastAsia="en-US"/>
        </w:rPr>
      </w:pPr>
      <w:r w:rsidRPr="00C33E08">
        <w:rPr>
          <w:rFonts w:ascii="Calibri Light" w:eastAsia="Calibri" w:hAnsi="Calibri Light" w:cs="Arial"/>
          <w:sz w:val="22"/>
          <w:szCs w:val="22"/>
          <w:lang w:eastAsia="en-US"/>
        </w:rPr>
        <w:t>S</w:t>
      </w:r>
      <w:r>
        <w:rPr>
          <w:rFonts w:ascii="Calibri Light" w:eastAsia="Calibri" w:hAnsi="Calibri Light" w:cs="Arial"/>
          <w:sz w:val="22"/>
          <w:szCs w:val="22"/>
          <w:lang w:eastAsia="en-US"/>
        </w:rPr>
        <w:t xml:space="preserve">mílková, J., Balvín, J. (2017). </w:t>
      </w:r>
      <w:r w:rsidRPr="00C33E08">
        <w:rPr>
          <w:rFonts w:ascii="Calibri Light" w:eastAsia="Calibri" w:hAnsi="Calibri Light" w:cs="Arial"/>
          <w:i/>
          <w:sz w:val="22"/>
          <w:szCs w:val="22"/>
          <w:lang w:eastAsia="en-US"/>
        </w:rPr>
        <w:t>Vztah kulturní a multikulturní andragogiky k výchově a vzdělávání dospělých</w:t>
      </w:r>
      <w:r w:rsidRPr="00C33E08">
        <w:rPr>
          <w:rFonts w:ascii="Calibri Light" w:eastAsia="Calibri" w:hAnsi="Calibri Light" w:cs="Arial"/>
          <w:sz w:val="22"/>
          <w:szCs w:val="22"/>
          <w:lang w:eastAsia="en-US"/>
        </w:rPr>
        <w:t>. Praha: Hnutí R. ISBN 978-80-86798-80-6.</w:t>
      </w:r>
    </w:p>
    <w:p w:rsidR="00C33E08" w:rsidRDefault="00C33E08" w:rsidP="00DC7C5F">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 xml:space="preserve">Balvín, J. (2016). </w:t>
      </w:r>
      <w:r>
        <w:rPr>
          <w:rFonts w:ascii="Calibri Light" w:eastAsia="Calibri" w:hAnsi="Calibri Light" w:cs="Arial"/>
          <w:i/>
          <w:sz w:val="22"/>
          <w:szCs w:val="22"/>
          <w:lang w:eastAsia="en-US"/>
        </w:rPr>
        <w:t>Filozofie, andragogika a romská kultura</w:t>
      </w:r>
      <w:r>
        <w:rPr>
          <w:rFonts w:ascii="Calibri Light" w:eastAsia="Calibri" w:hAnsi="Calibri Light" w:cs="Arial"/>
          <w:sz w:val="22"/>
          <w:szCs w:val="22"/>
          <w:lang w:eastAsia="en-US"/>
        </w:rPr>
        <w:t xml:space="preserve">. Praha: Hnutí R. </w:t>
      </w:r>
      <w:r w:rsidRPr="00C33E08">
        <w:rPr>
          <w:rFonts w:ascii="Calibri Light" w:eastAsia="Calibri" w:hAnsi="Calibri Light" w:cs="Arial"/>
          <w:sz w:val="22"/>
          <w:szCs w:val="22"/>
          <w:lang w:eastAsia="en-US"/>
        </w:rPr>
        <w:t>ISBN 978-80-86798-74-5.</w:t>
      </w:r>
    </w:p>
    <w:p w:rsidR="00CA2C45" w:rsidRDefault="00CA2C45" w:rsidP="00DC7C5F">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 xml:space="preserve">Balvín, J. (2013). Roma identity and </w:t>
      </w:r>
      <w:r w:rsidR="00732E43">
        <w:rPr>
          <w:rFonts w:ascii="Calibri Light" w:eastAsia="Calibri" w:hAnsi="Calibri Light" w:cs="Arial"/>
          <w:sz w:val="22"/>
          <w:szCs w:val="22"/>
          <w:lang w:eastAsia="en-US"/>
        </w:rPr>
        <w:t xml:space="preserve">great Roma persoalities. In </w:t>
      </w:r>
      <w:r w:rsidRPr="00CA2C45">
        <w:rPr>
          <w:rFonts w:ascii="Calibri Light" w:eastAsia="Calibri" w:hAnsi="Calibri Light" w:cs="Arial"/>
          <w:sz w:val="22"/>
          <w:szCs w:val="22"/>
          <w:lang w:eastAsia="en-US"/>
        </w:rPr>
        <w:t>Kjučukov, C. S</w:t>
      </w:r>
      <w:r w:rsidR="00732E43">
        <w:rPr>
          <w:rFonts w:ascii="Calibri Light" w:eastAsia="Calibri" w:hAnsi="Calibri Light" w:cs="Arial"/>
          <w:sz w:val="22"/>
          <w:szCs w:val="22"/>
          <w:lang w:eastAsia="en-US"/>
        </w:rPr>
        <w:t>., &amp; Rawashdeh, O</w:t>
      </w:r>
      <w:r w:rsidRPr="00CA2C45">
        <w:rPr>
          <w:rFonts w:ascii="Calibri Light" w:eastAsia="Calibri" w:hAnsi="Calibri Light" w:cs="Arial"/>
          <w:sz w:val="22"/>
          <w:szCs w:val="22"/>
          <w:lang w:eastAsia="en-US"/>
        </w:rPr>
        <w:t xml:space="preserve">. </w:t>
      </w:r>
      <w:r w:rsidRPr="00732E43">
        <w:rPr>
          <w:rFonts w:ascii="Calibri Light" w:eastAsia="Calibri" w:hAnsi="Calibri Light" w:cs="Arial"/>
          <w:i/>
          <w:sz w:val="22"/>
          <w:szCs w:val="22"/>
          <w:lang w:eastAsia="en-US"/>
        </w:rPr>
        <w:t>Roma identity and antigypsyism in Europe</w:t>
      </w:r>
      <w:r w:rsidRPr="00CA2C45">
        <w:rPr>
          <w:rFonts w:ascii="Calibri Light" w:eastAsia="Calibri" w:hAnsi="Calibri Light" w:cs="Arial"/>
          <w:sz w:val="22"/>
          <w:szCs w:val="22"/>
          <w:lang w:eastAsia="en-US"/>
        </w:rPr>
        <w:t>. Muenchen: Lincom Europa.</w:t>
      </w:r>
    </w:p>
    <w:p w:rsidR="00732E43" w:rsidRDefault="00732E43" w:rsidP="00DC7C5F">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 xml:space="preserve">Balvín, J., </w:t>
      </w:r>
      <w:r w:rsidRPr="00CA2C45">
        <w:rPr>
          <w:rFonts w:ascii="Calibri Light" w:eastAsia="Calibri" w:hAnsi="Calibri Light" w:cs="Arial"/>
          <w:sz w:val="22"/>
          <w:szCs w:val="22"/>
          <w:lang w:eastAsia="en-US"/>
        </w:rPr>
        <w:t>Kjučukov</w:t>
      </w:r>
      <w:r>
        <w:rPr>
          <w:rFonts w:ascii="Calibri Light" w:eastAsia="Calibri" w:hAnsi="Calibri Light" w:cs="Arial"/>
          <w:sz w:val="22"/>
          <w:szCs w:val="22"/>
          <w:lang w:eastAsia="en-US"/>
        </w:rPr>
        <w:t xml:space="preserve">, C. S. (2013). </w:t>
      </w:r>
      <w:r w:rsidRPr="00732E43">
        <w:rPr>
          <w:rFonts w:ascii="Calibri Light" w:eastAsia="Calibri" w:hAnsi="Calibri Light" w:cs="Arial"/>
          <w:sz w:val="22"/>
          <w:szCs w:val="22"/>
          <w:lang w:eastAsia="en-US"/>
        </w:rPr>
        <w:t>Antigypsyism and University Education</w:t>
      </w:r>
      <w:r>
        <w:rPr>
          <w:rFonts w:ascii="Calibri Light" w:eastAsia="Calibri" w:hAnsi="Calibri Light" w:cs="Arial"/>
          <w:sz w:val="22"/>
          <w:szCs w:val="22"/>
          <w:lang w:eastAsia="en-US"/>
        </w:rPr>
        <w:t xml:space="preserve">. In </w:t>
      </w:r>
      <w:r w:rsidRPr="00CA2C45">
        <w:rPr>
          <w:rFonts w:ascii="Calibri Light" w:eastAsia="Calibri" w:hAnsi="Calibri Light" w:cs="Arial"/>
          <w:sz w:val="22"/>
          <w:szCs w:val="22"/>
          <w:lang w:eastAsia="en-US"/>
        </w:rPr>
        <w:t>Kjučukov, C. S</w:t>
      </w:r>
      <w:r>
        <w:rPr>
          <w:rFonts w:ascii="Calibri Light" w:eastAsia="Calibri" w:hAnsi="Calibri Light" w:cs="Arial"/>
          <w:sz w:val="22"/>
          <w:szCs w:val="22"/>
          <w:lang w:eastAsia="en-US"/>
        </w:rPr>
        <w:t>., &amp; Rawashdeh, O</w:t>
      </w:r>
      <w:r w:rsidRPr="00CA2C45">
        <w:rPr>
          <w:rFonts w:ascii="Calibri Light" w:eastAsia="Calibri" w:hAnsi="Calibri Light" w:cs="Arial"/>
          <w:sz w:val="22"/>
          <w:szCs w:val="22"/>
          <w:lang w:eastAsia="en-US"/>
        </w:rPr>
        <w:t xml:space="preserve">. </w:t>
      </w:r>
      <w:r w:rsidRPr="00732E43">
        <w:rPr>
          <w:rFonts w:ascii="Calibri Light" w:eastAsia="Calibri" w:hAnsi="Calibri Light" w:cs="Arial"/>
          <w:i/>
          <w:sz w:val="22"/>
          <w:szCs w:val="22"/>
          <w:lang w:eastAsia="en-US"/>
        </w:rPr>
        <w:t>Roma identity and antigypsyism in Europe</w:t>
      </w:r>
      <w:r w:rsidRPr="00CA2C45">
        <w:rPr>
          <w:rFonts w:ascii="Calibri Light" w:eastAsia="Calibri" w:hAnsi="Calibri Light" w:cs="Arial"/>
          <w:sz w:val="22"/>
          <w:szCs w:val="22"/>
          <w:lang w:eastAsia="en-US"/>
        </w:rPr>
        <w:t>. Muenchen: Lincom Europa.</w:t>
      </w:r>
    </w:p>
    <w:p w:rsidR="00CA2C45" w:rsidRPr="00CA2C45" w:rsidRDefault="00CA2C45" w:rsidP="00CA2C45">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 xml:space="preserve">Balvín, J., Macáková, S. (2013). Zážitková pedagogika a zážitková andragogika. In Šauerová, M. (ed.). </w:t>
      </w:r>
      <w:r w:rsidRPr="00732E43">
        <w:rPr>
          <w:rFonts w:ascii="Calibri Light" w:eastAsia="Calibri" w:hAnsi="Calibri Light" w:cs="Arial"/>
          <w:i/>
          <w:sz w:val="22"/>
          <w:szCs w:val="22"/>
          <w:lang w:eastAsia="en-US"/>
        </w:rPr>
        <w:t>Zážitková pedagogika a možnosti jejího využití při práci s vybranými cílovými skupinami</w:t>
      </w:r>
      <w:r>
        <w:rPr>
          <w:rFonts w:ascii="Calibri Light" w:eastAsia="Calibri" w:hAnsi="Calibri Light" w:cs="Arial"/>
          <w:sz w:val="22"/>
          <w:szCs w:val="22"/>
          <w:lang w:eastAsia="en-US"/>
        </w:rPr>
        <w:t xml:space="preserve">. Praha: Vysoká škola tělesné výchovy a sportu PALESTRA. </w:t>
      </w:r>
    </w:p>
    <w:p w:rsidR="00273BFE" w:rsidRPr="00C33E08" w:rsidRDefault="00273BFE" w:rsidP="00DC7C5F">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 xml:space="preserve">Balvín, J. (2012). </w:t>
      </w:r>
      <w:r w:rsidRPr="00273BFE">
        <w:rPr>
          <w:rFonts w:ascii="Calibri Light" w:eastAsia="Calibri" w:hAnsi="Calibri Light" w:cs="Arial"/>
          <w:i/>
          <w:sz w:val="22"/>
          <w:szCs w:val="22"/>
          <w:lang w:eastAsia="en-US"/>
        </w:rPr>
        <w:t>Pedagogika, andragogika, multikulturalita</w:t>
      </w:r>
      <w:r w:rsidRPr="00C33E08">
        <w:rPr>
          <w:rFonts w:ascii="Calibri Light" w:eastAsia="Calibri" w:hAnsi="Calibri Light" w:cs="Arial"/>
          <w:sz w:val="22"/>
          <w:szCs w:val="22"/>
          <w:lang w:eastAsia="en-US"/>
        </w:rPr>
        <w:t xml:space="preserve">. Praha: Hnutí </w:t>
      </w:r>
      <w:r>
        <w:rPr>
          <w:rFonts w:ascii="Calibri Light" w:eastAsia="Calibri" w:hAnsi="Calibri Light" w:cs="Arial"/>
          <w:sz w:val="22"/>
          <w:szCs w:val="22"/>
          <w:lang w:eastAsia="en-US"/>
        </w:rPr>
        <w:t>R</w:t>
      </w:r>
      <w:r w:rsidRPr="00C33E08">
        <w:rPr>
          <w:rFonts w:ascii="Calibri Light" w:eastAsia="Calibri" w:hAnsi="Calibri Light" w:cs="Arial"/>
          <w:sz w:val="22"/>
          <w:szCs w:val="22"/>
          <w:lang w:eastAsia="en-US"/>
        </w:rPr>
        <w:t>, nakladatelství s Me</w:t>
      </w:r>
      <w:r>
        <w:rPr>
          <w:rFonts w:ascii="Calibri Light" w:eastAsia="Calibri" w:hAnsi="Calibri Light" w:cs="Arial"/>
          <w:sz w:val="22"/>
          <w:szCs w:val="22"/>
          <w:lang w:eastAsia="en-US"/>
        </w:rPr>
        <w:t xml:space="preserve">zinárodní vědeckou radou. </w:t>
      </w:r>
      <w:r w:rsidRPr="00C33E08">
        <w:rPr>
          <w:rFonts w:ascii="Calibri Light" w:eastAsia="Calibri" w:hAnsi="Calibri Light" w:cs="Arial"/>
          <w:sz w:val="22"/>
          <w:szCs w:val="22"/>
          <w:lang w:eastAsia="en-US"/>
        </w:rPr>
        <w:t>ISBN 978-80-86798-07-</w:t>
      </w:r>
      <w:proofErr w:type="gramStart"/>
      <w:r w:rsidRPr="00C33E08">
        <w:rPr>
          <w:rFonts w:ascii="Calibri Light" w:eastAsia="Calibri" w:hAnsi="Calibri Light" w:cs="Arial"/>
          <w:sz w:val="22"/>
          <w:szCs w:val="22"/>
          <w:lang w:eastAsia="en-US"/>
        </w:rPr>
        <w:t>03.</w:t>
      </w:r>
      <w:r>
        <w:rPr>
          <w:rFonts w:ascii="Calibri Light" w:eastAsia="Calibri" w:hAnsi="Calibri Light" w:cs="Arial"/>
          <w:sz w:val="22"/>
          <w:szCs w:val="22"/>
          <w:lang w:eastAsia="en-US"/>
        </w:rPr>
        <w:t>Balvín</w:t>
      </w:r>
      <w:proofErr w:type="gramEnd"/>
      <w:r>
        <w:rPr>
          <w:rFonts w:ascii="Calibri Light" w:eastAsia="Calibri" w:hAnsi="Calibri Light" w:cs="Arial"/>
          <w:sz w:val="22"/>
          <w:szCs w:val="22"/>
          <w:lang w:eastAsia="en-US"/>
        </w:rPr>
        <w:t>, J.,</w:t>
      </w:r>
      <w:r w:rsidRPr="00C33E08">
        <w:rPr>
          <w:rFonts w:ascii="Calibri Light" w:eastAsia="Calibri" w:hAnsi="Calibri Light" w:cs="Arial"/>
          <w:sz w:val="22"/>
          <w:szCs w:val="22"/>
          <w:lang w:eastAsia="en-US"/>
        </w:rPr>
        <w:t xml:space="preserve"> Haburajová Ilavská, L. </w:t>
      </w:r>
      <w:r>
        <w:rPr>
          <w:rFonts w:ascii="Calibri Light" w:eastAsia="Calibri" w:hAnsi="Calibri Light" w:cs="Arial"/>
          <w:sz w:val="22"/>
          <w:szCs w:val="22"/>
          <w:lang w:eastAsia="en-US"/>
        </w:rPr>
        <w:t xml:space="preserve">(2012). </w:t>
      </w:r>
      <w:r w:rsidRPr="00273BFE">
        <w:rPr>
          <w:rFonts w:ascii="Calibri Light" w:eastAsia="Calibri" w:hAnsi="Calibri Light" w:cs="Arial"/>
          <w:i/>
          <w:sz w:val="22"/>
          <w:szCs w:val="22"/>
          <w:lang w:eastAsia="en-US"/>
        </w:rPr>
        <w:t>Andragogics, Social Pedagogy and Social Work</w:t>
      </w:r>
      <w:r>
        <w:rPr>
          <w:rFonts w:ascii="Calibri Light" w:eastAsia="Calibri" w:hAnsi="Calibri Light" w:cs="Arial"/>
          <w:sz w:val="22"/>
          <w:szCs w:val="22"/>
          <w:lang w:eastAsia="en-US"/>
        </w:rPr>
        <w:t xml:space="preserve">: </w:t>
      </w:r>
      <w:r w:rsidRPr="00273BFE">
        <w:rPr>
          <w:rFonts w:ascii="Calibri Light" w:eastAsia="Calibri" w:hAnsi="Calibri Light" w:cs="Arial"/>
          <w:i/>
          <w:sz w:val="22"/>
          <w:szCs w:val="22"/>
          <w:lang w:eastAsia="en-US"/>
        </w:rPr>
        <w:t>Pedagogic, Philosophical and Ethical Aspects</w:t>
      </w:r>
      <w:r w:rsidRPr="00C33E08">
        <w:rPr>
          <w:rFonts w:ascii="Calibri Light" w:eastAsia="Calibri" w:hAnsi="Calibri Light" w:cs="Arial"/>
          <w:sz w:val="22"/>
          <w:szCs w:val="22"/>
          <w:lang w:eastAsia="en-US"/>
        </w:rPr>
        <w:t>. Praha: Hnutí R, nakladatelství s me</w:t>
      </w:r>
      <w:r>
        <w:rPr>
          <w:rFonts w:ascii="Calibri Light" w:eastAsia="Calibri" w:hAnsi="Calibri Light" w:cs="Arial"/>
          <w:sz w:val="22"/>
          <w:szCs w:val="22"/>
          <w:lang w:eastAsia="en-US"/>
        </w:rPr>
        <w:t xml:space="preserve">zinárodní vědeckou radou. </w:t>
      </w:r>
      <w:r w:rsidRPr="00C33E08">
        <w:rPr>
          <w:rFonts w:ascii="Calibri Light" w:eastAsia="Calibri" w:hAnsi="Calibri Light" w:cs="Arial"/>
          <w:sz w:val="22"/>
          <w:szCs w:val="22"/>
          <w:lang w:eastAsia="en-US"/>
        </w:rPr>
        <w:t>ISBN 978-80-86798-20-2.</w:t>
      </w:r>
    </w:p>
    <w:p w:rsidR="00732E43" w:rsidRPr="00C33E08" w:rsidRDefault="00732E43" w:rsidP="00732E43">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 xml:space="preserve">Balvín, J., Vavreková, L. (2011). </w:t>
      </w:r>
      <w:r w:rsidRPr="00732E43">
        <w:rPr>
          <w:rFonts w:ascii="Calibri Light" w:eastAsia="Calibri" w:hAnsi="Calibri Light" w:cs="Arial"/>
          <w:sz w:val="22"/>
          <w:szCs w:val="22"/>
          <w:lang w:eastAsia="en-US"/>
        </w:rPr>
        <w:t>Global Discussion on Social Work and Our Contribution Thereto Trough Application in Romani Communities</w:t>
      </w:r>
      <w:r>
        <w:rPr>
          <w:rFonts w:ascii="Calibri Light" w:eastAsia="Calibri" w:hAnsi="Calibri Light" w:cs="Arial"/>
          <w:sz w:val="22"/>
          <w:szCs w:val="22"/>
          <w:lang w:eastAsia="en-US"/>
        </w:rPr>
        <w:t xml:space="preserve">. In </w:t>
      </w:r>
      <w:r w:rsidRPr="00732E43">
        <w:rPr>
          <w:rFonts w:ascii="Calibri Light" w:eastAsia="Calibri" w:hAnsi="Calibri Light" w:cs="Arial"/>
          <w:sz w:val="22"/>
          <w:szCs w:val="22"/>
          <w:lang w:eastAsia="en-US"/>
        </w:rPr>
        <w:t>Balvín, J., Kwad</w:t>
      </w:r>
      <w:r>
        <w:rPr>
          <w:rFonts w:ascii="Calibri Light" w:eastAsia="Calibri" w:hAnsi="Calibri Light" w:cs="Arial"/>
          <w:sz w:val="22"/>
          <w:szCs w:val="22"/>
          <w:lang w:eastAsia="en-US"/>
        </w:rPr>
        <w:t>rans, Ł., &amp; Kowalczyk, M</w:t>
      </w:r>
      <w:r w:rsidRPr="00732E43">
        <w:rPr>
          <w:rFonts w:ascii="Calibri Light" w:eastAsia="Calibri" w:hAnsi="Calibri Light" w:cs="Arial"/>
          <w:sz w:val="22"/>
          <w:szCs w:val="22"/>
          <w:lang w:eastAsia="en-US"/>
        </w:rPr>
        <w:t>. Situation of the Roma minority in the Czech Republic, Hungary, Poland and Slovakia. Wrocław: Prom.</w:t>
      </w:r>
    </w:p>
    <w:p w:rsidR="00732E43" w:rsidRPr="00C33E08" w:rsidRDefault="00732E43" w:rsidP="00732E43">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 xml:space="preserve">Balvín, J., Vavreková, L. (2011). Current social work issues in relation to romani communities. In </w:t>
      </w:r>
      <w:r w:rsidRPr="00732E43">
        <w:rPr>
          <w:rFonts w:ascii="Calibri Light" w:eastAsia="Calibri" w:hAnsi="Calibri Light" w:cs="Arial"/>
          <w:sz w:val="22"/>
          <w:szCs w:val="22"/>
          <w:lang w:eastAsia="en-US"/>
        </w:rPr>
        <w:t>Balvín, J., Kwad</w:t>
      </w:r>
      <w:r>
        <w:rPr>
          <w:rFonts w:ascii="Calibri Light" w:eastAsia="Calibri" w:hAnsi="Calibri Light" w:cs="Arial"/>
          <w:sz w:val="22"/>
          <w:szCs w:val="22"/>
          <w:lang w:eastAsia="en-US"/>
        </w:rPr>
        <w:t>rans, Ł., &amp; Kowalczyk, M</w:t>
      </w:r>
      <w:r w:rsidRPr="00732E43">
        <w:rPr>
          <w:rFonts w:ascii="Calibri Light" w:eastAsia="Calibri" w:hAnsi="Calibri Light" w:cs="Arial"/>
          <w:sz w:val="22"/>
          <w:szCs w:val="22"/>
          <w:lang w:eastAsia="en-US"/>
        </w:rPr>
        <w:t>. Situation of the Roma minority in the Czech Republic, Hungary, Poland and Slovakia. Wrocław: Prom.</w:t>
      </w:r>
    </w:p>
    <w:p w:rsidR="00C33E08" w:rsidRPr="00C33E08" w:rsidRDefault="00C33E08" w:rsidP="00DC7C5F">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 xml:space="preserve">Balvín, J. </w:t>
      </w:r>
      <w:r w:rsidR="00273BFE">
        <w:rPr>
          <w:rFonts w:ascii="Calibri Light" w:eastAsia="Calibri" w:hAnsi="Calibri Light" w:cs="Arial"/>
          <w:sz w:val="22"/>
          <w:szCs w:val="22"/>
          <w:lang w:eastAsia="en-US"/>
        </w:rPr>
        <w:t>(2011).</w:t>
      </w:r>
      <w:r w:rsidRPr="00C33E08">
        <w:rPr>
          <w:rFonts w:ascii="Calibri Light" w:eastAsia="Calibri" w:hAnsi="Calibri Light" w:cs="Arial"/>
          <w:sz w:val="22"/>
          <w:szCs w:val="22"/>
          <w:lang w:eastAsia="en-US"/>
        </w:rPr>
        <w:t xml:space="preserve"> </w:t>
      </w:r>
      <w:r w:rsidRPr="00273BFE">
        <w:rPr>
          <w:rFonts w:ascii="Calibri Light" w:eastAsia="Calibri" w:hAnsi="Calibri Light" w:cs="Arial"/>
          <w:i/>
          <w:sz w:val="22"/>
          <w:szCs w:val="22"/>
          <w:lang w:eastAsia="en-US"/>
        </w:rPr>
        <w:t>Andragogika a filozofie: V aplikaci na romskou kulturu</w:t>
      </w:r>
      <w:r w:rsidR="00273BFE">
        <w:rPr>
          <w:rFonts w:ascii="Calibri Light" w:eastAsia="Calibri" w:hAnsi="Calibri Light" w:cs="Arial"/>
          <w:sz w:val="22"/>
          <w:szCs w:val="22"/>
          <w:lang w:eastAsia="en-US"/>
        </w:rPr>
        <w:t xml:space="preserve">. Praha: Hnutí R. </w:t>
      </w:r>
      <w:r w:rsidRPr="00C33E08">
        <w:rPr>
          <w:rFonts w:ascii="Calibri Light" w:eastAsia="Calibri" w:hAnsi="Calibri Light" w:cs="Arial"/>
          <w:sz w:val="22"/>
          <w:szCs w:val="22"/>
          <w:lang w:eastAsia="en-US"/>
        </w:rPr>
        <w:t>ISBN 978-80-86798-15-8.</w:t>
      </w:r>
    </w:p>
    <w:p w:rsidR="00C33E08" w:rsidRPr="00C33E08" w:rsidRDefault="00273BFE" w:rsidP="00DC7C5F">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 xml:space="preserve">Balvín, J. (2011). </w:t>
      </w:r>
      <w:r w:rsidR="00C33E08" w:rsidRPr="00273BFE">
        <w:rPr>
          <w:rFonts w:ascii="Calibri Light" w:eastAsia="Calibri" w:hAnsi="Calibri Light" w:cs="Arial"/>
          <w:i/>
          <w:sz w:val="22"/>
          <w:szCs w:val="22"/>
          <w:lang w:eastAsia="en-US"/>
        </w:rPr>
        <w:t>Andragogická rozjímání na téma multikulturalita, sociální etika a hra.</w:t>
      </w:r>
      <w:r>
        <w:rPr>
          <w:rFonts w:ascii="Calibri Light" w:eastAsia="Calibri" w:hAnsi="Calibri Light" w:cs="Arial"/>
          <w:sz w:val="22"/>
          <w:szCs w:val="22"/>
          <w:lang w:eastAsia="en-US"/>
        </w:rPr>
        <w:t xml:space="preserve"> Praha: Hnutí R. </w:t>
      </w:r>
      <w:r w:rsidR="00C33E08" w:rsidRPr="00C33E08">
        <w:rPr>
          <w:rFonts w:ascii="Calibri Light" w:eastAsia="Calibri" w:hAnsi="Calibri Light" w:cs="Arial"/>
          <w:sz w:val="22"/>
          <w:szCs w:val="22"/>
          <w:lang w:eastAsia="en-US"/>
        </w:rPr>
        <w:t>ISBN 978-80-86798-11-0.</w:t>
      </w:r>
    </w:p>
    <w:p w:rsidR="00C33E08" w:rsidRPr="00C33E08" w:rsidRDefault="00273BFE" w:rsidP="00DC7C5F">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 xml:space="preserve">Balvín, J. (2011). </w:t>
      </w:r>
      <w:r w:rsidR="00C33E08" w:rsidRPr="00273BFE">
        <w:rPr>
          <w:rFonts w:ascii="Calibri Light" w:eastAsia="Calibri" w:hAnsi="Calibri Light" w:cs="Arial"/>
          <w:i/>
          <w:sz w:val="22"/>
          <w:szCs w:val="22"/>
          <w:lang w:eastAsia="en-US"/>
        </w:rPr>
        <w:t>Andragogika jako teorie výchovy a vzdělávání dospělých</w:t>
      </w:r>
      <w:r>
        <w:rPr>
          <w:rFonts w:ascii="Calibri Light" w:eastAsia="Calibri" w:hAnsi="Calibri Light" w:cs="Arial"/>
          <w:sz w:val="22"/>
          <w:szCs w:val="22"/>
          <w:lang w:eastAsia="en-US"/>
        </w:rPr>
        <w:t xml:space="preserve">. Praha: Hnutí R. </w:t>
      </w:r>
      <w:r w:rsidR="00C33E08" w:rsidRPr="00C33E08">
        <w:rPr>
          <w:rFonts w:ascii="Calibri Light" w:eastAsia="Calibri" w:hAnsi="Calibri Light" w:cs="Arial"/>
          <w:sz w:val="22"/>
          <w:szCs w:val="22"/>
          <w:lang w:eastAsia="en-US"/>
        </w:rPr>
        <w:t>ISBN 978-80-86798-16-5.</w:t>
      </w:r>
    </w:p>
    <w:p w:rsidR="00DC7C5F" w:rsidRDefault="00DC7C5F" w:rsidP="00DC7C5F">
      <w:pPr>
        <w:spacing w:before="120" w:after="120" w:line="259" w:lineRule="auto"/>
        <w:jc w:val="both"/>
        <w:rPr>
          <w:rFonts w:ascii="Calibri Light" w:eastAsia="Calibri" w:hAnsi="Calibri Light" w:cs="Arial"/>
          <w:sz w:val="22"/>
          <w:szCs w:val="22"/>
          <w:lang w:eastAsia="en-US"/>
        </w:rPr>
      </w:pPr>
    </w:p>
    <w:p w:rsidR="00485EEE" w:rsidRDefault="00C33E08" w:rsidP="00DC7C5F">
      <w:pPr>
        <w:spacing w:before="120" w:after="120"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Garant</w:t>
      </w:r>
      <w:r w:rsidR="00485EEE" w:rsidRPr="00485EEE">
        <w:rPr>
          <w:rFonts w:ascii="Calibri Light" w:eastAsia="Calibri" w:hAnsi="Calibri Light" w:cs="Arial"/>
          <w:sz w:val="22"/>
          <w:szCs w:val="22"/>
          <w:lang w:eastAsia="en-US"/>
        </w:rPr>
        <w:t xml:space="preserve"> je </w:t>
      </w:r>
      <w:r>
        <w:rPr>
          <w:rFonts w:ascii="Calibri Light" w:eastAsia="Calibri" w:hAnsi="Calibri Light" w:cs="Arial"/>
          <w:sz w:val="22"/>
          <w:szCs w:val="22"/>
          <w:lang w:eastAsia="en-US"/>
        </w:rPr>
        <w:t xml:space="preserve">iniciátorem a </w:t>
      </w:r>
      <w:r w:rsidR="00485EEE" w:rsidRPr="00485EEE">
        <w:rPr>
          <w:rFonts w:ascii="Calibri Light" w:eastAsia="Calibri" w:hAnsi="Calibri Light" w:cs="Arial"/>
          <w:sz w:val="22"/>
          <w:szCs w:val="22"/>
          <w:lang w:eastAsia="en-US"/>
        </w:rPr>
        <w:t>organizát</w:t>
      </w:r>
      <w:r>
        <w:rPr>
          <w:rFonts w:ascii="Calibri Light" w:eastAsia="Calibri" w:hAnsi="Calibri Light" w:cs="Arial"/>
          <w:sz w:val="22"/>
          <w:szCs w:val="22"/>
          <w:lang w:eastAsia="en-US"/>
        </w:rPr>
        <w:t xml:space="preserve">orem </w:t>
      </w:r>
      <w:r w:rsidR="00485EEE" w:rsidRPr="00485EEE">
        <w:rPr>
          <w:rFonts w:ascii="Calibri Light" w:eastAsia="Calibri" w:hAnsi="Calibri Light" w:cs="Arial"/>
          <w:sz w:val="22"/>
          <w:szCs w:val="22"/>
          <w:lang w:eastAsia="en-US"/>
        </w:rPr>
        <w:t>konferencí a odborných setkání</w:t>
      </w:r>
      <w:r>
        <w:rPr>
          <w:rFonts w:ascii="Calibri Light" w:eastAsia="Calibri" w:hAnsi="Calibri Light" w:cs="Arial"/>
          <w:sz w:val="22"/>
          <w:szCs w:val="22"/>
          <w:lang w:eastAsia="en-US"/>
        </w:rPr>
        <w:t xml:space="preserve"> v oblasti </w:t>
      </w:r>
      <w:r w:rsidR="00273BFE">
        <w:rPr>
          <w:rFonts w:ascii="Calibri Light" w:eastAsia="Calibri" w:hAnsi="Calibri Light" w:cs="Arial"/>
          <w:sz w:val="22"/>
          <w:szCs w:val="22"/>
          <w:lang w:eastAsia="en-US"/>
        </w:rPr>
        <w:t xml:space="preserve">andragogiky. Jedná se např. </w:t>
      </w:r>
      <w:r w:rsidR="00DC7C5F">
        <w:rPr>
          <w:rFonts w:ascii="Calibri Light" w:eastAsia="Calibri" w:hAnsi="Calibri Light" w:cs="Arial"/>
          <w:sz w:val="22"/>
          <w:szCs w:val="22"/>
          <w:lang w:eastAsia="en-US"/>
        </w:rPr>
        <w:br/>
      </w:r>
      <w:r w:rsidR="00273BFE">
        <w:rPr>
          <w:rFonts w:ascii="Calibri Light" w:eastAsia="Calibri" w:hAnsi="Calibri Light" w:cs="Arial"/>
          <w:sz w:val="22"/>
          <w:szCs w:val="22"/>
          <w:lang w:eastAsia="en-US"/>
        </w:rPr>
        <w:t xml:space="preserve">o tyto: </w:t>
      </w:r>
      <w:r w:rsidR="00DC7C5F" w:rsidRPr="00DC7C5F">
        <w:rPr>
          <w:rFonts w:ascii="Calibri Light" w:eastAsia="Calibri" w:hAnsi="Calibri Light" w:cs="Arial"/>
          <w:sz w:val="22"/>
          <w:szCs w:val="22"/>
          <w:lang w:eastAsia="en-US"/>
        </w:rPr>
        <w:t>Andragogika</w:t>
      </w:r>
      <w:r w:rsidR="00DC7C5F">
        <w:rPr>
          <w:rFonts w:ascii="Calibri Light" w:eastAsia="Calibri" w:hAnsi="Calibri Light" w:cs="Arial"/>
          <w:sz w:val="22"/>
          <w:szCs w:val="22"/>
          <w:lang w:eastAsia="en-US"/>
        </w:rPr>
        <w:t xml:space="preserve"> a Romové v edukační, sociální </w:t>
      </w:r>
      <w:r w:rsidR="00DC7C5F" w:rsidRPr="00DC7C5F">
        <w:rPr>
          <w:rFonts w:ascii="Calibri Light" w:eastAsia="Calibri" w:hAnsi="Calibri Light" w:cs="Arial"/>
          <w:sz w:val="22"/>
          <w:szCs w:val="22"/>
          <w:lang w:eastAsia="en-US"/>
        </w:rPr>
        <w:t xml:space="preserve">a zdravotnické práci pomáhajících profesí (FHS UTB ve Zlíně, 2011). Současná orientace andragogiky a její další směřování (FHS UTB ve Zlíně, 2011). Andragogické </w:t>
      </w:r>
      <w:r w:rsidR="00DC7C5F">
        <w:rPr>
          <w:rFonts w:ascii="Calibri Light" w:eastAsia="Calibri" w:hAnsi="Calibri Light" w:cs="Arial"/>
          <w:sz w:val="22"/>
          <w:szCs w:val="22"/>
          <w:lang w:eastAsia="en-US"/>
        </w:rPr>
        <w:br/>
      </w:r>
      <w:r w:rsidR="00DC7C5F" w:rsidRPr="00DC7C5F">
        <w:rPr>
          <w:rFonts w:ascii="Calibri Light" w:eastAsia="Calibri" w:hAnsi="Calibri Light" w:cs="Arial"/>
          <w:sz w:val="22"/>
          <w:szCs w:val="22"/>
          <w:lang w:eastAsia="en-US"/>
        </w:rPr>
        <w:t>a multikulturní kompetence v edukačn</w:t>
      </w:r>
      <w:r w:rsidR="00DC7C5F">
        <w:rPr>
          <w:rFonts w:ascii="Calibri Light" w:eastAsia="Calibri" w:hAnsi="Calibri Light" w:cs="Arial"/>
          <w:sz w:val="22"/>
          <w:szCs w:val="22"/>
          <w:lang w:eastAsia="en-US"/>
        </w:rPr>
        <w:t xml:space="preserve">í, sociální </w:t>
      </w:r>
      <w:r w:rsidR="00DC7C5F" w:rsidRPr="00DC7C5F">
        <w:rPr>
          <w:rFonts w:ascii="Calibri Light" w:eastAsia="Calibri" w:hAnsi="Calibri Light" w:cs="Arial"/>
          <w:sz w:val="22"/>
          <w:szCs w:val="22"/>
          <w:lang w:eastAsia="en-US"/>
        </w:rPr>
        <w:t>a zdravotnické práci pomáhajících profesí (FHS UTB ve Zlíně, 2012). Andragogika a minority (FHS UTB ve Zlíně, 2013). Social services - a pillar of European society (Lodz, Polsko, 2014). V</w:t>
      </w:r>
      <w:r w:rsidR="00DC7C5F">
        <w:rPr>
          <w:rFonts w:ascii="Calibri Light" w:eastAsia="Calibri" w:hAnsi="Calibri Light" w:cs="Arial"/>
          <w:sz w:val="22"/>
          <w:szCs w:val="22"/>
          <w:lang w:eastAsia="en-US"/>
        </w:rPr>
        <w:t xml:space="preserve">íme jak na to? Aktuální otázky </w:t>
      </w:r>
      <w:r w:rsidR="00DC7C5F" w:rsidRPr="00DC7C5F">
        <w:rPr>
          <w:rFonts w:ascii="Calibri Light" w:eastAsia="Calibri" w:hAnsi="Calibri Light" w:cs="Arial"/>
          <w:sz w:val="22"/>
          <w:szCs w:val="22"/>
          <w:lang w:eastAsia="en-US"/>
        </w:rPr>
        <w:t xml:space="preserve">ve vzdělávání, psychologickém, sociálním a právním poradenství a v interkulturních vztazích s Romy a příslušníky dalších minorit (PdF JČU, 2014). Andragogika </w:t>
      </w:r>
      <w:r w:rsidR="00DC7C5F">
        <w:rPr>
          <w:rFonts w:ascii="Calibri Light" w:eastAsia="Calibri" w:hAnsi="Calibri Light" w:cs="Arial"/>
          <w:sz w:val="22"/>
          <w:szCs w:val="22"/>
          <w:lang w:eastAsia="en-US"/>
        </w:rPr>
        <w:br/>
      </w:r>
      <w:r w:rsidR="00DC7C5F" w:rsidRPr="00DC7C5F">
        <w:rPr>
          <w:rFonts w:ascii="Calibri Light" w:eastAsia="Calibri" w:hAnsi="Calibri Light" w:cs="Arial"/>
          <w:sz w:val="22"/>
          <w:szCs w:val="22"/>
          <w:lang w:eastAsia="en-US"/>
        </w:rPr>
        <w:t>a pedagogika: nové perspektivy (FHS UTB ve Zlíně, v přípravě).</w:t>
      </w:r>
    </w:p>
    <w:p w:rsidR="00485EEE" w:rsidRPr="00485EEE" w:rsidRDefault="00485EEE" w:rsidP="00485EEE">
      <w:pPr>
        <w:spacing w:line="259" w:lineRule="auto"/>
        <w:rPr>
          <w:rFonts w:eastAsia="Calibri"/>
          <w:bCs/>
          <w:sz w:val="24"/>
          <w:szCs w:val="24"/>
          <w:lang w:eastAsia="en-US"/>
        </w:rPr>
      </w:pPr>
    </w:p>
    <w:p w:rsidR="00485EEE" w:rsidRPr="00485EEE" w:rsidRDefault="00485EEE" w:rsidP="00485EEE">
      <w:pPr>
        <w:keepNext/>
        <w:keepLines/>
        <w:spacing w:before="40" w:line="259" w:lineRule="auto"/>
        <w:ind w:left="360"/>
        <w:outlineLvl w:val="1"/>
        <w:rPr>
          <w:rFonts w:ascii="Calibri Light" w:hAnsi="Calibri Light"/>
          <w:color w:val="5B9BD5"/>
          <w:sz w:val="26"/>
          <w:szCs w:val="26"/>
          <w:lang w:eastAsia="en-US"/>
        </w:rPr>
      </w:pPr>
      <w:r w:rsidRPr="00485EEE">
        <w:rPr>
          <w:rFonts w:ascii="Calibri Light" w:hAnsi="Calibri Light"/>
          <w:color w:val="5B9BD5"/>
          <w:sz w:val="26"/>
          <w:szCs w:val="26"/>
          <w:lang w:eastAsia="en-US"/>
        </w:rPr>
        <w:lastRenderedPageBreak/>
        <w:t>Personální zabezpečení studijního programu</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Zhodnocení celkového personálního zabezpečení studijního programu z hlediska naplnění standardů </w:t>
      </w:r>
    </w:p>
    <w:p w:rsidR="00485EEE" w:rsidRPr="00485EEE" w:rsidRDefault="00485EEE" w:rsidP="00485EEE">
      <w:pPr>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Standardy 6.1-6.2, 6.7-6.8</w:t>
      </w:r>
    </w:p>
    <w:p w:rsidR="00485EEE" w:rsidRDefault="00485EEE" w:rsidP="00485EEE">
      <w:pPr>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xml:space="preserve">Celkově studijní program </w:t>
      </w:r>
      <w:r w:rsidR="00B55830">
        <w:rPr>
          <w:rFonts w:ascii="Calibri Light" w:eastAsia="Calibri" w:hAnsi="Calibri Light" w:cs="Arial"/>
          <w:sz w:val="22"/>
          <w:szCs w:val="22"/>
          <w:lang w:eastAsia="en-US"/>
        </w:rPr>
        <w:t>Andragogika</w:t>
      </w:r>
      <w:r w:rsidR="00A33FDB">
        <w:rPr>
          <w:rFonts w:ascii="Calibri Light" w:eastAsia="Calibri" w:hAnsi="Calibri Light" w:cs="Arial"/>
          <w:sz w:val="22"/>
          <w:szCs w:val="22"/>
          <w:lang w:eastAsia="en-US"/>
        </w:rPr>
        <w:t xml:space="preserve"> zajišťuje 27 akademických pracovníků. Z toho </w:t>
      </w:r>
      <w:r w:rsidR="00A33FDB">
        <w:rPr>
          <w:rFonts w:ascii="Calibri Light" w:eastAsia="Calibri" w:hAnsi="Calibri Light" w:cs="Arial"/>
          <w:sz w:val="22"/>
          <w:szCs w:val="22"/>
          <w:lang w:eastAsia="en-US"/>
        </w:rPr>
        <w:br/>
        <w:t>je 1 profesor; 3 docenti; 15</w:t>
      </w:r>
      <w:r w:rsidRPr="00485EEE">
        <w:rPr>
          <w:rFonts w:ascii="Calibri Light" w:eastAsia="Calibri" w:hAnsi="Calibri Light" w:cs="Arial"/>
          <w:sz w:val="22"/>
          <w:szCs w:val="22"/>
          <w:lang w:eastAsia="en-US"/>
        </w:rPr>
        <w:t xml:space="preserve"> odborných asiste</w:t>
      </w:r>
      <w:r w:rsidR="00A33FDB">
        <w:rPr>
          <w:rFonts w:ascii="Calibri Light" w:eastAsia="Calibri" w:hAnsi="Calibri Light" w:cs="Arial"/>
          <w:sz w:val="22"/>
          <w:szCs w:val="22"/>
          <w:lang w:eastAsia="en-US"/>
        </w:rPr>
        <w:t>ntů s titulem Ph.D. nebo CSc.; 8</w:t>
      </w:r>
      <w:r w:rsidRPr="00485EEE">
        <w:rPr>
          <w:rFonts w:ascii="Calibri Light" w:eastAsia="Calibri" w:hAnsi="Calibri Light" w:cs="Arial"/>
          <w:sz w:val="22"/>
          <w:szCs w:val="22"/>
          <w:lang w:eastAsia="en-US"/>
        </w:rPr>
        <w:t xml:space="preserve"> asistentů bez vědecké hodnosti.</w:t>
      </w:r>
    </w:p>
    <w:p w:rsidR="0081663C" w:rsidRDefault="0081663C" w:rsidP="0081663C">
      <w:pPr>
        <w:spacing w:before="120" w:after="120" w:line="259" w:lineRule="auto"/>
        <w:jc w:val="both"/>
        <w:rPr>
          <w:rFonts w:ascii="Calibri Light" w:eastAsia="Calibri" w:hAnsi="Calibri Light" w:cs="Arial"/>
          <w:sz w:val="22"/>
          <w:szCs w:val="22"/>
          <w:lang w:eastAsia="en-US"/>
        </w:rPr>
      </w:pPr>
      <w:r w:rsidRPr="00D11A19">
        <w:rPr>
          <w:rFonts w:ascii="Calibri Light" w:eastAsia="Calibri" w:hAnsi="Calibri Light" w:cs="Arial"/>
          <w:sz w:val="22"/>
          <w:szCs w:val="22"/>
          <w:lang w:eastAsia="en-US"/>
        </w:rPr>
        <w:t xml:space="preserve">Na Ústavu pedagogických věd (pracoviště zajišťující realizaci studijního programu) působí v současné době jeden profesor, tři docenti, deset odborných asistentů s titulem Ph.D. a pět asistentů </w:t>
      </w:r>
      <w:r w:rsidR="00B55830">
        <w:rPr>
          <w:rFonts w:ascii="Calibri Light" w:eastAsia="Calibri" w:hAnsi="Calibri Light" w:cs="Arial"/>
          <w:sz w:val="22"/>
          <w:szCs w:val="22"/>
          <w:lang w:eastAsia="en-US"/>
        </w:rPr>
        <w:t xml:space="preserve">zatím </w:t>
      </w:r>
      <w:r w:rsidRPr="00D11A19">
        <w:rPr>
          <w:rFonts w:ascii="Calibri Light" w:eastAsia="Calibri" w:hAnsi="Calibri Light" w:cs="Arial"/>
          <w:sz w:val="22"/>
          <w:szCs w:val="22"/>
          <w:lang w:eastAsia="en-US"/>
        </w:rPr>
        <w:t xml:space="preserve">bez titulu Ph.D. Důraz je kladen na personální rozvoj zejm. v oblasti zvyšování akademické kvalifikace. Dva ak. pracovníci se připravují k habilitačnímu řízení v oboru Pedagogika (Mgr. Jakub Hladík, Ph.D. a Mgr. Karla Hrbáčková, Ph.D.). Čtyři ak. pracovníci studují v doktorském studijním programu, z toho u dvou se v letošním roce očekává dokončení studia. Pracovníci Ústavu pedagogických věd se účastní řešení výzkumných projektů (zejm. GA ČR, IGA), publikují v domácích i zahraničních odborných časopisech, výsledky svých zkoumání pravidelně prezentují na domácích a zahraničních konferencích. </w:t>
      </w:r>
    </w:p>
    <w:p w:rsidR="008A455B" w:rsidRPr="00880E9C" w:rsidRDefault="008A455B" w:rsidP="0081663C">
      <w:pPr>
        <w:spacing w:before="120" w:after="120"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 xml:space="preserve">Pracoviště se připravuje na přirozenou generační obměnu spojenou mj. i s rozvojem a garantováním stud. </w:t>
      </w:r>
      <w:proofErr w:type="gramStart"/>
      <w:r>
        <w:rPr>
          <w:rFonts w:ascii="Calibri Light" w:eastAsia="Calibri" w:hAnsi="Calibri Light" w:cs="Arial"/>
          <w:sz w:val="22"/>
          <w:szCs w:val="22"/>
          <w:lang w:eastAsia="en-US"/>
        </w:rPr>
        <w:t>programu</w:t>
      </w:r>
      <w:proofErr w:type="gramEnd"/>
      <w:r>
        <w:rPr>
          <w:rFonts w:ascii="Calibri Light" w:eastAsia="Calibri" w:hAnsi="Calibri Light" w:cs="Arial"/>
          <w:sz w:val="22"/>
          <w:szCs w:val="22"/>
          <w:lang w:eastAsia="en-US"/>
        </w:rPr>
        <w:t xml:space="preserve">. Z důvodu zachování kontinuity rozvoje stud. </w:t>
      </w:r>
      <w:proofErr w:type="gramStart"/>
      <w:r>
        <w:rPr>
          <w:rFonts w:ascii="Calibri Light" w:eastAsia="Calibri" w:hAnsi="Calibri Light" w:cs="Arial"/>
          <w:sz w:val="22"/>
          <w:szCs w:val="22"/>
          <w:lang w:eastAsia="en-US"/>
        </w:rPr>
        <w:t>programu</w:t>
      </w:r>
      <w:proofErr w:type="gramEnd"/>
      <w:r>
        <w:rPr>
          <w:rFonts w:ascii="Calibri Light" w:eastAsia="Calibri" w:hAnsi="Calibri Light" w:cs="Arial"/>
          <w:sz w:val="22"/>
          <w:szCs w:val="22"/>
          <w:lang w:eastAsia="en-US"/>
        </w:rPr>
        <w:t xml:space="preserve"> se současným garantem doc. PhDr. Mgr. Jaroslavem Balvínem, CSc. úzce spolupracují zejm. PhDr. Zuzana Hrnčiříková, Ph.</w:t>
      </w:r>
      <w:r w:rsidR="007E30FF">
        <w:rPr>
          <w:rFonts w:ascii="Calibri Light" w:eastAsia="Calibri" w:hAnsi="Calibri Light" w:cs="Arial"/>
          <w:sz w:val="22"/>
          <w:szCs w:val="22"/>
          <w:lang w:eastAsia="en-US"/>
        </w:rPr>
        <w:t>D.; Mgr. Jana Krausová, Ph.D.</w:t>
      </w:r>
      <w:r>
        <w:rPr>
          <w:rFonts w:ascii="Calibri Light" w:eastAsia="Calibri" w:hAnsi="Calibri Light" w:cs="Arial"/>
          <w:sz w:val="22"/>
          <w:szCs w:val="22"/>
          <w:lang w:eastAsia="en-US"/>
        </w:rPr>
        <w:t>; Mgr. Jan Kalenda, Ph.D.</w:t>
      </w:r>
      <w:r w:rsidR="00B55830">
        <w:rPr>
          <w:rFonts w:ascii="Calibri Light" w:eastAsia="Calibri" w:hAnsi="Calibri Light" w:cs="Arial"/>
          <w:sz w:val="22"/>
          <w:szCs w:val="22"/>
          <w:lang w:eastAsia="en-US"/>
        </w:rPr>
        <w:t xml:space="preserve"> Předpokládá se, že zejména</w:t>
      </w:r>
      <w:r w:rsidR="007E30FF">
        <w:rPr>
          <w:rFonts w:ascii="Calibri Light" w:eastAsia="Calibri" w:hAnsi="Calibri Light" w:cs="Arial"/>
          <w:sz w:val="22"/>
          <w:szCs w:val="22"/>
          <w:lang w:eastAsia="en-US"/>
        </w:rPr>
        <w:t xml:space="preserve"> tito pracovníci budou v budoucnu lídry rozvoje studijního programu Andragogika</w:t>
      </w:r>
      <w:r w:rsidR="00560BEE">
        <w:rPr>
          <w:rFonts w:ascii="Calibri Light" w:eastAsia="Calibri" w:hAnsi="Calibri Light" w:cs="Arial"/>
          <w:sz w:val="22"/>
          <w:szCs w:val="22"/>
          <w:lang w:eastAsia="en-US"/>
        </w:rPr>
        <w:t xml:space="preserve"> a zaměří se na habilitační řízení spojené s andragogickými tématy</w:t>
      </w:r>
      <w:r w:rsidR="007E30FF">
        <w:rPr>
          <w:rFonts w:ascii="Calibri Light" w:eastAsia="Calibri" w:hAnsi="Calibri Light" w:cs="Arial"/>
          <w:sz w:val="22"/>
          <w:szCs w:val="22"/>
          <w:lang w:eastAsia="en-US"/>
        </w:rPr>
        <w:t xml:space="preserve">. Současný garant je také školiltelem doktorandky Mgr. Ivy Staňkové studující v doktkorském studijním programu Pedagogika, která se </w:t>
      </w:r>
      <w:r w:rsidR="00203B01">
        <w:rPr>
          <w:rFonts w:ascii="Calibri Light" w:eastAsia="Calibri" w:hAnsi="Calibri Light" w:cs="Arial"/>
          <w:sz w:val="22"/>
          <w:szCs w:val="22"/>
          <w:lang w:eastAsia="en-US"/>
        </w:rPr>
        <w:t>mj. zabývá vzděláváním minorit (zejm. možnostmi edukačních programů pro dospělé Romy).</w:t>
      </w:r>
      <w:ins w:id="108" w:author="*" w:date="2018-08-24T07:51:00Z">
        <w:r w:rsidR="008C7AE3">
          <w:rPr>
            <w:rFonts w:ascii="Calibri Light" w:eastAsia="Calibri" w:hAnsi="Calibri Light" w:cs="Arial"/>
            <w:sz w:val="22"/>
            <w:szCs w:val="22"/>
            <w:lang w:eastAsia="en-US"/>
          </w:rPr>
          <w:t xml:space="preserve"> </w:t>
        </w:r>
      </w:ins>
      <w:ins w:id="109" w:author="*" w:date="2018-08-24T07:54:00Z">
        <w:r w:rsidR="008C7AE3">
          <w:rPr>
            <w:rFonts w:ascii="Calibri Light" w:eastAsia="Calibri" w:hAnsi="Calibri Light" w:cs="Arial"/>
            <w:sz w:val="22"/>
            <w:szCs w:val="22"/>
            <w:lang w:eastAsia="en-US"/>
          </w:rPr>
          <w:t xml:space="preserve">Výše uvedení pracovníci </w:t>
        </w:r>
      </w:ins>
      <w:ins w:id="110" w:author="*" w:date="2018-08-24T07:55:00Z">
        <w:r w:rsidR="006F7F6E">
          <w:rPr>
            <w:rFonts w:ascii="Calibri Light" w:eastAsia="Calibri" w:hAnsi="Calibri Light" w:cs="Arial"/>
            <w:sz w:val="22"/>
            <w:szCs w:val="22"/>
            <w:lang w:eastAsia="en-US"/>
          </w:rPr>
          <w:t>(</w:t>
        </w:r>
      </w:ins>
      <w:ins w:id="111" w:author="*" w:date="2018-08-24T07:56:00Z">
        <w:r w:rsidR="006F7F6E">
          <w:rPr>
            <w:rFonts w:ascii="Calibri Light" w:eastAsia="Calibri" w:hAnsi="Calibri Light" w:cs="Arial"/>
            <w:sz w:val="22"/>
            <w:szCs w:val="22"/>
            <w:lang w:eastAsia="en-US"/>
          </w:rPr>
          <w:t>PhDr. Zuzana Hrnčiříková, Ph.D.; Mgr. Jana Krausová, Ph.D.; Mgr. Jan Kalenda, Ph.D</w:t>
        </w:r>
        <w:r w:rsidR="006F7F6E">
          <w:rPr>
            <w:rFonts w:ascii="Calibri Light" w:eastAsia="Calibri" w:hAnsi="Calibri Light" w:cs="Arial"/>
            <w:sz w:val="22"/>
            <w:szCs w:val="22"/>
            <w:lang w:eastAsia="en-US"/>
          </w:rPr>
          <w:t xml:space="preserve">) </w:t>
        </w:r>
      </w:ins>
      <w:ins w:id="112" w:author="*" w:date="2018-08-24T07:54:00Z">
        <w:r w:rsidR="008C7AE3">
          <w:rPr>
            <w:rFonts w:ascii="Calibri Light" w:eastAsia="Calibri" w:hAnsi="Calibri Light" w:cs="Arial"/>
            <w:sz w:val="22"/>
            <w:szCs w:val="22"/>
            <w:lang w:eastAsia="en-US"/>
          </w:rPr>
          <w:t xml:space="preserve">se také připravují na to, že nahradí </w:t>
        </w:r>
      </w:ins>
      <w:ins w:id="113" w:author="*" w:date="2018-08-24T07:51:00Z">
        <w:r w:rsidR="008C7AE3">
          <w:rPr>
            <w:rFonts w:ascii="Calibri Light" w:eastAsia="Calibri" w:hAnsi="Calibri Light" w:cs="Arial"/>
            <w:sz w:val="22"/>
            <w:szCs w:val="22"/>
            <w:lang w:eastAsia="en-US"/>
          </w:rPr>
          <w:t>prof. PaedDr. Miroslava Krysto</w:t>
        </w:r>
      </w:ins>
      <w:ins w:id="114" w:author="*" w:date="2018-08-24T07:53:00Z">
        <w:r w:rsidR="008C7AE3">
          <w:rPr>
            <w:rFonts w:ascii="Calibri Light" w:eastAsia="Calibri" w:hAnsi="Calibri Light" w:cs="Arial"/>
            <w:sz w:val="22"/>
            <w:szCs w:val="22"/>
            <w:lang w:eastAsia="en-US"/>
          </w:rPr>
          <w:t>ně</w:t>
        </w:r>
      </w:ins>
      <w:ins w:id="115" w:author="*" w:date="2018-08-24T07:54:00Z">
        <w:r w:rsidR="008C7AE3">
          <w:rPr>
            <w:rFonts w:ascii="Calibri Light" w:eastAsia="Calibri" w:hAnsi="Calibri Light" w:cs="Arial"/>
            <w:sz w:val="22"/>
            <w:szCs w:val="22"/>
            <w:lang w:eastAsia="en-US"/>
          </w:rPr>
          <w:t xml:space="preserve">, CSc., jehož úvazek </w:t>
        </w:r>
      </w:ins>
      <w:ins w:id="116" w:author="*" w:date="2018-08-24T07:55:00Z">
        <w:r w:rsidR="008C7AE3">
          <w:rPr>
            <w:rFonts w:ascii="Calibri Light" w:eastAsia="Calibri" w:hAnsi="Calibri Light" w:cs="Arial"/>
            <w:sz w:val="22"/>
            <w:szCs w:val="22"/>
            <w:lang w:eastAsia="en-US"/>
          </w:rPr>
          <w:t xml:space="preserve">je </w:t>
        </w:r>
      </w:ins>
      <w:ins w:id="117" w:author="*" w:date="2018-08-24T07:54:00Z">
        <w:r w:rsidR="008C7AE3">
          <w:rPr>
            <w:rFonts w:ascii="Calibri Light" w:eastAsia="Calibri" w:hAnsi="Calibri Light" w:cs="Arial"/>
            <w:sz w:val="22"/>
            <w:szCs w:val="22"/>
            <w:lang w:eastAsia="en-US"/>
          </w:rPr>
          <w:t>na FHS UTB ve Zlíně v rozsahu 0,5.</w:t>
        </w:r>
      </w:ins>
      <w:ins w:id="118" w:author="*" w:date="2018-08-24T07:53:00Z">
        <w:r w:rsidR="008C7AE3">
          <w:rPr>
            <w:rFonts w:ascii="Calibri Light" w:eastAsia="Calibri" w:hAnsi="Calibri Light" w:cs="Arial"/>
            <w:sz w:val="22"/>
            <w:szCs w:val="22"/>
            <w:lang w:eastAsia="en-US"/>
          </w:rPr>
          <w:t xml:space="preserve"> </w:t>
        </w:r>
      </w:ins>
      <w:del w:id="119" w:author="*" w:date="2018-08-24T07:51:00Z">
        <w:r w:rsidR="008C7AE3" w:rsidDel="008C7AE3">
          <w:rPr>
            <w:rFonts w:ascii="Calibri Light" w:eastAsia="Calibri" w:hAnsi="Calibri Light" w:cs="Arial"/>
            <w:sz w:val="22"/>
            <w:szCs w:val="22"/>
            <w:lang w:eastAsia="en-US"/>
          </w:rPr>
          <w:delText xml:space="preserve"> </w:delText>
        </w:r>
      </w:del>
    </w:p>
    <w:p w:rsidR="0081663C" w:rsidRPr="00485EEE" w:rsidRDefault="0081663C" w:rsidP="00485EEE">
      <w:pPr>
        <w:spacing w:before="120" w:after="120" w:line="259" w:lineRule="auto"/>
        <w:jc w:val="both"/>
        <w:rPr>
          <w:rFonts w:ascii="Calibri Light" w:eastAsia="Calibri" w:hAnsi="Calibri Light" w:cs="Arial"/>
          <w:sz w:val="22"/>
          <w:szCs w:val="22"/>
          <w:lang w:eastAsia="en-US"/>
        </w:rPr>
      </w:pP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Personální zabezpečení předmětů profilujícího základu </w:t>
      </w:r>
    </w:p>
    <w:p w:rsidR="00485EEE" w:rsidRPr="00485EEE" w:rsidRDefault="00485EEE" w:rsidP="00485EEE">
      <w:pPr>
        <w:tabs>
          <w:tab w:val="left" w:pos="2835"/>
        </w:tabs>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Standardy 6.4, 6.9-6.10</w:t>
      </w: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Předměty profilujícího základu (včetně základních teoretických předmětů) zajišťuje</w:t>
      </w:r>
      <w:r w:rsidR="00A33FDB">
        <w:rPr>
          <w:rFonts w:ascii="Calibri Light" w:eastAsia="Calibri" w:hAnsi="Calibri Light" w:cs="Arial"/>
          <w:sz w:val="22"/>
          <w:szCs w:val="22"/>
          <w:lang w:eastAsia="en-US"/>
        </w:rPr>
        <w:t xml:space="preserve"> 1 profesor; </w:t>
      </w:r>
      <w:r w:rsidR="00A33FDB">
        <w:rPr>
          <w:rFonts w:ascii="Calibri Light" w:eastAsia="Calibri" w:hAnsi="Calibri Light" w:cs="Arial"/>
          <w:sz w:val="22"/>
          <w:szCs w:val="22"/>
          <w:lang w:eastAsia="en-US"/>
        </w:rPr>
        <w:br/>
        <w:t>3</w:t>
      </w:r>
      <w:r w:rsidRPr="00485EEE">
        <w:rPr>
          <w:rFonts w:ascii="Calibri Light" w:eastAsia="Calibri" w:hAnsi="Calibri Light" w:cs="Arial"/>
          <w:sz w:val="22"/>
          <w:szCs w:val="22"/>
          <w:lang w:eastAsia="en-US"/>
        </w:rPr>
        <w:t xml:space="preserve"> docenti; 10 odborných asistentů s titulem Ph.D. nebo CSc.; 3 asistenti bez vědecké hodnosti. Základní teoretické studijní předměty a předměty profilujícího základu jsou garantovány pracovníky s titulem prof., doc. nebo s vědeckou hodností.</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Kvalifikace odborníků z praxe zapojených do výuky ve studijním programu </w:t>
      </w:r>
    </w:p>
    <w:p w:rsidR="00485EEE" w:rsidRPr="00485EEE" w:rsidRDefault="00485EEE" w:rsidP="00485EEE">
      <w:pPr>
        <w:tabs>
          <w:tab w:val="left" w:pos="2835"/>
        </w:tabs>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Standardy 6.5-6.6</w:t>
      </w: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xml:space="preserve">Do přímé výuky nejsou zapojeni odborníci z praxe. Odborníci z praxe se zapojují jako vedoucí bakalářských prací (cca </w:t>
      </w:r>
      <w:r w:rsidR="00E6441D">
        <w:rPr>
          <w:rFonts w:ascii="Calibri Light" w:eastAsia="Calibri" w:hAnsi="Calibri Light" w:cs="Arial"/>
          <w:sz w:val="22"/>
          <w:szCs w:val="22"/>
          <w:lang w:eastAsia="en-US"/>
        </w:rPr>
        <w:t>3</w:t>
      </w:r>
      <w:r w:rsidRPr="00485EEE">
        <w:rPr>
          <w:rFonts w:ascii="Calibri Light" w:eastAsia="Calibri" w:hAnsi="Calibri Light" w:cs="Arial"/>
          <w:sz w:val="22"/>
          <w:szCs w:val="22"/>
          <w:lang w:eastAsia="en-US"/>
        </w:rPr>
        <w:t xml:space="preserve"> v akademickém roce). Minimální kvalifikace pro vedení bakalářské práce odborníkem z praxe je absolvování magisterského studijního programu. Odborníci z praxe jsou metodickými vedoucími na Odborné praxi studentů, přičemž jejich kvalifikace se řídí vnitřními předpisy organizace, ve které student praxi vykonává.</w:t>
      </w:r>
    </w:p>
    <w:p w:rsidR="00485EEE" w:rsidRPr="00485EEE" w:rsidRDefault="00485EEE" w:rsidP="00485EEE">
      <w:pPr>
        <w:spacing w:line="259" w:lineRule="auto"/>
        <w:ind w:left="360"/>
        <w:rPr>
          <w:rFonts w:eastAsia="Calibri"/>
          <w:bCs/>
          <w:sz w:val="24"/>
          <w:szCs w:val="24"/>
          <w:lang w:eastAsia="en-US"/>
        </w:rPr>
      </w:pPr>
    </w:p>
    <w:p w:rsidR="00485EEE" w:rsidRPr="00485EEE" w:rsidRDefault="00485EEE" w:rsidP="00485EEE">
      <w:pPr>
        <w:keepNext/>
        <w:keepLines/>
        <w:spacing w:before="40" w:line="259" w:lineRule="auto"/>
        <w:ind w:left="360"/>
        <w:outlineLvl w:val="1"/>
        <w:rPr>
          <w:rFonts w:ascii="Calibri Light" w:hAnsi="Calibri Light"/>
          <w:color w:val="5B9BD5"/>
          <w:sz w:val="26"/>
          <w:szCs w:val="26"/>
          <w:lang w:eastAsia="en-US"/>
        </w:rPr>
      </w:pPr>
      <w:r w:rsidRPr="00485EEE">
        <w:rPr>
          <w:rFonts w:ascii="Calibri Light" w:hAnsi="Calibri Light"/>
          <w:color w:val="5B9BD5"/>
          <w:sz w:val="26"/>
          <w:szCs w:val="26"/>
          <w:lang w:eastAsia="en-US"/>
        </w:rPr>
        <w:t>Specifické požadavky na zajištění studijního programu</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Uskutečňování studijního programu v kombinované a distanční formě studia </w:t>
      </w:r>
    </w:p>
    <w:p w:rsidR="00485EEE" w:rsidRPr="00485EEE" w:rsidRDefault="00485EEE" w:rsidP="00485EEE">
      <w:pPr>
        <w:tabs>
          <w:tab w:val="left" w:pos="2835"/>
        </w:tabs>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Standardy 7.1-7.3</w:t>
      </w: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lastRenderedPageBreak/>
        <w:t xml:space="preserve">Studijní program </w:t>
      </w:r>
      <w:r w:rsidR="00CB2A5F">
        <w:rPr>
          <w:rFonts w:ascii="Calibri Light" w:eastAsia="Calibri" w:hAnsi="Calibri Light" w:cs="Arial"/>
          <w:sz w:val="22"/>
          <w:szCs w:val="22"/>
          <w:lang w:eastAsia="en-US"/>
        </w:rPr>
        <w:t>Andragogika</w:t>
      </w:r>
      <w:r w:rsidRPr="00485EEE">
        <w:rPr>
          <w:rFonts w:ascii="Calibri Light" w:eastAsia="Calibri" w:hAnsi="Calibri Light" w:cs="Arial"/>
          <w:sz w:val="22"/>
          <w:szCs w:val="22"/>
          <w:lang w:eastAsia="en-US"/>
        </w:rPr>
        <w:t xml:space="preserve"> je uskutečňován v kombino</w:t>
      </w:r>
      <w:r w:rsidR="00CB2A5F">
        <w:rPr>
          <w:rFonts w:ascii="Calibri Light" w:eastAsia="Calibri" w:hAnsi="Calibri Light" w:cs="Arial"/>
          <w:sz w:val="22"/>
          <w:szCs w:val="22"/>
          <w:lang w:eastAsia="en-US"/>
        </w:rPr>
        <w:t xml:space="preserve">vané formě. Výuka je rozdělena </w:t>
      </w:r>
      <w:r w:rsidRPr="00485EEE">
        <w:rPr>
          <w:rFonts w:ascii="Calibri Light" w:eastAsia="Calibri" w:hAnsi="Calibri Light" w:cs="Arial"/>
          <w:sz w:val="22"/>
          <w:szCs w:val="22"/>
          <w:lang w:eastAsia="en-US"/>
        </w:rPr>
        <w:t>na prezenční část (přímá výuka formou přednášek nebo seminářů) a na distanční část. V distanční části studenti plní zadané úkoly a věnují se samostudiu. Komunikace probíhá v e-learningovém prostředí MOODLE, elektronickou poštou, za využití komunikačních platforem např. Skype. Pro potřeby kombinované formy studia jsou vytvářeny studijní opory nebo jsou studentům předávány jiné učební materiály a texty.</w:t>
      </w:r>
    </w:p>
    <w:p w:rsidR="00E058EB" w:rsidRDefault="00E058EB" w:rsidP="00E058EB">
      <w:pPr>
        <w:spacing w:after="240"/>
      </w:pPr>
    </w:p>
    <w:p w:rsidR="00A253BC" w:rsidRDefault="00A253BC"/>
    <w:p w:rsidR="00A253BC" w:rsidRDefault="00A253BC"/>
    <w:p w:rsidR="00A253BC" w:rsidRDefault="00A253BC"/>
    <w:p w:rsidR="00A253BC" w:rsidRDefault="00A253BC"/>
    <w:p w:rsidR="00A253BC" w:rsidRDefault="00A253BC"/>
    <w:p w:rsidR="00A253BC" w:rsidRDefault="00A253BC">
      <w:pPr>
        <w:sectPr w:rsidR="00A253BC" w:rsidSect="002C3A25">
          <w:footerReference w:type="default" r:id="rId34"/>
          <w:pgSz w:w="11906" w:h="16838"/>
          <w:pgMar w:top="1418" w:right="1134" w:bottom="1418" w:left="1134" w:header="708" w:footer="708" w:gutter="0"/>
          <w:cols w:space="708"/>
          <w:docGrid w:linePitch="360"/>
        </w:sectPr>
      </w:pPr>
    </w:p>
    <w:p w:rsidR="00A253BC" w:rsidRDefault="00A253BC" w:rsidP="00AA12F7">
      <w:pPr>
        <w:spacing w:after="240"/>
        <w:jc w:val="center"/>
        <w:rPr>
          <w:b/>
          <w:sz w:val="24"/>
        </w:rPr>
      </w:pPr>
      <w:r w:rsidRPr="0098116A">
        <w:rPr>
          <w:b/>
          <w:sz w:val="24"/>
        </w:rPr>
        <w:lastRenderedPageBreak/>
        <w:t>Evaluace studijního oboru 2017</w:t>
      </w:r>
    </w:p>
    <w:p w:rsidR="00A253BC" w:rsidRDefault="00A253BC" w:rsidP="00A253BC">
      <w:pPr>
        <w:spacing w:after="240"/>
        <w:jc w:val="center"/>
        <w:rPr>
          <w:b/>
          <w:sz w:val="24"/>
        </w:rPr>
      </w:pPr>
    </w:p>
    <w:p w:rsidR="00A253BC" w:rsidRDefault="00A253BC" w:rsidP="00A253BC">
      <w:pPr>
        <w:spacing w:after="240" w:line="276" w:lineRule="auto"/>
        <w:ind w:firstLine="426"/>
        <w:jc w:val="both"/>
        <w:rPr>
          <w:sz w:val="24"/>
        </w:rPr>
      </w:pPr>
      <w:r w:rsidRPr="0098116A">
        <w:rPr>
          <w:sz w:val="24"/>
        </w:rPr>
        <w:t>V listopadu 2017</w:t>
      </w:r>
      <w:r>
        <w:rPr>
          <w:sz w:val="24"/>
        </w:rPr>
        <w:t xml:space="preserve"> proběhla evaluace v té době realizovaného studijního oboru Sociální pedagogika. Cílem bylo zhodnotit úroveň studijního oboru prostřednictvím kritérií, která jsou uvedena níže. Snahou bylo získat zpětnou vazbu od zástupce potenciálního zaměstnavatele, absolventa oboru a akademického pracovníka z jiné VŠ, který se podílí na výuce stejného </w:t>
      </w:r>
      <w:r>
        <w:rPr>
          <w:sz w:val="24"/>
        </w:rPr>
        <w:br/>
        <w:t xml:space="preserve">či velmi podobného oboru. Doporučení a připomínky hodnotitelů byly zohledněny v současném akreditačním materiálu. </w:t>
      </w:r>
    </w:p>
    <w:p w:rsidR="00A253BC" w:rsidRPr="0098116A" w:rsidRDefault="00A253BC" w:rsidP="00A253BC">
      <w:pPr>
        <w:spacing w:after="240" w:line="276" w:lineRule="auto"/>
        <w:ind w:firstLine="426"/>
        <w:jc w:val="center"/>
        <w:rPr>
          <w:b/>
          <w:sz w:val="24"/>
        </w:rPr>
      </w:pPr>
      <w:r w:rsidRPr="0098116A">
        <w:rPr>
          <w:b/>
          <w:sz w:val="24"/>
        </w:rPr>
        <w:t>Hodnotící kritéria</w:t>
      </w:r>
    </w:p>
    <w:tbl>
      <w:tblPr>
        <w:tblStyle w:val="Mkatabulky"/>
        <w:tblW w:w="0" w:type="auto"/>
        <w:jc w:val="center"/>
        <w:tblLook w:val="04A0" w:firstRow="1" w:lastRow="0" w:firstColumn="1" w:lastColumn="0" w:noHBand="0" w:noVBand="1"/>
      </w:tblPr>
      <w:tblGrid>
        <w:gridCol w:w="3415"/>
        <w:gridCol w:w="1323"/>
        <w:gridCol w:w="4890"/>
      </w:tblGrid>
      <w:tr w:rsidR="00A253BC" w:rsidTr="009853DA">
        <w:trPr>
          <w:jc w:val="center"/>
        </w:trPr>
        <w:tc>
          <w:tcPr>
            <w:tcW w:w="3490" w:type="dxa"/>
            <w:shd w:val="clear" w:color="auto" w:fill="C2D69B" w:themeFill="accent3" w:themeFillTint="99"/>
          </w:tcPr>
          <w:p w:rsidR="00A253BC" w:rsidRPr="00406558" w:rsidRDefault="00A253BC" w:rsidP="009853DA">
            <w:pPr>
              <w:rPr>
                <w:b/>
                <w:sz w:val="24"/>
                <w:szCs w:val="24"/>
              </w:rPr>
            </w:pPr>
            <w:r w:rsidRPr="00406558">
              <w:rPr>
                <w:b/>
                <w:sz w:val="24"/>
                <w:szCs w:val="24"/>
              </w:rPr>
              <w:t>1. Profil absolventa</w:t>
            </w:r>
          </w:p>
        </w:tc>
        <w:tc>
          <w:tcPr>
            <w:tcW w:w="1323" w:type="dxa"/>
            <w:shd w:val="clear" w:color="auto" w:fill="C2D69B" w:themeFill="accent3" w:themeFillTint="99"/>
          </w:tcPr>
          <w:p w:rsidR="00A253BC" w:rsidRPr="00AF2606" w:rsidRDefault="00A253BC" w:rsidP="009853DA">
            <w:pPr>
              <w:rPr>
                <w:b/>
                <w:sz w:val="24"/>
              </w:rPr>
            </w:pPr>
            <w:r w:rsidRPr="00AF2606">
              <w:rPr>
                <w:b/>
                <w:sz w:val="24"/>
              </w:rPr>
              <w:t>Hodnocení</w:t>
            </w:r>
          </w:p>
        </w:tc>
        <w:tc>
          <w:tcPr>
            <w:tcW w:w="5041" w:type="dxa"/>
            <w:shd w:val="clear" w:color="auto" w:fill="C2D69B" w:themeFill="accent3" w:themeFillTint="99"/>
          </w:tcPr>
          <w:p w:rsidR="00A253BC" w:rsidRPr="00AF2606" w:rsidRDefault="00A253BC" w:rsidP="009853DA">
            <w:pPr>
              <w:rPr>
                <w:b/>
                <w:sz w:val="24"/>
              </w:rPr>
            </w:pPr>
            <w:r w:rsidRPr="00AF2606">
              <w:rPr>
                <w:b/>
                <w:sz w:val="24"/>
              </w:rPr>
              <w:t>Poznámka</w:t>
            </w:r>
          </w:p>
        </w:tc>
      </w:tr>
      <w:tr w:rsidR="00A253BC" w:rsidTr="009853DA">
        <w:trPr>
          <w:jc w:val="center"/>
        </w:trPr>
        <w:tc>
          <w:tcPr>
            <w:tcW w:w="3490" w:type="dxa"/>
            <w:vMerge w:val="restart"/>
          </w:tcPr>
          <w:p w:rsidR="00A253BC" w:rsidRPr="00406558" w:rsidRDefault="00A253BC" w:rsidP="00A253BC">
            <w:pPr>
              <w:rPr>
                <w:sz w:val="24"/>
                <w:szCs w:val="24"/>
              </w:rPr>
            </w:pPr>
            <w:r w:rsidRPr="00406558">
              <w:rPr>
                <w:sz w:val="24"/>
                <w:szCs w:val="24"/>
              </w:rPr>
              <w:t xml:space="preserve">Profil absolventa, cíle studia </w:t>
            </w:r>
            <w:r>
              <w:rPr>
                <w:sz w:val="24"/>
                <w:szCs w:val="24"/>
              </w:rPr>
              <w:br/>
            </w:r>
            <w:r w:rsidRPr="00406558">
              <w:rPr>
                <w:sz w:val="24"/>
                <w:szCs w:val="24"/>
              </w:rPr>
              <w:t xml:space="preserve">a struktura předmětů </w:t>
            </w:r>
            <w:r>
              <w:rPr>
                <w:sz w:val="24"/>
                <w:szCs w:val="24"/>
              </w:rPr>
              <w:t xml:space="preserve">jsou </w:t>
            </w:r>
            <w:r w:rsidRPr="00406558">
              <w:rPr>
                <w:sz w:val="24"/>
                <w:szCs w:val="24"/>
              </w:rPr>
              <w:t>v souladu.</w:t>
            </w:r>
          </w:p>
        </w:tc>
        <w:tc>
          <w:tcPr>
            <w:tcW w:w="1323" w:type="dxa"/>
          </w:tcPr>
          <w:p w:rsidR="00A253BC" w:rsidRDefault="00A253BC" w:rsidP="009853DA">
            <w:r w:rsidRPr="00154C5F">
              <w:t>Ano</w:t>
            </w:r>
            <w:r>
              <w:t xml:space="preserve">   </w:t>
            </w:r>
          </w:p>
          <w:p w:rsidR="00A253BC" w:rsidRPr="00154C5F" w:rsidRDefault="005D1A0B" w:rsidP="009853DA">
            <w:sdt>
              <w:sdtPr>
                <w:id w:val="-849329330"/>
              </w:sdtPr>
              <w:sdtContent>
                <w:r w:rsidR="00A253BC">
                  <w:rPr>
                    <w:rFonts w:ascii="MS Gothic" w:eastAsia="MS Gothic" w:hAnsi="MS Gothic" w:hint="eastAsia"/>
                  </w:rPr>
                  <w:t>☐</w:t>
                </w:r>
              </w:sdtContent>
            </w:sdt>
          </w:p>
        </w:tc>
        <w:tc>
          <w:tcPr>
            <w:tcW w:w="5041" w:type="dxa"/>
            <w:vMerge w:val="restart"/>
          </w:tcPr>
          <w:p w:rsidR="00A253BC" w:rsidRPr="00154C5F" w:rsidRDefault="00A253BC" w:rsidP="009853DA"/>
        </w:tc>
      </w:tr>
      <w:tr w:rsidR="00A253BC" w:rsidTr="009853DA">
        <w:trPr>
          <w:jc w:val="center"/>
        </w:trPr>
        <w:tc>
          <w:tcPr>
            <w:tcW w:w="3490" w:type="dxa"/>
            <w:vMerge/>
          </w:tcPr>
          <w:p w:rsidR="00A253BC" w:rsidRPr="00406558" w:rsidRDefault="00A253BC" w:rsidP="009853DA">
            <w:pPr>
              <w:rPr>
                <w:sz w:val="24"/>
                <w:szCs w:val="24"/>
              </w:rPr>
            </w:pPr>
          </w:p>
        </w:tc>
        <w:tc>
          <w:tcPr>
            <w:tcW w:w="1323" w:type="dxa"/>
          </w:tcPr>
          <w:p w:rsidR="00A253BC" w:rsidRDefault="00A253BC" w:rsidP="009853DA">
            <w:r w:rsidRPr="00154C5F">
              <w:t>Ne</w:t>
            </w:r>
            <w:r>
              <w:t xml:space="preserve"> </w:t>
            </w:r>
          </w:p>
          <w:p w:rsidR="00A253BC" w:rsidRPr="00154C5F" w:rsidRDefault="005D1A0B" w:rsidP="009853DA">
            <w:sdt>
              <w:sdtPr>
                <w:id w:val="1509955611"/>
              </w:sdtPr>
              <w:sdtContent>
                <w:r w:rsidR="00A253BC">
                  <w:rPr>
                    <w:rFonts w:ascii="MS Gothic" w:eastAsia="MS Gothic" w:hAnsi="MS Gothic" w:hint="eastAsia"/>
                  </w:rPr>
                  <w:t>☐</w:t>
                </w:r>
              </w:sdtContent>
            </w:sdt>
          </w:p>
        </w:tc>
        <w:tc>
          <w:tcPr>
            <w:tcW w:w="5041" w:type="dxa"/>
            <w:vMerge/>
          </w:tcPr>
          <w:p w:rsidR="00A253BC" w:rsidRPr="00154C5F" w:rsidRDefault="00A253BC" w:rsidP="009853DA"/>
        </w:tc>
      </w:tr>
      <w:tr w:rsidR="00A253BC" w:rsidTr="009853DA">
        <w:trPr>
          <w:jc w:val="center"/>
        </w:trPr>
        <w:tc>
          <w:tcPr>
            <w:tcW w:w="3490" w:type="dxa"/>
            <w:vMerge/>
          </w:tcPr>
          <w:p w:rsidR="00A253BC" w:rsidRPr="00406558" w:rsidRDefault="00A253BC" w:rsidP="009853DA">
            <w:pPr>
              <w:rPr>
                <w:sz w:val="24"/>
                <w:szCs w:val="24"/>
              </w:rPr>
            </w:pPr>
          </w:p>
        </w:tc>
        <w:tc>
          <w:tcPr>
            <w:tcW w:w="1323" w:type="dxa"/>
            <w:tcBorders>
              <w:bottom w:val="single" w:sz="4" w:space="0" w:color="auto"/>
            </w:tcBorders>
          </w:tcPr>
          <w:p w:rsidR="00A253BC" w:rsidRDefault="00A253BC" w:rsidP="009853DA">
            <w:r w:rsidRPr="00154C5F">
              <w:t>Ano s</w:t>
            </w:r>
            <w:r>
              <w:t> </w:t>
            </w:r>
            <w:r w:rsidRPr="00154C5F">
              <w:t>výhradou</w:t>
            </w:r>
            <w:r>
              <w:t xml:space="preserve"> </w:t>
            </w:r>
          </w:p>
          <w:p w:rsidR="00A253BC" w:rsidRPr="00154C5F" w:rsidRDefault="005D1A0B" w:rsidP="009853DA">
            <w:sdt>
              <w:sdtPr>
                <w:id w:val="598147292"/>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tcBorders>
              <w:right w:val="nil"/>
            </w:tcBorders>
          </w:tcPr>
          <w:p w:rsidR="00A253BC" w:rsidRPr="00406558" w:rsidRDefault="00A253BC" w:rsidP="009853DA">
            <w:pPr>
              <w:rPr>
                <w:sz w:val="24"/>
                <w:szCs w:val="24"/>
              </w:rPr>
            </w:pPr>
          </w:p>
        </w:tc>
        <w:tc>
          <w:tcPr>
            <w:tcW w:w="1323" w:type="dxa"/>
            <w:tcBorders>
              <w:left w:val="nil"/>
              <w:right w:val="nil"/>
            </w:tcBorders>
          </w:tcPr>
          <w:p w:rsidR="00A253BC" w:rsidRDefault="00A253BC" w:rsidP="009853DA">
            <w:pPr>
              <w:rPr>
                <w:sz w:val="24"/>
              </w:rPr>
            </w:pPr>
          </w:p>
        </w:tc>
        <w:tc>
          <w:tcPr>
            <w:tcW w:w="5041" w:type="dxa"/>
            <w:tcBorders>
              <w:left w:val="nil"/>
            </w:tcBorders>
          </w:tcPr>
          <w:p w:rsidR="00A253BC" w:rsidRDefault="00A253BC" w:rsidP="009853DA">
            <w:pPr>
              <w:rPr>
                <w:sz w:val="24"/>
              </w:rPr>
            </w:pPr>
          </w:p>
        </w:tc>
      </w:tr>
      <w:tr w:rsidR="00A253BC" w:rsidTr="009853DA">
        <w:trPr>
          <w:jc w:val="center"/>
        </w:trPr>
        <w:tc>
          <w:tcPr>
            <w:tcW w:w="3490" w:type="dxa"/>
            <w:shd w:val="clear" w:color="auto" w:fill="C2D69B" w:themeFill="accent3" w:themeFillTint="99"/>
          </w:tcPr>
          <w:p w:rsidR="00A253BC" w:rsidRPr="00406558" w:rsidRDefault="00A253BC" w:rsidP="009853DA">
            <w:pPr>
              <w:tabs>
                <w:tab w:val="right" w:pos="3274"/>
              </w:tabs>
              <w:rPr>
                <w:b/>
                <w:sz w:val="24"/>
                <w:szCs w:val="24"/>
              </w:rPr>
            </w:pPr>
            <w:r w:rsidRPr="00406558">
              <w:rPr>
                <w:b/>
                <w:sz w:val="24"/>
                <w:szCs w:val="24"/>
              </w:rPr>
              <w:t>2. Struktura předmětů</w:t>
            </w:r>
            <w:r w:rsidRPr="00406558">
              <w:rPr>
                <w:b/>
                <w:sz w:val="24"/>
                <w:szCs w:val="24"/>
              </w:rPr>
              <w:tab/>
            </w:r>
          </w:p>
        </w:tc>
        <w:tc>
          <w:tcPr>
            <w:tcW w:w="1323" w:type="dxa"/>
            <w:shd w:val="clear" w:color="auto" w:fill="C2D69B" w:themeFill="accent3" w:themeFillTint="99"/>
          </w:tcPr>
          <w:p w:rsidR="00A253BC" w:rsidRPr="00AF2606" w:rsidRDefault="00A253BC" w:rsidP="009853DA">
            <w:pPr>
              <w:rPr>
                <w:b/>
                <w:sz w:val="24"/>
              </w:rPr>
            </w:pPr>
            <w:r w:rsidRPr="00AF2606">
              <w:rPr>
                <w:b/>
                <w:sz w:val="24"/>
              </w:rPr>
              <w:t>Hodnocení</w:t>
            </w:r>
          </w:p>
        </w:tc>
        <w:tc>
          <w:tcPr>
            <w:tcW w:w="5041" w:type="dxa"/>
            <w:shd w:val="clear" w:color="auto" w:fill="C2D69B" w:themeFill="accent3" w:themeFillTint="99"/>
          </w:tcPr>
          <w:p w:rsidR="00A253BC" w:rsidRPr="00AF2606" w:rsidRDefault="00A253BC" w:rsidP="009853DA">
            <w:pPr>
              <w:rPr>
                <w:b/>
                <w:sz w:val="24"/>
              </w:rPr>
            </w:pPr>
            <w:r w:rsidRPr="00AF2606">
              <w:rPr>
                <w:b/>
                <w:sz w:val="24"/>
              </w:rPr>
              <w:t>Poznámka</w:t>
            </w:r>
          </w:p>
        </w:tc>
      </w:tr>
      <w:tr w:rsidR="00A253BC" w:rsidTr="009853DA">
        <w:trPr>
          <w:jc w:val="center"/>
        </w:trPr>
        <w:tc>
          <w:tcPr>
            <w:tcW w:w="3490" w:type="dxa"/>
            <w:vMerge w:val="restart"/>
          </w:tcPr>
          <w:p w:rsidR="00A253BC" w:rsidRPr="00406558" w:rsidRDefault="00A253BC" w:rsidP="009853DA">
            <w:pPr>
              <w:rPr>
                <w:sz w:val="24"/>
                <w:szCs w:val="24"/>
              </w:rPr>
            </w:pPr>
            <w:r w:rsidRPr="00406558">
              <w:rPr>
                <w:sz w:val="24"/>
                <w:szCs w:val="24"/>
              </w:rPr>
              <w:t>2. 1 Předměty na sebe navazují (jsou logicky provázané).</w:t>
            </w:r>
          </w:p>
        </w:tc>
        <w:tc>
          <w:tcPr>
            <w:tcW w:w="1323" w:type="dxa"/>
          </w:tcPr>
          <w:p w:rsidR="00A253BC" w:rsidRDefault="00A253BC" w:rsidP="009853DA">
            <w:r w:rsidRPr="00154C5F">
              <w:t>Ano</w:t>
            </w:r>
            <w:r>
              <w:t xml:space="preserve">   </w:t>
            </w:r>
          </w:p>
          <w:p w:rsidR="00A253BC" w:rsidRPr="00154C5F" w:rsidRDefault="005D1A0B" w:rsidP="009853DA">
            <w:sdt>
              <w:sdtPr>
                <w:id w:val="1365256746"/>
              </w:sdtPr>
              <w:sdtContent>
                <w:r w:rsidR="00A253BC">
                  <w:rPr>
                    <w:rFonts w:ascii="MS Gothic" w:eastAsia="MS Gothic" w:hAnsi="MS Gothic" w:hint="eastAsia"/>
                  </w:rPr>
                  <w:t>☐</w:t>
                </w:r>
              </w:sdtContent>
            </w:sdt>
          </w:p>
        </w:tc>
        <w:tc>
          <w:tcPr>
            <w:tcW w:w="5041" w:type="dxa"/>
            <w:vMerge w:val="restart"/>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Pr>
          <w:p w:rsidR="00A253BC" w:rsidRDefault="00A253BC" w:rsidP="009853DA">
            <w:r w:rsidRPr="00154C5F">
              <w:t>Ne</w:t>
            </w:r>
            <w:r>
              <w:t xml:space="preserve"> </w:t>
            </w:r>
          </w:p>
          <w:p w:rsidR="00A253BC" w:rsidRPr="00154C5F" w:rsidRDefault="005D1A0B" w:rsidP="009853DA">
            <w:sdt>
              <w:sdtPr>
                <w:id w:val="-386733947"/>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Borders>
              <w:bottom w:val="single" w:sz="4" w:space="0" w:color="auto"/>
            </w:tcBorders>
          </w:tcPr>
          <w:p w:rsidR="00A253BC" w:rsidRDefault="00A253BC" w:rsidP="009853DA">
            <w:r w:rsidRPr="00154C5F">
              <w:t>Ano s</w:t>
            </w:r>
            <w:r>
              <w:t> </w:t>
            </w:r>
            <w:r w:rsidRPr="00154C5F">
              <w:t>výhradou</w:t>
            </w:r>
            <w:r>
              <w:t xml:space="preserve"> </w:t>
            </w:r>
          </w:p>
          <w:p w:rsidR="00A253BC" w:rsidRPr="00154C5F" w:rsidRDefault="005D1A0B" w:rsidP="009853DA">
            <w:sdt>
              <w:sdtPr>
                <w:id w:val="-1291041675"/>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tcBorders>
              <w:right w:val="nil"/>
            </w:tcBorders>
          </w:tcPr>
          <w:p w:rsidR="00A253BC" w:rsidRPr="00406558" w:rsidRDefault="00A253BC" w:rsidP="009853DA">
            <w:pPr>
              <w:rPr>
                <w:sz w:val="24"/>
                <w:szCs w:val="24"/>
              </w:rPr>
            </w:pPr>
          </w:p>
        </w:tc>
        <w:tc>
          <w:tcPr>
            <w:tcW w:w="1323" w:type="dxa"/>
            <w:tcBorders>
              <w:left w:val="nil"/>
              <w:right w:val="nil"/>
            </w:tcBorders>
          </w:tcPr>
          <w:p w:rsidR="00A253BC" w:rsidRDefault="00A253BC" w:rsidP="009853DA">
            <w:pPr>
              <w:rPr>
                <w:sz w:val="24"/>
              </w:rPr>
            </w:pPr>
          </w:p>
        </w:tc>
        <w:tc>
          <w:tcPr>
            <w:tcW w:w="5041" w:type="dxa"/>
            <w:tcBorders>
              <w:left w:val="nil"/>
            </w:tcBorders>
          </w:tcPr>
          <w:p w:rsidR="00A253BC" w:rsidRDefault="00A253BC" w:rsidP="009853DA">
            <w:pPr>
              <w:rPr>
                <w:sz w:val="24"/>
              </w:rPr>
            </w:pPr>
          </w:p>
        </w:tc>
      </w:tr>
      <w:tr w:rsidR="00A253BC" w:rsidTr="009853DA">
        <w:trPr>
          <w:jc w:val="center"/>
        </w:trPr>
        <w:tc>
          <w:tcPr>
            <w:tcW w:w="3490" w:type="dxa"/>
            <w:vMerge w:val="restart"/>
          </w:tcPr>
          <w:p w:rsidR="00A253BC" w:rsidRPr="00406558" w:rsidRDefault="00A253BC" w:rsidP="009853DA">
            <w:pPr>
              <w:rPr>
                <w:sz w:val="24"/>
                <w:szCs w:val="24"/>
              </w:rPr>
            </w:pPr>
            <w:r w:rsidRPr="00406558">
              <w:rPr>
                <w:sz w:val="24"/>
                <w:szCs w:val="24"/>
              </w:rPr>
              <w:t xml:space="preserve">2. 2 Poměr mezi teoretickými </w:t>
            </w:r>
            <w:r>
              <w:rPr>
                <w:sz w:val="24"/>
                <w:szCs w:val="24"/>
              </w:rPr>
              <w:br/>
            </w:r>
            <w:r w:rsidRPr="00406558">
              <w:rPr>
                <w:sz w:val="24"/>
                <w:szCs w:val="24"/>
              </w:rPr>
              <w:t xml:space="preserve">a prakticky orientovanými předměty je vyvážený. </w:t>
            </w:r>
          </w:p>
        </w:tc>
        <w:tc>
          <w:tcPr>
            <w:tcW w:w="1323" w:type="dxa"/>
          </w:tcPr>
          <w:p w:rsidR="00A253BC" w:rsidRDefault="00A253BC" w:rsidP="009853DA">
            <w:r w:rsidRPr="00154C5F">
              <w:t>Ano</w:t>
            </w:r>
            <w:r>
              <w:t xml:space="preserve">   </w:t>
            </w:r>
          </w:p>
          <w:p w:rsidR="00A253BC" w:rsidRPr="00154C5F" w:rsidRDefault="005D1A0B" w:rsidP="009853DA">
            <w:sdt>
              <w:sdtPr>
                <w:id w:val="-1828128302"/>
              </w:sdtPr>
              <w:sdtContent>
                <w:r w:rsidR="00A253BC">
                  <w:rPr>
                    <w:rFonts w:ascii="MS Gothic" w:eastAsia="MS Gothic" w:hAnsi="MS Gothic" w:hint="eastAsia"/>
                  </w:rPr>
                  <w:t>☐</w:t>
                </w:r>
              </w:sdtContent>
            </w:sdt>
          </w:p>
        </w:tc>
        <w:tc>
          <w:tcPr>
            <w:tcW w:w="5041" w:type="dxa"/>
            <w:vMerge w:val="restart"/>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Pr>
          <w:p w:rsidR="00A253BC" w:rsidRDefault="00A253BC" w:rsidP="009853DA">
            <w:r w:rsidRPr="00154C5F">
              <w:t>Ne</w:t>
            </w:r>
            <w:r>
              <w:t xml:space="preserve"> </w:t>
            </w:r>
          </w:p>
          <w:p w:rsidR="00A253BC" w:rsidRPr="00154C5F" w:rsidRDefault="005D1A0B" w:rsidP="009853DA">
            <w:sdt>
              <w:sdtPr>
                <w:id w:val="1736666407"/>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Borders>
              <w:bottom w:val="single" w:sz="4" w:space="0" w:color="auto"/>
            </w:tcBorders>
          </w:tcPr>
          <w:p w:rsidR="00A253BC" w:rsidRDefault="00A253BC" w:rsidP="009853DA">
            <w:r w:rsidRPr="00154C5F">
              <w:t>Ano s</w:t>
            </w:r>
            <w:r>
              <w:t> </w:t>
            </w:r>
            <w:r w:rsidRPr="00154C5F">
              <w:t>výhradou</w:t>
            </w:r>
            <w:r>
              <w:t xml:space="preserve"> </w:t>
            </w:r>
          </w:p>
          <w:p w:rsidR="00A253BC" w:rsidRPr="00154C5F" w:rsidRDefault="005D1A0B" w:rsidP="009853DA">
            <w:sdt>
              <w:sdtPr>
                <w:id w:val="-887487843"/>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tcBorders>
              <w:right w:val="nil"/>
            </w:tcBorders>
          </w:tcPr>
          <w:p w:rsidR="00A253BC" w:rsidRPr="00406558" w:rsidRDefault="00A253BC" w:rsidP="009853DA">
            <w:pPr>
              <w:rPr>
                <w:sz w:val="24"/>
                <w:szCs w:val="24"/>
              </w:rPr>
            </w:pPr>
          </w:p>
        </w:tc>
        <w:tc>
          <w:tcPr>
            <w:tcW w:w="1323" w:type="dxa"/>
            <w:tcBorders>
              <w:left w:val="nil"/>
              <w:right w:val="nil"/>
            </w:tcBorders>
          </w:tcPr>
          <w:p w:rsidR="00A253BC" w:rsidRDefault="00A253BC" w:rsidP="009853DA">
            <w:pPr>
              <w:rPr>
                <w:sz w:val="24"/>
              </w:rPr>
            </w:pPr>
          </w:p>
        </w:tc>
        <w:tc>
          <w:tcPr>
            <w:tcW w:w="5041" w:type="dxa"/>
            <w:tcBorders>
              <w:left w:val="nil"/>
            </w:tcBorders>
          </w:tcPr>
          <w:p w:rsidR="00A253BC" w:rsidRDefault="00A253BC" w:rsidP="009853DA">
            <w:pPr>
              <w:rPr>
                <w:sz w:val="24"/>
              </w:rPr>
            </w:pPr>
          </w:p>
        </w:tc>
      </w:tr>
      <w:tr w:rsidR="00A253BC" w:rsidTr="009853DA">
        <w:trPr>
          <w:jc w:val="center"/>
        </w:trPr>
        <w:tc>
          <w:tcPr>
            <w:tcW w:w="3490" w:type="dxa"/>
            <w:vMerge w:val="restart"/>
          </w:tcPr>
          <w:p w:rsidR="00A253BC" w:rsidRPr="00406558" w:rsidRDefault="00A253BC" w:rsidP="009853DA">
            <w:pPr>
              <w:rPr>
                <w:sz w:val="24"/>
                <w:szCs w:val="24"/>
              </w:rPr>
            </w:pPr>
            <w:r w:rsidRPr="00406558">
              <w:rPr>
                <w:sz w:val="24"/>
                <w:szCs w:val="24"/>
              </w:rPr>
              <w:t>2. 3 Nabídka povinně volitelných předmětů je dostatečná.</w:t>
            </w:r>
          </w:p>
        </w:tc>
        <w:tc>
          <w:tcPr>
            <w:tcW w:w="1323" w:type="dxa"/>
          </w:tcPr>
          <w:p w:rsidR="00A253BC" w:rsidRDefault="00A253BC" w:rsidP="009853DA">
            <w:r w:rsidRPr="00154C5F">
              <w:t>Ano</w:t>
            </w:r>
            <w:r>
              <w:t xml:space="preserve">   </w:t>
            </w:r>
          </w:p>
          <w:p w:rsidR="00A253BC" w:rsidRPr="00154C5F" w:rsidRDefault="005D1A0B" w:rsidP="009853DA">
            <w:sdt>
              <w:sdtPr>
                <w:id w:val="-110830516"/>
              </w:sdtPr>
              <w:sdtContent>
                <w:r w:rsidR="00A253BC">
                  <w:rPr>
                    <w:rFonts w:ascii="MS Gothic" w:eastAsia="MS Gothic" w:hAnsi="MS Gothic" w:hint="eastAsia"/>
                  </w:rPr>
                  <w:t>☐</w:t>
                </w:r>
              </w:sdtContent>
            </w:sdt>
          </w:p>
        </w:tc>
        <w:tc>
          <w:tcPr>
            <w:tcW w:w="5041" w:type="dxa"/>
            <w:vMerge w:val="restart"/>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Pr>
          <w:p w:rsidR="00A253BC" w:rsidRDefault="00A253BC" w:rsidP="009853DA">
            <w:r w:rsidRPr="00154C5F">
              <w:t>Ne</w:t>
            </w:r>
            <w:r>
              <w:t xml:space="preserve"> </w:t>
            </w:r>
          </w:p>
          <w:p w:rsidR="00A253BC" w:rsidRPr="00154C5F" w:rsidRDefault="005D1A0B" w:rsidP="009853DA">
            <w:sdt>
              <w:sdtPr>
                <w:id w:val="-1367830806"/>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Borders>
              <w:bottom w:val="single" w:sz="4" w:space="0" w:color="auto"/>
            </w:tcBorders>
          </w:tcPr>
          <w:p w:rsidR="00A253BC" w:rsidRDefault="00A253BC" w:rsidP="009853DA">
            <w:r w:rsidRPr="00154C5F">
              <w:t>Ano s</w:t>
            </w:r>
            <w:r>
              <w:t> </w:t>
            </w:r>
            <w:r w:rsidRPr="00154C5F">
              <w:t>výhradou</w:t>
            </w:r>
            <w:r>
              <w:t xml:space="preserve"> </w:t>
            </w:r>
          </w:p>
          <w:p w:rsidR="00A253BC" w:rsidRPr="00154C5F" w:rsidRDefault="005D1A0B" w:rsidP="009853DA">
            <w:sdt>
              <w:sdtPr>
                <w:id w:val="332736011"/>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tcBorders>
              <w:right w:val="nil"/>
            </w:tcBorders>
          </w:tcPr>
          <w:p w:rsidR="00A253BC" w:rsidRPr="00406558" w:rsidRDefault="00A253BC" w:rsidP="009853DA">
            <w:pPr>
              <w:rPr>
                <w:sz w:val="24"/>
                <w:szCs w:val="24"/>
              </w:rPr>
            </w:pPr>
          </w:p>
        </w:tc>
        <w:tc>
          <w:tcPr>
            <w:tcW w:w="1323" w:type="dxa"/>
            <w:tcBorders>
              <w:left w:val="nil"/>
              <w:right w:val="nil"/>
            </w:tcBorders>
          </w:tcPr>
          <w:p w:rsidR="00A253BC" w:rsidRDefault="00A253BC" w:rsidP="009853DA">
            <w:pPr>
              <w:rPr>
                <w:sz w:val="24"/>
              </w:rPr>
            </w:pPr>
          </w:p>
        </w:tc>
        <w:tc>
          <w:tcPr>
            <w:tcW w:w="5041" w:type="dxa"/>
            <w:tcBorders>
              <w:left w:val="nil"/>
            </w:tcBorders>
          </w:tcPr>
          <w:p w:rsidR="00A253BC" w:rsidRDefault="00A253BC" w:rsidP="009853DA">
            <w:pPr>
              <w:rPr>
                <w:sz w:val="24"/>
              </w:rPr>
            </w:pPr>
          </w:p>
        </w:tc>
      </w:tr>
      <w:tr w:rsidR="00A253BC" w:rsidTr="009853DA">
        <w:trPr>
          <w:jc w:val="center"/>
        </w:trPr>
        <w:tc>
          <w:tcPr>
            <w:tcW w:w="3490" w:type="dxa"/>
            <w:vMerge w:val="restart"/>
          </w:tcPr>
          <w:p w:rsidR="00A253BC" w:rsidRPr="00406558" w:rsidRDefault="00A253BC" w:rsidP="009853DA">
            <w:pPr>
              <w:rPr>
                <w:sz w:val="24"/>
                <w:szCs w:val="24"/>
              </w:rPr>
            </w:pPr>
            <w:r w:rsidRPr="00406558">
              <w:rPr>
                <w:sz w:val="24"/>
                <w:szCs w:val="24"/>
              </w:rPr>
              <w:t>2. 4 Cíle a obsahy předmětů jsou srozumitelné, jasné a v souladu s profilem absolventa.</w:t>
            </w:r>
          </w:p>
        </w:tc>
        <w:tc>
          <w:tcPr>
            <w:tcW w:w="1323" w:type="dxa"/>
          </w:tcPr>
          <w:p w:rsidR="00A253BC" w:rsidRDefault="00A253BC" w:rsidP="009853DA">
            <w:r w:rsidRPr="00154C5F">
              <w:t>Ano</w:t>
            </w:r>
            <w:r>
              <w:t xml:space="preserve">   </w:t>
            </w:r>
          </w:p>
          <w:p w:rsidR="00A253BC" w:rsidRPr="00154C5F" w:rsidRDefault="005D1A0B" w:rsidP="009853DA">
            <w:sdt>
              <w:sdtPr>
                <w:id w:val="1693569888"/>
              </w:sdtPr>
              <w:sdtContent>
                <w:r w:rsidR="00A253BC">
                  <w:rPr>
                    <w:rFonts w:ascii="MS Gothic" w:eastAsia="MS Gothic" w:hAnsi="MS Gothic" w:hint="eastAsia"/>
                  </w:rPr>
                  <w:t>☐</w:t>
                </w:r>
              </w:sdtContent>
            </w:sdt>
          </w:p>
        </w:tc>
        <w:tc>
          <w:tcPr>
            <w:tcW w:w="5041" w:type="dxa"/>
            <w:vMerge w:val="restart"/>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Pr>
          <w:p w:rsidR="00A253BC" w:rsidRDefault="00A253BC" w:rsidP="009853DA">
            <w:r w:rsidRPr="00154C5F">
              <w:t>Ne</w:t>
            </w:r>
            <w:r>
              <w:t xml:space="preserve"> </w:t>
            </w:r>
          </w:p>
          <w:p w:rsidR="00A253BC" w:rsidRPr="00154C5F" w:rsidRDefault="005D1A0B" w:rsidP="009853DA">
            <w:sdt>
              <w:sdtPr>
                <w:id w:val="1744291291"/>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Borders>
              <w:bottom w:val="single" w:sz="4" w:space="0" w:color="auto"/>
            </w:tcBorders>
          </w:tcPr>
          <w:p w:rsidR="00A253BC" w:rsidRDefault="00A253BC" w:rsidP="009853DA">
            <w:r w:rsidRPr="00154C5F">
              <w:t>Ano s</w:t>
            </w:r>
            <w:r>
              <w:t> </w:t>
            </w:r>
            <w:r w:rsidRPr="00154C5F">
              <w:t>výhradou</w:t>
            </w:r>
            <w:r>
              <w:t xml:space="preserve"> </w:t>
            </w:r>
          </w:p>
          <w:p w:rsidR="00A253BC" w:rsidRPr="00154C5F" w:rsidRDefault="005D1A0B" w:rsidP="009853DA">
            <w:sdt>
              <w:sdtPr>
                <w:id w:val="-783964951"/>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tcBorders>
              <w:right w:val="nil"/>
            </w:tcBorders>
          </w:tcPr>
          <w:p w:rsidR="00A253BC" w:rsidRPr="00406558" w:rsidRDefault="00A253BC" w:rsidP="009853DA">
            <w:pPr>
              <w:rPr>
                <w:sz w:val="24"/>
                <w:szCs w:val="24"/>
              </w:rPr>
            </w:pPr>
          </w:p>
        </w:tc>
        <w:tc>
          <w:tcPr>
            <w:tcW w:w="1323" w:type="dxa"/>
            <w:tcBorders>
              <w:left w:val="nil"/>
              <w:right w:val="nil"/>
            </w:tcBorders>
          </w:tcPr>
          <w:p w:rsidR="00A253BC" w:rsidRDefault="00A253BC" w:rsidP="009853DA">
            <w:pPr>
              <w:rPr>
                <w:sz w:val="24"/>
              </w:rPr>
            </w:pPr>
          </w:p>
        </w:tc>
        <w:tc>
          <w:tcPr>
            <w:tcW w:w="5041" w:type="dxa"/>
            <w:tcBorders>
              <w:left w:val="nil"/>
            </w:tcBorders>
          </w:tcPr>
          <w:p w:rsidR="00A253BC" w:rsidRDefault="00A253BC" w:rsidP="009853DA">
            <w:pPr>
              <w:rPr>
                <w:sz w:val="24"/>
              </w:rPr>
            </w:pPr>
          </w:p>
        </w:tc>
      </w:tr>
      <w:tr w:rsidR="00A253BC" w:rsidTr="009853DA">
        <w:trPr>
          <w:jc w:val="center"/>
        </w:trPr>
        <w:tc>
          <w:tcPr>
            <w:tcW w:w="3490" w:type="dxa"/>
            <w:shd w:val="clear" w:color="auto" w:fill="C2D69B" w:themeFill="accent3" w:themeFillTint="99"/>
          </w:tcPr>
          <w:p w:rsidR="00A253BC" w:rsidRPr="00406558" w:rsidRDefault="00A253BC" w:rsidP="009853DA">
            <w:pPr>
              <w:rPr>
                <w:b/>
                <w:sz w:val="24"/>
                <w:szCs w:val="24"/>
              </w:rPr>
            </w:pPr>
            <w:r w:rsidRPr="00406558">
              <w:rPr>
                <w:b/>
                <w:sz w:val="24"/>
                <w:szCs w:val="24"/>
              </w:rPr>
              <w:t>3. Studijní materiály</w:t>
            </w:r>
          </w:p>
        </w:tc>
        <w:tc>
          <w:tcPr>
            <w:tcW w:w="1323" w:type="dxa"/>
            <w:shd w:val="clear" w:color="auto" w:fill="C2D69B" w:themeFill="accent3" w:themeFillTint="99"/>
          </w:tcPr>
          <w:p w:rsidR="00A253BC" w:rsidRPr="00AF2606" w:rsidRDefault="00A253BC" w:rsidP="009853DA">
            <w:pPr>
              <w:rPr>
                <w:b/>
                <w:sz w:val="24"/>
              </w:rPr>
            </w:pPr>
            <w:r w:rsidRPr="00AF2606">
              <w:rPr>
                <w:b/>
                <w:sz w:val="24"/>
              </w:rPr>
              <w:t>Hodnocení</w:t>
            </w:r>
          </w:p>
        </w:tc>
        <w:tc>
          <w:tcPr>
            <w:tcW w:w="5041" w:type="dxa"/>
            <w:shd w:val="clear" w:color="auto" w:fill="C2D69B" w:themeFill="accent3" w:themeFillTint="99"/>
          </w:tcPr>
          <w:p w:rsidR="00A253BC" w:rsidRPr="00AF2606" w:rsidRDefault="00A253BC" w:rsidP="009853DA">
            <w:pPr>
              <w:rPr>
                <w:b/>
                <w:sz w:val="24"/>
              </w:rPr>
            </w:pPr>
            <w:r w:rsidRPr="00AF2606">
              <w:rPr>
                <w:b/>
                <w:sz w:val="24"/>
              </w:rPr>
              <w:t>Poznámka</w:t>
            </w:r>
          </w:p>
        </w:tc>
      </w:tr>
      <w:tr w:rsidR="00A253BC" w:rsidTr="009853DA">
        <w:trPr>
          <w:jc w:val="center"/>
        </w:trPr>
        <w:tc>
          <w:tcPr>
            <w:tcW w:w="3490" w:type="dxa"/>
            <w:vMerge w:val="restart"/>
          </w:tcPr>
          <w:p w:rsidR="00A253BC" w:rsidRPr="00406558" w:rsidRDefault="00A253BC" w:rsidP="009853DA">
            <w:pPr>
              <w:rPr>
                <w:sz w:val="24"/>
                <w:szCs w:val="24"/>
              </w:rPr>
            </w:pPr>
            <w:r w:rsidRPr="00406558">
              <w:rPr>
                <w:sz w:val="24"/>
                <w:szCs w:val="24"/>
              </w:rPr>
              <w:t>Nabídka studijních materiálů je dostatečná.</w:t>
            </w:r>
          </w:p>
        </w:tc>
        <w:tc>
          <w:tcPr>
            <w:tcW w:w="1323" w:type="dxa"/>
          </w:tcPr>
          <w:p w:rsidR="00A253BC" w:rsidRDefault="00A253BC" w:rsidP="009853DA">
            <w:r w:rsidRPr="00154C5F">
              <w:t>Ano</w:t>
            </w:r>
            <w:r>
              <w:t xml:space="preserve">   </w:t>
            </w:r>
          </w:p>
          <w:p w:rsidR="00A253BC" w:rsidRPr="00154C5F" w:rsidRDefault="005D1A0B" w:rsidP="009853DA">
            <w:sdt>
              <w:sdtPr>
                <w:id w:val="-1001346575"/>
              </w:sdtPr>
              <w:sdtContent>
                <w:r w:rsidR="00A253BC">
                  <w:rPr>
                    <w:rFonts w:ascii="MS Gothic" w:eastAsia="MS Gothic" w:hAnsi="MS Gothic" w:hint="eastAsia"/>
                  </w:rPr>
                  <w:t>☐</w:t>
                </w:r>
              </w:sdtContent>
            </w:sdt>
          </w:p>
        </w:tc>
        <w:tc>
          <w:tcPr>
            <w:tcW w:w="5041" w:type="dxa"/>
            <w:vMerge w:val="restart"/>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Pr>
          <w:p w:rsidR="00A253BC" w:rsidRDefault="00A253BC" w:rsidP="009853DA">
            <w:r w:rsidRPr="00154C5F">
              <w:t>Ne</w:t>
            </w:r>
            <w:r>
              <w:t xml:space="preserve"> </w:t>
            </w:r>
          </w:p>
          <w:p w:rsidR="00A253BC" w:rsidRPr="00154C5F" w:rsidRDefault="005D1A0B" w:rsidP="009853DA">
            <w:sdt>
              <w:sdtPr>
                <w:id w:val="-489092079"/>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Borders>
              <w:bottom w:val="single" w:sz="4" w:space="0" w:color="auto"/>
            </w:tcBorders>
          </w:tcPr>
          <w:p w:rsidR="00A253BC" w:rsidRDefault="00A253BC" w:rsidP="009853DA">
            <w:r w:rsidRPr="00154C5F">
              <w:t>Ano s</w:t>
            </w:r>
            <w:r>
              <w:t> </w:t>
            </w:r>
            <w:r w:rsidRPr="00154C5F">
              <w:t>výhradou</w:t>
            </w:r>
            <w:r>
              <w:t xml:space="preserve"> </w:t>
            </w:r>
          </w:p>
          <w:p w:rsidR="00A253BC" w:rsidRPr="00154C5F" w:rsidRDefault="005D1A0B" w:rsidP="009853DA">
            <w:sdt>
              <w:sdtPr>
                <w:id w:val="1018886893"/>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tcBorders>
              <w:right w:val="nil"/>
            </w:tcBorders>
          </w:tcPr>
          <w:p w:rsidR="00A253BC" w:rsidRPr="00406558" w:rsidRDefault="00A253BC" w:rsidP="009853DA">
            <w:pPr>
              <w:rPr>
                <w:sz w:val="24"/>
                <w:szCs w:val="24"/>
              </w:rPr>
            </w:pPr>
          </w:p>
        </w:tc>
        <w:tc>
          <w:tcPr>
            <w:tcW w:w="1323" w:type="dxa"/>
            <w:tcBorders>
              <w:left w:val="nil"/>
              <w:right w:val="nil"/>
            </w:tcBorders>
          </w:tcPr>
          <w:p w:rsidR="00A253BC" w:rsidRDefault="00A253BC" w:rsidP="009853DA">
            <w:pPr>
              <w:rPr>
                <w:sz w:val="24"/>
              </w:rPr>
            </w:pPr>
          </w:p>
        </w:tc>
        <w:tc>
          <w:tcPr>
            <w:tcW w:w="5041" w:type="dxa"/>
            <w:tcBorders>
              <w:left w:val="nil"/>
            </w:tcBorders>
          </w:tcPr>
          <w:p w:rsidR="00A253BC" w:rsidRDefault="00A253BC" w:rsidP="009853DA">
            <w:pPr>
              <w:rPr>
                <w:sz w:val="24"/>
              </w:rPr>
            </w:pPr>
          </w:p>
        </w:tc>
      </w:tr>
      <w:tr w:rsidR="00A253BC" w:rsidTr="009853DA">
        <w:trPr>
          <w:jc w:val="center"/>
        </w:trPr>
        <w:tc>
          <w:tcPr>
            <w:tcW w:w="3490" w:type="dxa"/>
            <w:shd w:val="clear" w:color="auto" w:fill="C2D69B" w:themeFill="accent3" w:themeFillTint="99"/>
          </w:tcPr>
          <w:p w:rsidR="00A253BC" w:rsidRPr="00406558" w:rsidRDefault="00A253BC" w:rsidP="009853DA">
            <w:pPr>
              <w:rPr>
                <w:b/>
                <w:sz w:val="24"/>
                <w:szCs w:val="24"/>
              </w:rPr>
            </w:pPr>
            <w:r w:rsidRPr="00406558">
              <w:rPr>
                <w:b/>
                <w:sz w:val="24"/>
                <w:szCs w:val="24"/>
              </w:rPr>
              <w:t>4. Odborná praxe</w:t>
            </w:r>
          </w:p>
        </w:tc>
        <w:tc>
          <w:tcPr>
            <w:tcW w:w="1323" w:type="dxa"/>
            <w:shd w:val="clear" w:color="auto" w:fill="C2D69B" w:themeFill="accent3" w:themeFillTint="99"/>
          </w:tcPr>
          <w:p w:rsidR="00A253BC" w:rsidRPr="00AF2606" w:rsidRDefault="00A253BC" w:rsidP="009853DA">
            <w:pPr>
              <w:rPr>
                <w:b/>
                <w:sz w:val="24"/>
              </w:rPr>
            </w:pPr>
            <w:r w:rsidRPr="00AF2606">
              <w:rPr>
                <w:b/>
                <w:sz w:val="24"/>
              </w:rPr>
              <w:t>Hodnocení</w:t>
            </w:r>
          </w:p>
        </w:tc>
        <w:tc>
          <w:tcPr>
            <w:tcW w:w="5041" w:type="dxa"/>
            <w:shd w:val="clear" w:color="auto" w:fill="C2D69B" w:themeFill="accent3" w:themeFillTint="99"/>
          </w:tcPr>
          <w:p w:rsidR="00A253BC" w:rsidRPr="00AF2606" w:rsidRDefault="00A253BC" w:rsidP="009853DA">
            <w:pPr>
              <w:rPr>
                <w:b/>
                <w:sz w:val="24"/>
              </w:rPr>
            </w:pPr>
            <w:r w:rsidRPr="00AF2606">
              <w:rPr>
                <w:b/>
                <w:sz w:val="24"/>
              </w:rPr>
              <w:t>Poznámka</w:t>
            </w:r>
          </w:p>
        </w:tc>
      </w:tr>
      <w:tr w:rsidR="00A253BC" w:rsidTr="009853DA">
        <w:trPr>
          <w:jc w:val="center"/>
        </w:trPr>
        <w:tc>
          <w:tcPr>
            <w:tcW w:w="3490" w:type="dxa"/>
            <w:vMerge w:val="restart"/>
          </w:tcPr>
          <w:p w:rsidR="00A253BC" w:rsidRPr="00406558" w:rsidRDefault="00A253BC" w:rsidP="009853DA">
            <w:pPr>
              <w:rPr>
                <w:sz w:val="24"/>
                <w:szCs w:val="24"/>
              </w:rPr>
            </w:pPr>
            <w:r w:rsidRPr="00406558">
              <w:rPr>
                <w:sz w:val="24"/>
                <w:szCs w:val="24"/>
              </w:rPr>
              <w:t>Rozsah a způsob realizace praxí jsou dostatečné a v souladu s profilem absolventa.</w:t>
            </w:r>
          </w:p>
        </w:tc>
        <w:tc>
          <w:tcPr>
            <w:tcW w:w="1323" w:type="dxa"/>
          </w:tcPr>
          <w:p w:rsidR="00A253BC" w:rsidRDefault="00A253BC" w:rsidP="009853DA">
            <w:r w:rsidRPr="00154C5F">
              <w:t>Ano</w:t>
            </w:r>
            <w:r>
              <w:t xml:space="preserve">   </w:t>
            </w:r>
          </w:p>
          <w:p w:rsidR="00A253BC" w:rsidRPr="00154C5F" w:rsidRDefault="005D1A0B" w:rsidP="009853DA">
            <w:sdt>
              <w:sdtPr>
                <w:id w:val="329953403"/>
              </w:sdtPr>
              <w:sdtContent>
                <w:r w:rsidR="00A253BC">
                  <w:rPr>
                    <w:rFonts w:ascii="MS Gothic" w:eastAsia="MS Gothic" w:hAnsi="MS Gothic" w:hint="eastAsia"/>
                  </w:rPr>
                  <w:t>☐</w:t>
                </w:r>
              </w:sdtContent>
            </w:sdt>
          </w:p>
        </w:tc>
        <w:tc>
          <w:tcPr>
            <w:tcW w:w="5041" w:type="dxa"/>
            <w:vMerge w:val="restart"/>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Pr>
          <w:p w:rsidR="00A253BC" w:rsidRDefault="00A253BC" w:rsidP="009853DA">
            <w:r w:rsidRPr="00154C5F">
              <w:t>Ne</w:t>
            </w:r>
            <w:r>
              <w:t xml:space="preserve"> </w:t>
            </w:r>
          </w:p>
          <w:p w:rsidR="00A253BC" w:rsidRPr="00154C5F" w:rsidRDefault="005D1A0B" w:rsidP="009853DA">
            <w:sdt>
              <w:sdtPr>
                <w:id w:val="-1144812858"/>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Borders>
              <w:bottom w:val="single" w:sz="4" w:space="0" w:color="auto"/>
            </w:tcBorders>
          </w:tcPr>
          <w:p w:rsidR="00A253BC" w:rsidRDefault="00A253BC" w:rsidP="009853DA">
            <w:r w:rsidRPr="00154C5F">
              <w:t>Ano s</w:t>
            </w:r>
            <w:r>
              <w:t> </w:t>
            </w:r>
            <w:r w:rsidRPr="00154C5F">
              <w:t>výhradou</w:t>
            </w:r>
            <w:r>
              <w:t xml:space="preserve"> </w:t>
            </w:r>
          </w:p>
          <w:p w:rsidR="00A253BC" w:rsidRPr="00154C5F" w:rsidRDefault="005D1A0B" w:rsidP="009853DA">
            <w:sdt>
              <w:sdtPr>
                <w:id w:val="696662766"/>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tcBorders>
              <w:right w:val="nil"/>
            </w:tcBorders>
          </w:tcPr>
          <w:p w:rsidR="00A253BC" w:rsidRPr="00406558" w:rsidRDefault="00A253BC" w:rsidP="009853DA">
            <w:pPr>
              <w:rPr>
                <w:sz w:val="24"/>
                <w:szCs w:val="24"/>
              </w:rPr>
            </w:pPr>
          </w:p>
        </w:tc>
        <w:tc>
          <w:tcPr>
            <w:tcW w:w="1323" w:type="dxa"/>
            <w:tcBorders>
              <w:left w:val="nil"/>
              <w:right w:val="nil"/>
            </w:tcBorders>
          </w:tcPr>
          <w:p w:rsidR="00A253BC" w:rsidRDefault="00A253BC" w:rsidP="009853DA">
            <w:pPr>
              <w:rPr>
                <w:sz w:val="24"/>
              </w:rPr>
            </w:pPr>
          </w:p>
        </w:tc>
        <w:tc>
          <w:tcPr>
            <w:tcW w:w="5041" w:type="dxa"/>
            <w:tcBorders>
              <w:left w:val="nil"/>
            </w:tcBorders>
          </w:tcPr>
          <w:p w:rsidR="00A253BC" w:rsidRDefault="00A253BC" w:rsidP="009853DA">
            <w:pPr>
              <w:rPr>
                <w:sz w:val="24"/>
              </w:rPr>
            </w:pPr>
          </w:p>
        </w:tc>
      </w:tr>
      <w:tr w:rsidR="00A253BC" w:rsidTr="009853DA">
        <w:trPr>
          <w:jc w:val="center"/>
        </w:trPr>
        <w:tc>
          <w:tcPr>
            <w:tcW w:w="3490" w:type="dxa"/>
            <w:shd w:val="clear" w:color="auto" w:fill="C2D69B" w:themeFill="accent3" w:themeFillTint="99"/>
          </w:tcPr>
          <w:p w:rsidR="00A253BC" w:rsidRPr="00406558" w:rsidRDefault="00A253BC" w:rsidP="009853DA">
            <w:pPr>
              <w:rPr>
                <w:b/>
                <w:sz w:val="24"/>
                <w:szCs w:val="24"/>
              </w:rPr>
            </w:pPr>
            <w:r w:rsidRPr="00406558">
              <w:rPr>
                <w:b/>
                <w:sz w:val="24"/>
                <w:szCs w:val="24"/>
              </w:rPr>
              <w:t xml:space="preserve">5. Personální zabezpečení </w:t>
            </w:r>
            <w:r w:rsidRPr="00406558">
              <w:rPr>
                <w:b/>
                <w:sz w:val="24"/>
                <w:szCs w:val="24"/>
              </w:rPr>
              <w:br/>
              <w:t>a připravenost pracoviště</w:t>
            </w:r>
          </w:p>
        </w:tc>
        <w:tc>
          <w:tcPr>
            <w:tcW w:w="1323" w:type="dxa"/>
            <w:shd w:val="clear" w:color="auto" w:fill="C2D69B" w:themeFill="accent3" w:themeFillTint="99"/>
          </w:tcPr>
          <w:p w:rsidR="00A253BC" w:rsidRPr="00AF2606" w:rsidRDefault="00A253BC" w:rsidP="009853DA">
            <w:pPr>
              <w:rPr>
                <w:b/>
                <w:sz w:val="24"/>
              </w:rPr>
            </w:pPr>
            <w:r w:rsidRPr="00AF2606">
              <w:rPr>
                <w:b/>
                <w:sz w:val="24"/>
              </w:rPr>
              <w:t>Hodnocení</w:t>
            </w:r>
          </w:p>
        </w:tc>
        <w:tc>
          <w:tcPr>
            <w:tcW w:w="5041" w:type="dxa"/>
            <w:shd w:val="clear" w:color="auto" w:fill="C2D69B" w:themeFill="accent3" w:themeFillTint="99"/>
          </w:tcPr>
          <w:p w:rsidR="00A253BC" w:rsidRPr="00AF2606" w:rsidRDefault="00A253BC" w:rsidP="009853DA">
            <w:pPr>
              <w:rPr>
                <w:b/>
                <w:sz w:val="24"/>
              </w:rPr>
            </w:pPr>
            <w:r w:rsidRPr="00AF2606">
              <w:rPr>
                <w:b/>
                <w:sz w:val="24"/>
              </w:rPr>
              <w:t>Poznámka</w:t>
            </w:r>
          </w:p>
        </w:tc>
      </w:tr>
      <w:tr w:rsidR="00A253BC" w:rsidTr="009853DA">
        <w:trPr>
          <w:jc w:val="center"/>
        </w:trPr>
        <w:tc>
          <w:tcPr>
            <w:tcW w:w="3490" w:type="dxa"/>
            <w:vMerge w:val="restart"/>
          </w:tcPr>
          <w:p w:rsidR="00A253BC" w:rsidRPr="00406558" w:rsidRDefault="00A253BC" w:rsidP="009853DA">
            <w:pPr>
              <w:rPr>
                <w:sz w:val="24"/>
                <w:szCs w:val="24"/>
              </w:rPr>
            </w:pPr>
            <w:r w:rsidRPr="00406558">
              <w:rPr>
                <w:sz w:val="24"/>
                <w:szCs w:val="24"/>
              </w:rPr>
              <w:t xml:space="preserve">5. 1 Personální zajištění předmětů je dostatečné (zejm. s ohledem </w:t>
            </w:r>
            <w:r>
              <w:rPr>
                <w:sz w:val="24"/>
                <w:szCs w:val="24"/>
              </w:rPr>
              <w:br/>
            </w:r>
            <w:r w:rsidRPr="00406558">
              <w:rPr>
                <w:sz w:val="24"/>
                <w:szCs w:val="24"/>
              </w:rPr>
              <w:t>na odbornost pracovníků a jejich akademické a vědecko pedagogické tituly).</w:t>
            </w:r>
          </w:p>
        </w:tc>
        <w:tc>
          <w:tcPr>
            <w:tcW w:w="1323" w:type="dxa"/>
          </w:tcPr>
          <w:p w:rsidR="00A253BC" w:rsidRDefault="00A253BC" w:rsidP="009853DA">
            <w:r w:rsidRPr="00154C5F">
              <w:t>Ano</w:t>
            </w:r>
            <w:r>
              <w:t xml:space="preserve">   </w:t>
            </w:r>
          </w:p>
          <w:p w:rsidR="00A253BC" w:rsidRPr="00154C5F" w:rsidRDefault="005D1A0B" w:rsidP="009853DA">
            <w:sdt>
              <w:sdtPr>
                <w:id w:val="-1110976236"/>
              </w:sdtPr>
              <w:sdtContent>
                <w:r w:rsidR="00A253BC">
                  <w:rPr>
                    <w:rFonts w:ascii="MS Gothic" w:eastAsia="MS Gothic" w:hAnsi="MS Gothic" w:hint="eastAsia"/>
                  </w:rPr>
                  <w:t>☐</w:t>
                </w:r>
              </w:sdtContent>
            </w:sdt>
          </w:p>
        </w:tc>
        <w:tc>
          <w:tcPr>
            <w:tcW w:w="5041" w:type="dxa"/>
            <w:vMerge w:val="restart"/>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Pr>
          <w:p w:rsidR="00A253BC" w:rsidRDefault="00A253BC" w:rsidP="009853DA">
            <w:r w:rsidRPr="00154C5F">
              <w:t>Ne</w:t>
            </w:r>
            <w:r>
              <w:t xml:space="preserve"> </w:t>
            </w:r>
          </w:p>
          <w:p w:rsidR="00A253BC" w:rsidRPr="00154C5F" w:rsidRDefault="005D1A0B" w:rsidP="009853DA">
            <w:sdt>
              <w:sdtPr>
                <w:id w:val="1095206155"/>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Borders>
              <w:bottom w:val="single" w:sz="4" w:space="0" w:color="auto"/>
            </w:tcBorders>
          </w:tcPr>
          <w:p w:rsidR="00A253BC" w:rsidRDefault="00A253BC" w:rsidP="009853DA">
            <w:r w:rsidRPr="00154C5F">
              <w:t>Ano s</w:t>
            </w:r>
            <w:r>
              <w:t> </w:t>
            </w:r>
            <w:r w:rsidRPr="00154C5F">
              <w:t>výhradou</w:t>
            </w:r>
            <w:r>
              <w:t xml:space="preserve"> </w:t>
            </w:r>
          </w:p>
          <w:p w:rsidR="00A253BC" w:rsidRPr="00154C5F" w:rsidRDefault="005D1A0B" w:rsidP="009853DA">
            <w:sdt>
              <w:sdtPr>
                <w:id w:val="1093974880"/>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tcBorders>
              <w:right w:val="nil"/>
            </w:tcBorders>
          </w:tcPr>
          <w:p w:rsidR="00A253BC" w:rsidRPr="00406558" w:rsidRDefault="00A253BC" w:rsidP="009853DA">
            <w:pPr>
              <w:rPr>
                <w:sz w:val="24"/>
                <w:szCs w:val="24"/>
              </w:rPr>
            </w:pPr>
          </w:p>
        </w:tc>
        <w:tc>
          <w:tcPr>
            <w:tcW w:w="1323" w:type="dxa"/>
            <w:tcBorders>
              <w:left w:val="nil"/>
              <w:right w:val="nil"/>
            </w:tcBorders>
          </w:tcPr>
          <w:p w:rsidR="00A253BC" w:rsidRDefault="00A253BC" w:rsidP="009853DA">
            <w:pPr>
              <w:rPr>
                <w:sz w:val="24"/>
              </w:rPr>
            </w:pPr>
          </w:p>
        </w:tc>
        <w:tc>
          <w:tcPr>
            <w:tcW w:w="5041" w:type="dxa"/>
            <w:tcBorders>
              <w:left w:val="nil"/>
            </w:tcBorders>
          </w:tcPr>
          <w:p w:rsidR="00A253BC" w:rsidRDefault="00A253BC" w:rsidP="009853DA">
            <w:pPr>
              <w:rPr>
                <w:sz w:val="24"/>
              </w:rPr>
            </w:pPr>
          </w:p>
        </w:tc>
      </w:tr>
      <w:tr w:rsidR="00A253BC" w:rsidTr="009853DA">
        <w:trPr>
          <w:jc w:val="center"/>
        </w:trPr>
        <w:tc>
          <w:tcPr>
            <w:tcW w:w="3490" w:type="dxa"/>
            <w:vMerge w:val="restart"/>
          </w:tcPr>
          <w:p w:rsidR="00A253BC" w:rsidRPr="00406558" w:rsidRDefault="00A253BC" w:rsidP="009853DA">
            <w:pPr>
              <w:rPr>
                <w:sz w:val="24"/>
                <w:szCs w:val="24"/>
              </w:rPr>
            </w:pPr>
            <w:r w:rsidRPr="00406558">
              <w:rPr>
                <w:sz w:val="24"/>
                <w:szCs w:val="24"/>
              </w:rPr>
              <w:t>5. 2 Garant oboru má odbornou kvalifikaci a dostatečnou publikační činnost související s oborem či oborem příbuzným.</w:t>
            </w:r>
          </w:p>
        </w:tc>
        <w:tc>
          <w:tcPr>
            <w:tcW w:w="1323" w:type="dxa"/>
          </w:tcPr>
          <w:p w:rsidR="00A253BC" w:rsidRDefault="00A253BC" w:rsidP="009853DA">
            <w:r w:rsidRPr="00154C5F">
              <w:t>Ano</w:t>
            </w:r>
            <w:r>
              <w:t xml:space="preserve">   </w:t>
            </w:r>
          </w:p>
          <w:p w:rsidR="00A253BC" w:rsidRPr="00154C5F" w:rsidRDefault="005D1A0B" w:rsidP="009853DA">
            <w:sdt>
              <w:sdtPr>
                <w:id w:val="1249466459"/>
              </w:sdtPr>
              <w:sdtContent>
                <w:r w:rsidR="00A253BC">
                  <w:rPr>
                    <w:rFonts w:ascii="MS Gothic" w:eastAsia="MS Gothic" w:hAnsi="MS Gothic" w:hint="eastAsia"/>
                  </w:rPr>
                  <w:t>☐</w:t>
                </w:r>
              </w:sdtContent>
            </w:sdt>
          </w:p>
        </w:tc>
        <w:tc>
          <w:tcPr>
            <w:tcW w:w="5041" w:type="dxa"/>
            <w:vMerge w:val="restart"/>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Pr>
          <w:p w:rsidR="00A253BC" w:rsidRDefault="00A253BC" w:rsidP="009853DA">
            <w:r w:rsidRPr="00154C5F">
              <w:t>Ne</w:t>
            </w:r>
            <w:r>
              <w:t xml:space="preserve"> </w:t>
            </w:r>
          </w:p>
          <w:p w:rsidR="00A253BC" w:rsidRPr="00154C5F" w:rsidRDefault="005D1A0B" w:rsidP="009853DA">
            <w:sdt>
              <w:sdtPr>
                <w:id w:val="-547220703"/>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Borders>
              <w:bottom w:val="single" w:sz="4" w:space="0" w:color="auto"/>
            </w:tcBorders>
          </w:tcPr>
          <w:p w:rsidR="00A253BC" w:rsidRDefault="00A253BC" w:rsidP="009853DA">
            <w:r w:rsidRPr="00154C5F">
              <w:t>Ano s</w:t>
            </w:r>
            <w:r>
              <w:t> </w:t>
            </w:r>
            <w:r w:rsidRPr="00154C5F">
              <w:t>výhradou</w:t>
            </w:r>
            <w:r>
              <w:t xml:space="preserve"> </w:t>
            </w:r>
          </w:p>
          <w:p w:rsidR="00A253BC" w:rsidRPr="00154C5F" w:rsidRDefault="005D1A0B" w:rsidP="009853DA">
            <w:sdt>
              <w:sdtPr>
                <w:id w:val="313003997"/>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tcBorders>
              <w:right w:val="nil"/>
            </w:tcBorders>
          </w:tcPr>
          <w:p w:rsidR="00A253BC" w:rsidRPr="00406558" w:rsidRDefault="00A253BC" w:rsidP="009853DA">
            <w:pPr>
              <w:rPr>
                <w:sz w:val="24"/>
                <w:szCs w:val="24"/>
              </w:rPr>
            </w:pPr>
          </w:p>
        </w:tc>
        <w:tc>
          <w:tcPr>
            <w:tcW w:w="1323" w:type="dxa"/>
            <w:tcBorders>
              <w:left w:val="nil"/>
              <w:right w:val="nil"/>
            </w:tcBorders>
          </w:tcPr>
          <w:p w:rsidR="00A253BC" w:rsidRDefault="00A253BC" w:rsidP="009853DA">
            <w:pPr>
              <w:rPr>
                <w:sz w:val="24"/>
              </w:rPr>
            </w:pPr>
          </w:p>
        </w:tc>
        <w:tc>
          <w:tcPr>
            <w:tcW w:w="5041" w:type="dxa"/>
            <w:tcBorders>
              <w:left w:val="nil"/>
            </w:tcBorders>
          </w:tcPr>
          <w:p w:rsidR="00A253BC" w:rsidRDefault="00A253BC" w:rsidP="009853DA">
            <w:pPr>
              <w:rPr>
                <w:sz w:val="24"/>
              </w:rPr>
            </w:pPr>
          </w:p>
        </w:tc>
      </w:tr>
      <w:tr w:rsidR="00A253BC" w:rsidTr="009853DA">
        <w:trPr>
          <w:jc w:val="center"/>
        </w:trPr>
        <w:tc>
          <w:tcPr>
            <w:tcW w:w="3490" w:type="dxa"/>
            <w:vMerge w:val="restart"/>
          </w:tcPr>
          <w:p w:rsidR="00A253BC" w:rsidRPr="00406558" w:rsidRDefault="00A253BC" w:rsidP="009853DA">
            <w:pPr>
              <w:rPr>
                <w:sz w:val="24"/>
                <w:szCs w:val="24"/>
              </w:rPr>
            </w:pPr>
            <w:r w:rsidRPr="00406558">
              <w:rPr>
                <w:sz w:val="24"/>
                <w:szCs w:val="24"/>
              </w:rPr>
              <w:t>5. 3 Akademičtí pracovníci vykazují publikační činnost související s oborem či obory příbuznými.</w:t>
            </w:r>
          </w:p>
        </w:tc>
        <w:tc>
          <w:tcPr>
            <w:tcW w:w="1323" w:type="dxa"/>
          </w:tcPr>
          <w:p w:rsidR="00A253BC" w:rsidRDefault="00A253BC" w:rsidP="009853DA">
            <w:r w:rsidRPr="00154C5F">
              <w:t>Ano</w:t>
            </w:r>
            <w:r>
              <w:t xml:space="preserve">   </w:t>
            </w:r>
          </w:p>
          <w:p w:rsidR="00A253BC" w:rsidRPr="00154C5F" w:rsidRDefault="005D1A0B" w:rsidP="009853DA">
            <w:sdt>
              <w:sdtPr>
                <w:id w:val="-751898837"/>
              </w:sdtPr>
              <w:sdtContent>
                <w:r w:rsidR="00A253BC">
                  <w:rPr>
                    <w:rFonts w:ascii="MS Gothic" w:eastAsia="MS Gothic" w:hAnsi="MS Gothic" w:hint="eastAsia"/>
                  </w:rPr>
                  <w:t>☐</w:t>
                </w:r>
              </w:sdtContent>
            </w:sdt>
          </w:p>
        </w:tc>
        <w:tc>
          <w:tcPr>
            <w:tcW w:w="5041" w:type="dxa"/>
            <w:vMerge w:val="restart"/>
          </w:tcPr>
          <w:p w:rsidR="00A253BC" w:rsidRDefault="00A253BC" w:rsidP="009853DA">
            <w:pPr>
              <w:rPr>
                <w:sz w:val="24"/>
              </w:rPr>
            </w:pPr>
          </w:p>
        </w:tc>
      </w:tr>
      <w:tr w:rsidR="00A253BC" w:rsidTr="009853DA">
        <w:trPr>
          <w:jc w:val="center"/>
        </w:trPr>
        <w:tc>
          <w:tcPr>
            <w:tcW w:w="3490" w:type="dxa"/>
            <w:vMerge/>
          </w:tcPr>
          <w:p w:rsidR="00A253BC" w:rsidRDefault="00A253BC" w:rsidP="009853DA">
            <w:pPr>
              <w:rPr>
                <w:sz w:val="24"/>
              </w:rPr>
            </w:pPr>
          </w:p>
        </w:tc>
        <w:tc>
          <w:tcPr>
            <w:tcW w:w="1323" w:type="dxa"/>
          </w:tcPr>
          <w:p w:rsidR="00A253BC" w:rsidRDefault="00A253BC" w:rsidP="009853DA">
            <w:r w:rsidRPr="00154C5F">
              <w:t>Ne</w:t>
            </w:r>
            <w:r>
              <w:t xml:space="preserve"> </w:t>
            </w:r>
          </w:p>
          <w:p w:rsidR="00A253BC" w:rsidRPr="00154C5F" w:rsidRDefault="005D1A0B" w:rsidP="009853DA">
            <w:sdt>
              <w:sdtPr>
                <w:id w:val="-1443989453"/>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vMerge/>
          </w:tcPr>
          <w:p w:rsidR="00A253BC" w:rsidRDefault="00A253BC" w:rsidP="009853DA">
            <w:pPr>
              <w:rPr>
                <w:sz w:val="24"/>
              </w:rPr>
            </w:pPr>
          </w:p>
        </w:tc>
        <w:tc>
          <w:tcPr>
            <w:tcW w:w="1323" w:type="dxa"/>
            <w:tcBorders>
              <w:bottom w:val="single" w:sz="4" w:space="0" w:color="auto"/>
            </w:tcBorders>
          </w:tcPr>
          <w:p w:rsidR="00A253BC" w:rsidRDefault="00A253BC" w:rsidP="009853DA">
            <w:r w:rsidRPr="00154C5F">
              <w:t>Ano s</w:t>
            </w:r>
            <w:r>
              <w:t> </w:t>
            </w:r>
            <w:r w:rsidRPr="00154C5F">
              <w:t>výhradou</w:t>
            </w:r>
            <w:r>
              <w:t xml:space="preserve"> </w:t>
            </w:r>
          </w:p>
          <w:p w:rsidR="00A253BC" w:rsidRPr="00154C5F" w:rsidRDefault="005D1A0B" w:rsidP="009853DA">
            <w:sdt>
              <w:sdtPr>
                <w:id w:val="-1538653171"/>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tcBorders>
              <w:right w:val="nil"/>
            </w:tcBorders>
          </w:tcPr>
          <w:p w:rsidR="00A253BC" w:rsidRDefault="00A253BC" w:rsidP="009853DA">
            <w:pPr>
              <w:rPr>
                <w:sz w:val="24"/>
              </w:rPr>
            </w:pPr>
          </w:p>
        </w:tc>
        <w:tc>
          <w:tcPr>
            <w:tcW w:w="1323" w:type="dxa"/>
            <w:tcBorders>
              <w:left w:val="nil"/>
              <w:right w:val="nil"/>
            </w:tcBorders>
          </w:tcPr>
          <w:p w:rsidR="00A253BC" w:rsidRDefault="00A253BC" w:rsidP="009853DA">
            <w:pPr>
              <w:rPr>
                <w:sz w:val="24"/>
              </w:rPr>
            </w:pPr>
          </w:p>
        </w:tc>
        <w:tc>
          <w:tcPr>
            <w:tcW w:w="5041" w:type="dxa"/>
            <w:tcBorders>
              <w:left w:val="nil"/>
            </w:tcBorders>
          </w:tcPr>
          <w:p w:rsidR="00A253BC" w:rsidRDefault="00A253BC" w:rsidP="009853DA">
            <w:pPr>
              <w:rPr>
                <w:sz w:val="24"/>
              </w:rPr>
            </w:pPr>
          </w:p>
        </w:tc>
      </w:tr>
      <w:tr w:rsidR="00A253BC" w:rsidTr="009853DA">
        <w:trPr>
          <w:jc w:val="center"/>
        </w:trPr>
        <w:tc>
          <w:tcPr>
            <w:tcW w:w="3490" w:type="dxa"/>
            <w:vMerge w:val="restart"/>
          </w:tcPr>
          <w:p w:rsidR="00A253BC" w:rsidRDefault="00A253BC" w:rsidP="009853DA">
            <w:pPr>
              <w:rPr>
                <w:sz w:val="24"/>
              </w:rPr>
            </w:pPr>
            <w:r w:rsidRPr="00406558">
              <w:rPr>
                <w:sz w:val="24"/>
              </w:rPr>
              <w:t>5. 4 Pracoviště je řešitelem vědeckých grantů souvisejících s oborem.</w:t>
            </w:r>
          </w:p>
        </w:tc>
        <w:tc>
          <w:tcPr>
            <w:tcW w:w="1323" w:type="dxa"/>
          </w:tcPr>
          <w:p w:rsidR="00A253BC" w:rsidRDefault="00A253BC" w:rsidP="009853DA">
            <w:r w:rsidRPr="00154C5F">
              <w:t>Ano</w:t>
            </w:r>
            <w:r>
              <w:t xml:space="preserve">   </w:t>
            </w:r>
          </w:p>
          <w:p w:rsidR="00A253BC" w:rsidRPr="00154C5F" w:rsidRDefault="005D1A0B" w:rsidP="009853DA">
            <w:sdt>
              <w:sdtPr>
                <w:id w:val="-2062547390"/>
              </w:sdtPr>
              <w:sdtContent>
                <w:r w:rsidR="00A253BC">
                  <w:rPr>
                    <w:rFonts w:ascii="MS Gothic" w:eastAsia="MS Gothic" w:hAnsi="MS Gothic" w:hint="eastAsia"/>
                  </w:rPr>
                  <w:t>☐</w:t>
                </w:r>
              </w:sdtContent>
            </w:sdt>
          </w:p>
        </w:tc>
        <w:tc>
          <w:tcPr>
            <w:tcW w:w="5041" w:type="dxa"/>
            <w:vMerge w:val="restart"/>
          </w:tcPr>
          <w:p w:rsidR="00A253BC" w:rsidRDefault="00A253BC" w:rsidP="009853DA">
            <w:pPr>
              <w:rPr>
                <w:sz w:val="24"/>
              </w:rPr>
            </w:pPr>
          </w:p>
        </w:tc>
      </w:tr>
      <w:tr w:rsidR="00A253BC" w:rsidTr="009853DA">
        <w:trPr>
          <w:jc w:val="center"/>
        </w:trPr>
        <w:tc>
          <w:tcPr>
            <w:tcW w:w="3490" w:type="dxa"/>
            <w:vMerge/>
          </w:tcPr>
          <w:p w:rsidR="00A253BC" w:rsidRDefault="00A253BC" w:rsidP="009853DA">
            <w:pPr>
              <w:rPr>
                <w:sz w:val="24"/>
              </w:rPr>
            </w:pPr>
          </w:p>
        </w:tc>
        <w:tc>
          <w:tcPr>
            <w:tcW w:w="1323" w:type="dxa"/>
          </w:tcPr>
          <w:p w:rsidR="00A253BC" w:rsidRDefault="00A253BC" w:rsidP="009853DA">
            <w:r w:rsidRPr="00154C5F">
              <w:t>Ne</w:t>
            </w:r>
            <w:r>
              <w:t xml:space="preserve"> </w:t>
            </w:r>
          </w:p>
          <w:p w:rsidR="00A253BC" w:rsidRPr="00154C5F" w:rsidRDefault="005D1A0B" w:rsidP="009853DA">
            <w:sdt>
              <w:sdtPr>
                <w:id w:val="1694187750"/>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vMerge/>
          </w:tcPr>
          <w:p w:rsidR="00A253BC" w:rsidRDefault="00A253BC" w:rsidP="009853DA">
            <w:pPr>
              <w:rPr>
                <w:sz w:val="24"/>
              </w:rPr>
            </w:pPr>
          </w:p>
        </w:tc>
        <w:tc>
          <w:tcPr>
            <w:tcW w:w="1323" w:type="dxa"/>
            <w:tcBorders>
              <w:bottom w:val="single" w:sz="4" w:space="0" w:color="auto"/>
            </w:tcBorders>
          </w:tcPr>
          <w:p w:rsidR="00A253BC" w:rsidRDefault="00A253BC" w:rsidP="009853DA">
            <w:r w:rsidRPr="00154C5F">
              <w:t>Ano s</w:t>
            </w:r>
            <w:r>
              <w:t> </w:t>
            </w:r>
            <w:r w:rsidRPr="00154C5F">
              <w:t>výhradou</w:t>
            </w:r>
            <w:r>
              <w:t xml:space="preserve"> </w:t>
            </w:r>
          </w:p>
          <w:p w:rsidR="00A253BC" w:rsidRPr="00154C5F" w:rsidRDefault="005D1A0B" w:rsidP="009853DA">
            <w:sdt>
              <w:sdtPr>
                <w:id w:val="132456608"/>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tcBorders>
              <w:right w:val="nil"/>
            </w:tcBorders>
          </w:tcPr>
          <w:p w:rsidR="00A253BC" w:rsidRDefault="00A253BC" w:rsidP="009853DA">
            <w:pPr>
              <w:rPr>
                <w:sz w:val="24"/>
              </w:rPr>
            </w:pPr>
          </w:p>
        </w:tc>
        <w:tc>
          <w:tcPr>
            <w:tcW w:w="1323" w:type="dxa"/>
            <w:tcBorders>
              <w:left w:val="nil"/>
              <w:right w:val="nil"/>
            </w:tcBorders>
          </w:tcPr>
          <w:p w:rsidR="00A253BC" w:rsidRDefault="00A253BC" w:rsidP="009853DA">
            <w:pPr>
              <w:rPr>
                <w:sz w:val="24"/>
              </w:rPr>
            </w:pPr>
          </w:p>
        </w:tc>
        <w:tc>
          <w:tcPr>
            <w:tcW w:w="5041" w:type="dxa"/>
            <w:tcBorders>
              <w:left w:val="nil"/>
            </w:tcBorders>
          </w:tcPr>
          <w:p w:rsidR="00A253BC" w:rsidRDefault="00A253BC" w:rsidP="009853DA">
            <w:pPr>
              <w:rPr>
                <w:sz w:val="24"/>
              </w:rPr>
            </w:pPr>
          </w:p>
        </w:tc>
      </w:tr>
      <w:tr w:rsidR="00A253BC" w:rsidTr="009853DA">
        <w:trPr>
          <w:jc w:val="center"/>
        </w:trPr>
        <w:tc>
          <w:tcPr>
            <w:tcW w:w="3490" w:type="dxa"/>
            <w:shd w:val="clear" w:color="auto" w:fill="C2D69B" w:themeFill="accent3" w:themeFillTint="99"/>
          </w:tcPr>
          <w:p w:rsidR="00A253BC" w:rsidRPr="00D0090C" w:rsidRDefault="00A253BC" w:rsidP="009853DA">
            <w:pPr>
              <w:rPr>
                <w:b/>
                <w:sz w:val="24"/>
              </w:rPr>
            </w:pPr>
            <w:r>
              <w:rPr>
                <w:b/>
                <w:sz w:val="24"/>
              </w:rPr>
              <w:lastRenderedPageBreak/>
              <w:t xml:space="preserve">6. </w:t>
            </w:r>
            <w:r w:rsidRPr="00D0090C">
              <w:rPr>
                <w:b/>
                <w:sz w:val="24"/>
              </w:rPr>
              <w:t>Mezinárodní spolupráce</w:t>
            </w:r>
          </w:p>
        </w:tc>
        <w:tc>
          <w:tcPr>
            <w:tcW w:w="1323" w:type="dxa"/>
            <w:shd w:val="clear" w:color="auto" w:fill="C2D69B" w:themeFill="accent3" w:themeFillTint="99"/>
          </w:tcPr>
          <w:p w:rsidR="00A253BC" w:rsidRPr="00D0090C" w:rsidRDefault="00A253BC" w:rsidP="009853DA">
            <w:pPr>
              <w:rPr>
                <w:b/>
                <w:sz w:val="24"/>
              </w:rPr>
            </w:pPr>
            <w:r w:rsidRPr="00D0090C">
              <w:rPr>
                <w:b/>
                <w:sz w:val="24"/>
              </w:rPr>
              <w:t>Hodnocení</w:t>
            </w:r>
          </w:p>
        </w:tc>
        <w:tc>
          <w:tcPr>
            <w:tcW w:w="5041" w:type="dxa"/>
            <w:shd w:val="clear" w:color="auto" w:fill="C2D69B" w:themeFill="accent3" w:themeFillTint="99"/>
          </w:tcPr>
          <w:p w:rsidR="00A253BC" w:rsidRPr="00D0090C" w:rsidRDefault="00A253BC" w:rsidP="009853DA">
            <w:pPr>
              <w:rPr>
                <w:b/>
                <w:sz w:val="24"/>
              </w:rPr>
            </w:pPr>
            <w:r w:rsidRPr="00D0090C">
              <w:rPr>
                <w:b/>
                <w:sz w:val="24"/>
              </w:rPr>
              <w:t>Poznámka</w:t>
            </w:r>
          </w:p>
        </w:tc>
      </w:tr>
      <w:tr w:rsidR="00A253BC" w:rsidTr="009853DA">
        <w:trPr>
          <w:jc w:val="center"/>
        </w:trPr>
        <w:tc>
          <w:tcPr>
            <w:tcW w:w="3490" w:type="dxa"/>
            <w:vMerge w:val="restart"/>
          </w:tcPr>
          <w:p w:rsidR="00A253BC" w:rsidRDefault="00A253BC" w:rsidP="009853DA">
            <w:pPr>
              <w:rPr>
                <w:sz w:val="24"/>
              </w:rPr>
            </w:pPr>
            <w:r>
              <w:rPr>
                <w:sz w:val="24"/>
              </w:rPr>
              <w:t xml:space="preserve">Pracoviště ve své pedagogické činnosti (např. výjezdy pedagogů za účelem výuky do zahraničí, výuka zahraničních studentů v rámci programu Erasmus +) </w:t>
            </w:r>
            <w:r>
              <w:rPr>
                <w:sz w:val="24"/>
              </w:rPr>
              <w:br/>
              <w:t>a tvůrčí činnosti (zahraniční publikační činnost, projekty) spolupracuje se zahraničním.</w:t>
            </w:r>
          </w:p>
        </w:tc>
        <w:tc>
          <w:tcPr>
            <w:tcW w:w="1323" w:type="dxa"/>
          </w:tcPr>
          <w:p w:rsidR="00A253BC" w:rsidRDefault="00A253BC" w:rsidP="009853DA">
            <w:r w:rsidRPr="00154C5F">
              <w:t>Ano</w:t>
            </w:r>
            <w:r>
              <w:t xml:space="preserve">   </w:t>
            </w:r>
          </w:p>
          <w:p w:rsidR="00A253BC" w:rsidRPr="00154C5F" w:rsidRDefault="005D1A0B" w:rsidP="009853DA">
            <w:sdt>
              <w:sdtPr>
                <w:id w:val="-230928360"/>
              </w:sdtPr>
              <w:sdtContent>
                <w:r w:rsidR="00A253BC">
                  <w:rPr>
                    <w:rFonts w:ascii="MS Gothic" w:eastAsia="MS Gothic" w:hAnsi="MS Gothic" w:hint="eastAsia"/>
                  </w:rPr>
                  <w:t>☐</w:t>
                </w:r>
              </w:sdtContent>
            </w:sdt>
          </w:p>
        </w:tc>
        <w:tc>
          <w:tcPr>
            <w:tcW w:w="5041" w:type="dxa"/>
            <w:vMerge w:val="restart"/>
          </w:tcPr>
          <w:p w:rsidR="00A253BC" w:rsidRDefault="00A253BC" w:rsidP="009853DA">
            <w:pPr>
              <w:rPr>
                <w:sz w:val="24"/>
              </w:rPr>
            </w:pPr>
          </w:p>
        </w:tc>
      </w:tr>
      <w:tr w:rsidR="00A253BC" w:rsidTr="009853DA">
        <w:trPr>
          <w:jc w:val="center"/>
        </w:trPr>
        <w:tc>
          <w:tcPr>
            <w:tcW w:w="3490" w:type="dxa"/>
            <w:vMerge/>
          </w:tcPr>
          <w:p w:rsidR="00A253BC" w:rsidRDefault="00A253BC" w:rsidP="009853DA">
            <w:pPr>
              <w:rPr>
                <w:sz w:val="24"/>
              </w:rPr>
            </w:pPr>
          </w:p>
        </w:tc>
        <w:tc>
          <w:tcPr>
            <w:tcW w:w="1323" w:type="dxa"/>
          </w:tcPr>
          <w:p w:rsidR="00A253BC" w:rsidRDefault="00A253BC" w:rsidP="009853DA">
            <w:r w:rsidRPr="00154C5F">
              <w:t>Ne</w:t>
            </w:r>
            <w:r>
              <w:t xml:space="preserve"> </w:t>
            </w:r>
          </w:p>
          <w:p w:rsidR="00A253BC" w:rsidRPr="00154C5F" w:rsidRDefault="005D1A0B" w:rsidP="009853DA">
            <w:sdt>
              <w:sdtPr>
                <w:id w:val="-43444462"/>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vMerge/>
          </w:tcPr>
          <w:p w:rsidR="00A253BC" w:rsidRDefault="00A253BC" w:rsidP="009853DA">
            <w:pPr>
              <w:rPr>
                <w:sz w:val="24"/>
              </w:rPr>
            </w:pPr>
          </w:p>
        </w:tc>
        <w:tc>
          <w:tcPr>
            <w:tcW w:w="1323" w:type="dxa"/>
          </w:tcPr>
          <w:p w:rsidR="00A253BC" w:rsidRDefault="00A253BC" w:rsidP="009853DA">
            <w:r w:rsidRPr="00154C5F">
              <w:t>Ano s</w:t>
            </w:r>
            <w:r>
              <w:t> </w:t>
            </w:r>
            <w:r w:rsidRPr="00154C5F">
              <w:t>výhradou</w:t>
            </w:r>
            <w:r>
              <w:t xml:space="preserve"> </w:t>
            </w:r>
          </w:p>
          <w:p w:rsidR="00A253BC" w:rsidRPr="00154C5F" w:rsidRDefault="005D1A0B" w:rsidP="009853DA">
            <w:sdt>
              <w:sdtPr>
                <w:id w:val="1305343737"/>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bl>
    <w:p w:rsidR="00A253BC" w:rsidRDefault="00A253BC" w:rsidP="00A253BC">
      <w:pPr>
        <w:spacing w:after="240" w:line="276" w:lineRule="auto"/>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A253BC" w:rsidTr="009853DA">
        <w:tc>
          <w:tcPr>
            <w:tcW w:w="9778" w:type="dxa"/>
            <w:shd w:val="clear" w:color="auto" w:fill="C2D69B"/>
          </w:tcPr>
          <w:p w:rsidR="00A253BC" w:rsidRPr="009B0C94" w:rsidRDefault="00A253BC" w:rsidP="009853DA">
            <w:pPr>
              <w:rPr>
                <w:b/>
                <w:sz w:val="24"/>
              </w:rPr>
            </w:pPr>
            <w:r w:rsidRPr="009B0C94">
              <w:rPr>
                <w:b/>
                <w:sz w:val="24"/>
              </w:rPr>
              <w:t>Zde můžete uvést důležité pozitivní stránky hodnoceného studijního programu.</w:t>
            </w:r>
          </w:p>
        </w:tc>
      </w:tr>
      <w:tr w:rsidR="00A253BC" w:rsidTr="009853DA">
        <w:tc>
          <w:tcPr>
            <w:tcW w:w="9778" w:type="dxa"/>
            <w:shd w:val="clear" w:color="auto" w:fill="auto"/>
          </w:tcPr>
          <w:p w:rsidR="00A253BC" w:rsidRPr="009B0C94" w:rsidRDefault="00A253BC" w:rsidP="009853DA">
            <w:pPr>
              <w:rPr>
                <w:sz w:val="24"/>
              </w:rPr>
            </w:pPr>
          </w:p>
          <w:p w:rsidR="00A253BC" w:rsidRPr="009B0C94" w:rsidRDefault="00A253BC" w:rsidP="009853DA">
            <w:pPr>
              <w:rPr>
                <w:sz w:val="24"/>
              </w:rPr>
            </w:pPr>
          </w:p>
          <w:p w:rsidR="00A253BC" w:rsidRPr="009B0C94" w:rsidRDefault="00A253BC" w:rsidP="009853DA">
            <w:pPr>
              <w:rPr>
                <w:sz w:val="24"/>
              </w:rPr>
            </w:pPr>
          </w:p>
          <w:p w:rsidR="00A253BC" w:rsidRPr="009B0C94" w:rsidRDefault="00A253BC" w:rsidP="009853DA">
            <w:pPr>
              <w:rPr>
                <w:sz w:val="24"/>
              </w:rPr>
            </w:pPr>
          </w:p>
        </w:tc>
      </w:tr>
      <w:tr w:rsidR="00A253BC" w:rsidTr="009853DA">
        <w:tc>
          <w:tcPr>
            <w:tcW w:w="9778" w:type="dxa"/>
            <w:shd w:val="clear" w:color="auto" w:fill="C2D69B"/>
          </w:tcPr>
          <w:p w:rsidR="00A253BC" w:rsidRPr="009B0C94" w:rsidRDefault="00A253BC" w:rsidP="009853DA">
            <w:pPr>
              <w:rPr>
                <w:b/>
                <w:sz w:val="24"/>
              </w:rPr>
            </w:pPr>
            <w:r w:rsidRPr="009B0C94">
              <w:rPr>
                <w:b/>
                <w:sz w:val="24"/>
              </w:rPr>
              <w:t>Zde můžete uvést důležité negativní stránky hodnoceného studijního programu.</w:t>
            </w:r>
          </w:p>
        </w:tc>
      </w:tr>
      <w:tr w:rsidR="00A253BC" w:rsidTr="009853DA">
        <w:tc>
          <w:tcPr>
            <w:tcW w:w="9778" w:type="dxa"/>
            <w:shd w:val="clear" w:color="auto" w:fill="auto"/>
          </w:tcPr>
          <w:p w:rsidR="00A253BC" w:rsidRPr="009B0C94" w:rsidRDefault="00A253BC" w:rsidP="009853DA">
            <w:pPr>
              <w:rPr>
                <w:sz w:val="24"/>
              </w:rPr>
            </w:pPr>
          </w:p>
          <w:p w:rsidR="00A253BC" w:rsidRPr="009B0C94" w:rsidRDefault="00A253BC" w:rsidP="009853DA">
            <w:pPr>
              <w:rPr>
                <w:sz w:val="24"/>
              </w:rPr>
            </w:pPr>
          </w:p>
          <w:p w:rsidR="00A253BC" w:rsidRPr="009B0C94" w:rsidRDefault="00A253BC" w:rsidP="009853DA">
            <w:pPr>
              <w:rPr>
                <w:sz w:val="24"/>
              </w:rPr>
            </w:pPr>
          </w:p>
          <w:p w:rsidR="00A253BC" w:rsidRPr="009B0C94" w:rsidRDefault="00A253BC" w:rsidP="009853DA">
            <w:pPr>
              <w:rPr>
                <w:sz w:val="24"/>
              </w:rPr>
            </w:pPr>
          </w:p>
        </w:tc>
      </w:tr>
      <w:tr w:rsidR="00A253BC" w:rsidTr="009853DA">
        <w:tc>
          <w:tcPr>
            <w:tcW w:w="9778" w:type="dxa"/>
            <w:shd w:val="clear" w:color="auto" w:fill="C2D69B"/>
          </w:tcPr>
          <w:p w:rsidR="00A253BC" w:rsidRPr="009B0C94" w:rsidRDefault="00A253BC" w:rsidP="009853DA">
            <w:pPr>
              <w:rPr>
                <w:b/>
                <w:sz w:val="24"/>
              </w:rPr>
            </w:pPr>
            <w:r w:rsidRPr="009B0C94">
              <w:rPr>
                <w:b/>
                <w:sz w:val="24"/>
              </w:rPr>
              <w:t>Zde je místo pro Vaše celkové hodnocení studijního programu.</w:t>
            </w:r>
          </w:p>
        </w:tc>
      </w:tr>
      <w:tr w:rsidR="00A253BC" w:rsidTr="009853DA">
        <w:tc>
          <w:tcPr>
            <w:tcW w:w="9778" w:type="dxa"/>
            <w:shd w:val="clear" w:color="auto" w:fill="auto"/>
          </w:tcPr>
          <w:p w:rsidR="00A253BC" w:rsidRPr="009B0C94" w:rsidRDefault="00A253BC" w:rsidP="009853DA">
            <w:pPr>
              <w:rPr>
                <w:sz w:val="24"/>
              </w:rPr>
            </w:pPr>
          </w:p>
          <w:p w:rsidR="00A253BC" w:rsidRPr="009B0C94" w:rsidRDefault="00A253BC" w:rsidP="009853DA">
            <w:pPr>
              <w:rPr>
                <w:sz w:val="24"/>
              </w:rPr>
            </w:pPr>
          </w:p>
          <w:p w:rsidR="00A253BC" w:rsidRPr="009B0C94" w:rsidRDefault="00A253BC" w:rsidP="009853DA">
            <w:pPr>
              <w:rPr>
                <w:sz w:val="24"/>
              </w:rPr>
            </w:pPr>
          </w:p>
          <w:p w:rsidR="00A253BC" w:rsidRPr="009B0C94" w:rsidRDefault="00A253BC" w:rsidP="009853DA">
            <w:pPr>
              <w:rPr>
                <w:sz w:val="24"/>
              </w:rPr>
            </w:pPr>
          </w:p>
        </w:tc>
      </w:tr>
    </w:tbl>
    <w:p w:rsidR="00A253BC" w:rsidRDefault="00A253BC" w:rsidP="00A253BC">
      <w:pPr>
        <w:spacing w:after="240" w:line="276" w:lineRule="auto"/>
        <w:ind w:firstLine="426"/>
        <w:jc w:val="both"/>
        <w:rPr>
          <w:sz w:val="24"/>
        </w:rPr>
      </w:pPr>
    </w:p>
    <w:p w:rsidR="00A253BC" w:rsidRDefault="00A253BC" w:rsidP="00A253BC">
      <w:pPr>
        <w:spacing w:after="240" w:line="276" w:lineRule="auto"/>
        <w:ind w:firstLine="426"/>
        <w:jc w:val="both"/>
        <w:rPr>
          <w:sz w:val="24"/>
        </w:rPr>
      </w:pPr>
      <w:r>
        <w:rPr>
          <w:sz w:val="24"/>
        </w:rPr>
        <w:t>Hodnotitelé: 1. zástupkyně potenciálního zaměstnavatele tj. metodiky vzdělávání KÚ;  absolventka oboru Andragogika v profilaci na řízení lidských zdrojů v neziskové sféře z roku 2017; 3. akademický pracovník vyučující v oboru Andragogika na české univerzitě.</w:t>
      </w:r>
    </w:p>
    <w:p w:rsidR="00A253BC" w:rsidRDefault="00A253BC" w:rsidP="00A253BC">
      <w:pPr>
        <w:spacing w:after="240" w:line="276" w:lineRule="auto"/>
        <w:jc w:val="center"/>
        <w:rPr>
          <w:b/>
          <w:sz w:val="24"/>
        </w:rPr>
      </w:pPr>
      <w:r w:rsidRPr="000A1B08">
        <w:rPr>
          <w:b/>
          <w:sz w:val="24"/>
        </w:rPr>
        <w:t>Závěr</w:t>
      </w:r>
    </w:p>
    <w:p w:rsidR="00A253BC" w:rsidRPr="000A1B08" w:rsidRDefault="00A253BC" w:rsidP="00A253BC">
      <w:pPr>
        <w:spacing w:after="240" w:line="276" w:lineRule="auto"/>
        <w:ind w:firstLine="426"/>
        <w:rPr>
          <w:sz w:val="24"/>
        </w:rPr>
      </w:pPr>
      <w:r w:rsidRPr="000A1B08">
        <w:rPr>
          <w:sz w:val="24"/>
        </w:rPr>
        <w:t>Uvedeny jsou nejdůležitější připomínky</w:t>
      </w:r>
      <w:r>
        <w:rPr>
          <w:sz w:val="24"/>
        </w:rPr>
        <w:t xml:space="preserve"> hodnotitelů</w:t>
      </w:r>
      <w:r w:rsidRPr="000A1B08">
        <w:rPr>
          <w:sz w:val="24"/>
        </w:rPr>
        <w:t xml:space="preserve"> a zaujatá opatření</w:t>
      </w:r>
      <w:r>
        <w:rPr>
          <w:sz w:val="24"/>
        </w:rPr>
        <w:t>.</w:t>
      </w:r>
    </w:p>
    <w:p w:rsidR="00887C16" w:rsidRDefault="00887C16" w:rsidP="00887C16">
      <w:pPr>
        <w:pStyle w:val="Odstavecseseznamem"/>
        <w:numPr>
          <w:ilvl w:val="0"/>
          <w:numId w:val="17"/>
        </w:numPr>
        <w:spacing w:line="360" w:lineRule="auto"/>
        <w:jc w:val="both"/>
      </w:pPr>
      <w:r>
        <w:t xml:space="preserve">Nabídka povinně volitelných předmětů by měla reagovat na zvolené směry studia </w:t>
      </w:r>
      <w:r>
        <w:br/>
        <w:t>a potřeby z praxe.</w:t>
      </w:r>
    </w:p>
    <w:p w:rsidR="00887C16" w:rsidRDefault="00887C16" w:rsidP="00887C16">
      <w:pPr>
        <w:spacing w:line="360" w:lineRule="auto"/>
        <w:ind w:left="360"/>
        <w:jc w:val="both"/>
        <w:rPr>
          <w:i/>
          <w:sz w:val="24"/>
        </w:rPr>
      </w:pPr>
      <w:r>
        <w:rPr>
          <w:i/>
          <w:sz w:val="24"/>
        </w:rPr>
        <w:t xml:space="preserve">Opatření: V akreditaci nyní pov. vol předměty rozděleny na tři oblasti: sociální (Současná česká společnost, Sociální služby), komunikační (Metodika supervizí, Poradenský vztah) </w:t>
      </w:r>
      <w:r>
        <w:rPr>
          <w:i/>
          <w:sz w:val="24"/>
        </w:rPr>
        <w:br/>
        <w:t xml:space="preserve">a multikulturní (Multikulturní výchova, Multikulturní mediace). </w:t>
      </w:r>
    </w:p>
    <w:p w:rsidR="00887C16" w:rsidRDefault="00887C16" w:rsidP="00887C16">
      <w:pPr>
        <w:spacing w:line="360" w:lineRule="auto"/>
        <w:ind w:left="360"/>
        <w:jc w:val="both"/>
        <w:rPr>
          <w:i/>
          <w:sz w:val="24"/>
        </w:rPr>
      </w:pPr>
    </w:p>
    <w:p w:rsidR="00887C16" w:rsidRDefault="00887C16" w:rsidP="00887C16">
      <w:pPr>
        <w:spacing w:line="360" w:lineRule="auto"/>
        <w:ind w:left="360"/>
        <w:jc w:val="both"/>
        <w:rPr>
          <w:i/>
          <w:sz w:val="24"/>
        </w:rPr>
      </w:pPr>
    </w:p>
    <w:p w:rsidR="00887C16" w:rsidRDefault="00887C16" w:rsidP="00887C16">
      <w:pPr>
        <w:spacing w:line="360" w:lineRule="auto"/>
        <w:ind w:left="360"/>
        <w:jc w:val="both"/>
        <w:rPr>
          <w:i/>
          <w:sz w:val="24"/>
        </w:rPr>
      </w:pPr>
    </w:p>
    <w:p w:rsidR="00887C16" w:rsidRDefault="00887C16" w:rsidP="00887C16">
      <w:pPr>
        <w:pStyle w:val="Odstavecseseznamem"/>
        <w:numPr>
          <w:ilvl w:val="0"/>
          <w:numId w:val="17"/>
        </w:numPr>
        <w:spacing w:line="360" w:lineRule="auto"/>
        <w:jc w:val="both"/>
      </w:pPr>
      <w:r>
        <w:lastRenderedPageBreak/>
        <w:t>Zúžená definice (zaměření na neziskový sektor) může vyvolávat u zájemců o studium otázky o možnostech využití studijního oboru i v komerčním sektoru.</w:t>
      </w:r>
    </w:p>
    <w:p w:rsidR="00887C16" w:rsidRDefault="00887C16" w:rsidP="00887C16">
      <w:pPr>
        <w:spacing w:line="360" w:lineRule="auto"/>
        <w:ind w:left="360"/>
        <w:jc w:val="both"/>
        <w:rPr>
          <w:i/>
          <w:sz w:val="24"/>
          <w:szCs w:val="24"/>
        </w:rPr>
      </w:pPr>
      <w:r>
        <w:rPr>
          <w:i/>
          <w:sz w:val="24"/>
          <w:szCs w:val="24"/>
        </w:rPr>
        <w:t>Opatření: Nyní v akreditaci název stud. program</w:t>
      </w:r>
      <w:r w:rsidR="0007263A">
        <w:rPr>
          <w:i/>
          <w:sz w:val="24"/>
          <w:szCs w:val="24"/>
        </w:rPr>
        <w:t>u</w:t>
      </w:r>
      <w:r>
        <w:rPr>
          <w:i/>
          <w:sz w:val="24"/>
          <w:szCs w:val="24"/>
        </w:rPr>
        <w:t xml:space="preserve"> Andragogika. Stud. </w:t>
      </w:r>
      <w:proofErr w:type="gramStart"/>
      <w:r>
        <w:rPr>
          <w:i/>
          <w:sz w:val="24"/>
          <w:szCs w:val="24"/>
        </w:rPr>
        <w:t>program</w:t>
      </w:r>
      <w:proofErr w:type="gramEnd"/>
      <w:r>
        <w:rPr>
          <w:i/>
          <w:sz w:val="24"/>
          <w:szCs w:val="24"/>
        </w:rPr>
        <w:t xml:space="preserve"> je i nadále orientován na řízení lidských zdrojů v neziskové sféře a tomu je přizpůsoben obsah studia. Jedná se o originální zaměření stud. </w:t>
      </w:r>
      <w:proofErr w:type="gramStart"/>
      <w:r>
        <w:rPr>
          <w:i/>
          <w:sz w:val="24"/>
          <w:szCs w:val="24"/>
        </w:rPr>
        <w:t>programu</w:t>
      </w:r>
      <w:proofErr w:type="gramEnd"/>
      <w:r>
        <w:rPr>
          <w:i/>
          <w:sz w:val="24"/>
          <w:szCs w:val="24"/>
        </w:rPr>
        <w:t>, které je v ČR ojedinělé, toto chceme zachovat.</w:t>
      </w:r>
    </w:p>
    <w:p w:rsidR="00887C16" w:rsidRDefault="00887C16" w:rsidP="00887C16">
      <w:pPr>
        <w:spacing w:line="360" w:lineRule="auto"/>
        <w:ind w:left="360"/>
        <w:jc w:val="both"/>
        <w:rPr>
          <w:i/>
          <w:sz w:val="24"/>
          <w:szCs w:val="24"/>
        </w:rPr>
      </w:pPr>
    </w:p>
    <w:p w:rsidR="00887C16" w:rsidRPr="00887C16" w:rsidRDefault="00887C16" w:rsidP="00887C16">
      <w:pPr>
        <w:pStyle w:val="Odstavecseseznamem"/>
        <w:numPr>
          <w:ilvl w:val="0"/>
          <w:numId w:val="17"/>
        </w:numPr>
        <w:spacing w:line="360" w:lineRule="auto"/>
        <w:ind w:left="360"/>
        <w:jc w:val="both"/>
        <w:rPr>
          <w:i/>
        </w:rPr>
      </w:pPr>
      <w:r w:rsidRPr="00887C16">
        <w:t xml:space="preserve">Připomínky týkající se některých </w:t>
      </w:r>
      <w:r>
        <w:t xml:space="preserve">cílů a obsahu některých </w:t>
      </w:r>
      <w:r w:rsidRPr="00887C16">
        <w:t>předmětů</w:t>
      </w:r>
      <w:r>
        <w:t>.</w:t>
      </w:r>
      <w:r w:rsidRPr="00887C16">
        <w:t xml:space="preserve"> </w:t>
      </w:r>
    </w:p>
    <w:p w:rsidR="00887C16" w:rsidRPr="00887C16" w:rsidRDefault="00887C16" w:rsidP="00887C16">
      <w:pPr>
        <w:spacing w:line="360" w:lineRule="auto"/>
        <w:ind w:left="426"/>
        <w:jc w:val="both"/>
        <w:rPr>
          <w:i/>
          <w:sz w:val="24"/>
        </w:rPr>
      </w:pPr>
      <w:r w:rsidRPr="00887C16">
        <w:rPr>
          <w:i/>
          <w:sz w:val="24"/>
        </w:rPr>
        <w:t xml:space="preserve">Opatření: V  akreditaci jsou </w:t>
      </w:r>
      <w:r>
        <w:rPr>
          <w:i/>
          <w:sz w:val="24"/>
        </w:rPr>
        <w:t xml:space="preserve">nyní </w:t>
      </w:r>
      <w:r w:rsidRPr="00887C16">
        <w:rPr>
          <w:i/>
          <w:sz w:val="24"/>
        </w:rPr>
        <w:t>cíle a obsahy předmětů inovovány a aktualizovány tak, a</w:t>
      </w:r>
      <w:r>
        <w:rPr>
          <w:i/>
          <w:sz w:val="24"/>
        </w:rPr>
        <w:t>by vyhovovaly současnému stavu poznání, potřebám praxe a profilu absolventa.</w:t>
      </w:r>
    </w:p>
    <w:p w:rsidR="00A253BC" w:rsidRDefault="00A253BC"/>
    <w:sectPr w:rsidR="00A253BC" w:rsidSect="002C3A25">
      <w:footerReference w:type="default" r:id="rId35"/>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0F1" w:rsidRDefault="00FC70F1" w:rsidP="0007429D">
      <w:r>
        <w:separator/>
      </w:r>
    </w:p>
  </w:endnote>
  <w:endnote w:type="continuationSeparator" w:id="0">
    <w:p w:rsidR="00FC70F1" w:rsidRDefault="00FC70F1" w:rsidP="00074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CambriaMath,Italic">
    <w:altName w:val="MS Mincho"/>
    <w:panose1 w:val="00000000000000000000"/>
    <w:charset w:val="80"/>
    <w:family w:val="auto"/>
    <w:notTrueType/>
    <w:pitch w:val="default"/>
    <w:sig w:usb0="00000000" w:usb1="08070000" w:usb2="00000010" w:usb3="00000000" w:csb0="00020000" w:csb1="00000000"/>
  </w:font>
  <w:font w:name="ArialNarrow">
    <w:panose1 w:val="00000000000000000000"/>
    <w:charset w:val="EE"/>
    <w:family w:val="auto"/>
    <w:notTrueType/>
    <w:pitch w:val="default"/>
    <w:sig w:usb0="00000005" w:usb1="00000000" w:usb2="00000000" w:usb3="00000000" w:csb0="00000002"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FrutigerCE-Light">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0864822"/>
      <w:docPartObj>
        <w:docPartGallery w:val="Page Numbers (Bottom of Page)"/>
        <w:docPartUnique/>
      </w:docPartObj>
    </w:sdtPr>
    <w:sdtContent>
      <w:p w:rsidR="005D1A0B" w:rsidRDefault="005D1A0B">
        <w:pPr>
          <w:pStyle w:val="Zpat"/>
          <w:jc w:val="center"/>
        </w:pPr>
        <w:r>
          <w:fldChar w:fldCharType="begin"/>
        </w:r>
        <w:r>
          <w:instrText>PAGE   \* MERGEFORMAT</w:instrText>
        </w:r>
        <w:r>
          <w:fldChar w:fldCharType="separate"/>
        </w:r>
        <w:r w:rsidR="00CA6D74">
          <w:rPr>
            <w:noProof/>
          </w:rPr>
          <w:t>91</w:t>
        </w:r>
        <w:r>
          <w:fldChar w:fldCharType="end"/>
        </w:r>
      </w:p>
    </w:sdtContent>
  </w:sdt>
  <w:p w:rsidR="005D1A0B" w:rsidRDefault="005D1A0B">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1A0B" w:rsidRDefault="005D1A0B">
    <w:pPr>
      <w:pStyle w:val="Zpat"/>
      <w:jc w:val="center"/>
    </w:pPr>
  </w:p>
  <w:p w:rsidR="005D1A0B" w:rsidRDefault="005D1A0B">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ustomXmlInsRangeStart w:id="120" w:author="*" w:date="2018-08-24T08:06:00Z"/>
  <w:sdt>
    <w:sdtPr>
      <w:id w:val="-1728675932"/>
      <w:docPartObj>
        <w:docPartGallery w:val="Page Numbers (Bottom of Page)"/>
        <w:docPartUnique/>
      </w:docPartObj>
    </w:sdtPr>
    <w:sdtContent>
      <w:customXmlInsRangeEnd w:id="120"/>
      <w:p w:rsidR="00F34EB7" w:rsidRDefault="00F34EB7">
        <w:pPr>
          <w:pStyle w:val="Zpat"/>
          <w:jc w:val="center"/>
          <w:rPr>
            <w:ins w:id="121" w:author="*" w:date="2018-08-24T08:06:00Z"/>
          </w:rPr>
        </w:pPr>
        <w:ins w:id="122" w:author="*" w:date="2018-08-24T08:06:00Z">
          <w:r>
            <w:fldChar w:fldCharType="begin"/>
          </w:r>
          <w:r>
            <w:instrText>PAGE   \* MERGEFORMAT</w:instrText>
          </w:r>
          <w:r>
            <w:fldChar w:fldCharType="separate"/>
          </w:r>
        </w:ins>
        <w:r w:rsidR="00CA6D74">
          <w:rPr>
            <w:noProof/>
          </w:rPr>
          <w:t>106</w:t>
        </w:r>
        <w:ins w:id="123" w:author="*" w:date="2018-08-24T08:06:00Z">
          <w:r>
            <w:fldChar w:fldCharType="end"/>
          </w:r>
        </w:ins>
      </w:p>
      <w:customXmlInsRangeStart w:id="124" w:author="*" w:date="2018-08-24T08:06:00Z"/>
    </w:sdtContent>
  </w:sdt>
  <w:customXmlInsRangeEnd w:id="124"/>
  <w:p w:rsidR="005D1A0B" w:rsidRPr="00A253BC" w:rsidRDefault="005D1A0B" w:rsidP="00A253BC">
    <w:pPr>
      <w:pStyle w:val="Zpa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1A0B" w:rsidRPr="00A253BC" w:rsidRDefault="005D1A0B" w:rsidP="00A253BC">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0F1" w:rsidRDefault="00FC70F1" w:rsidP="0007429D">
      <w:r>
        <w:separator/>
      </w:r>
    </w:p>
  </w:footnote>
  <w:footnote w:type="continuationSeparator" w:id="0">
    <w:p w:rsidR="00FC70F1" w:rsidRDefault="00FC70F1" w:rsidP="0007429D">
      <w:r>
        <w:continuationSeparator/>
      </w:r>
    </w:p>
  </w:footnote>
  <w:footnote w:id="1">
    <w:p w:rsidR="005D1A0B" w:rsidRPr="003B141A" w:rsidRDefault="005D1A0B" w:rsidP="00485EE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w:t>
      </w:r>
      <w:r w:rsidR="00CA6D74" w:rsidRPr="003B141A">
        <w:rPr>
          <w:rFonts w:ascii="Calibri Light" w:hAnsi="Calibri Light"/>
          <w:sz w:val="18"/>
          <w:szCs w:val="18"/>
        </w:rPr>
        <w:t xml:space="preserve">Dostupné z: </w:t>
      </w:r>
      <w:r w:rsidR="00CA6D74" w:rsidRPr="00AC7317">
        <w:rPr>
          <w:rFonts w:ascii="Calibri Light" w:hAnsi="Calibri Light"/>
          <w:sz w:val="18"/>
          <w:szCs w:val="18"/>
        </w:rPr>
        <w:t>https://www.utb.cz/univerzita/uredni-deska/vnitrni-normy-a-predpisy/vnitrni-predpisy/</w:t>
      </w:r>
    </w:p>
  </w:footnote>
  <w:footnote w:id="2">
    <w:p w:rsidR="005D1A0B" w:rsidRPr="003B141A" w:rsidRDefault="005D1A0B" w:rsidP="00485EE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w:t>
      </w:r>
      <w:r w:rsidR="00CA6D74" w:rsidRPr="003B141A">
        <w:rPr>
          <w:rFonts w:ascii="Calibri Light" w:hAnsi="Calibri Light"/>
          <w:sz w:val="18"/>
          <w:szCs w:val="18"/>
        </w:rPr>
        <w:t xml:space="preserve">Dostupné z: </w:t>
      </w:r>
      <w:r w:rsidR="00CA6D74" w:rsidRPr="00AC7317">
        <w:rPr>
          <w:rFonts w:ascii="Calibri Light" w:hAnsi="Calibri Light"/>
          <w:sz w:val="18"/>
          <w:szCs w:val="18"/>
        </w:rPr>
        <w:t>https://www.utb.cz/univerzita/uredni-deska/vnitrni-normy-a-predpisy/vnitrni-predpisy/</w:t>
      </w:r>
    </w:p>
  </w:footnote>
  <w:footnote w:id="3">
    <w:p w:rsidR="005D1A0B" w:rsidRPr="003B141A" w:rsidRDefault="005D1A0B" w:rsidP="00485EE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w:t>
      </w:r>
      <w:r w:rsidR="00CA6D74" w:rsidRPr="003B141A">
        <w:rPr>
          <w:rFonts w:ascii="Calibri Light" w:hAnsi="Calibri Light"/>
          <w:sz w:val="18"/>
          <w:szCs w:val="18"/>
        </w:rPr>
        <w:t xml:space="preserve">Dostupné z: </w:t>
      </w:r>
      <w:r w:rsidR="00CA6D74" w:rsidRPr="00AC7317">
        <w:rPr>
          <w:rFonts w:ascii="Calibri Light" w:hAnsi="Calibri Light"/>
          <w:sz w:val="18"/>
          <w:szCs w:val="18"/>
        </w:rPr>
        <w:t>https://www.utb.cz/mdocs-posts/sr_18_2017/</w:t>
      </w:r>
    </w:p>
  </w:footnote>
  <w:footnote w:id="4">
    <w:p w:rsidR="005D1A0B" w:rsidRPr="003B141A" w:rsidRDefault="005D1A0B" w:rsidP="00485EE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w:t>
      </w:r>
      <w:r w:rsidR="00CA6D74" w:rsidRPr="003B141A">
        <w:rPr>
          <w:rFonts w:ascii="Calibri Light" w:hAnsi="Calibri Light"/>
          <w:sz w:val="18"/>
          <w:szCs w:val="18"/>
        </w:rPr>
        <w:t xml:space="preserve">Dostupné z: </w:t>
      </w:r>
      <w:r w:rsidR="00CA6D74" w:rsidRPr="00AC7317">
        <w:rPr>
          <w:rFonts w:ascii="Calibri Light" w:hAnsi="Calibri Light"/>
          <w:sz w:val="18"/>
          <w:szCs w:val="18"/>
        </w:rPr>
        <w:t>https://www.utb.cz/univerzita/uredni-deska/vnitrni-normy-a-predpisy/vnitrni-predpisy/</w:t>
      </w:r>
    </w:p>
  </w:footnote>
  <w:footnote w:id="5">
    <w:p w:rsidR="005D1A0B" w:rsidRPr="003B141A" w:rsidRDefault="005D1A0B" w:rsidP="00485EE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w:t>
      </w:r>
      <w:r w:rsidR="00CA6D74" w:rsidRPr="003B141A">
        <w:rPr>
          <w:rFonts w:ascii="Calibri Light" w:hAnsi="Calibri Light"/>
          <w:sz w:val="18"/>
          <w:szCs w:val="18"/>
        </w:rPr>
        <w:t xml:space="preserve">Dostupné z: </w:t>
      </w:r>
      <w:r w:rsidR="00CA6D74" w:rsidRPr="00F0344A">
        <w:rPr>
          <w:rFonts w:ascii="Calibri Light" w:hAnsi="Calibri Light"/>
          <w:sz w:val="18"/>
          <w:szCs w:val="18"/>
        </w:rPr>
        <w:t>https://www.utb.cz/mdocs-posts/sr_13_2017/</w:t>
      </w:r>
    </w:p>
  </w:footnote>
  <w:footnote w:id="6">
    <w:p w:rsidR="005D1A0B" w:rsidRPr="003B141A" w:rsidRDefault="005D1A0B" w:rsidP="00485EE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w:t>
      </w:r>
      <w:r w:rsidR="00CA6D74" w:rsidRPr="003B141A">
        <w:rPr>
          <w:rFonts w:ascii="Calibri Light" w:hAnsi="Calibri Light"/>
          <w:sz w:val="18"/>
          <w:szCs w:val="18"/>
        </w:rPr>
        <w:t xml:space="preserve">Oba dostupné z: </w:t>
      </w:r>
      <w:r w:rsidR="00CA6D74" w:rsidRPr="00AC7317">
        <w:rPr>
          <w:rFonts w:ascii="Calibri Light" w:hAnsi="Calibri Light"/>
          <w:sz w:val="18"/>
          <w:szCs w:val="18"/>
        </w:rPr>
        <w:t>https://www.utb.cz/univerzita/uredni-deska/vnitrni-normy-a-predpisy/vnitrni-predpisy/</w:t>
      </w:r>
    </w:p>
  </w:footnote>
  <w:footnote w:id="7">
    <w:p w:rsidR="005D1A0B" w:rsidRPr="004333BE" w:rsidRDefault="005D1A0B">
      <w:pPr>
        <w:pStyle w:val="Textpoznpodarou"/>
        <w:rPr>
          <w:rFonts w:ascii="Calibri Light" w:hAnsi="Calibri Light" w:cs="Calibri Light"/>
        </w:rPr>
      </w:pPr>
      <w:r w:rsidRPr="004333BE">
        <w:rPr>
          <w:rStyle w:val="Znakapoznpodarou"/>
          <w:rFonts w:ascii="Calibri Light" w:hAnsi="Calibri Light" w:cs="Calibri Light"/>
          <w:sz w:val="18"/>
        </w:rPr>
        <w:footnoteRef/>
      </w:r>
      <w:r w:rsidR="00CA6D74">
        <w:rPr>
          <w:rFonts w:ascii="Calibri Light" w:hAnsi="Calibri Light" w:cs="Calibri Light"/>
          <w:sz w:val="18"/>
        </w:rPr>
        <w:t xml:space="preserve">  </w:t>
      </w:r>
      <w:r w:rsidRPr="004333BE">
        <w:rPr>
          <w:rFonts w:ascii="Calibri Light" w:hAnsi="Calibri Light" w:cs="Calibri Light"/>
          <w:sz w:val="18"/>
        </w:rPr>
        <w:t>Dostupné z: https://fhs.utb.cz/o-fakulte/uredni-deska/vnitrni-normy-a-predpisy/vnitrni-normy-fhs/rozhodnuti-dekanky/</w:t>
      </w:r>
    </w:p>
  </w:footnote>
  <w:footnote w:id="8">
    <w:p w:rsidR="00CA6D74" w:rsidRPr="002F76AC" w:rsidRDefault="00CA6D74" w:rsidP="00CA6D74">
      <w:pPr>
        <w:pStyle w:val="Textpoznpodarou"/>
        <w:rPr>
          <w:rFonts w:ascii="Calibri Light" w:hAnsi="Calibri Light" w:cs="Calibri Light"/>
        </w:rPr>
      </w:pPr>
      <w:r w:rsidRPr="002F76AC">
        <w:rPr>
          <w:rStyle w:val="Znakapoznpodarou"/>
          <w:rFonts w:ascii="Calibri Light" w:hAnsi="Calibri Light" w:cs="Calibri Light"/>
          <w:sz w:val="18"/>
          <w:szCs w:val="18"/>
        </w:rPr>
        <w:footnoteRef/>
      </w:r>
      <w:r w:rsidRPr="002F76AC">
        <w:rPr>
          <w:rFonts w:ascii="Calibri Light" w:hAnsi="Calibri Light" w:cs="Calibri Light"/>
          <w:sz w:val="18"/>
          <w:szCs w:val="18"/>
        </w:rPr>
        <w:t xml:space="preserve"> Dostupné z: https://www.utb.cz/univerzita/uredni-deska/ruzne/akreditacni-rizeni/</w:t>
      </w:r>
    </w:p>
  </w:footnote>
  <w:footnote w:id="9">
    <w:p w:rsidR="00CA6D74" w:rsidRPr="002F76AC" w:rsidRDefault="00CA6D74" w:rsidP="00CA6D74">
      <w:pPr>
        <w:pStyle w:val="Textpoznpodarou"/>
        <w:rPr>
          <w:rFonts w:ascii="Calibri Light" w:hAnsi="Calibri Light" w:cs="Calibri Light"/>
          <w:sz w:val="18"/>
          <w:szCs w:val="18"/>
        </w:rPr>
      </w:pPr>
      <w:r w:rsidRPr="002F76AC">
        <w:rPr>
          <w:rStyle w:val="Znakapoznpodarou"/>
          <w:rFonts w:ascii="Calibri Light" w:hAnsi="Calibri Light" w:cs="Calibri Light"/>
          <w:sz w:val="18"/>
          <w:szCs w:val="18"/>
        </w:rPr>
        <w:footnoteRef/>
      </w:r>
      <w:r w:rsidRPr="002F76AC">
        <w:rPr>
          <w:rFonts w:ascii="Calibri Light" w:hAnsi="Calibri Light" w:cs="Calibri Light"/>
          <w:sz w:val="18"/>
          <w:szCs w:val="18"/>
        </w:rPr>
        <w:t xml:space="preserve"> Dostupné z: https://www.utb.cz/univerzita/uredni-deska/ruzne/akreditacni-rizeni/</w:t>
      </w:r>
    </w:p>
  </w:footnote>
  <w:footnote w:id="10">
    <w:p w:rsidR="005D1A0B" w:rsidRPr="003B141A" w:rsidRDefault="005D1A0B" w:rsidP="00485EE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w:t>
      </w:r>
      <w:r w:rsidR="00CA6D74" w:rsidRPr="002F76AC">
        <w:rPr>
          <w:rFonts w:ascii="Calibri Light" w:hAnsi="Calibri Light" w:cs="Calibri Light"/>
          <w:sz w:val="18"/>
          <w:szCs w:val="18"/>
        </w:rPr>
        <w:t>Dostupné z: https://www.utb.cz/univerzita/uredni-deska/ruzne/akreditacni-rizeni/</w:t>
      </w:r>
    </w:p>
  </w:footnote>
  <w:footnote w:id="11">
    <w:p w:rsidR="005D1A0B" w:rsidRPr="00CA6D74" w:rsidRDefault="005D1A0B" w:rsidP="00485EEE">
      <w:pPr>
        <w:pStyle w:val="Textpoznpodarou"/>
        <w:rPr>
          <w:rFonts w:ascii="Calibri Light" w:hAnsi="Calibri Light"/>
          <w:sz w:val="18"/>
          <w:szCs w:val="18"/>
        </w:rPr>
      </w:pPr>
      <w:r w:rsidRPr="00325996">
        <w:rPr>
          <w:rStyle w:val="Znakapoznpodarou"/>
          <w:rFonts w:ascii="Calibri Light" w:hAnsi="Calibri Light"/>
        </w:rPr>
        <w:footnoteRef/>
      </w:r>
      <w:r w:rsidRPr="00325996">
        <w:rPr>
          <w:rFonts w:ascii="Calibri Light" w:hAnsi="Calibri Light"/>
        </w:rPr>
        <w:t xml:space="preserve"> </w:t>
      </w:r>
      <w:r w:rsidR="00CA6D74" w:rsidRPr="002F76AC">
        <w:rPr>
          <w:rFonts w:ascii="Calibri Light" w:hAnsi="Calibri Light" w:cs="Calibri Light"/>
          <w:sz w:val="18"/>
          <w:szCs w:val="18"/>
        </w:rPr>
        <w:t>Dostupné z: https://www.utb.cz/univerzita/mezinarodni-vztahy/</w:t>
      </w:r>
    </w:p>
  </w:footnote>
  <w:footnote w:id="12">
    <w:p w:rsidR="005D1A0B" w:rsidRPr="003B141A" w:rsidRDefault="005D1A0B" w:rsidP="00485EE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https://stag.utb.cz/portal/</w:t>
      </w:r>
    </w:p>
  </w:footnote>
  <w:footnote w:id="13">
    <w:p w:rsidR="005D1A0B" w:rsidRPr="003B141A" w:rsidRDefault="005D1A0B" w:rsidP="00485EEE">
      <w:pPr>
        <w:pStyle w:val="Textpoznpodarou"/>
        <w:rPr>
          <w:rFonts w:ascii="Calibri Light" w:hAnsi="Calibri Light"/>
          <w:sz w:val="18"/>
          <w:szCs w:val="18"/>
        </w:rPr>
      </w:pPr>
      <w:r w:rsidRPr="003B141A">
        <w:rPr>
          <w:rStyle w:val="Znakapoznpodarou"/>
          <w:rFonts w:ascii="Calibri Light" w:hAnsi="Calibri Light"/>
          <w:sz w:val="18"/>
          <w:szCs w:val="18"/>
        </w:rPr>
        <w:footnoteRef/>
      </w:r>
      <w:r w:rsidR="00CA6D74">
        <w:rPr>
          <w:rFonts w:ascii="Calibri Light" w:hAnsi="Calibri Light"/>
          <w:sz w:val="18"/>
          <w:szCs w:val="18"/>
        </w:rPr>
        <w:t xml:space="preserve"> </w:t>
      </w:r>
      <w:r w:rsidR="00CA6D74" w:rsidRPr="003B141A">
        <w:rPr>
          <w:rFonts w:ascii="Calibri Light" w:hAnsi="Calibri Light"/>
          <w:sz w:val="18"/>
          <w:szCs w:val="18"/>
        </w:rPr>
        <w:t xml:space="preserve">Dostupné z: </w:t>
      </w:r>
      <w:r w:rsidR="00CA6D74" w:rsidRPr="00AC7317">
        <w:rPr>
          <w:rFonts w:ascii="Calibri Light" w:hAnsi="Calibri Light"/>
          <w:sz w:val="18"/>
          <w:szCs w:val="18"/>
        </w:rPr>
        <w:t>https://www.utb.cz/univerzita/uredni-deska/vnitrni-normy-a-predpisy/vnitrni-predpisy/</w:t>
      </w:r>
    </w:p>
  </w:footnote>
  <w:footnote w:id="14">
    <w:p w:rsidR="005D1A0B" w:rsidRPr="003B141A" w:rsidRDefault="005D1A0B" w:rsidP="00485EE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w:t>
      </w:r>
      <w:r w:rsidR="00CA6D74" w:rsidRPr="003B141A">
        <w:rPr>
          <w:rFonts w:ascii="Calibri Light" w:hAnsi="Calibri Light"/>
          <w:sz w:val="18"/>
          <w:szCs w:val="18"/>
        </w:rPr>
        <w:t xml:space="preserve">Dostupné z: </w:t>
      </w:r>
      <w:r w:rsidR="00CA6D74" w:rsidRPr="00F0344A">
        <w:rPr>
          <w:rFonts w:ascii="Calibri Light" w:hAnsi="Calibri Light"/>
          <w:sz w:val="18"/>
          <w:szCs w:val="18"/>
        </w:rPr>
        <w:t>https://fhs.utb.cz/o-fakulte/uredni-deska/vnitrni-normy-a-predpisy/</w:t>
      </w:r>
    </w:p>
  </w:footnote>
  <w:footnote w:id="15">
    <w:p w:rsidR="005D1A0B" w:rsidRPr="003B141A" w:rsidRDefault="005D1A0B" w:rsidP="00485EE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w:t>
      </w:r>
      <w:r w:rsidR="00CA6D74" w:rsidRPr="003B141A">
        <w:rPr>
          <w:rFonts w:ascii="Calibri Light" w:hAnsi="Calibri Light"/>
          <w:sz w:val="18"/>
          <w:szCs w:val="18"/>
        </w:rPr>
        <w:t>Dostupné z: https://jobcentrum.utb.cz/index.php?lang=cz</w:t>
      </w:r>
    </w:p>
  </w:footnote>
  <w:footnote w:id="16">
    <w:p w:rsidR="005D1A0B" w:rsidRPr="003B141A" w:rsidRDefault="005D1A0B" w:rsidP="00485EE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w:t>
      </w:r>
      <w:r w:rsidR="00CA6D74" w:rsidRPr="003B141A">
        <w:rPr>
          <w:rFonts w:ascii="Calibri Light" w:hAnsi="Calibri Light"/>
          <w:sz w:val="18"/>
          <w:szCs w:val="18"/>
        </w:rPr>
        <w:t>Dostupné z: https://jobcentrum.utb.cz/index.php?option=com_career&amp;view=offers&amp;Itemid=105&amp;lang=cz</w:t>
      </w:r>
    </w:p>
  </w:footnote>
  <w:footnote w:id="17">
    <w:p w:rsidR="005D1A0B" w:rsidRPr="003B141A" w:rsidRDefault="005D1A0B" w:rsidP="00485EEE">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w:t>
      </w:r>
      <w:r w:rsidR="00CA6D74" w:rsidRPr="003B141A">
        <w:rPr>
          <w:rFonts w:ascii="Calibri Light" w:hAnsi="Calibri Light"/>
          <w:sz w:val="18"/>
          <w:szCs w:val="18"/>
        </w:rPr>
        <w:t>Dostupné z: https://jobcentrum.utb.cz/index.php?option=com_content&amp;view=article&amp;id=21&amp;Itemid=156&amp;lang=cz</w:t>
      </w:r>
    </w:p>
  </w:footnote>
  <w:footnote w:id="18">
    <w:p w:rsidR="005D1A0B" w:rsidRPr="003B141A" w:rsidRDefault="005D1A0B" w:rsidP="00485EE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19">
    <w:p w:rsidR="005D1A0B" w:rsidRPr="003B141A" w:rsidRDefault="005D1A0B" w:rsidP="00485EEE">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t>
      </w:r>
      <w:proofErr w:type="gramStart"/>
      <w:r w:rsidRPr="003B141A">
        <w:rPr>
          <w:rFonts w:ascii="Calibri Light" w:hAnsi="Calibri Light"/>
          <w:sz w:val="18"/>
          <w:szCs w:val="18"/>
        </w:rPr>
        <w:t>publikace</w:t>
      </w:r>
      <w:proofErr w:type="gramEnd"/>
      <w:r w:rsidRPr="003B141A">
        <w:rPr>
          <w:rFonts w:ascii="Calibri Light" w:hAnsi="Calibri Light"/>
          <w:sz w:val="18"/>
          <w:szCs w:val="18"/>
        </w:rPr>
        <w:t>.</w:t>
      </w:r>
      <w:proofErr w:type="gramStart"/>
      <w:r w:rsidRPr="003B141A">
        <w:rPr>
          <w:rFonts w:ascii="Calibri Light" w:hAnsi="Calibri Light"/>
          <w:sz w:val="18"/>
          <w:szCs w:val="18"/>
        </w:rPr>
        <w:t>k.</w:t>
      </w:r>
      <w:proofErr w:type="gramEnd"/>
      <w:r w:rsidRPr="003B141A">
        <w:rPr>
          <w:rFonts w:ascii="Calibri Light" w:hAnsi="Calibri Light"/>
          <w:sz w:val="18"/>
          <w:szCs w:val="18"/>
        </w:rPr>
        <w:t>utb.cz</w:t>
      </w:r>
    </w:p>
  </w:footnote>
  <w:footnote w:id="20">
    <w:p w:rsidR="005D1A0B" w:rsidRPr="00402557" w:rsidRDefault="005D1A0B" w:rsidP="00485EEE">
      <w:pPr>
        <w:rPr>
          <w:rFonts w:ascii="Calibri Light" w:hAnsi="Calibri Light"/>
          <w:color w:val="000000"/>
          <w:sz w:val="18"/>
          <w:szCs w:val="18"/>
        </w:rPr>
      </w:pPr>
      <w:r w:rsidRPr="00290BED">
        <w:rPr>
          <w:rStyle w:val="Znakapoznpodarou"/>
          <w:rFonts w:ascii="Calibri Light" w:hAnsi="Calibri Light"/>
          <w:sz w:val="18"/>
          <w:szCs w:val="18"/>
        </w:rPr>
        <w:footnoteRef/>
      </w:r>
      <w:r w:rsidRPr="00290BED">
        <w:rPr>
          <w:rFonts w:ascii="Calibri Light" w:hAnsi="Calibri Light"/>
          <w:sz w:val="18"/>
          <w:szCs w:val="18"/>
        </w:rPr>
        <w:t xml:space="preserve"> </w:t>
      </w:r>
      <w:r w:rsidR="00CA6D74" w:rsidRPr="00290BED">
        <w:rPr>
          <w:rFonts w:ascii="Calibri Light" w:hAnsi="Calibri Light"/>
          <w:sz w:val="18"/>
          <w:szCs w:val="18"/>
        </w:rPr>
        <w:t xml:space="preserve">Seznam všech databází, které má UTB ve Zlíně je dostupný z: </w:t>
      </w:r>
      <w:r w:rsidR="00CA6D74" w:rsidRPr="00596C76">
        <w:rPr>
          <w:rFonts w:ascii="Calibri Light" w:hAnsi="Calibri Light"/>
          <w:sz w:val="18"/>
          <w:szCs w:val="18"/>
        </w:rPr>
        <w:t>http://portal.k.utb.cz/databases/alphabetical</w:t>
      </w:r>
    </w:p>
  </w:footnote>
  <w:footnote w:id="21">
    <w:p w:rsidR="005D1A0B" w:rsidRPr="00325996" w:rsidRDefault="005D1A0B" w:rsidP="00485EEE">
      <w:pPr>
        <w:pStyle w:val="Textpoznpodarou"/>
        <w:rPr>
          <w:b/>
        </w:rPr>
      </w:pPr>
      <w:r w:rsidRPr="00325996">
        <w:rPr>
          <w:rStyle w:val="Znakapoznpodarou"/>
          <w:rFonts w:ascii="Calibri Light" w:hAnsi="Calibri Light"/>
          <w:sz w:val="18"/>
          <w:szCs w:val="18"/>
        </w:rPr>
        <w:footnoteRef/>
      </w:r>
      <w:r w:rsidRPr="00325996">
        <w:rPr>
          <w:rFonts w:ascii="Calibri Light" w:hAnsi="Calibri Light"/>
          <w:sz w:val="18"/>
          <w:szCs w:val="18"/>
        </w:rPr>
        <w:t xml:space="preserve"> </w:t>
      </w:r>
      <w:r w:rsidR="00CA6D74" w:rsidRPr="00CA6D74">
        <w:rPr>
          <w:rStyle w:val="Siln"/>
          <w:rFonts w:ascii="Calibri Light" w:hAnsi="Calibri Light"/>
          <w:b w:val="0"/>
          <w:sz w:val="18"/>
          <w:szCs w:val="18"/>
        </w:rPr>
        <w:t>Dostupné z: https://www.utb.cz/mdocs-posts/sr_12_2015/</w:t>
      </w:r>
    </w:p>
  </w:footnote>
  <w:footnote w:id="22">
    <w:p w:rsidR="005D1A0B" w:rsidRDefault="005D1A0B" w:rsidP="00485EEE">
      <w:pPr>
        <w:pStyle w:val="Textpoznpodarou"/>
      </w:pPr>
      <w:r w:rsidRPr="003B141A">
        <w:rPr>
          <w:rStyle w:val="Znakapoznpodarou"/>
          <w:rFonts w:ascii="Calibri Light" w:hAnsi="Calibri Light"/>
          <w:sz w:val="18"/>
          <w:szCs w:val="18"/>
        </w:rPr>
        <w:footnoteRef/>
      </w:r>
      <w:r w:rsidRPr="003B141A">
        <w:rPr>
          <w:rFonts w:ascii="Calibri Light" w:hAnsi="Calibri Light"/>
          <w:sz w:val="18"/>
          <w:szCs w:val="18"/>
        </w:rPr>
        <w:t xml:space="preserve"> </w:t>
      </w:r>
      <w:r w:rsidR="00CA6D74" w:rsidRPr="003B141A">
        <w:rPr>
          <w:rFonts w:ascii="Calibri Light" w:hAnsi="Calibri Light"/>
          <w:sz w:val="18"/>
          <w:szCs w:val="18"/>
        </w:rPr>
        <w:t xml:space="preserve">Dostupné z: </w:t>
      </w:r>
      <w:r w:rsidR="00CA6D74" w:rsidRPr="00AC7317">
        <w:rPr>
          <w:rFonts w:ascii="Calibri Light" w:hAnsi="Calibri Light"/>
          <w:sz w:val="18"/>
          <w:szCs w:val="18"/>
        </w:rPr>
        <w:t>https://www.utb.cz/univerzita/uredni-deska/vnitrni-normy-a-predpisy/vnitrni-predpisy/</w:t>
      </w:r>
    </w:p>
  </w:footnote>
  <w:footnote w:id="23">
    <w:p w:rsidR="005D1A0B" w:rsidRPr="00684711" w:rsidRDefault="005D1A0B" w:rsidP="00485EEE">
      <w:pPr>
        <w:pStyle w:val="Textpoznpodarou"/>
        <w:rPr>
          <w:rFonts w:ascii="Calibri Light" w:hAnsi="Calibri Light"/>
        </w:rPr>
      </w:pPr>
      <w:r w:rsidRPr="00684711">
        <w:rPr>
          <w:rStyle w:val="Znakapoznpodarou"/>
          <w:rFonts w:ascii="Calibri Light" w:hAnsi="Calibri Light"/>
        </w:rPr>
        <w:footnoteRef/>
      </w:r>
      <w:r w:rsidRPr="00684711">
        <w:rPr>
          <w:rFonts w:ascii="Calibri Light" w:hAnsi="Calibri Light"/>
        </w:rPr>
        <w:t xml:space="preserve"> </w:t>
      </w:r>
      <w:r w:rsidR="00CA6D74" w:rsidRPr="00684711">
        <w:rPr>
          <w:rFonts w:ascii="Calibri Light" w:hAnsi="Calibri Light"/>
        </w:rPr>
        <w:t xml:space="preserve">Publikační činnost pracovníků je přístupná po rozkliknutí jednotlivých pracovníků zde: </w:t>
      </w:r>
      <w:r w:rsidR="00CA6D74" w:rsidRPr="00F85BE1">
        <w:rPr>
          <w:rFonts w:ascii="Calibri Light" w:hAnsi="Calibri Light"/>
        </w:rPr>
        <w:t>https://fhs.utb.cz/o-fakulte/zakladni-informace/ustavy/ustav-pedagogickych-ved/kontakty/</w:t>
      </w:r>
    </w:p>
  </w:footnote>
  <w:footnote w:id="24">
    <w:p w:rsidR="005D1A0B" w:rsidRPr="00325996" w:rsidRDefault="005D1A0B" w:rsidP="00485EEE">
      <w:pPr>
        <w:pStyle w:val="Textpoznpodarou"/>
        <w:rPr>
          <w:rFonts w:ascii="Calibri Light" w:hAnsi="Calibri Light"/>
        </w:rPr>
      </w:pPr>
      <w:r w:rsidRPr="00325996">
        <w:rPr>
          <w:rStyle w:val="Znakapoznpodarou"/>
          <w:rFonts w:ascii="Calibri Light" w:hAnsi="Calibri Light"/>
        </w:rPr>
        <w:footnoteRef/>
      </w:r>
      <w:r w:rsidRPr="00325996">
        <w:rPr>
          <w:rFonts w:ascii="Calibri Light" w:hAnsi="Calibri Light"/>
        </w:rPr>
        <w:t xml:space="preserve"> </w:t>
      </w:r>
      <w:r w:rsidR="00CA6D74" w:rsidRPr="00CA6D74">
        <w:rPr>
          <w:rFonts w:ascii="Calibri Light" w:hAnsi="Calibri Light"/>
        </w:rPr>
        <w:t>Dostupné z: https://www.utb.cz/univerzita/uredni-deska/vnitrni-normy-a-predpisy/vnitrni-predpisy/</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b w:val="0"/>
        <w:bCs w:val="0"/>
        <w:i w:val="0"/>
        <w:iCs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BD16DF"/>
    <w:multiLevelType w:val="multilevel"/>
    <w:tmpl w:val="03BD16DF"/>
    <w:lvl w:ilvl="0">
      <w:start w:val="1"/>
      <w:numFmt w:val="decimal"/>
      <w:lvlText w:val="%1."/>
      <w:lvlJc w:val="left"/>
      <w:pPr>
        <w:tabs>
          <w:tab w:val="left" w:pos="720"/>
        </w:tabs>
        <w:ind w:left="720" w:hanging="360"/>
      </w:pPr>
      <w:rPr>
        <w:rFonts w:hint="default"/>
      </w:rPr>
    </w:lvl>
    <w:lvl w:ilvl="1" w:tentative="1">
      <w:start w:val="1"/>
      <w:numFmt w:val="lowerLetter"/>
      <w:lvlText w:val="%2."/>
      <w:lvlJc w:val="left"/>
      <w:pPr>
        <w:tabs>
          <w:tab w:val="left" w:pos="1440"/>
        </w:tabs>
        <w:ind w:left="1440" w:hanging="360"/>
      </w:pPr>
    </w:lvl>
    <w:lvl w:ilvl="2" w:tentative="1">
      <w:start w:val="1"/>
      <w:numFmt w:val="lowerRoman"/>
      <w:lvlText w:val="%3."/>
      <w:lvlJc w:val="right"/>
      <w:pPr>
        <w:tabs>
          <w:tab w:val="left" w:pos="2160"/>
        </w:tabs>
        <w:ind w:left="2160" w:hanging="180"/>
      </w:pPr>
    </w:lvl>
    <w:lvl w:ilvl="3" w:tentative="1">
      <w:start w:val="1"/>
      <w:numFmt w:val="decimal"/>
      <w:lvlText w:val="%4."/>
      <w:lvlJc w:val="left"/>
      <w:pPr>
        <w:tabs>
          <w:tab w:val="left" w:pos="2880"/>
        </w:tabs>
        <w:ind w:left="2880" w:hanging="360"/>
      </w:pPr>
    </w:lvl>
    <w:lvl w:ilvl="4" w:tentative="1">
      <w:start w:val="1"/>
      <w:numFmt w:val="lowerLetter"/>
      <w:lvlText w:val="%5."/>
      <w:lvlJc w:val="left"/>
      <w:pPr>
        <w:tabs>
          <w:tab w:val="left" w:pos="3600"/>
        </w:tabs>
        <w:ind w:left="3600" w:hanging="360"/>
      </w:pPr>
    </w:lvl>
    <w:lvl w:ilvl="5" w:tentative="1">
      <w:start w:val="1"/>
      <w:numFmt w:val="lowerRoman"/>
      <w:lvlText w:val="%6."/>
      <w:lvlJc w:val="right"/>
      <w:pPr>
        <w:tabs>
          <w:tab w:val="left" w:pos="4320"/>
        </w:tabs>
        <w:ind w:left="4320" w:hanging="180"/>
      </w:pPr>
    </w:lvl>
    <w:lvl w:ilvl="6" w:tentative="1">
      <w:start w:val="1"/>
      <w:numFmt w:val="decimal"/>
      <w:lvlText w:val="%7."/>
      <w:lvlJc w:val="left"/>
      <w:pPr>
        <w:tabs>
          <w:tab w:val="left" w:pos="5040"/>
        </w:tabs>
        <w:ind w:left="5040" w:hanging="360"/>
      </w:pPr>
    </w:lvl>
    <w:lvl w:ilvl="7" w:tentative="1">
      <w:start w:val="1"/>
      <w:numFmt w:val="lowerLetter"/>
      <w:lvlText w:val="%8."/>
      <w:lvlJc w:val="left"/>
      <w:pPr>
        <w:tabs>
          <w:tab w:val="left" w:pos="5760"/>
        </w:tabs>
        <w:ind w:left="5760" w:hanging="360"/>
      </w:pPr>
    </w:lvl>
    <w:lvl w:ilvl="8" w:tentative="1">
      <w:start w:val="1"/>
      <w:numFmt w:val="lowerRoman"/>
      <w:lvlText w:val="%9."/>
      <w:lvlJc w:val="right"/>
      <w:pPr>
        <w:tabs>
          <w:tab w:val="left" w:pos="6480"/>
        </w:tabs>
        <w:ind w:left="6480" w:hanging="180"/>
      </w:pPr>
    </w:lvl>
  </w:abstractNum>
  <w:abstractNum w:abstractNumId="2" w15:restartNumberingAfterBreak="0">
    <w:nsid w:val="07533D7A"/>
    <w:multiLevelType w:val="hybridMultilevel"/>
    <w:tmpl w:val="3E3615EE"/>
    <w:lvl w:ilvl="0" w:tplc="8820B22A">
      <w:numFmt w:val="bullet"/>
      <w:lvlText w:val="-"/>
      <w:lvlJc w:val="left"/>
      <w:pPr>
        <w:ind w:left="788" w:hanging="360"/>
      </w:pPr>
      <w:rPr>
        <w:rFonts w:ascii="Calibri" w:eastAsia="Calibri" w:hAnsi="Calibri" w:cs="Calibri" w:hint="default"/>
      </w:rPr>
    </w:lvl>
    <w:lvl w:ilvl="1" w:tplc="04050003" w:tentative="1">
      <w:start w:val="1"/>
      <w:numFmt w:val="bullet"/>
      <w:lvlText w:val="o"/>
      <w:lvlJc w:val="left"/>
      <w:pPr>
        <w:ind w:left="1508" w:hanging="360"/>
      </w:pPr>
      <w:rPr>
        <w:rFonts w:ascii="Courier New" w:hAnsi="Courier New" w:cs="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cs="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cs="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3" w15:restartNumberingAfterBreak="0">
    <w:nsid w:val="112157D3"/>
    <w:multiLevelType w:val="hybridMultilevel"/>
    <w:tmpl w:val="6B12F7AA"/>
    <w:lvl w:ilvl="0" w:tplc="8820B22A">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16696511"/>
    <w:multiLevelType w:val="hybridMultilevel"/>
    <w:tmpl w:val="A7C497B4"/>
    <w:lvl w:ilvl="0" w:tplc="DB7003F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C641F8"/>
    <w:multiLevelType w:val="hybridMultilevel"/>
    <w:tmpl w:val="ECC6F638"/>
    <w:lvl w:ilvl="0" w:tplc="DDF6D38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3270C1"/>
    <w:multiLevelType w:val="hybridMultilevel"/>
    <w:tmpl w:val="497EC3CA"/>
    <w:lvl w:ilvl="0" w:tplc="AC1C5A6C">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28B6001E"/>
    <w:multiLevelType w:val="multilevel"/>
    <w:tmpl w:val="7B62F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DB25A7"/>
    <w:multiLevelType w:val="hybridMultilevel"/>
    <w:tmpl w:val="C00E7E7C"/>
    <w:lvl w:ilvl="0" w:tplc="012061D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2F2719DD"/>
    <w:multiLevelType w:val="multilevel"/>
    <w:tmpl w:val="F802E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7B09D8"/>
    <w:multiLevelType w:val="hybridMultilevel"/>
    <w:tmpl w:val="9B00DF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7881981"/>
    <w:multiLevelType w:val="hybridMultilevel"/>
    <w:tmpl w:val="60D8AE80"/>
    <w:lvl w:ilvl="0" w:tplc="8820B22A">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921653C"/>
    <w:multiLevelType w:val="hybridMultilevel"/>
    <w:tmpl w:val="F48E7EF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F91AC3"/>
    <w:multiLevelType w:val="hybridMultilevel"/>
    <w:tmpl w:val="A14E9546"/>
    <w:lvl w:ilvl="0" w:tplc="85C67BA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0B38EA"/>
    <w:multiLevelType w:val="hybridMultilevel"/>
    <w:tmpl w:val="AEC430B2"/>
    <w:lvl w:ilvl="0" w:tplc="B02E5364">
      <w:start w:val="4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1D65F2C"/>
    <w:multiLevelType w:val="hybridMultilevel"/>
    <w:tmpl w:val="27F89A1C"/>
    <w:lvl w:ilvl="0" w:tplc="0344955A">
      <w:start w:val="2004"/>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987D10"/>
    <w:multiLevelType w:val="hybridMultilevel"/>
    <w:tmpl w:val="2780DC20"/>
    <w:lvl w:ilvl="0" w:tplc="85C67BA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65838F3"/>
    <w:multiLevelType w:val="hybridMultilevel"/>
    <w:tmpl w:val="FB826214"/>
    <w:lvl w:ilvl="0" w:tplc="8820B22A">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CD06CF0"/>
    <w:multiLevelType w:val="hybridMultilevel"/>
    <w:tmpl w:val="EFD8E6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F017A9D"/>
    <w:multiLevelType w:val="hybridMultilevel"/>
    <w:tmpl w:val="510E0772"/>
    <w:lvl w:ilvl="0" w:tplc="67D037B2">
      <w:start w:val="1"/>
      <w:numFmt w:val="decimal"/>
      <w:lvlText w:val="%1."/>
      <w:lvlJc w:val="left"/>
      <w:pPr>
        <w:tabs>
          <w:tab w:val="num" w:pos="720"/>
        </w:tabs>
        <w:ind w:left="720" w:hanging="360"/>
      </w:pPr>
    </w:lvl>
    <w:lvl w:ilvl="1" w:tplc="F7CE277C" w:tentative="1">
      <w:start w:val="1"/>
      <w:numFmt w:val="decimal"/>
      <w:lvlText w:val="%2."/>
      <w:lvlJc w:val="left"/>
      <w:pPr>
        <w:tabs>
          <w:tab w:val="num" w:pos="1440"/>
        </w:tabs>
        <w:ind w:left="1440" w:hanging="360"/>
      </w:pPr>
    </w:lvl>
    <w:lvl w:ilvl="2" w:tplc="31AE516A" w:tentative="1">
      <w:start w:val="1"/>
      <w:numFmt w:val="decimal"/>
      <w:lvlText w:val="%3."/>
      <w:lvlJc w:val="left"/>
      <w:pPr>
        <w:tabs>
          <w:tab w:val="num" w:pos="2160"/>
        </w:tabs>
        <w:ind w:left="2160" w:hanging="360"/>
      </w:pPr>
    </w:lvl>
    <w:lvl w:ilvl="3" w:tplc="BB3A3FD0" w:tentative="1">
      <w:start w:val="1"/>
      <w:numFmt w:val="decimal"/>
      <w:lvlText w:val="%4."/>
      <w:lvlJc w:val="left"/>
      <w:pPr>
        <w:tabs>
          <w:tab w:val="num" w:pos="2880"/>
        </w:tabs>
        <w:ind w:left="2880" w:hanging="360"/>
      </w:pPr>
    </w:lvl>
    <w:lvl w:ilvl="4" w:tplc="8FE24B40" w:tentative="1">
      <w:start w:val="1"/>
      <w:numFmt w:val="decimal"/>
      <w:lvlText w:val="%5."/>
      <w:lvlJc w:val="left"/>
      <w:pPr>
        <w:tabs>
          <w:tab w:val="num" w:pos="3600"/>
        </w:tabs>
        <w:ind w:left="3600" w:hanging="360"/>
      </w:pPr>
    </w:lvl>
    <w:lvl w:ilvl="5" w:tplc="6858678C" w:tentative="1">
      <w:start w:val="1"/>
      <w:numFmt w:val="decimal"/>
      <w:lvlText w:val="%6."/>
      <w:lvlJc w:val="left"/>
      <w:pPr>
        <w:tabs>
          <w:tab w:val="num" w:pos="4320"/>
        </w:tabs>
        <w:ind w:left="4320" w:hanging="360"/>
      </w:pPr>
    </w:lvl>
    <w:lvl w:ilvl="6" w:tplc="C0668D72" w:tentative="1">
      <w:start w:val="1"/>
      <w:numFmt w:val="decimal"/>
      <w:lvlText w:val="%7."/>
      <w:lvlJc w:val="left"/>
      <w:pPr>
        <w:tabs>
          <w:tab w:val="num" w:pos="5040"/>
        </w:tabs>
        <w:ind w:left="5040" w:hanging="360"/>
      </w:pPr>
    </w:lvl>
    <w:lvl w:ilvl="7" w:tplc="E8F80A50" w:tentative="1">
      <w:start w:val="1"/>
      <w:numFmt w:val="decimal"/>
      <w:lvlText w:val="%8."/>
      <w:lvlJc w:val="left"/>
      <w:pPr>
        <w:tabs>
          <w:tab w:val="num" w:pos="5760"/>
        </w:tabs>
        <w:ind w:left="5760" w:hanging="360"/>
      </w:pPr>
    </w:lvl>
    <w:lvl w:ilvl="8" w:tplc="13249A9C" w:tentative="1">
      <w:start w:val="1"/>
      <w:numFmt w:val="decimal"/>
      <w:lvlText w:val="%9."/>
      <w:lvlJc w:val="left"/>
      <w:pPr>
        <w:tabs>
          <w:tab w:val="num" w:pos="6480"/>
        </w:tabs>
        <w:ind w:left="6480" w:hanging="360"/>
      </w:pPr>
    </w:lvl>
  </w:abstractNum>
  <w:abstractNum w:abstractNumId="22" w15:restartNumberingAfterBreak="0">
    <w:nsid w:val="75EE78AE"/>
    <w:multiLevelType w:val="hybridMultilevel"/>
    <w:tmpl w:val="B7BC2BE2"/>
    <w:lvl w:ilvl="0" w:tplc="AF0832CA">
      <w:start w:val="2004"/>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6417D3C"/>
    <w:multiLevelType w:val="hybridMultilevel"/>
    <w:tmpl w:val="05EA304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6C5BF8"/>
    <w:multiLevelType w:val="hybridMultilevel"/>
    <w:tmpl w:val="DB90C2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15"/>
  </w:num>
  <w:num w:numId="5">
    <w:abstractNumId w:val="18"/>
  </w:num>
  <w:num w:numId="6">
    <w:abstractNumId w:val="24"/>
  </w:num>
  <w:num w:numId="7">
    <w:abstractNumId w:val="11"/>
  </w:num>
  <w:num w:numId="8">
    <w:abstractNumId w:val="9"/>
  </w:num>
  <w:num w:numId="9">
    <w:abstractNumId w:val="23"/>
  </w:num>
  <w:num w:numId="10">
    <w:abstractNumId w:val="14"/>
  </w:num>
  <w:num w:numId="11">
    <w:abstractNumId w:val="22"/>
  </w:num>
  <w:num w:numId="12">
    <w:abstractNumId w:val="17"/>
  </w:num>
  <w:num w:numId="13">
    <w:abstractNumId w:val="20"/>
  </w:num>
  <w:num w:numId="14">
    <w:abstractNumId w:val="16"/>
  </w:num>
  <w:num w:numId="15">
    <w:abstractNumId w:val="0"/>
  </w:num>
  <w:num w:numId="16">
    <w:abstractNumId w:val="3"/>
  </w:num>
  <w:num w:numId="17">
    <w:abstractNumId w:val="12"/>
  </w:num>
  <w:num w:numId="18">
    <w:abstractNumId w:val="8"/>
  </w:num>
  <w:num w:numId="19">
    <w:abstractNumId w:val="7"/>
  </w:num>
  <w:num w:numId="20">
    <w:abstractNumId w:val="19"/>
  </w:num>
  <w:num w:numId="21">
    <w:abstractNumId w:val="5"/>
  </w:num>
  <w:num w:numId="22">
    <w:abstractNumId w:val="21"/>
  </w:num>
  <w:num w:numId="23">
    <w:abstractNumId w:val="13"/>
  </w:num>
  <w:num w:numId="24">
    <w:abstractNumId w:val="1"/>
  </w:num>
  <w:num w:numId="25">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A25"/>
    <w:rsid w:val="00006D6D"/>
    <w:rsid w:val="00016C89"/>
    <w:rsid w:val="00016CBE"/>
    <w:rsid w:val="00017D69"/>
    <w:rsid w:val="0002655D"/>
    <w:rsid w:val="0003785A"/>
    <w:rsid w:val="0004406D"/>
    <w:rsid w:val="00056FEA"/>
    <w:rsid w:val="0007263A"/>
    <w:rsid w:val="0007429D"/>
    <w:rsid w:val="00074540"/>
    <w:rsid w:val="000816C8"/>
    <w:rsid w:val="000A105C"/>
    <w:rsid w:val="000B11E3"/>
    <w:rsid w:val="000C1930"/>
    <w:rsid w:val="000D2DBB"/>
    <w:rsid w:val="000D62D1"/>
    <w:rsid w:val="000F0E2A"/>
    <w:rsid w:val="00107E42"/>
    <w:rsid w:val="0011094D"/>
    <w:rsid w:val="00164651"/>
    <w:rsid w:val="0016580A"/>
    <w:rsid w:val="001B22E8"/>
    <w:rsid w:val="001C1414"/>
    <w:rsid w:val="001E7B03"/>
    <w:rsid w:val="001F59DF"/>
    <w:rsid w:val="00201AF9"/>
    <w:rsid w:val="00203B01"/>
    <w:rsid w:val="00215747"/>
    <w:rsid w:val="00217533"/>
    <w:rsid w:val="00227C5F"/>
    <w:rsid w:val="00236B43"/>
    <w:rsid w:val="00244260"/>
    <w:rsid w:val="0027311E"/>
    <w:rsid w:val="00273BFE"/>
    <w:rsid w:val="002A14A0"/>
    <w:rsid w:val="002A708A"/>
    <w:rsid w:val="002B45A8"/>
    <w:rsid w:val="002C3A25"/>
    <w:rsid w:val="00301AC8"/>
    <w:rsid w:val="00310D57"/>
    <w:rsid w:val="003173DE"/>
    <w:rsid w:val="00325996"/>
    <w:rsid w:val="003458F0"/>
    <w:rsid w:val="00366C55"/>
    <w:rsid w:val="00396CE7"/>
    <w:rsid w:val="003A050F"/>
    <w:rsid w:val="003A3E42"/>
    <w:rsid w:val="003C71C4"/>
    <w:rsid w:val="003D4F1E"/>
    <w:rsid w:val="003E1F42"/>
    <w:rsid w:val="004071ED"/>
    <w:rsid w:val="0041591C"/>
    <w:rsid w:val="00416831"/>
    <w:rsid w:val="00426510"/>
    <w:rsid w:val="004333BE"/>
    <w:rsid w:val="00454069"/>
    <w:rsid w:val="00482130"/>
    <w:rsid w:val="0048354A"/>
    <w:rsid w:val="00485EEE"/>
    <w:rsid w:val="00494374"/>
    <w:rsid w:val="004A7121"/>
    <w:rsid w:val="004C1B60"/>
    <w:rsid w:val="004E0B86"/>
    <w:rsid w:val="004E7974"/>
    <w:rsid w:val="0054791B"/>
    <w:rsid w:val="00553BF4"/>
    <w:rsid w:val="00560BEE"/>
    <w:rsid w:val="00567486"/>
    <w:rsid w:val="00577166"/>
    <w:rsid w:val="00581218"/>
    <w:rsid w:val="005B3C33"/>
    <w:rsid w:val="005C56EB"/>
    <w:rsid w:val="005D0286"/>
    <w:rsid w:val="005D1776"/>
    <w:rsid w:val="005D1A0B"/>
    <w:rsid w:val="006074B6"/>
    <w:rsid w:val="00612739"/>
    <w:rsid w:val="006136AE"/>
    <w:rsid w:val="0061671E"/>
    <w:rsid w:val="00632F1C"/>
    <w:rsid w:val="00653CD2"/>
    <w:rsid w:val="006650ED"/>
    <w:rsid w:val="00665FA4"/>
    <w:rsid w:val="0067193C"/>
    <w:rsid w:val="00671C70"/>
    <w:rsid w:val="00692569"/>
    <w:rsid w:val="006C3D54"/>
    <w:rsid w:val="006C5F1F"/>
    <w:rsid w:val="006F4598"/>
    <w:rsid w:val="006F7F6E"/>
    <w:rsid w:val="00716F2A"/>
    <w:rsid w:val="00721BCD"/>
    <w:rsid w:val="00724407"/>
    <w:rsid w:val="00732BF5"/>
    <w:rsid w:val="00732E43"/>
    <w:rsid w:val="00734EA4"/>
    <w:rsid w:val="00737F48"/>
    <w:rsid w:val="00741E09"/>
    <w:rsid w:val="007515CD"/>
    <w:rsid w:val="00767144"/>
    <w:rsid w:val="0079121D"/>
    <w:rsid w:val="007A5641"/>
    <w:rsid w:val="007A7D23"/>
    <w:rsid w:val="007B461E"/>
    <w:rsid w:val="007D135C"/>
    <w:rsid w:val="007E2189"/>
    <w:rsid w:val="007E30FF"/>
    <w:rsid w:val="007E312E"/>
    <w:rsid w:val="007E6C43"/>
    <w:rsid w:val="007F1CAB"/>
    <w:rsid w:val="00814C3D"/>
    <w:rsid w:val="008163E5"/>
    <w:rsid w:val="0081663C"/>
    <w:rsid w:val="00847163"/>
    <w:rsid w:val="00857FC9"/>
    <w:rsid w:val="00887C16"/>
    <w:rsid w:val="008A2A26"/>
    <w:rsid w:val="008A455B"/>
    <w:rsid w:val="008B26AD"/>
    <w:rsid w:val="008C7AE3"/>
    <w:rsid w:val="008F2169"/>
    <w:rsid w:val="009117A3"/>
    <w:rsid w:val="009209CA"/>
    <w:rsid w:val="00925E72"/>
    <w:rsid w:val="00926FBF"/>
    <w:rsid w:val="00943255"/>
    <w:rsid w:val="00946309"/>
    <w:rsid w:val="00964EAB"/>
    <w:rsid w:val="0097048F"/>
    <w:rsid w:val="00975F58"/>
    <w:rsid w:val="00981C65"/>
    <w:rsid w:val="00983F38"/>
    <w:rsid w:val="009853DA"/>
    <w:rsid w:val="0099355C"/>
    <w:rsid w:val="009B1E82"/>
    <w:rsid w:val="009C197C"/>
    <w:rsid w:val="009C4061"/>
    <w:rsid w:val="009C72DD"/>
    <w:rsid w:val="009E3373"/>
    <w:rsid w:val="009F3816"/>
    <w:rsid w:val="00A24F0A"/>
    <w:rsid w:val="00A253BC"/>
    <w:rsid w:val="00A311BB"/>
    <w:rsid w:val="00A33FDB"/>
    <w:rsid w:val="00A46B16"/>
    <w:rsid w:val="00A62615"/>
    <w:rsid w:val="00A64891"/>
    <w:rsid w:val="00A92D9C"/>
    <w:rsid w:val="00AA12F7"/>
    <w:rsid w:val="00AB22AF"/>
    <w:rsid w:val="00AB3F3A"/>
    <w:rsid w:val="00AF113D"/>
    <w:rsid w:val="00B02B81"/>
    <w:rsid w:val="00B0491E"/>
    <w:rsid w:val="00B05BB3"/>
    <w:rsid w:val="00B25EFA"/>
    <w:rsid w:val="00B44C31"/>
    <w:rsid w:val="00B46BDE"/>
    <w:rsid w:val="00B55830"/>
    <w:rsid w:val="00B8487C"/>
    <w:rsid w:val="00BB2CBE"/>
    <w:rsid w:val="00BB62C3"/>
    <w:rsid w:val="00C101EF"/>
    <w:rsid w:val="00C166DF"/>
    <w:rsid w:val="00C25252"/>
    <w:rsid w:val="00C316DB"/>
    <w:rsid w:val="00C33E08"/>
    <w:rsid w:val="00C41F0A"/>
    <w:rsid w:val="00C44560"/>
    <w:rsid w:val="00C463F2"/>
    <w:rsid w:val="00C579C0"/>
    <w:rsid w:val="00C905BE"/>
    <w:rsid w:val="00CA2C45"/>
    <w:rsid w:val="00CA5C33"/>
    <w:rsid w:val="00CA6D74"/>
    <w:rsid w:val="00CB2A5F"/>
    <w:rsid w:val="00CB7622"/>
    <w:rsid w:val="00CD2335"/>
    <w:rsid w:val="00CD54E1"/>
    <w:rsid w:val="00CF4028"/>
    <w:rsid w:val="00D10D02"/>
    <w:rsid w:val="00D1422E"/>
    <w:rsid w:val="00D33E43"/>
    <w:rsid w:val="00D341F9"/>
    <w:rsid w:val="00D664CA"/>
    <w:rsid w:val="00D73D86"/>
    <w:rsid w:val="00D83520"/>
    <w:rsid w:val="00D95789"/>
    <w:rsid w:val="00D95E70"/>
    <w:rsid w:val="00DA678D"/>
    <w:rsid w:val="00DB19FE"/>
    <w:rsid w:val="00DC7C5F"/>
    <w:rsid w:val="00DD2572"/>
    <w:rsid w:val="00DD480B"/>
    <w:rsid w:val="00DD77C1"/>
    <w:rsid w:val="00E058EB"/>
    <w:rsid w:val="00E15278"/>
    <w:rsid w:val="00E16DDC"/>
    <w:rsid w:val="00E6441D"/>
    <w:rsid w:val="00E674DE"/>
    <w:rsid w:val="00E87514"/>
    <w:rsid w:val="00E90A83"/>
    <w:rsid w:val="00E93496"/>
    <w:rsid w:val="00EF7E08"/>
    <w:rsid w:val="00F13847"/>
    <w:rsid w:val="00F15BCF"/>
    <w:rsid w:val="00F2741F"/>
    <w:rsid w:val="00F30767"/>
    <w:rsid w:val="00F320F3"/>
    <w:rsid w:val="00F34EB7"/>
    <w:rsid w:val="00F36371"/>
    <w:rsid w:val="00F737DF"/>
    <w:rsid w:val="00FA3CC4"/>
    <w:rsid w:val="00FC0F3E"/>
    <w:rsid w:val="00FC5A72"/>
    <w:rsid w:val="00FC70F1"/>
    <w:rsid w:val="00FC7F99"/>
    <w:rsid w:val="00FD1804"/>
    <w:rsid w:val="00FE26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758541"/>
  <w15:docId w15:val="{6F7D6CA4-5E19-43F0-B390-DCD217B62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C3A25"/>
    <w:pPr>
      <w:spacing w:after="0" w:line="240" w:lineRule="auto"/>
    </w:pPr>
    <w:rPr>
      <w:rFonts w:ascii="Times New Roman" w:eastAsia="Times New Roman" w:hAnsi="Times New Roman" w:cs="Times New Roman"/>
      <w:sz w:val="20"/>
      <w:szCs w:val="20"/>
      <w:lang w:eastAsia="cs-CZ"/>
    </w:rPr>
  </w:style>
  <w:style w:type="paragraph" w:styleId="Nadpis5">
    <w:name w:val="heading 5"/>
    <w:basedOn w:val="Normln"/>
    <w:next w:val="Normln"/>
    <w:link w:val="Nadpis5Char"/>
    <w:uiPriority w:val="9"/>
    <w:semiHidden/>
    <w:unhideWhenUsed/>
    <w:qFormat/>
    <w:rsid w:val="00E87514"/>
    <w:pPr>
      <w:keepNext/>
      <w:keepLines/>
      <w:spacing w:before="200"/>
      <w:outlineLvl w:val="4"/>
    </w:pPr>
    <w:rPr>
      <w:rFonts w:ascii="Cambria" w:hAnsi="Cambria"/>
      <w:color w:val="365F91"/>
      <w:lang w:eastAsia="en-U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2C3A25"/>
    <w:rPr>
      <w:color w:val="0000FF"/>
      <w:u w:val="single"/>
    </w:rPr>
  </w:style>
  <w:style w:type="paragraph" w:customStyle="1" w:styleId="Nadpis51">
    <w:name w:val="Nadpis 51"/>
    <w:basedOn w:val="Normln"/>
    <w:next w:val="Normln"/>
    <w:uiPriority w:val="9"/>
    <w:unhideWhenUsed/>
    <w:qFormat/>
    <w:locked/>
    <w:rsid w:val="00E87514"/>
    <w:pPr>
      <w:keepNext/>
      <w:keepLines/>
      <w:spacing w:before="40"/>
      <w:outlineLvl w:val="4"/>
    </w:pPr>
    <w:rPr>
      <w:rFonts w:ascii="Cambria" w:hAnsi="Cambria"/>
      <w:color w:val="365F91"/>
    </w:rPr>
  </w:style>
  <w:style w:type="numbering" w:customStyle="1" w:styleId="Bezseznamu1">
    <w:name w:val="Bez seznamu1"/>
    <w:next w:val="Bezseznamu"/>
    <w:uiPriority w:val="99"/>
    <w:semiHidden/>
    <w:unhideWhenUsed/>
    <w:rsid w:val="00E87514"/>
  </w:style>
  <w:style w:type="paragraph" w:styleId="Textbubliny">
    <w:name w:val="Balloon Text"/>
    <w:basedOn w:val="Normln"/>
    <w:link w:val="TextbublinyChar"/>
    <w:uiPriority w:val="99"/>
    <w:semiHidden/>
    <w:rsid w:val="00E87514"/>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rsid w:val="00E87514"/>
    <w:rPr>
      <w:rFonts w:ascii="Tahoma" w:eastAsia="Calibri" w:hAnsi="Tahoma" w:cs="Tahoma"/>
      <w:sz w:val="16"/>
      <w:szCs w:val="16"/>
      <w:lang w:eastAsia="cs-CZ"/>
    </w:rPr>
  </w:style>
  <w:style w:type="paragraph" w:styleId="Zpat">
    <w:name w:val="footer"/>
    <w:basedOn w:val="Normln"/>
    <w:link w:val="ZpatChar"/>
    <w:uiPriority w:val="99"/>
    <w:rsid w:val="00E87514"/>
    <w:pPr>
      <w:tabs>
        <w:tab w:val="center" w:pos="4536"/>
        <w:tab w:val="right" w:pos="9072"/>
      </w:tabs>
    </w:pPr>
  </w:style>
  <w:style w:type="character" w:customStyle="1" w:styleId="ZpatChar">
    <w:name w:val="Zápatí Char"/>
    <w:basedOn w:val="Standardnpsmoodstavce"/>
    <w:link w:val="Zpat"/>
    <w:uiPriority w:val="99"/>
    <w:rsid w:val="00E87514"/>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E87514"/>
    <w:rPr>
      <w:rFonts w:cs="Times New Roman"/>
    </w:rPr>
  </w:style>
  <w:style w:type="paragraph" w:styleId="Zhlav">
    <w:name w:val="header"/>
    <w:basedOn w:val="Normln"/>
    <w:link w:val="ZhlavChar"/>
    <w:uiPriority w:val="99"/>
    <w:rsid w:val="00E87514"/>
    <w:pPr>
      <w:tabs>
        <w:tab w:val="center" w:pos="4536"/>
        <w:tab w:val="right" w:pos="9072"/>
      </w:tabs>
    </w:pPr>
  </w:style>
  <w:style w:type="character" w:customStyle="1" w:styleId="ZhlavChar">
    <w:name w:val="Záhlaví Char"/>
    <w:basedOn w:val="Standardnpsmoodstavce"/>
    <w:link w:val="Zhlav"/>
    <w:uiPriority w:val="99"/>
    <w:rsid w:val="00E87514"/>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E87514"/>
    <w:rPr>
      <w:sz w:val="16"/>
      <w:szCs w:val="16"/>
    </w:rPr>
  </w:style>
  <w:style w:type="paragraph" w:styleId="Textkomente">
    <w:name w:val="annotation text"/>
    <w:basedOn w:val="Normln"/>
    <w:link w:val="TextkomenteChar"/>
    <w:uiPriority w:val="99"/>
    <w:semiHidden/>
    <w:unhideWhenUsed/>
    <w:rsid w:val="00E87514"/>
  </w:style>
  <w:style w:type="character" w:customStyle="1" w:styleId="TextkomenteChar">
    <w:name w:val="Text komentáře Char"/>
    <w:basedOn w:val="Standardnpsmoodstavce"/>
    <w:link w:val="Textkomente"/>
    <w:uiPriority w:val="99"/>
    <w:semiHidden/>
    <w:rsid w:val="00E8751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87514"/>
    <w:rPr>
      <w:b/>
      <w:bCs/>
    </w:rPr>
  </w:style>
  <w:style w:type="character" w:customStyle="1" w:styleId="PedmtkomenteChar">
    <w:name w:val="Předmět komentáře Char"/>
    <w:basedOn w:val="TextkomenteChar"/>
    <w:link w:val="Pedmtkomente"/>
    <w:uiPriority w:val="99"/>
    <w:semiHidden/>
    <w:rsid w:val="00E87514"/>
    <w:rPr>
      <w:rFonts w:ascii="Times New Roman" w:eastAsia="Times New Roman" w:hAnsi="Times New Roman" w:cs="Times New Roman"/>
      <w:b/>
      <w:bCs/>
      <w:sz w:val="20"/>
      <w:szCs w:val="20"/>
      <w:lang w:eastAsia="cs-CZ"/>
    </w:rPr>
  </w:style>
  <w:style w:type="character" w:styleId="Zdraznn">
    <w:name w:val="Emphasis"/>
    <w:basedOn w:val="Standardnpsmoodstavce"/>
    <w:uiPriority w:val="20"/>
    <w:qFormat/>
    <w:rsid w:val="00E87514"/>
    <w:rPr>
      <w:i/>
      <w:iCs/>
    </w:rPr>
  </w:style>
  <w:style w:type="paragraph" w:styleId="Odstavecseseznamem">
    <w:name w:val="List Paragraph"/>
    <w:basedOn w:val="Normln"/>
    <w:uiPriority w:val="34"/>
    <w:qFormat/>
    <w:rsid w:val="00E87514"/>
    <w:pPr>
      <w:ind w:left="720"/>
      <w:contextualSpacing/>
    </w:pPr>
    <w:rPr>
      <w:sz w:val="24"/>
      <w:szCs w:val="24"/>
    </w:rPr>
  </w:style>
  <w:style w:type="paragraph" w:styleId="FormtovanvHTML">
    <w:name w:val="HTML Preformatted"/>
    <w:basedOn w:val="Normln"/>
    <w:link w:val="FormtovanvHTMLChar"/>
    <w:uiPriority w:val="99"/>
    <w:unhideWhenUsed/>
    <w:rsid w:val="00E87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
    <w:name w:val="Formátovaný v HTML Char"/>
    <w:basedOn w:val="Standardnpsmoodstavce"/>
    <w:link w:val="FormtovanvHTML"/>
    <w:uiPriority w:val="99"/>
    <w:rsid w:val="00E87514"/>
    <w:rPr>
      <w:rFonts w:ascii="Courier New" w:eastAsia="Times New Roman" w:hAnsi="Courier New" w:cs="Courier New"/>
      <w:sz w:val="20"/>
      <w:szCs w:val="20"/>
      <w:lang w:eastAsia="cs-CZ"/>
    </w:rPr>
  </w:style>
  <w:style w:type="paragraph" w:styleId="Zkladntext">
    <w:name w:val="Body Text"/>
    <w:aliases w:val="Char7"/>
    <w:basedOn w:val="Normln"/>
    <w:link w:val="ZkladntextChar1"/>
    <w:rsid w:val="00E87514"/>
    <w:pPr>
      <w:jc w:val="both"/>
    </w:pPr>
    <w:rPr>
      <w:sz w:val="24"/>
    </w:rPr>
  </w:style>
  <w:style w:type="character" w:customStyle="1" w:styleId="ZkladntextChar">
    <w:name w:val="Základní text Char"/>
    <w:basedOn w:val="Standardnpsmoodstavce"/>
    <w:rsid w:val="00E87514"/>
    <w:rPr>
      <w:rFonts w:ascii="Times New Roman" w:eastAsia="Times New Roman" w:hAnsi="Times New Roman" w:cs="Times New Roman"/>
      <w:sz w:val="20"/>
      <w:szCs w:val="20"/>
      <w:lang w:eastAsia="cs-CZ"/>
    </w:rPr>
  </w:style>
  <w:style w:type="character" w:customStyle="1" w:styleId="ZkladntextChar1">
    <w:name w:val="Základní text Char1"/>
    <w:aliases w:val="Char7 Char"/>
    <w:basedOn w:val="Standardnpsmoodstavce"/>
    <w:link w:val="Zkladntext"/>
    <w:rsid w:val="00E87514"/>
    <w:rPr>
      <w:rFonts w:ascii="Times New Roman" w:eastAsia="Times New Roman" w:hAnsi="Times New Roman" w:cs="Times New Roman"/>
      <w:sz w:val="24"/>
      <w:szCs w:val="20"/>
      <w:lang w:eastAsia="cs-CZ"/>
    </w:rPr>
  </w:style>
  <w:style w:type="character" w:customStyle="1" w:styleId="TextpoznpodarouChar">
    <w:name w:val="Text pozn. pod čarou Char"/>
    <w:basedOn w:val="Standardnpsmoodstavce"/>
    <w:link w:val="Textpoznpodarou"/>
    <w:uiPriority w:val="99"/>
    <w:rsid w:val="00E87514"/>
    <w:rPr>
      <w:rFonts w:ascii="Times New Roman" w:eastAsia="Times New Roman" w:hAnsi="Times New Roman" w:cs="Times New Roman"/>
      <w:sz w:val="20"/>
      <w:szCs w:val="20"/>
    </w:rPr>
  </w:style>
  <w:style w:type="paragraph" w:styleId="Textpoznpodarou">
    <w:name w:val="footnote text"/>
    <w:basedOn w:val="Normln"/>
    <w:link w:val="TextpoznpodarouChar"/>
    <w:uiPriority w:val="99"/>
    <w:rsid w:val="00E87514"/>
    <w:rPr>
      <w:lang w:eastAsia="en-US"/>
    </w:rPr>
  </w:style>
  <w:style w:type="character" w:customStyle="1" w:styleId="TextpoznpodarouChar1">
    <w:name w:val="Text pozn. pod čarou Char1"/>
    <w:basedOn w:val="Standardnpsmoodstavce"/>
    <w:uiPriority w:val="99"/>
    <w:semiHidden/>
    <w:rsid w:val="00E87514"/>
    <w:rPr>
      <w:rFonts w:ascii="Times New Roman" w:eastAsia="Times New Roman" w:hAnsi="Times New Roman" w:cs="Times New Roman"/>
      <w:sz w:val="20"/>
      <w:szCs w:val="20"/>
      <w:lang w:eastAsia="cs-CZ"/>
    </w:rPr>
  </w:style>
  <w:style w:type="character" w:customStyle="1" w:styleId="txsevenpack-author">
    <w:name w:val="tx_sevenpack-author"/>
    <w:basedOn w:val="Standardnpsmoodstavce"/>
    <w:rsid w:val="00E87514"/>
  </w:style>
  <w:style w:type="character" w:customStyle="1" w:styleId="Nadpis5Char">
    <w:name w:val="Nadpis 5 Char"/>
    <w:basedOn w:val="Standardnpsmoodstavce"/>
    <w:link w:val="Nadpis5"/>
    <w:uiPriority w:val="9"/>
    <w:rsid w:val="00E87514"/>
    <w:rPr>
      <w:rFonts w:ascii="Cambria" w:eastAsia="Times New Roman" w:hAnsi="Cambria" w:cs="Times New Roman"/>
      <w:color w:val="365F91"/>
      <w:sz w:val="20"/>
      <w:szCs w:val="20"/>
    </w:rPr>
  </w:style>
  <w:style w:type="paragraph" w:styleId="Normlnweb">
    <w:name w:val="Normal (Web)"/>
    <w:basedOn w:val="Normln"/>
    <w:uiPriority w:val="99"/>
    <w:unhideWhenUsed/>
    <w:rsid w:val="00E87514"/>
    <w:pPr>
      <w:spacing w:before="100" w:beforeAutospacing="1" w:after="100" w:afterAutospacing="1"/>
    </w:pPr>
    <w:rPr>
      <w:sz w:val="24"/>
      <w:szCs w:val="24"/>
    </w:rPr>
  </w:style>
  <w:style w:type="character" w:styleId="Siln">
    <w:name w:val="Strong"/>
    <w:basedOn w:val="Standardnpsmoodstavce"/>
    <w:uiPriority w:val="22"/>
    <w:qFormat/>
    <w:rsid w:val="00E87514"/>
    <w:rPr>
      <w:b/>
      <w:bCs/>
    </w:rPr>
  </w:style>
  <w:style w:type="character" w:customStyle="1" w:styleId="right">
    <w:name w:val="right"/>
    <w:basedOn w:val="Standardnpsmoodstavce"/>
    <w:rsid w:val="00E87514"/>
  </w:style>
  <w:style w:type="paragraph" w:styleId="Bezmezer">
    <w:name w:val="No Spacing"/>
    <w:uiPriority w:val="1"/>
    <w:qFormat/>
    <w:rsid w:val="00E87514"/>
    <w:pPr>
      <w:spacing w:after="0" w:line="240" w:lineRule="auto"/>
    </w:pPr>
    <w:rPr>
      <w:rFonts w:ascii="Times New Roman" w:eastAsia="Times New Roman" w:hAnsi="Times New Roman" w:cs="Times New Roman"/>
      <w:sz w:val="20"/>
      <w:szCs w:val="20"/>
      <w:lang w:eastAsia="cs-CZ"/>
    </w:rPr>
  </w:style>
  <w:style w:type="paragraph" w:customStyle="1" w:styleId="CVNormal">
    <w:name w:val="CV Normal"/>
    <w:basedOn w:val="Normln"/>
    <w:rsid w:val="00E87514"/>
    <w:pPr>
      <w:suppressAutoHyphens/>
      <w:ind w:left="113" w:right="113"/>
    </w:pPr>
    <w:rPr>
      <w:rFonts w:ascii="Arial Narrow" w:hAnsi="Arial Narrow"/>
      <w:lang w:eastAsia="ar-SA"/>
    </w:rPr>
  </w:style>
  <w:style w:type="character" w:customStyle="1" w:styleId="Nadpis5Char1">
    <w:name w:val="Nadpis 5 Char1"/>
    <w:basedOn w:val="Standardnpsmoodstavce"/>
    <w:uiPriority w:val="9"/>
    <w:semiHidden/>
    <w:rsid w:val="00E87514"/>
    <w:rPr>
      <w:rFonts w:asciiTheme="majorHAnsi" w:eastAsiaTheme="majorEastAsia" w:hAnsiTheme="majorHAnsi" w:cstheme="majorBidi"/>
      <w:color w:val="243F60" w:themeColor="accent1" w:themeShade="7F"/>
      <w:sz w:val="20"/>
      <w:szCs w:val="20"/>
      <w:lang w:eastAsia="cs-CZ"/>
    </w:rPr>
  </w:style>
  <w:style w:type="table" w:styleId="Mkatabulky">
    <w:name w:val="Table Grid"/>
    <w:basedOn w:val="Normlntabulka"/>
    <w:uiPriority w:val="59"/>
    <w:rsid w:val="00A253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mes">
    <w:name w:val="Times"/>
    <w:basedOn w:val="Normln"/>
    <w:qFormat/>
    <w:rsid w:val="009853DA"/>
    <w:rPr>
      <w:sz w:val="24"/>
    </w:rPr>
  </w:style>
  <w:style w:type="character" w:styleId="Znakapoznpodarou">
    <w:name w:val="footnote reference"/>
    <w:uiPriority w:val="99"/>
    <w:semiHidden/>
    <w:unhideWhenUsed/>
    <w:rsid w:val="00485EEE"/>
    <w:rPr>
      <w:vertAlign w:val="superscript"/>
    </w:rPr>
  </w:style>
  <w:style w:type="paragraph" w:customStyle="1" w:styleId="TimesNewRoman">
    <w:name w:val="TimesNewRoman"/>
    <w:basedOn w:val="Normln"/>
    <w:link w:val="TimesNewRomanChar"/>
    <w:qFormat/>
    <w:rsid w:val="0048354A"/>
    <w:pPr>
      <w:spacing w:after="200"/>
    </w:pPr>
    <w:rPr>
      <w:rFonts w:eastAsia="Calibri"/>
      <w:sz w:val="24"/>
      <w:szCs w:val="22"/>
      <w:lang w:eastAsia="en-US"/>
    </w:rPr>
  </w:style>
  <w:style w:type="character" w:customStyle="1" w:styleId="TimesNewRomanChar">
    <w:name w:val="TimesNewRoman Char"/>
    <w:basedOn w:val="Standardnpsmoodstavce"/>
    <w:link w:val="TimesNewRoman"/>
    <w:rsid w:val="0048354A"/>
    <w:rPr>
      <w:rFonts w:ascii="Times New Roman" w:eastAsia="Calibri" w:hAnsi="Times New Roman" w:cs="Times New Roman"/>
      <w:sz w:val="24"/>
    </w:rPr>
  </w:style>
  <w:style w:type="table" w:customStyle="1" w:styleId="Mkatabulky1">
    <w:name w:val="Mřížka tabulky1"/>
    <w:basedOn w:val="Normlntabulka"/>
    <w:next w:val="Mkatabulky"/>
    <w:uiPriority w:val="39"/>
    <w:rsid w:val="00E152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260358">
      <w:bodyDiv w:val="1"/>
      <w:marLeft w:val="0"/>
      <w:marRight w:val="0"/>
      <w:marTop w:val="0"/>
      <w:marBottom w:val="0"/>
      <w:divBdr>
        <w:top w:val="none" w:sz="0" w:space="0" w:color="auto"/>
        <w:left w:val="none" w:sz="0" w:space="0" w:color="auto"/>
        <w:bottom w:val="none" w:sz="0" w:space="0" w:color="auto"/>
        <w:right w:val="none" w:sz="0" w:space="0" w:color="auto"/>
      </w:divBdr>
      <w:divsChild>
        <w:div w:id="196739890">
          <w:marLeft w:val="0"/>
          <w:marRight w:val="0"/>
          <w:marTop w:val="0"/>
          <w:marBottom w:val="0"/>
          <w:divBdr>
            <w:top w:val="none" w:sz="0" w:space="0" w:color="auto"/>
            <w:left w:val="none" w:sz="0" w:space="0" w:color="auto"/>
            <w:bottom w:val="none" w:sz="0" w:space="0" w:color="auto"/>
            <w:right w:val="none" w:sz="0" w:space="0" w:color="auto"/>
          </w:divBdr>
        </w:div>
        <w:div w:id="804198950">
          <w:marLeft w:val="0"/>
          <w:marRight w:val="0"/>
          <w:marTop w:val="0"/>
          <w:marBottom w:val="0"/>
          <w:divBdr>
            <w:top w:val="none" w:sz="0" w:space="0" w:color="auto"/>
            <w:left w:val="none" w:sz="0" w:space="0" w:color="auto"/>
            <w:bottom w:val="none" w:sz="0" w:space="0" w:color="auto"/>
            <w:right w:val="none" w:sz="0" w:space="0" w:color="auto"/>
          </w:divBdr>
        </w:div>
        <w:div w:id="914582295">
          <w:marLeft w:val="0"/>
          <w:marRight w:val="0"/>
          <w:marTop w:val="0"/>
          <w:marBottom w:val="0"/>
          <w:divBdr>
            <w:top w:val="none" w:sz="0" w:space="0" w:color="auto"/>
            <w:left w:val="none" w:sz="0" w:space="0" w:color="auto"/>
            <w:bottom w:val="none" w:sz="0" w:space="0" w:color="auto"/>
            <w:right w:val="none" w:sz="0" w:space="0" w:color="auto"/>
          </w:divBdr>
        </w:div>
        <w:div w:id="1882282138">
          <w:marLeft w:val="0"/>
          <w:marRight w:val="0"/>
          <w:marTop w:val="0"/>
          <w:marBottom w:val="0"/>
          <w:divBdr>
            <w:top w:val="none" w:sz="0" w:space="0" w:color="auto"/>
            <w:left w:val="none" w:sz="0" w:space="0" w:color="auto"/>
            <w:bottom w:val="none" w:sz="0" w:space="0" w:color="auto"/>
            <w:right w:val="none" w:sz="0" w:space="0" w:color="auto"/>
          </w:divBdr>
        </w:div>
        <w:div w:id="625547554">
          <w:marLeft w:val="0"/>
          <w:marRight w:val="0"/>
          <w:marTop w:val="0"/>
          <w:marBottom w:val="0"/>
          <w:divBdr>
            <w:top w:val="none" w:sz="0" w:space="0" w:color="auto"/>
            <w:left w:val="none" w:sz="0" w:space="0" w:color="auto"/>
            <w:bottom w:val="none" w:sz="0" w:space="0" w:color="auto"/>
            <w:right w:val="none" w:sz="0" w:space="0" w:color="auto"/>
          </w:divBdr>
        </w:div>
        <w:div w:id="933974896">
          <w:marLeft w:val="0"/>
          <w:marRight w:val="0"/>
          <w:marTop w:val="0"/>
          <w:marBottom w:val="0"/>
          <w:divBdr>
            <w:top w:val="none" w:sz="0" w:space="0" w:color="auto"/>
            <w:left w:val="none" w:sz="0" w:space="0" w:color="auto"/>
            <w:bottom w:val="none" w:sz="0" w:space="0" w:color="auto"/>
            <w:right w:val="none" w:sz="0" w:space="0" w:color="auto"/>
          </w:divBdr>
        </w:div>
      </w:divsChild>
    </w:div>
    <w:div w:id="687490127">
      <w:bodyDiv w:val="1"/>
      <w:marLeft w:val="0"/>
      <w:marRight w:val="0"/>
      <w:marTop w:val="0"/>
      <w:marBottom w:val="0"/>
      <w:divBdr>
        <w:top w:val="none" w:sz="0" w:space="0" w:color="auto"/>
        <w:left w:val="none" w:sz="0" w:space="0" w:color="auto"/>
        <w:bottom w:val="none" w:sz="0" w:space="0" w:color="auto"/>
        <w:right w:val="none" w:sz="0" w:space="0" w:color="auto"/>
      </w:divBdr>
    </w:div>
    <w:div w:id="1074887665">
      <w:bodyDiv w:val="1"/>
      <w:marLeft w:val="0"/>
      <w:marRight w:val="0"/>
      <w:marTop w:val="0"/>
      <w:marBottom w:val="0"/>
      <w:divBdr>
        <w:top w:val="none" w:sz="0" w:space="0" w:color="auto"/>
        <w:left w:val="none" w:sz="0" w:space="0" w:color="auto"/>
        <w:bottom w:val="none" w:sz="0" w:space="0" w:color="auto"/>
        <w:right w:val="none" w:sz="0" w:space="0" w:color="auto"/>
      </w:divBdr>
    </w:div>
    <w:div w:id="122286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cio.cz/nsz/fakulta.asp?FID=245http://www.utb.cz/fhs/intranet/vnitrni-normy-fhs" TargetMode="External"/><Relationship Id="rId18" Type="http://schemas.openxmlformats.org/officeDocument/2006/relationships/hyperlink" Target="https://www.hueber.de/shared/elka/Internet_Muster/Red1/978-3-19-401190-8_Muster1.pdf" TargetMode="External"/><Relationship Id="rId26" Type="http://schemas.openxmlformats.org/officeDocument/2006/relationships/hyperlink" Target="https://schubert-verlag.de/aufgaben/uebungen_a1/a1_uebungen_index.htm" TargetMode="External"/><Relationship Id="rId3" Type="http://schemas.openxmlformats.org/officeDocument/2006/relationships/styles" Target="styles.xml"/><Relationship Id="rId21" Type="http://schemas.openxmlformats.org/officeDocument/2006/relationships/hyperlink" Target="https://www.hueber.de/seite/pg_lehren_unterrichtsplan_mot"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fhs.utb.cz/o-fakulte/uredni-deska/vnitrni-normy-a-predpisy/vnitrni-predpisy-utb-a-fhs/" TargetMode="External"/><Relationship Id="rId17" Type="http://schemas.openxmlformats.org/officeDocument/2006/relationships/hyperlink" Target="https://www.hueber.de/seite/pg_lehren_unterrichtsplan_mot" TargetMode="External"/><Relationship Id="rId25" Type="http://schemas.openxmlformats.org/officeDocument/2006/relationships/hyperlink" Target="https://www.hueber.de/shared/elka/Internet_Muster/Red1/978-3-19-401190-8_Muster1.pdf" TargetMode="External"/><Relationship Id="rId33" Type="http://schemas.openxmlformats.org/officeDocument/2006/relationships/hyperlink" Target="http://portal.k.utb.cz"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inesan.eu" TargetMode="External"/><Relationship Id="rId20" Type="http://schemas.openxmlformats.org/officeDocument/2006/relationships/hyperlink" Target="https://www.google.cz/search?hl=cs&amp;tbo=p&amp;tbm=bks&amp;q=inauthor:%22Pecinovsk%C3%BD+Josef%22" TargetMode="External"/><Relationship Id="rId29" Type="http://schemas.openxmlformats.org/officeDocument/2006/relationships/hyperlink" Target="http://digilib.k.utb.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tb.cz/univerzita/uredni-deska/vnitrni-normy-a-predpisy/vnitrni-predpisy/" TargetMode="External"/><Relationship Id="rId24" Type="http://schemas.openxmlformats.org/officeDocument/2006/relationships/hyperlink" Target="https://www.hueber.de/seite/pg_lehren_unterrichtsplan_mot" TargetMode="External"/><Relationship Id="rId32" Type="http://schemas.openxmlformats.org/officeDocument/2006/relationships/hyperlink" Target="http://portal.k.utb.cz/databases/alphabetical/" TargetMode="Externa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s://schubert-verlag.de/aufgaben/uebungen_a1/a1_uebungen_index.htm" TargetMode="External"/><Relationship Id="rId28" Type="http://schemas.openxmlformats.org/officeDocument/2006/relationships/hyperlink" Target="https://stag.utb.cz/portal/" TargetMode="External"/><Relationship Id="rId36" Type="http://schemas.openxmlformats.org/officeDocument/2006/relationships/fontTable" Target="fontTable.xml"/><Relationship Id="rId10" Type="http://schemas.openxmlformats.org/officeDocument/2006/relationships/hyperlink" Target="https://fhs.utb.cz/o-fakulte/uredni-deska/akreditace/" TargetMode="External"/><Relationship Id="rId19" Type="http://schemas.openxmlformats.org/officeDocument/2006/relationships/hyperlink" Target="https://schubert-verlag.de/aufgaben/uebungen_a1/a1_uebungen_index.htm" TargetMode="External"/><Relationship Id="rId31" Type="http://schemas.openxmlformats.org/officeDocument/2006/relationships/hyperlink" Target="http://portal.k.utb.cz" TargetMode="External"/><Relationship Id="rId4" Type="http://schemas.openxmlformats.org/officeDocument/2006/relationships/settings" Target="settings.xml"/><Relationship Id="rId9" Type="http://schemas.openxmlformats.org/officeDocument/2006/relationships/hyperlink" Target="https://fhs.utb.cz/wp-login.php" TargetMode="External"/><Relationship Id="rId14" Type="http://schemas.openxmlformats.org/officeDocument/2006/relationships/footer" Target="footer1.xml"/><Relationship Id="rId22" Type="http://schemas.openxmlformats.org/officeDocument/2006/relationships/hyperlink" Target="https://www.hueber.de/shared/elka/Internet_Muster/Red1/978-3-19-401190-8_Muster1.pdf" TargetMode="External"/><Relationship Id="rId27" Type="http://schemas.openxmlformats.org/officeDocument/2006/relationships/hyperlink" Target="http://jsser.org/article/view/5000171786" TargetMode="External"/><Relationship Id="rId30" Type="http://schemas.openxmlformats.org/officeDocument/2006/relationships/hyperlink" Target="http://publikace.k.utb.cz" TargetMode="External"/><Relationship Id="rId35" Type="http://schemas.openxmlformats.org/officeDocument/2006/relationships/footer" Target="footer4.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2F88D5-B6AD-4DC5-B00B-2D9A885BA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112</Pages>
  <Words>44011</Words>
  <Characters>259666</Characters>
  <Application>Microsoft Office Word</Application>
  <DocSecurity>0</DocSecurity>
  <Lines>2163</Lines>
  <Paragraphs>606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21</cp:revision>
  <cp:lastPrinted>2018-08-23T06:18:00Z</cp:lastPrinted>
  <dcterms:created xsi:type="dcterms:W3CDTF">2018-08-23T05:18:00Z</dcterms:created>
  <dcterms:modified xsi:type="dcterms:W3CDTF">2018-08-24T06:24:00Z</dcterms:modified>
</cp:coreProperties>
</file>